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2C0C" w14:textId="77777777" w:rsidR="002519DB" w:rsidRPr="00536A92" w:rsidRDefault="002519DB" w:rsidP="00B258AB">
      <w:pPr>
        <w:tabs>
          <w:tab w:val="left" w:pos="1134"/>
        </w:tabs>
        <w:spacing w:line="276" w:lineRule="auto"/>
        <w:jc w:val="both"/>
        <w:rPr>
          <w:rFonts w:ascii="Trebuchet MS" w:hAnsi="Trebuchet MS"/>
          <w:b/>
          <w:color w:val="000000"/>
          <w:sz w:val="22"/>
          <w:szCs w:val="22"/>
          <w:lang w:val="en-US"/>
        </w:rPr>
      </w:pPr>
    </w:p>
    <w:p w14:paraId="0C16C904" w14:textId="77777777" w:rsidR="00ED535D" w:rsidRPr="00536A92" w:rsidRDefault="00ED535D" w:rsidP="00B258AB">
      <w:pPr>
        <w:spacing w:line="276" w:lineRule="auto"/>
        <w:rPr>
          <w:rFonts w:ascii="Trebuchet MS" w:hAnsi="Trebuchet MS"/>
          <w:sz w:val="22"/>
          <w:szCs w:val="22"/>
        </w:rPr>
      </w:pPr>
    </w:p>
    <w:p w14:paraId="612A46B0" w14:textId="77777777" w:rsidR="00ED535D" w:rsidRPr="00536A92" w:rsidRDefault="00ED535D" w:rsidP="00B258AB">
      <w:pPr>
        <w:spacing w:line="276" w:lineRule="auto"/>
        <w:rPr>
          <w:rFonts w:ascii="Trebuchet MS" w:hAnsi="Trebuchet MS"/>
          <w:sz w:val="22"/>
          <w:szCs w:val="22"/>
        </w:rPr>
      </w:pPr>
    </w:p>
    <w:p w14:paraId="2DE6BC88" w14:textId="77777777" w:rsidR="00ED535D" w:rsidRPr="00536A92" w:rsidRDefault="00ED535D" w:rsidP="00B258AB">
      <w:pPr>
        <w:spacing w:line="276" w:lineRule="auto"/>
        <w:rPr>
          <w:rFonts w:ascii="Trebuchet MS" w:hAnsi="Trebuchet MS"/>
          <w:sz w:val="22"/>
          <w:szCs w:val="22"/>
        </w:rPr>
      </w:pPr>
    </w:p>
    <w:tbl>
      <w:tblPr>
        <w:tblW w:w="4927" w:type="dxa"/>
        <w:tblLook w:val="04A0" w:firstRow="1" w:lastRow="0" w:firstColumn="1" w:lastColumn="0" w:noHBand="0" w:noVBand="1"/>
      </w:tblPr>
      <w:tblGrid>
        <w:gridCol w:w="4927"/>
      </w:tblGrid>
      <w:tr w:rsidR="00ED1D36" w:rsidRPr="00536A92" w14:paraId="1D59C2A8" w14:textId="77777777" w:rsidTr="00ED1D36">
        <w:tc>
          <w:tcPr>
            <w:tcW w:w="4927" w:type="dxa"/>
            <w:shd w:val="clear" w:color="auto" w:fill="auto"/>
          </w:tcPr>
          <w:p w14:paraId="0C75C6D6" w14:textId="77777777" w:rsidR="00ED1D36" w:rsidRPr="00536A92" w:rsidRDefault="00ED1D36" w:rsidP="00B258AB">
            <w:pPr>
              <w:spacing w:line="276" w:lineRule="auto"/>
              <w:rPr>
                <w:rFonts w:ascii="Trebuchet MS" w:eastAsia="Calibri" w:hAnsi="Trebuchet MS" w:cs="Arial"/>
                <w:b/>
                <w:sz w:val="22"/>
                <w:szCs w:val="22"/>
              </w:rPr>
            </w:pPr>
            <w:r w:rsidRPr="00536A92">
              <w:rPr>
                <w:rFonts w:ascii="Trebuchet MS" w:eastAsia="Calibri" w:hAnsi="Trebuchet MS" w:cs="Arial"/>
                <w:b/>
                <w:sz w:val="22"/>
                <w:szCs w:val="22"/>
              </w:rPr>
              <w:t>TVIRTINU:</w:t>
            </w:r>
          </w:p>
        </w:tc>
      </w:tr>
      <w:tr w:rsidR="00ED1D36" w:rsidRPr="00536A92" w14:paraId="624BD104" w14:textId="77777777" w:rsidTr="00ED1D36">
        <w:tc>
          <w:tcPr>
            <w:tcW w:w="4927" w:type="dxa"/>
            <w:shd w:val="clear" w:color="auto" w:fill="auto"/>
          </w:tcPr>
          <w:p w14:paraId="6CDB11F4" w14:textId="64FBB13C" w:rsidR="00ED1D36" w:rsidRPr="00536A92" w:rsidRDefault="00ED1D36" w:rsidP="00B258AB">
            <w:pPr>
              <w:spacing w:before="120" w:after="360" w:line="276" w:lineRule="auto"/>
              <w:rPr>
                <w:rFonts w:ascii="Trebuchet MS" w:eastAsia="Calibri" w:hAnsi="Trebuchet MS" w:cs="Arial"/>
                <w:sz w:val="22"/>
                <w:szCs w:val="22"/>
                <w:lang w:val="lt-LT"/>
              </w:rPr>
            </w:pPr>
            <w:r w:rsidRPr="00536A92">
              <w:rPr>
                <w:rFonts w:ascii="Trebuchet MS" w:eastAsia="Calibri" w:hAnsi="Trebuchet MS" w:cs="Arial"/>
                <w:sz w:val="22"/>
                <w:szCs w:val="22"/>
                <w:lang w:val="lt-LT"/>
              </w:rPr>
              <w:t>Perdavimo tinklo departamento direktorius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536A92" w14:paraId="38D707E8" w14:textId="77777777" w:rsidTr="00C43075">
              <w:trPr>
                <w:trHeight w:val="299"/>
              </w:trPr>
              <w:tc>
                <w:tcPr>
                  <w:tcW w:w="4455" w:type="dxa"/>
                  <w:tcBorders>
                    <w:bottom w:val="dotted" w:sz="4" w:space="0" w:color="auto"/>
                  </w:tcBorders>
                </w:tcPr>
                <w:p w14:paraId="2B4CB561" w14:textId="77777777" w:rsidR="00ED1D36" w:rsidRPr="00536A92" w:rsidRDefault="00ED1D36" w:rsidP="00B258AB">
                  <w:pPr>
                    <w:spacing w:line="276" w:lineRule="auto"/>
                    <w:rPr>
                      <w:rFonts w:ascii="Trebuchet MS" w:hAnsi="Trebuchet MS"/>
                      <w:sz w:val="22"/>
                      <w:szCs w:val="22"/>
                      <w:lang w:val="lt-LT"/>
                    </w:rPr>
                  </w:pPr>
                </w:p>
              </w:tc>
            </w:tr>
            <w:tr w:rsidR="00ED1D36" w:rsidRPr="00536A92" w14:paraId="23E31DB1" w14:textId="77777777" w:rsidTr="00C43075">
              <w:trPr>
                <w:trHeight w:val="203"/>
              </w:trPr>
              <w:tc>
                <w:tcPr>
                  <w:tcW w:w="4455" w:type="dxa"/>
                  <w:tcBorders>
                    <w:top w:val="dotted" w:sz="4" w:space="0" w:color="auto"/>
                  </w:tcBorders>
                </w:tcPr>
                <w:p w14:paraId="2C571591" w14:textId="77777777" w:rsidR="00ED1D36" w:rsidRPr="00536A92" w:rsidRDefault="00ED1D36" w:rsidP="00B258AB">
                  <w:pPr>
                    <w:spacing w:line="276" w:lineRule="auto"/>
                    <w:jc w:val="center"/>
                    <w:rPr>
                      <w:rFonts w:ascii="Trebuchet MS" w:hAnsi="Trebuchet MS"/>
                      <w:i/>
                      <w:sz w:val="22"/>
                      <w:szCs w:val="22"/>
                      <w:lang w:val="lt-LT"/>
                    </w:rPr>
                  </w:pPr>
                  <w:r w:rsidRPr="00536A92">
                    <w:rPr>
                      <w:rFonts w:ascii="Trebuchet MS" w:hAnsi="Trebuchet MS"/>
                      <w:i/>
                      <w:sz w:val="22"/>
                      <w:szCs w:val="22"/>
                      <w:lang w:val="lt-LT"/>
                    </w:rPr>
                    <w:t>(vardas, pavardė, parašas)</w:t>
                  </w:r>
                </w:p>
              </w:tc>
            </w:tr>
            <w:tr w:rsidR="00ED1D36" w:rsidRPr="00536A92" w14:paraId="47C07C49" w14:textId="77777777" w:rsidTr="00E300A1">
              <w:trPr>
                <w:trHeight w:val="388"/>
              </w:trPr>
              <w:tc>
                <w:tcPr>
                  <w:tcW w:w="4455" w:type="dxa"/>
                  <w:tcBorders>
                    <w:bottom w:val="dotted" w:sz="4" w:space="0" w:color="auto"/>
                  </w:tcBorders>
                </w:tcPr>
                <w:p w14:paraId="5AF6C3C0" w14:textId="77777777" w:rsidR="00ED1D36" w:rsidRPr="00536A92" w:rsidRDefault="00ED1D36" w:rsidP="00B258AB">
                  <w:pPr>
                    <w:spacing w:line="276" w:lineRule="auto"/>
                    <w:rPr>
                      <w:rFonts w:ascii="Trebuchet MS" w:hAnsi="Trebuchet MS"/>
                      <w:sz w:val="22"/>
                      <w:szCs w:val="22"/>
                    </w:rPr>
                  </w:pPr>
                </w:p>
              </w:tc>
            </w:tr>
            <w:tr w:rsidR="00ED1D36" w:rsidRPr="00536A92" w14:paraId="6E0F941F" w14:textId="77777777" w:rsidTr="00C43075">
              <w:trPr>
                <w:trHeight w:val="203"/>
              </w:trPr>
              <w:tc>
                <w:tcPr>
                  <w:tcW w:w="4455" w:type="dxa"/>
                  <w:tcBorders>
                    <w:top w:val="dotted" w:sz="4" w:space="0" w:color="auto"/>
                  </w:tcBorders>
                </w:tcPr>
                <w:p w14:paraId="3E6CC6B3" w14:textId="77777777" w:rsidR="00ED1D36" w:rsidRPr="00536A92" w:rsidRDefault="00ED1D36" w:rsidP="00B258AB">
                  <w:pPr>
                    <w:spacing w:line="276" w:lineRule="auto"/>
                    <w:jc w:val="center"/>
                    <w:rPr>
                      <w:rFonts w:ascii="Trebuchet MS" w:hAnsi="Trebuchet MS"/>
                      <w:i/>
                      <w:sz w:val="22"/>
                      <w:szCs w:val="22"/>
                    </w:rPr>
                  </w:pPr>
                  <w:r w:rsidRPr="00536A92">
                    <w:rPr>
                      <w:rFonts w:ascii="Trebuchet MS" w:hAnsi="Trebuchet MS"/>
                      <w:i/>
                      <w:sz w:val="22"/>
                      <w:szCs w:val="22"/>
                    </w:rPr>
                    <w:t>(data)</w:t>
                  </w:r>
                </w:p>
              </w:tc>
            </w:tr>
          </w:tbl>
          <w:p w14:paraId="66B253F5" w14:textId="77777777" w:rsidR="00ED1D36" w:rsidRPr="00536A92" w:rsidRDefault="00ED1D36" w:rsidP="00B258AB">
            <w:pPr>
              <w:spacing w:before="120" w:after="120" w:line="276" w:lineRule="auto"/>
              <w:rPr>
                <w:rFonts w:ascii="Trebuchet MS" w:eastAsia="Calibri" w:hAnsi="Trebuchet MS" w:cs="Arial"/>
                <w:b/>
                <w:sz w:val="22"/>
                <w:szCs w:val="22"/>
              </w:rPr>
            </w:pPr>
          </w:p>
        </w:tc>
      </w:tr>
    </w:tbl>
    <w:p w14:paraId="119E7FB1"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089558BC"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6479D6F2"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3137FA06"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4B7F9889"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790BB03C"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5074E049"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2ECD3F57"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1303B8E3"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10D88C7F"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5E92A82C" w14:textId="76685215" w:rsidR="00ED535D" w:rsidRPr="00536A92" w:rsidRDefault="00ED535D" w:rsidP="00B258AB">
      <w:pPr>
        <w:pStyle w:val="Title"/>
        <w:spacing w:line="276" w:lineRule="auto"/>
        <w:rPr>
          <w:sz w:val="22"/>
          <w:szCs w:val="22"/>
          <w:lang w:val="lt-LT"/>
        </w:rPr>
      </w:pPr>
      <w:r w:rsidRPr="00536A92">
        <w:rPr>
          <w:sz w:val="22"/>
          <w:szCs w:val="22"/>
          <w:lang w:val="lt-LT"/>
        </w:rPr>
        <w:t xml:space="preserve">PROJEKTAVIMO UŽDUOTIS </w:t>
      </w:r>
    </w:p>
    <w:p w14:paraId="3B4A7720" w14:textId="77777777" w:rsidR="00ED535D" w:rsidRPr="00536A92" w:rsidRDefault="00ED535D" w:rsidP="00B258AB">
      <w:pPr>
        <w:tabs>
          <w:tab w:val="left" w:pos="1134"/>
        </w:tabs>
        <w:spacing w:line="276" w:lineRule="auto"/>
        <w:jc w:val="center"/>
        <w:rPr>
          <w:rFonts w:ascii="Trebuchet MS" w:hAnsi="Trebuchet MS" w:cs="Arial"/>
          <w:b/>
          <w:sz w:val="22"/>
          <w:szCs w:val="22"/>
          <w:lang w:val="lt-LT"/>
        </w:rPr>
      </w:pPr>
    </w:p>
    <w:p w14:paraId="32C8E9FB" w14:textId="1F784111" w:rsidR="00ED535D" w:rsidRPr="00536A92" w:rsidRDefault="00ED535D" w:rsidP="00B258AB">
      <w:pPr>
        <w:pStyle w:val="Title"/>
        <w:spacing w:line="276" w:lineRule="auto"/>
        <w:rPr>
          <w:sz w:val="22"/>
          <w:szCs w:val="22"/>
          <w:lang w:val="lt-LT"/>
        </w:rPr>
      </w:pPr>
      <w:bookmarkStart w:id="0" w:name="_Toc273355790"/>
      <w:bookmarkStart w:id="1" w:name="_Toc286314086"/>
      <w:bookmarkStart w:id="2" w:name="_Toc286316249"/>
      <w:bookmarkStart w:id="3" w:name="_Toc420067256"/>
      <w:r w:rsidRPr="00536A92">
        <w:rPr>
          <w:sz w:val="22"/>
          <w:szCs w:val="22"/>
          <w:lang w:val="lt-LT"/>
        </w:rPr>
        <w:t>„</w:t>
      </w:r>
      <w:r w:rsidR="00F968F9" w:rsidRPr="00536A92">
        <w:rPr>
          <w:sz w:val="22"/>
          <w:szCs w:val="22"/>
          <w:lang w:val="lt-LT"/>
        </w:rPr>
        <w:t>110</w:t>
      </w:r>
      <w:r w:rsidR="00F624B8" w:rsidRPr="00536A92">
        <w:rPr>
          <w:sz w:val="22"/>
          <w:szCs w:val="22"/>
          <w:lang w:val="lt-LT"/>
        </w:rPr>
        <w:t>/</w:t>
      </w:r>
      <w:r w:rsidR="00F968F9" w:rsidRPr="00536A92">
        <w:rPr>
          <w:sz w:val="22"/>
          <w:szCs w:val="22"/>
          <w:lang w:val="lt-LT"/>
        </w:rPr>
        <w:t xml:space="preserve">10 KV </w:t>
      </w:r>
      <w:r w:rsidR="00205184" w:rsidRPr="00536A92">
        <w:rPr>
          <w:sz w:val="22"/>
          <w:szCs w:val="22"/>
          <w:lang w:val="lt-LT"/>
        </w:rPr>
        <w:t>NEMENČINĖS</w:t>
      </w:r>
      <w:r w:rsidR="00F968F9" w:rsidRPr="00536A92">
        <w:rPr>
          <w:sz w:val="22"/>
          <w:szCs w:val="22"/>
          <w:lang w:val="lt-LT"/>
        </w:rPr>
        <w:t xml:space="preserve"> </w:t>
      </w:r>
      <w:r w:rsidR="00F624B8" w:rsidRPr="00536A92">
        <w:rPr>
          <w:sz w:val="22"/>
          <w:szCs w:val="22"/>
          <w:lang w:val="lt-LT"/>
        </w:rPr>
        <w:t>TP</w:t>
      </w:r>
      <w:r w:rsidR="00F968F9" w:rsidRPr="00536A92">
        <w:rPr>
          <w:sz w:val="22"/>
          <w:szCs w:val="22"/>
          <w:lang w:val="lt-LT"/>
        </w:rPr>
        <w:t xml:space="preserve"> 110 KV SKIRSTYKLOS REKONSTR</w:t>
      </w:r>
      <w:r w:rsidR="001203D5" w:rsidRPr="00536A92">
        <w:rPr>
          <w:sz w:val="22"/>
          <w:szCs w:val="22"/>
          <w:lang w:val="lt-LT"/>
        </w:rPr>
        <w:t>AVIM</w:t>
      </w:r>
      <w:r w:rsidR="00A12CB2" w:rsidRPr="00536A92">
        <w:rPr>
          <w:sz w:val="22"/>
          <w:szCs w:val="22"/>
          <w:lang w:val="lt-LT"/>
        </w:rPr>
        <w:t>AS</w:t>
      </w:r>
      <w:r w:rsidRPr="00536A92">
        <w:rPr>
          <w:sz w:val="22"/>
          <w:szCs w:val="22"/>
          <w:lang w:val="lt-LT"/>
        </w:rPr>
        <w:t>“</w:t>
      </w:r>
      <w:bookmarkEnd w:id="0"/>
      <w:bookmarkEnd w:id="1"/>
      <w:bookmarkEnd w:id="2"/>
      <w:bookmarkEnd w:id="3"/>
      <w:r w:rsidR="000363EF" w:rsidRPr="00536A92">
        <w:rPr>
          <w:sz w:val="22"/>
          <w:szCs w:val="22"/>
          <w:lang w:val="lt-LT"/>
        </w:rPr>
        <w:t xml:space="preserve"> </w:t>
      </w:r>
    </w:p>
    <w:p w14:paraId="60C5167A" w14:textId="77777777" w:rsidR="00ED535D" w:rsidRPr="00536A92" w:rsidRDefault="00ED535D" w:rsidP="00B258AB">
      <w:pPr>
        <w:pStyle w:val="antraste"/>
        <w:spacing w:line="276" w:lineRule="auto"/>
        <w:jc w:val="center"/>
        <w:outlineLvl w:val="0"/>
        <w:rPr>
          <w:rFonts w:ascii="Trebuchet MS" w:hAnsi="Trebuchet MS"/>
          <w:sz w:val="22"/>
          <w:szCs w:val="22"/>
          <w:lang w:val="lt-LT"/>
        </w:rPr>
      </w:pPr>
    </w:p>
    <w:p w14:paraId="03FC2D6D" w14:textId="0BAD17AE" w:rsidR="00ED535D" w:rsidRPr="00536A92" w:rsidRDefault="00ED535D" w:rsidP="00B258AB">
      <w:pPr>
        <w:pStyle w:val="Subtitle"/>
        <w:spacing w:line="276" w:lineRule="auto"/>
        <w:rPr>
          <w:rStyle w:val="Strong"/>
          <w:b w:val="0"/>
          <w:bCs w:val="0"/>
          <w:color w:val="auto"/>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536A92">
        <w:rPr>
          <w:rStyle w:val="Strong"/>
          <w:b w:val="0"/>
          <w:bCs w:val="0"/>
          <w:color w:val="auto"/>
        </w:rPr>
        <w:t xml:space="preserve">INVESTICIjų PROJEKTO NR. </w:t>
      </w:r>
      <w:bookmarkEnd w:id="4"/>
      <w:bookmarkEnd w:id="5"/>
      <w:bookmarkEnd w:id="6"/>
      <w:bookmarkEnd w:id="7"/>
      <w:bookmarkEnd w:id="8"/>
      <w:bookmarkEnd w:id="9"/>
      <w:bookmarkEnd w:id="10"/>
      <w:bookmarkEnd w:id="11"/>
      <w:r w:rsidR="00205184" w:rsidRPr="00536A92">
        <w:rPr>
          <w:rStyle w:val="Strong"/>
          <w:b w:val="0"/>
          <w:bCs w:val="0"/>
          <w:color w:val="auto"/>
        </w:rPr>
        <w:t>PPRV19063</w:t>
      </w:r>
    </w:p>
    <w:p w14:paraId="3733601D" w14:textId="77777777" w:rsidR="006264FA" w:rsidRPr="00536A92" w:rsidRDefault="006264FA" w:rsidP="00B258AB">
      <w:pPr>
        <w:tabs>
          <w:tab w:val="left" w:pos="1134"/>
        </w:tabs>
        <w:spacing w:line="276" w:lineRule="auto"/>
        <w:jc w:val="both"/>
        <w:rPr>
          <w:rFonts w:ascii="Trebuchet MS" w:hAnsi="Trebuchet MS"/>
          <w:b/>
          <w:color w:val="000000"/>
          <w:sz w:val="22"/>
          <w:szCs w:val="22"/>
          <w:lang w:val="lt-LT"/>
        </w:rPr>
      </w:pPr>
    </w:p>
    <w:p w14:paraId="48FAFC7F" w14:textId="77777777" w:rsidR="00B342DC" w:rsidRPr="00536A92" w:rsidRDefault="00B342DC" w:rsidP="00B258AB">
      <w:pPr>
        <w:tabs>
          <w:tab w:val="left" w:pos="1134"/>
        </w:tabs>
        <w:spacing w:line="276" w:lineRule="auto"/>
        <w:jc w:val="both"/>
        <w:rPr>
          <w:rFonts w:ascii="Trebuchet MS" w:hAnsi="Trebuchet MS"/>
          <w:b/>
          <w:color w:val="000000"/>
          <w:sz w:val="22"/>
          <w:szCs w:val="22"/>
          <w:lang w:val="lt-LT"/>
        </w:rPr>
      </w:pPr>
    </w:p>
    <w:p w14:paraId="24CE48B7" w14:textId="77777777" w:rsidR="00ED535D" w:rsidRPr="00536A92" w:rsidRDefault="00ED535D" w:rsidP="00B258AB">
      <w:pPr>
        <w:spacing w:line="276" w:lineRule="auto"/>
        <w:rPr>
          <w:rFonts w:ascii="Trebuchet MS" w:hAnsi="Trebuchet MS" w:cs="Arial"/>
          <w:b/>
          <w:color w:val="000000"/>
          <w:sz w:val="22"/>
          <w:szCs w:val="22"/>
          <w:lang w:val="lt-LT"/>
        </w:rPr>
      </w:pPr>
      <w:r w:rsidRPr="00536A92">
        <w:rPr>
          <w:rFonts w:ascii="Trebuchet MS" w:hAnsi="Trebuchet MS" w:cs="Arial"/>
          <w:b/>
          <w:color w:val="000000"/>
          <w:sz w:val="22"/>
          <w:szCs w:val="22"/>
          <w:lang w:val="lt-LT"/>
        </w:rPr>
        <w:br w:type="page"/>
      </w:r>
    </w:p>
    <w:p w14:paraId="1AEFDB7F" w14:textId="77777777" w:rsidR="00464046" w:rsidRPr="00536A92" w:rsidRDefault="00464046" w:rsidP="00B258AB">
      <w:pPr>
        <w:tabs>
          <w:tab w:val="left" w:pos="1134"/>
        </w:tabs>
        <w:spacing w:line="276" w:lineRule="auto"/>
        <w:jc w:val="center"/>
        <w:rPr>
          <w:rFonts w:ascii="Trebuchet MS" w:hAnsi="Trebuchet MS" w:cs="Arial"/>
          <w:b/>
          <w:color w:val="000000"/>
          <w:sz w:val="22"/>
          <w:szCs w:val="22"/>
          <w:lang w:val="lt-LT"/>
        </w:rPr>
      </w:pPr>
      <w:r w:rsidRPr="00536A92">
        <w:rPr>
          <w:rFonts w:ascii="Trebuchet MS" w:hAnsi="Trebuchet MS" w:cs="Arial"/>
          <w:b/>
          <w:color w:val="000000"/>
          <w:sz w:val="22"/>
          <w:szCs w:val="22"/>
          <w:lang w:val="lt-LT"/>
        </w:rPr>
        <w:lastRenderedPageBreak/>
        <w:t>TURINYS</w:t>
      </w:r>
    </w:p>
    <w:sdt>
      <w:sdtPr>
        <w:rPr>
          <w:rFonts w:ascii="Trebuchet MS" w:hAnsi="Trebuchet MS"/>
          <w:sz w:val="22"/>
          <w:szCs w:val="22"/>
        </w:rPr>
        <w:id w:val="946738302"/>
        <w:docPartObj>
          <w:docPartGallery w:val="Table of Contents"/>
          <w:docPartUnique/>
        </w:docPartObj>
      </w:sdtPr>
      <w:sdtEndPr>
        <w:rPr>
          <w:b/>
          <w:bCs/>
          <w:noProof/>
        </w:rPr>
      </w:sdtEndPr>
      <w:sdtContent>
        <w:p w14:paraId="3103C7AF" w14:textId="675AA16E" w:rsidR="00982D61" w:rsidRPr="00536A92" w:rsidRDefault="00982D61" w:rsidP="00B258AB">
          <w:pPr>
            <w:tabs>
              <w:tab w:val="left" w:pos="1134"/>
            </w:tabs>
            <w:spacing w:line="276" w:lineRule="auto"/>
            <w:jc w:val="center"/>
            <w:rPr>
              <w:rFonts w:ascii="Trebuchet MS" w:hAnsi="Trebuchet MS" w:cs="Arial"/>
              <w:b/>
              <w:color w:val="000000"/>
              <w:sz w:val="22"/>
              <w:szCs w:val="22"/>
              <w:lang w:val="lt-LT"/>
            </w:rPr>
          </w:pPr>
        </w:p>
        <w:p w14:paraId="6F87436D" w14:textId="41B3704C" w:rsidR="00C807BE" w:rsidRPr="00536A92" w:rsidRDefault="00982D61"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r w:rsidRPr="00536A92">
            <w:rPr>
              <w:rFonts w:ascii="Trebuchet MS" w:hAnsi="Trebuchet MS"/>
              <w:sz w:val="22"/>
              <w:szCs w:val="22"/>
            </w:rPr>
            <w:fldChar w:fldCharType="begin"/>
          </w:r>
          <w:r w:rsidRPr="00536A92">
            <w:rPr>
              <w:rFonts w:ascii="Trebuchet MS" w:hAnsi="Trebuchet MS"/>
              <w:sz w:val="22"/>
              <w:szCs w:val="22"/>
            </w:rPr>
            <w:instrText xml:space="preserve"> TOC \o "1-3" \h \z \u </w:instrText>
          </w:r>
          <w:r w:rsidRPr="00536A92">
            <w:rPr>
              <w:rFonts w:ascii="Trebuchet MS" w:hAnsi="Trebuchet MS"/>
              <w:sz w:val="22"/>
              <w:szCs w:val="22"/>
            </w:rPr>
            <w:fldChar w:fldCharType="separate"/>
          </w:r>
          <w:hyperlink w:anchor="_Toc66109475" w:history="1">
            <w:r w:rsidR="00C807BE" w:rsidRPr="00536A92">
              <w:rPr>
                <w:rStyle w:val="Hyperlink"/>
                <w:rFonts w:ascii="Trebuchet MS" w:hAnsi="Trebuchet MS"/>
                <w:noProof/>
                <w:sz w:val="22"/>
                <w:szCs w:val="22"/>
              </w:rPr>
              <w:t>1.</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rPr>
              <w:t>BENDROJI INFORMACIJA</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_Toc66109475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w:t>
            </w:r>
            <w:r w:rsidR="00C807BE" w:rsidRPr="00536A92">
              <w:rPr>
                <w:rFonts w:ascii="Trebuchet MS" w:hAnsi="Trebuchet MS"/>
                <w:noProof/>
                <w:webHidden/>
                <w:sz w:val="22"/>
                <w:szCs w:val="22"/>
              </w:rPr>
              <w:fldChar w:fldCharType="end"/>
            </w:r>
          </w:hyperlink>
        </w:p>
        <w:p w14:paraId="3332A502" w14:textId="65433CFD"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76" w:history="1">
            <w:r w:rsidR="00C807BE" w:rsidRPr="00536A92">
              <w:rPr>
                <w:rStyle w:val="Hyperlink"/>
                <w:rFonts w:ascii="Trebuchet MS" w:hAnsi="Trebuchet MS"/>
                <w:noProof/>
                <w:sz w:val="22"/>
                <w:szCs w:val="22"/>
              </w:rPr>
              <w:t>2.</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rPr>
              <w:t>PROJEKTO KOMANDOS SUDĖTIS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_Toc66109476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w:t>
            </w:r>
            <w:r w:rsidR="00C807BE" w:rsidRPr="00536A92">
              <w:rPr>
                <w:rFonts w:ascii="Trebuchet MS" w:hAnsi="Trebuchet MS"/>
                <w:noProof/>
                <w:webHidden/>
                <w:sz w:val="22"/>
                <w:szCs w:val="22"/>
              </w:rPr>
              <w:fldChar w:fldCharType="end"/>
            </w:r>
          </w:hyperlink>
        </w:p>
        <w:p w14:paraId="38F113AC" w14:textId="1FEDFB2D"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77" w:history="1">
            <w:r w:rsidR="00C807BE" w:rsidRPr="00536A92">
              <w:rPr>
                <w:rStyle w:val="Hyperlink"/>
                <w:rFonts w:ascii="Trebuchet MS" w:hAnsi="Trebuchet MS"/>
                <w:noProof/>
                <w:sz w:val="22"/>
                <w:szCs w:val="22"/>
                <w:lang w:val="lt-LT"/>
              </w:rPr>
              <w:t>3.</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BENDRIEJI REIKALAVIMAI</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_Toc66109477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4</w:t>
            </w:r>
            <w:r w:rsidR="00C807BE" w:rsidRPr="00536A92">
              <w:rPr>
                <w:rFonts w:ascii="Trebuchet MS" w:hAnsi="Trebuchet MS"/>
                <w:noProof/>
                <w:webHidden/>
                <w:sz w:val="22"/>
                <w:szCs w:val="22"/>
              </w:rPr>
              <w:fldChar w:fldCharType="end"/>
            </w:r>
          </w:hyperlink>
        </w:p>
        <w:p w14:paraId="138C6E13" w14:textId="659970FD"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78" w:history="1">
            <w:r w:rsidR="00C807BE" w:rsidRPr="00536A92">
              <w:rPr>
                <w:rStyle w:val="Hyperlink"/>
                <w:rFonts w:ascii="Trebuchet MS" w:hAnsi="Trebuchet MS"/>
                <w:noProof/>
                <w:sz w:val="22"/>
                <w:szCs w:val="22"/>
                <w:lang w:val="lt-LT"/>
              </w:rPr>
              <w:t>4.</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KONSTRUKCIJŲ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_Toc66109478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7</w:t>
            </w:r>
            <w:r w:rsidR="00C807BE" w:rsidRPr="00536A92">
              <w:rPr>
                <w:rFonts w:ascii="Trebuchet MS" w:hAnsi="Trebuchet MS"/>
                <w:noProof/>
                <w:webHidden/>
                <w:sz w:val="22"/>
                <w:szCs w:val="22"/>
              </w:rPr>
              <w:fldChar w:fldCharType="end"/>
            </w:r>
          </w:hyperlink>
        </w:p>
        <w:p w14:paraId="0D679869" w14:textId="26FE1FA4"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79" w:history="1">
            <w:r w:rsidR="00C807BE" w:rsidRPr="00536A92">
              <w:rPr>
                <w:rStyle w:val="Hyperlink"/>
                <w:rFonts w:ascii="Trebuchet MS" w:hAnsi="Trebuchet MS"/>
                <w:noProof/>
                <w:sz w:val="22"/>
                <w:szCs w:val="22"/>
                <w:lang w:val="lt-LT"/>
              </w:rPr>
              <w:t>5.</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ELEKTROTECHNIKOS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_Toc66109479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10</w:t>
            </w:r>
            <w:r w:rsidR="00C807BE" w:rsidRPr="00536A92">
              <w:rPr>
                <w:rFonts w:ascii="Trebuchet MS" w:hAnsi="Trebuchet MS"/>
                <w:noProof/>
                <w:webHidden/>
                <w:sz w:val="22"/>
                <w:szCs w:val="22"/>
              </w:rPr>
              <w:fldChar w:fldCharType="end"/>
            </w:r>
          </w:hyperlink>
        </w:p>
        <w:p w14:paraId="5A4EAEE3" w14:textId="5ED4BF0C"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0" w:history="1">
            <w:r w:rsidR="00C807BE" w:rsidRPr="00536A92">
              <w:rPr>
                <w:rStyle w:val="Hyperlink"/>
                <w:rFonts w:ascii="Trebuchet MS" w:hAnsi="Trebuchet MS"/>
                <w:noProof/>
                <w:sz w:val="22"/>
                <w:szCs w:val="22"/>
                <w:lang w:val="lt-LT"/>
              </w:rPr>
              <w:t>6.</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ELEKTROS PERDAVIMO LINIJŲ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_Toc66109480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15</w:t>
            </w:r>
            <w:r w:rsidR="00C807BE" w:rsidRPr="00536A92">
              <w:rPr>
                <w:rFonts w:ascii="Trebuchet MS" w:hAnsi="Trebuchet MS"/>
                <w:noProof/>
                <w:webHidden/>
                <w:sz w:val="22"/>
                <w:szCs w:val="22"/>
              </w:rPr>
              <w:fldChar w:fldCharType="end"/>
            </w:r>
          </w:hyperlink>
        </w:p>
        <w:p w14:paraId="179823E4" w14:textId="00611EA4"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1" w:history="1">
            <w:r w:rsidR="00C807BE" w:rsidRPr="00536A92">
              <w:rPr>
                <w:rStyle w:val="Hyperlink"/>
                <w:rFonts w:ascii="Trebuchet MS" w:hAnsi="Trebuchet MS"/>
                <w:noProof/>
                <w:sz w:val="22"/>
                <w:szCs w:val="22"/>
                <w:lang w:val="lt-LT"/>
              </w:rPr>
              <w:t>7.</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RELINĖS APSAUGOS IR AUTOMATIKOS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_Toc66109481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16</w:t>
            </w:r>
            <w:r w:rsidR="00C807BE" w:rsidRPr="00536A92">
              <w:rPr>
                <w:rFonts w:ascii="Trebuchet MS" w:hAnsi="Trebuchet MS"/>
                <w:noProof/>
                <w:webHidden/>
                <w:sz w:val="22"/>
                <w:szCs w:val="22"/>
              </w:rPr>
              <w:fldChar w:fldCharType="end"/>
            </w:r>
          </w:hyperlink>
        </w:p>
        <w:p w14:paraId="42A5AB1C" w14:textId="5F8B1E7B"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2" w:history="1">
            <w:r w:rsidR="00C807BE" w:rsidRPr="00536A92">
              <w:rPr>
                <w:rStyle w:val="Hyperlink"/>
                <w:rFonts w:ascii="Trebuchet MS" w:hAnsi="Trebuchet MS"/>
                <w:bCs/>
                <w:noProof/>
                <w:sz w:val="22"/>
                <w:szCs w:val="22"/>
                <w:lang w:val="lt-LT"/>
              </w:rPr>
              <w:t>8.</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PROCESŲ VALDYMO IR AUTOMATIZACIJOS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_Toc66109482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21</w:t>
            </w:r>
            <w:r w:rsidR="00C807BE" w:rsidRPr="00536A92">
              <w:rPr>
                <w:rFonts w:ascii="Trebuchet MS" w:hAnsi="Trebuchet MS"/>
                <w:noProof/>
                <w:webHidden/>
                <w:sz w:val="22"/>
                <w:szCs w:val="22"/>
              </w:rPr>
              <w:fldChar w:fldCharType="end"/>
            </w:r>
          </w:hyperlink>
        </w:p>
        <w:p w14:paraId="68A21D5F" w14:textId="3248042F"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3" w:history="1">
            <w:r w:rsidR="00C807BE" w:rsidRPr="00536A92">
              <w:rPr>
                <w:rStyle w:val="Hyperlink"/>
                <w:rFonts w:ascii="Trebuchet MS" w:hAnsi="Trebuchet MS"/>
                <w:noProof/>
                <w:sz w:val="22"/>
                <w:szCs w:val="22"/>
                <w:lang w:val="lt-LT"/>
              </w:rPr>
              <w:t>9.</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TELEINFORMACIJOS SURINKIMO IR PERDAVIMO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_Toc66109483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25</w:t>
            </w:r>
            <w:r w:rsidR="00C807BE" w:rsidRPr="00536A92">
              <w:rPr>
                <w:rFonts w:ascii="Trebuchet MS" w:hAnsi="Trebuchet MS"/>
                <w:noProof/>
                <w:webHidden/>
                <w:sz w:val="22"/>
                <w:szCs w:val="22"/>
              </w:rPr>
              <w:fldChar w:fldCharType="end"/>
            </w:r>
          </w:hyperlink>
        </w:p>
        <w:p w14:paraId="2E4DBB4D" w14:textId="66642DB8"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4" w:history="1">
            <w:r w:rsidR="00C807BE" w:rsidRPr="00536A92">
              <w:rPr>
                <w:rStyle w:val="Hyperlink"/>
                <w:rFonts w:ascii="Trebuchet MS" w:hAnsi="Trebuchet MS"/>
                <w:noProof/>
                <w:sz w:val="22"/>
                <w:szCs w:val="22"/>
                <w:lang w:val="lt-LT"/>
              </w:rPr>
              <w:t>10.</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ELEKTRONINIŲ RYŠIŲ (TELEKOMUNIKACIJŲ)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_Toc66109484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27</w:t>
            </w:r>
            <w:r w:rsidR="00C807BE" w:rsidRPr="00536A92">
              <w:rPr>
                <w:rFonts w:ascii="Trebuchet MS" w:hAnsi="Trebuchet MS"/>
                <w:noProof/>
                <w:webHidden/>
                <w:sz w:val="22"/>
                <w:szCs w:val="22"/>
              </w:rPr>
              <w:fldChar w:fldCharType="end"/>
            </w:r>
          </w:hyperlink>
        </w:p>
        <w:p w14:paraId="77174120" w14:textId="3BF81C4F"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5" w:history="1">
            <w:r w:rsidR="00C807BE" w:rsidRPr="00536A92">
              <w:rPr>
                <w:rStyle w:val="Hyperlink"/>
                <w:rFonts w:ascii="Trebuchet MS" w:hAnsi="Trebuchet MS"/>
                <w:noProof/>
                <w:sz w:val="22"/>
                <w:szCs w:val="22"/>
                <w:lang w:val="lt-LT"/>
              </w:rPr>
              <w:t>11.</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ELEKTROS ENERGIJOS APSKAITOS IR MATAVIMŲ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_Toc66109485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29</w:t>
            </w:r>
            <w:r w:rsidR="00C807BE" w:rsidRPr="00536A92">
              <w:rPr>
                <w:rFonts w:ascii="Trebuchet MS" w:hAnsi="Trebuchet MS"/>
                <w:noProof/>
                <w:webHidden/>
                <w:sz w:val="22"/>
                <w:szCs w:val="22"/>
              </w:rPr>
              <w:fldChar w:fldCharType="end"/>
            </w:r>
          </w:hyperlink>
        </w:p>
        <w:p w14:paraId="522A65C1" w14:textId="5E3BB8FA"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6" w:history="1">
            <w:r w:rsidR="00C807BE" w:rsidRPr="00536A92">
              <w:rPr>
                <w:rStyle w:val="Hyperlink"/>
                <w:rFonts w:ascii="Trebuchet MS" w:hAnsi="Trebuchet MS"/>
                <w:noProof/>
                <w:sz w:val="22"/>
                <w:szCs w:val="22"/>
                <w:lang w:val="lt-LT"/>
              </w:rPr>
              <w:t>12.</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APSAUGINĖS SIGNALIZACIJOS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_Toc66109486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31</w:t>
            </w:r>
            <w:r w:rsidR="00C807BE" w:rsidRPr="00536A92">
              <w:rPr>
                <w:rFonts w:ascii="Trebuchet MS" w:hAnsi="Trebuchet MS"/>
                <w:noProof/>
                <w:webHidden/>
                <w:sz w:val="22"/>
                <w:szCs w:val="22"/>
              </w:rPr>
              <w:fldChar w:fldCharType="end"/>
            </w:r>
          </w:hyperlink>
        </w:p>
        <w:p w14:paraId="3F8E8424" w14:textId="7BB7127B"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7" w:history="1">
            <w:r w:rsidR="00C807BE" w:rsidRPr="00536A92">
              <w:rPr>
                <w:rStyle w:val="Hyperlink"/>
                <w:rFonts w:ascii="Trebuchet MS" w:hAnsi="Trebuchet MS"/>
                <w:noProof/>
                <w:sz w:val="22"/>
                <w:szCs w:val="22"/>
                <w:lang w:val="lt-LT"/>
              </w:rPr>
              <w:t>13.</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APLINKOSAUGOS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_Toc66109487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34</w:t>
            </w:r>
            <w:r w:rsidR="00C807BE" w:rsidRPr="00536A92">
              <w:rPr>
                <w:rFonts w:ascii="Trebuchet MS" w:hAnsi="Trebuchet MS"/>
                <w:noProof/>
                <w:webHidden/>
                <w:sz w:val="22"/>
                <w:szCs w:val="22"/>
              </w:rPr>
              <w:fldChar w:fldCharType="end"/>
            </w:r>
          </w:hyperlink>
        </w:p>
        <w:p w14:paraId="5970298D" w14:textId="6EF2AB93"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8" w:history="1">
            <w:r w:rsidR="00C807BE" w:rsidRPr="00536A92">
              <w:rPr>
                <w:rStyle w:val="Hyperlink"/>
                <w:rFonts w:ascii="Trebuchet MS" w:hAnsi="Trebuchet MS"/>
                <w:noProof/>
                <w:sz w:val="22"/>
                <w:szCs w:val="22"/>
                <w:lang w:val="lt-LT"/>
              </w:rPr>
              <w:t>14.</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lang w:val="lt-LT"/>
              </w:rPr>
              <w:t>GAISRINĖS SAUGOS, DARBUOTOJŲ SAUGOS DALIS</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_Toc66109488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35</w:t>
            </w:r>
            <w:r w:rsidR="00C807BE" w:rsidRPr="00536A92">
              <w:rPr>
                <w:rFonts w:ascii="Trebuchet MS" w:hAnsi="Trebuchet MS"/>
                <w:noProof/>
                <w:webHidden/>
                <w:sz w:val="22"/>
                <w:szCs w:val="22"/>
              </w:rPr>
              <w:fldChar w:fldCharType="end"/>
            </w:r>
          </w:hyperlink>
        </w:p>
        <w:p w14:paraId="3EF6E336" w14:textId="0C15FACA" w:rsidR="00C807BE" w:rsidRPr="00536A92" w:rsidRDefault="00011F4D" w:rsidP="00B258AB">
          <w:pPr>
            <w:pStyle w:val="TOC1"/>
            <w:tabs>
              <w:tab w:val="left" w:pos="660"/>
              <w:tab w:val="right" w:leader="dot" w:pos="10195"/>
            </w:tabs>
            <w:spacing w:line="276" w:lineRule="auto"/>
            <w:rPr>
              <w:rFonts w:ascii="Trebuchet MS" w:eastAsiaTheme="minorEastAsia" w:hAnsi="Trebuchet MS" w:cstheme="minorBidi"/>
              <w:noProof/>
              <w:sz w:val="22"/>
              <w:szCs w:val="22"/>
              <w:lang w:val="lt-LT" w:eastAsia="lt-LT"/>
            </w:rPr>
          </w:pPr>
          <w:hyperlink w:anchor="_Toc66109489" w:history="1">
            <w:r w:rsidR="00C807BE" w:rsidRPr="00536A92">
              <w:rPr>
                <w:rStyle w:val="Hyperlink"/>
                <w:rFonts w:ascii="Trebuchet MS" w:hAnsi="Trebuchet MS"/>
                <w:noProof/>
                <w:sz w:val="22"/>
                <w:szCs w:val="22"/>
              </w:rPr>
              <w:t>15.</w:t>
            </w:r>
            <w:r w:rsidR="00C807BE" w:rsidRPr="00536A92">
              <w:rPr>
                <w:rFonts w:ascii="Trebuchet MS" w:eastAsiaTheme="minorEastAsia" w:hAnsi="Trebuchet MS" w:cstheme="minorBidi"/>
                <w:noProof/>
                <w:sz w:val="22"/>
                <w:szCs w:val="22"/>
                <w:lang w:val="lt-LT" w:eastAsia="lt-LT"/>
              </w:rPr>
              <w:tab/>
            </w:r>
            <w:r w:rsidR="00C807BE" w:rsidRPr="00536A92">
              <w:rPr>
                <w:rStyle w:val="Hyperlink"/>
                <w:rFonts w:ascii="Trebuchet MS" w:hAnsi="Trebuchet MS"/>
                <w:noProof/>
                <w:sz w:val="22"/>
                <w:szCs w:val="22"/>
              </w:rPr>
              <w:t>PRIEDAI</w:t>
            </w:r>
            <w:r w:rsidR="00C807BE" w:rsidRPr="00536A92">
              <w:rPr>
                <w:rFonts w:ascii="Trebuchet MS" w:hAnsi="Trebuchet MS"/>
                <w:noProof/>
                <w:webHidden/>
                <w:sz w:val="22"/>
                <w:szCs w:val="22"/>
              </w:rPr>
              <w:tab/>
            </w:r>
            <w:r w:rsidR="00C807BE" w:rsidRPr="00536A92">
              <w:rPr>
                <w:rFonts w:ascii="Trebuchet MS" w:hAnsi="Trebuchet MS"/>
                <w:noProof/>
                <w:webHidden/>
                <w:sz w:val="22"/>
                <w:szCs w:val="22"/>
              </w:rPr>
              <w:fldChar w:fldCharType="begin"/>
            </w:r>
            <w:r w:rsidR="00C807BE" w:rsidRPr="00536A92">
              <w:rPr>
                <w:rFonts w:ascii="Trebuchet MS" w:hAnsi="Trebuchet MS"/>
                <w:noProof/>
                <w:webHidden/>
                <w:sz w:val="22"/>
                <w:szCs w:val="22"/>
              </w:rPr>
              <w:instrText xml:space="preserve"> PAGEREF _Toc66109489 \h </w:instrText>
            </w:r>
            <w:r w:rsidR="00C807BE" w:rsidRPr="00536A92">
              <w:rPr>
                <w:rFonts w:ascii="Trebuchet MS" w:hAnsi="Trebuchet MS"/>
                <w:noProof/>
                <w:webHidden/>
                <w:sz w:val="22"/>
                <w:szCs w:val="22"/>
              </w:rPr>
            </w:r>
            <w:r w:rsidR="00C807BE" w:rsidRPr="00536A92">
              <w:rPr>
                <w:rFonts w:ascii="Trebuchet MS" w:hAnsi="Trebuchet MS"/>
                <w:noProof/>
                <w:webHidden/>
                <w:sz w:val="22"/>
                <w:szCs w:val="22"/>
              </w:rPr>
              <w:fldChar w:fldCharType="separate"/>
            </w:r>
            <w:r w:rsidR="00C807BE" w:rsidRPr="00536A92">
              <w:rPr>
                <w:rFonts w:ascii="Trebuchet MS" w:hAnsi="Trebuchet MS"/>
                <w:noProof/>
                <w:webHidden/>
                <w:sz w:val="22"/>
                <w:szCs w:val="22"/>
              </w:rPr>
              <w:t>35</w:t>
            </w:r>
            <w:r w:rsidR="00C807BE" w:rsidRPr="00536A92">
              <w:rPr>
                <w:rFonts w:ascii="Trebuchet MS" w:hAnsi="Trebuchet MS"/>
                <w:noProof/>
                <w:webHidden/>
                <w:sz w:val="22"/>
                <w:szCs w:val="22"/>
              </w:rPr>
              <w:fldChar w:fldCharType="end"/>
            </w:r>
          </w:hyperlink>
        </w:p>
        <w:p w14:paraId="79104396" w14:textId="2077520E" w:rsidR="00982D61" w:rsidRPr="00536A92" w:rsidRDefault="00982D61" w:rsidP="00B258AB">
          <w:pPr>
            <w:spacing w:line="276" w:lineRule="auto"/>
            <w:rPr>
              <w:rFonts w:ascii="Trebuchet MS" w:hAnsi="Trebuchet MS"/>
              <w:sz w:val="22"/>
              <w:szCs w:val="22"/>
            </w:rPr>
          </w:pPr>
          <w:r w:rsidRPr="00536A92">
            <w:rPr>
              <w:rFonts w:ascii="Trebuchet MS" w:hAnsi="Trebuchet MS"/>
              <w:b/>
              <w:bCs/>
              <w:noProof/>
              <w:sz w:val="22"/>
              <w:szCs w:val="22"/>
            </w:rPr>
            <w:fldChar w:fldCharType="end"/>
          </w:r>
        </w:p>
      </w:sdtContent>
    </w:sdt>
    <w:p w14:paraId="4DC5FDAF"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3FA20927"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4645EA32"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03364F84"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5953C24"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9310BF8"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49A5003C"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A06E127"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4F86976"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8F2BAF8"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72FB9388"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3857C7A3"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1A927C2D"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00B29A86"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5EDEC7CA"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41FDEA00" w14:textId="77777777" w:rsidR="004D677B" w:rsidRPr="00536A92" w:rsidRDefault="004D677B" w:rsidP="00B258AB">
      <w:pPr>
        <w:spacing w:line="276" w:lineRule="auto"/>
        <w:rPr>
          <w:rFonts w:ascii="Trebuchet MS" w:hAnsi="Trebuchet MS" w:cs="Arial"/>
          <w:b/>
          <w:sz w:val="22"/>
          <w:szCs w:val="22"/>
          <w:lang w:val="lt-LT"/>
        </w:rPr>
      </w:pPr>
      <w:bookmarkStart w:id="12" w:name="_Toc455492568"/>
      <w:r w:rsidRPr="00536A92">
        <w:rPr>
          <w:rFonts w:ascii="Trebuchet MS" w:hAnsi="Trebuchet MS" w:cs="Arial"/>
          <w:b/>
          <w:sz w:val="22"/>
          <w:szCs w:val="22"/>
          <w:lang w:val="lt-LT"/>
        </w:rPr>
        <w:br w:type="page"/>
      </w:r>
    </w:p>
    <w:p w14:paraId="108E75BC" w14:textId="77777777" w:rsidR="009376F4" w:rsidRPr="00536A92" w:rsidRDefault="009376F4" w:rsidP="00B258AB">
      <w:pPr>
        <w:pStyle w:val="Heading1"/>
        <w:numPr>
          <w:ilvl w:val="0"/>
          <w:numId w:val="1"/>
        </w:numPr>
        <w:spacing w:line="276" w:lineRule="auto"/>
        <w:ind w:firstLine="567"/>
        <w:rPr>
          <w:szCs w:val="22"/>
        </w:rPr>
      </w:pPr>
      <w:bookmarkStart w:id="13" w:name="_Toc455648418"/>
      <w:bookmarkStart w:id="14" w:name="_Toc66109475"/>
      <w:bookmarkStart w:id="15" w:name="_Toc420068142"/>
      <w:bookmarkEnd w:id="12"/>
      <w:r w:rsidRPr="00536A92">
        <w:rPr>
          <w:szCs w:val="22"/>
        </w:rPr>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000B798C" w:rsidRPr="00536A92" w14:paraId="62E239C4" w14:textId="77777777" w:rsidTr="00C43075">
        <w:tc>
          <w:tcPr>
            <w:tcW w:w="3681" w:type="dxa"/>
            <w:shd w:val="clear" w:color="auto" w:fill="D9D9D9" w:themeFill="background1" w:themeFillShade="D9"/>
          </w:tcPr>
          <w:p w14:paraId="444772FB"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Projekto pavadinimas</w:t>
            </w:r>
          </w:p>
        </w:tc>
        <w:tc>
          <w:tcPr>
            <w:tcW w:w="6514" w:type="dxa"/>
          </w:tcPr>
          <w:p w14:paraId="0412DE2E" w14:textId="156C7970" w:rsidR="000B798C" w:rsidRPr="00536A92" w:rsidRDefault="000B798C" w:rsidP="00B258AB">
            <w:pPr>
              <w:spacing w:line="276" w:lineRule="auto"/>
              <w:rPr>
                <w:rFonts w:ascii="Trebuchet MS" w:hAnsi="Trebuchet MS"/>
                <w:sz w:val="22"/>
                <w:szCs w:val="22"/>
              </w:rPr>
            </w:pPr>
            <w:r w:rsidRPr="00536A92">
              <w:rPr>
                <w:rFonts w:ascii="Trebuchet MS" w:hAnsi="Trebuchet MS"/>
                <w:sz w:val="22"/>
                <w:szCs w:val="22"/>
                <w:lang w:val="lt-LT"/>
              </w:rPr>
              <w:t>110</w:t>
            </w:r>
            <w:r w:rsidR="00F624B8" w:rsidRPr="00536A92">
              <w:rPr>
                <w:rFonts w:ascii="Trebuchet MS" w:hAnsi="Trebuchet MS"/>
                <w:sz w:val="22"/>
                <w:szCs w:val="22"/>
                <w:lang w:val="lt-LT"/>
              </w:rPr>
              <w:t>/</w:t>
            </w:r>
            <w:r w:rsidRPr="00536A92">
              <w:rPr>
                <w:rFonts w:ascii="Trebuchet MS" w:hAnsi="Trebuchet MS"/>
                <w:sz w:val="22"/>
                <w:szCs w:val="22"/>
                <w:lang w:val="lt-LT"/>
              </w:rPr>
              <w:t xml:space="preserve">10 kV </w:t>
            </w:r>
            <w:r w:rsidR="00205184" w:rsidRPr="00536A92">
              <w:rPr>
                <w:rFonts w:ascii="Trebuchet MS" w:hAnsi="Trebuchet MS"/>
                <w:sz w:val="22"/>
                <w:szCs w:val="22"/>
                <w:lang w:val="lt-LT"/>
              </w:rPr>
              <w:t>Nemenčinės</w:t>
            </w:r>
            <w:r w:rsidRPr="00536A92">
              <w:rPr>
                <w:rFonts w:ascii="Trebuchet MS" w:hAnsi="Trebuchet MS"/>
                <w:sz w:val="22"/>
                <w:szCs w:val="22"/>
                <w:lang w:val="lt-LT"/>
              </w:rPr>
              <w:t xml:space="preserve"> TP 110 kV skirstyklos rekonstravimas</w:t>
            </w:r>
          </w:p>
        </w:tc>
      </w:tr>
      <w:tr w:rsidR="000B798C" w:rsidRPr="00536A92" w14:paraId="44277693" w14:textId="77777777" w:rsidTr="00C43075">
        <w:tc>
          <w:tcPr>
            <w:tcW w:w="3681" w:type="dxa"/>
            <w:shd w:val="clear" w:color="auto" w:fill="D9D9D9" w:themeFill="background1" w:themeFillShade="D9"/>
          </w:tcPr>
          <w:p w14:paraId="1BCEF0BE"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Projekto numeris</w:t>
            </w:r>
          </w:p>
        </w:tc>
        <w:tc>
          <w:tcPr>
            <w:tcW w:w="6514" w:type="dxa"/>
          </w:tcPr>
          <w:p w14:paraId="6CF66903" w14:textId="0B61A1FD" w:rsidR="000B798C" w:rsidRPr="00536A92" w:rsidRDefault="00F624B8" w:rsidP="00B258AB">
            <w:pPr>
              <w:spacing w:line="276" w:lineRule="auto"/>
              <w:rPr>
                <w:rFonts w:ascii="Trebuchet MS" w:hAnsi="Trebuchet MS"/>
                <w:sz w:val="22"/>
                <w:szCs w:val="22"/>
                <w:lang w:val="en-US"/>
              </w:rPr>
            </w:pPr>
            <w:r w:rsidRPr="00536A92">
              <w:rPr>
                <w:rStyle w:val="Strong"/>
                <w:b w:val="0"/>
                <w:bCs w:val="0"/>
                <w:color w:val="auto"/>
                <w:szCs w:val="22"/>
              </w:rPr>
              <w:t>PPRV</w:t>
            </w:r>
            <w:r w:rsidR="00205184" w:rsidRPr="00536A92">
              <w:rPr>
                <w:rStyle w:val="Strong"/>
                <w:b w:val="0"/>
                <w:bCs w:val="0"/>
                <w:color w:val="auto"/>
                <w:szCs w:val="22"/>
                <w:lang w:val="en-US"/>
              </w:rPr>
              <w:t>19063</w:t>
            </w:r>
          </w:p>
        </w:tc>
      </w:tr>
      <w:tr w:rsidR="000B798C" w:rsidRPr="00536A92" w14:paraId="45E03BB6" w14:textId="77777777" w:rsidTr="00C43075">
        <w:tc>
          <w:tcPr>
            <w:tcW w:w="3681" w:type="dxa"/>
            <w:shd w:val="clear" w:color="auto" w:fill="D9D9D9" w:themeFill="background1" w:themeFillShade="D9"/>
          </w:tcPr>
          <w:p w14:paraId="38FCC131"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Projekto rengimo etapas</w:t>
            </w:r>
          </w:p>
        </w:tc>
        <w:tc>
          <w:tcPr>
            <w:tcW w:w="6514" w:type="dxa"/>
          </w:tcPr>
          <w:p w14:paraId="538C3BD5" w14:textId="10806702" w:rsidR="000B798C" w:rsidRPr="00536A92" w:rsidRDefault="000B798C" w:rsidP="00B258AB">
            <w:pPr>
              <w:spacing w:line="276" w:lineRule="auto"/>
              <w:rPr>
                <w:rFonts w:ascii="Trebuchet MS" w:hAnsi="Trebuchet MS"/>
                <w:sz w:val="22"/>
                <w:szCs w:val="22"/>
              </w:rPr>
            </w:pPr>
            <w:r w:rsidRPr="00536A92">
              <w:rPr>
                <w:rFonts w:ascii="Trebuchet MS" w:hAnsi="Trebuchet MS"/>
                <w:sz w:val="22"/>
                <w:szCs w:val="22"/>
                <w:lang w:val="lt-LT"/>
              </w:rPr>
              <w:t>„Iki rakto“ (techninio ir darbo projekto rengimas)</w:t>
            </w:r>
          </w:p>
        </w:tc>
      </w:tr>
      <w:tr w:rsidR="000B798C" w:rsidRPr="00536A92" w14:paraId="7E58B128" w14:textId="77777777" w:rsidTr="00C43075">
        <w:tc>
          <w:tcPr>
            <w:tcW w:w="3681" w:type="dxa"/>
            <w:shd w:val="clear" w:color="auto" w:fill="D9D9D9" w:themeFill="background1" w:themeFillShade="D9"/>
          </w:tcPr>
          <w:p w14:paraId="5B359951"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Projekto vadovas</w:t>
            </w:r>
          </w:p>
        </w:tc>
        <w:tc>
          <w:tcPr>
            <w:tcW w:w="6514" w:type="dxa"/>
          </w:tcPr>
          <w:p w14:paraId="32478F7E" w14:textId="275C3C05" w:rsidR="000B798C" w:rsidRPr="00536A92" w:rsidRDefault="000B798C" w:rsidP="00B258AB">
            <w:pPr>
              <w:spacing w:line="276" w:lineRule="auto"/>
              <w:rPr>
                <w:rFonts w:ascii="Trebuchet MS" w:hAnsi="Trebuchet MS"/>
                <w:sz w:val="22"/>
                <w:szCs w:val="22"/>
              </w:rPr>
            </w:pPr>
          </w:p>
        </w:tc>
      </w:tr>
      <w:tr w:rsidR="000B798C" w:rsidRPr="00536A92" w14:paraId="4DDCF38F" w14:textId="77777777" w:rsidTr="00C43075">
        <w:tc>
          <w:tcPr>
            <w:tcW w:w="3681" w:type="dxa"/>
            <w:shd w:val="clear" w:color="auto" w:fill="D9D9D9" w:themeFill="background1" w:themeFillShade="D9"/>
          </w:tcPr>
          <w:p w14:paraId="2B914A50"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Iniciatorius</w:t>
            </w:r>
          </w:p>
        </w:tc>
        <w:tc>
          <w:tcPr>
            <w:tcW w:w="6514" w:type="dxa"/>
          </w:tcPr>
          <w:p w14:paraId="7FDC9F6C" w14:textId="187756F9" w:rsidR="000B798C" w:rsidRPr="00536A92" w:rsidRDefault="000B798C" w:rsidP="00B258AB">
            <w:pPr>
              <w:spacing w:line="276" w:lineRule="auto"/>
              <w:rPr>
                <w:rFonts w:ascii="Trebuchet MS" w:hAnsi="Trebuchet MS"/>
                <w:sz w:val="22"/>
                <w:szCs w:val="22"/>
              </w:rPr>
            </w:pPr>
          </w:p>
        </w:tc>
      </w:tr>
      <w:tr w:rsidR="000B798C" w:rsidRPr="00536A92" w14:paraId="193AFE9D" w14:textId="77777777" w:rsidTr="00C43075">
        <w:tc>
          <w:tcPr>
            <w:tcW w:w="3681" w:type="dxa"/>
            <w:shd w:val="clear" w:color="auto" w:fill="D9D9D9" w:themeFill="background1" w:themeFillShade="D9"/>
          </w:tcPr>
          <w:p w14:paraId="3078A292"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Statybos rūšis</w:t>
            </w:r>
          </w:p>
        </w:tc>
        <w:tc>
          <w:tcPr>
            <w:tcW w:w="6514" w:type="dxa"/>
          </w:tcPr>
          <w:p w14:paraId="1F018AEA" w14:textId="77777777" w:rsidR="000B798C" w:rsidRPr="00536A92" w:rsidRDefault="000B798C" w:rsidP="00B258AB">
            <w:pPr>
              <w:spacing w:line="276" w:lineRule="auto"/>
              <w:rPr>
                <w:rFonts w:ascii="Trebuchet MS" w:hAnsi="Trebuchet MS"/>
                <w:sz w:val="22"/>
                <w:szCs w:val="22"/>
              </w:rPr>
            </w:pPr>
            <w:r w:rsidRPr="00536A92">
              <w:rPr>
                <w:rFonts w:ascii="Trebuchet MS" w:hAnsi="Trebuchet MS"/>
                <w:sz w:val="22"/>
                <w:szCs w:val="22"/>
              </w:rPr>
              <w:t>Rekonstrukcija/nauja statyba</w:t>
            </w:r>
          </w:p>
        </w:tc>
      </w:tr>
      <w:tr w:rsidR="000B798C" w:rsidRPr="00536A92" w14:paraId="46957D50" w14:textId="77777777" w:rsidTr="00C43075">
        <w:tc>
          <w:tcPr>
            <w:tcW w:w="3681" w:type="dxa"/>
            <w:shd w:val="clear" w:color="auto" w:fill="D9D9D9" w:themeFill="background1" w:themeFillShade="D9"/>
          </w:tcPr>
          <w:p w14:paraId="07468B14"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Statinių kategorija</w:t>
            </w:r>
          </w:p>
        </w:tc>
        <w:tc>
          <w:tcPr>
            <w:tcW w:w="6514" w:type="dxa"/>
          </w:tcPr>
          <w:p w14:paraId="38524107" w14:textId="065FC269" w:rsidR="000B798C" w:rsidRPr="00536A92" w:rsidRDefault="000B798C" w:rsidP="00B258AB">
            <w:pPr>
              <w:spacing w:line="276" w:lineRule="auto"/>
              <w:rPr>
                <w:rFonts w:ascii="Trebuchet MS" w:hAnsi="Trebuchet MS"/>
                <w:sz w:val="22"/>
                <w:szCs w:val="22"/>
              </w:rPr>
            </w:pPr>
            <w:r w:rsidRPr="00536A92">
              <w:rPr>
                <w:rFonts w:ascii="Trebuchet MS" w:hAnsi="Trebuchet MS"/>
                <w:sz w:val="22"/>
                <w:szCs w:val="22"/>
              </w:rPr>
              <w:t>Ypatingas statinys</w:t>
            </w:r>
          </w:p>
        </w:tc>
      </w:tr>
      <w:tr w:rsidR="000B798C" w:rsidRPr="00536A92" w14:paraId="5C5DFC17" w14:textId="77777777" w:rsidTr="00C43075">
        <w:tc>
          <w:tcPr>
            <w:tcW w:w="3681" w:type="dxa"/>
            <w:shd w:val="clear" w:color="auto" w:fill="D9D9D9" w:themeFill="background1" w:themeFillShade="D9"/>
          </w:tcPr>
          <w:p w14:paraId="6FF542BF" w14:textId="77777777" w:rsidR="000B798C" w:rsidRPr="00536A92" w:rsidRDefault="000B798C" w:rsidP="00B258AB">
            <w:pPr>
              <w:spacing w:line="276" w:lineRule="auto"/>
              <w:rPr>
                <w:rFonts w:ascii="Trebuchet MS" w:hAnsi="Trebuchet MS"/>
                <w:b/>
                <w:sz w:val="22"/>
                <w:szCs w:val="22"/>
              </w:rPr>
            </w:pPr>
            <w:r w:rsidRPr="00536A92">
              <w:rPr>
                <w:rFonts w:ascii="Trebuchet MS" w:hAnsi="Trebuchet MS"/>
                <w:b/>
                <w:sz w:val="22"/>
                <w:szCs w:val="22"/>
              </w:rPr>
              <w:t>Transformatorių pastotės adresas</w:t>
            </w:r>
          </w:p>
        </w:tc>
        <w:tc>
          <w:tcPr>
            <w:tcW w:w="6514" w:type="dxa"/>
          </w:tcPr>
          <w:p w14:paraId="2F0E8DAD" w14:textId="663B2065" w:rsidR="000B798C" w:rsidRPr="00536A92" w:rsidRDefault="00205184" w:rsidP="00B258AB">
            <w:pPr>
              <w:spacing w:line="276" w:lineRule="auto"/>
              <w:rPr>
                <w:rFonts w:ascii="Trebuchet MS" w:hAnsi="Trebuchet MS"/>
                <w:sz w:val="22"/>
                <w:szCs w:val="22"/>
              </w:rPr>
            </w:pPr>
            <w:r w:rsidRPr="00536A92">
              <w:rPr>
                <w:rFonts w:ascii="Trebuchet MS" w:hAnsi="Trebuchet MS"/>
                <w:sz w:val="22"/>
                <w:szCs w:val="22"/>
              </w:rPr>
              <w:t>Bažnyčios g. 25, Nemenčinė, Vilniaus r. sav.</w:t>
            </w:r>
          </w:p>
        </w:tc>
      </w:tr>
    </w:tbl>
    <w:p w14:paraId="7CDACEB6" w14:textId="5930B13C" w:rsidR="009376F4" w:rsidRPr="00011F4D" w:rsidRDefault="009376F4" w:rsidP="00011F4D">
      <w:pPr>
        <w:pStyle w:val="Heading1"/>
        <w:numPr>
          <w:ilvl w:val="0"/>
          <w:numId w:val="1"/>
        </w:numPr>
        <w:spacing w:line="276" w:lineRule="auto"/>
        <w:ind w:firstLine="567"/>
        <w:rPr>
          <w:szCs w:val="22"/>
        </w:rPr>
      </w:pPr>
      <w:bookmarkStart w:id="16" w:name="_Toc455648419"/>
      <w:bookmarkStart w:id="17" w:name="_Toc66109476"/>
      <w:r w:rsidRPr="00536A92">
        <w:rPr>
          <w:szCs w:val="22"/>
        </w:rPr>
        <w:t>PROJEKTO KOMANDOS SUDĖTIS</w:t>
      </w:r>
      <w:bookmarkEnd w:id="16"/>
      <w:bookmarkEnd w:id="17"/>
      <w:r w:rsidRPr="00011F4D">
        <w:rPr>
          <w:rFonts w:cs="Arial"/>
          <w:szCs w:val="22"/>
          <w:lang w:val="lt-LT"/>
        </w:rPr>
        <w:br w:type="page"/>
      </w:r>
    </w:p>
    <w:p w14:paraId="19596D19" w14:textId="77777777" w:rsidR="005B6958" w:rsidRPr="00536A92" w:rsidRDefault="005B6958" w:rsidP="00B258AB">
      <w:pPr>
        <w:pStyle w:val="Heading1"/>
        <w:numPr>
          <w:ilvl w:val="0"/>
          <w:numId w:val="26"/>
        </w:numPr>
        <w:spacing w:before="120" w:after="120" w:line="276" w:lineRule="auto"/>
        <w:ind w:firstLine="567"/>
        <w:rPr>
          <w:szCs w:val="22"/>
          <w:lang w:val="lt-LT"/>
        </w:rPr>
      </w:pPr>
      <w:bookmarkStart w:id="18" w:name="_Toc456103648"/>
      <w:bookmarkStart w:id="19" w:name="_Toc66109477"/>
      <w:bookmarkStart w:id="20" w:name="_Toc419388299"/>
      <w:bookmarkStart w:id="21" w:name="_Toc420068148"/>
      <w:bookmarkEnd w:id="15"/>
      <w:r w:rsidRPr="00536A92">
        <w:rPr>
          <w:szCs w:val="22"/>
          <w:lang w:val="lt-LT"/>
        </w:rPr>
        <w:lastRenderedPageBreak/>
        <w:t>BENDRIEJI REIKALAVIMAI</w:t>
      </w:r>
      <w:bookmarkEnd w:id="18"/>
      <w:bookmarkEnd w:id="19"/>
    </w:p>
    <w:p w14:paraId="557C76C9"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6A5BBA75"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7AE3A4A9"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0C10DC05" w14:textId="5C0D0773"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 xml:space="preserve">Techninis projektas rengiamas ir įforminamas, vadovaujantis šios projektavimo užduoties, Statybos įstatymo, </w:t>
      </w:r>
      <w:r w:rsidR="001B1E59" w:rsidRPr="00536A92">
        <w:rPr>
          <w:rFonts w:cs="Arial"/>
          <w:szCs w:val="22"/>
          <w:lang w:val="lt-LT"/>
        </w:rPr>
        <w:t>STR 1.04.04:2017 „Statinio projektavimas, projekto ekspertizė“</w:t>
      </w:r>
      <w:r w:rsidRPr="00536A92">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DD55C71"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Techninis ir darbo projektai visais atvejais privalo būti parengti kaip atskiri projektai.</w:t>
      </w:r>
    </w:p>
    <w:p w14:paraId="7D4856D4"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Rengiant techninį projektą privaloma vadovautis standartiniais techniniais reikalavimais, pridėtais prie šios projektavimo užduoties.</w:t>
      </w:r>
    </w:p>
    <w:p w14:paraId="5B3805EA" w14:textId="57E6AD58"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Techninio projekto techninių specifikacijų lenteles būtina parengti vadovaujantis LITGRID AB (toliau - PSO) techninio projekto techninių specifikacijų sudarymui (žr.</w:t>
      </w:r>
      <w:sdt>
        <w:sdtPr>
          <w:rPr>
            <w:szCs w:val="22"/>
            <w:lang w:val="lt-LT"/>
          </w:rPr>
          <w:id w:val="961000988"/>
          <w:citation/>
        </w:sdtPr>
        <w:sdtEndPr/>
        <w:sdtContent>
          <w:r w:rsidR="00106D29" w:rsidRPr="00536A92">
            <w:rPr>
              <w:szCs w:val="22"/>
              <w:lang w:val="lt-LT"/>
            </w:rPr>
            <w:fldChar w:fldCharType="begin"/>
          </w:r>
          <w:r w:rsidR="00D52414" w:rsidRPr="00536A92">
            <w:rPr>
              <w:szCs w:val="22"/>
              <w:lang w:val="lt-LT"/>
            </w:rPr>
            <w:instrText xml:space="preserve">CITATION Bendrai1 \l 1063 </w:instrText>
          </w:r>
          <w:r w:rsidR="00106D29" w:rsidRPr="00536A92">
            <w:rPr>
              <w:szCs w:val="22"/>
              <w:lang w:val="lt-LT"/>
            </w:rPr>
            <w:fldChar w:fldCharType="separate"/>
          </w:r>
          <w:r w:rsidR="00536A92" w:rsidRPr="00536A92">
            <w:rPr>
              <w:noProof/>
              <w:szCs w:val="22"/>
              <w:lang w:val="lt-LT"/>
            </w:rPr>
            <w:t xml:space="preserve"> (1)</w:t>
          </w:r>
          <w:r w:rsidR="00106D29" w:rsidRPr="00536A92">
            <w:rPr>
              <w:szCs w:val="22"/>
              <w:lang w:val="lt-LT"/>
            </w:rPr>
            <w:fldChar w:fldCharType="end"/>
          </w:r>
        </w:sdtContent>
      </w:sdt>
      <w:r w:rsidR="00D20DFC" w:rsidRPr="00536A92">
        <w:rPr>
          <w:szCs w:val="22"/>
          <w:lang w:val="lt-LT"/>
        </w:rPr>
        <w:t xml:space="preserve"> </w:t>
      </w:r>
      <w:r w:rsidRPr="00536A92">
        <w:rPr>
          <w:szCs w:val="22"/>
          <w:lang w:val="lt-LT"/>
        </w:rPr>
        <w:t>priedą)</w:t>
      </w:r>
      <w:r w:rsidR="00FB3BA5" w:rsidRPr="00536A92">
        <w:rPr>
          <w:szCs w:val="22"/>
          <w:lang w:val="lt-LT"/>
        </w:rPr>
        <w:t xml:space="preserve"> </w:t>
      </w:r>
      <w:r w:rsidRPr="00536A92">
        <w:rPr>
          <w:szCs w:val="22"/>
          <w:lang w:val="lt-LT"/>
        </w:rPr>
        <w:t>pateiktais reikalavimais.</w:t>
      </w:r>
    </w:p>
    <w:p w14:paraId="0F47C870" w14:textId="2D21BFFA" w:rsidR="00680E8B" w:rsidRPr="00536A92" w:rsidRDefault="00680E8B" w:rsidP="00B258AB">
      <w:pPr>
        <w:pStyle w:val="NoSpacing"/>
        <w:numPr>
          <w:ilvl w:val="1"/>
          <w:numId w:val="2"/>
        </w:numPr>
        <w:spacing w:line="276" w:lineRule="auto"/>
        <w:ind w:left="0" w:firstLine="567"/>
        <w:jc w:val="both"/>
        <w:rPr>
          <w:rFonts w:cs="Arial"/>
          <w:szCs w:val="22"/>
          <w:lang w:val="lt-LT"/>
        </w:rPr>
      </w:pPr>
      <w:r w:rsidRPr="00536A92">
        <w:rPr>
          <w:szCs w:val="22"/>
          <w:lang w:val="lt-LT"/>
        </w:rPr>
        <w:t>Rangovas turi atlikti visus reikalingus darbus, susijusius su techninio projekto parengimu, įskaitant,</w:t>
      </w:r>
      <w:r w:rsidRPr="00536A92">
        <w:rPr>
          <w:rFonts w:cs="Arial"/>
          <w:szCs w:val="22"/>
          <w:lang w:val="lt-LT"/>
        </w:rPr>
        <w:t xml:space="preserve"> bet neapsiribojant prijungimo/techninių sąlygų, specialiųjų sąlygų gavimą iš</w:t>
      </w:r>
      <w:r w:rsidR="002757C6" w:rsidRPr="00536A92">
        <w:rPr>
          <w:rFonts w:cs="Arial"/>
          <w:szCs w:val="22"/>
          <w:lang w:val="lt-LT"/>
        </w:rPr>
        <w:t xml:space="preserve"> </w:t>
      </w:r>
      <w:r w:rsidR="006309A1" w:rsidRPr="00536A92">
        <w:rPr>
          <w:rFonts w:cs="Arial"/>
          <w:szCs w:val="22"/>
          <w:lang w:val="lt-LT"/>
        </w:rPr>
        <w:t xml:space="preserve">AB </w:t>
      </w:r>
      <w:bookmarkStart w:id="22" w:name="_Hlk21004437"/>
      <w:r w:rsidR="006309A1" w:rsidRPr="00536A92">
        <w:rPr>
          <w:rFonts w:cs="Arial"/>
          <w:szCs w:val="22"/>
          <w:lang w:val="lt-LT"/>
        </w:rPr>
        <w:t>„Elektros skirstymo operatorius“ (toliau – AB ESO</w:t>
      </w:r>
      <w:bookmarkEnd w:id="22"/>
      <w:r w:rsidR="006309A1" w:rsidRPr="00536A92">
        <w:rPr>
          <w:rFonts w:cs="Arial"/>
          <w:szCs w:val="22"/>
          <w:lang w:val="lt-LT"/>
        </w:rPr>
        <w:t xml:space="preserve">) </w:t>
      </w:r>
      <w:r w:rsidR="002757C6" w:rsidRPr="00536A92">
        <w:rPr>
          <w:rFonts w:cs="Arial"/>
          <w:szCs w:val="22"/>
          <w:lang w:val="lt-LT"/>
        </w:rPr>
        <w:t>ir</w:t>
      </w:r>
      <w:r w:rsidRPr="00536A92">
        <w:rPr>
          <w:rFonts w:cs="Arial"/>
          <w:szCs w:val="22"/>
          <w:lang w:val="lt-LT"/>
        </w:rPr>
        <w:t xml:space="preserve"> trečiųjų šalių, inžinerinių tyrinėjimų atlikimą, statybą leidžiančių dokumentų ypatingo statinio statybai gavimą PSO vardu.</w:t>
      </w:r>
      <w:r w:rsidR="00352B58" w:rsidRPr="00536A92">
        <w:rPr>
          <w:rFonts w:cs="Arial"/>
          <w:szCs w:val="22"/>
          <w:lang w:val="lt-LT"/>
        </w:rPr>
        <w:t xml:space="preserve"> </w:t>
      </w:r>
    </w:p>
    <w:p w14:paraId="02CEA474" w14:textId="5194575C" w:rsidR="00352B58" w:rsidRPr="00536A92" w:rsidRDefault="00352B58"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 xml:space="preserve">Projektuojant įvertinti AB ESO išduotas prijungimo/technines sąlygas pateikiamas </w:t>
      </w:r>
      <w:sdt>
        <w:sdtPr>
          <w:rPr>
            <w:rFonts w:cs="Arial"/>
            <w:szCs w:val="22"/>
            <w:lang w:val="lt-LT"/>
          </w:rPr>
          <w:id w:val="363251722"/>
          <w:citation/>
        </w:sdtPr>
        <w:sdtEndPr/>
        <w:sdtContent>
          <w:r w:rsidRPr="00536A92">
            <w:rPr>
              <w:rFonts w:cs="Arial"/>
              <w:szCs w:val="22"/>
              <w:lang w:val="lt-LT"/>
            </w:rPr>
            <w:fldChar w:fldCharType="begin"/>
          </w:r>
          <w:r w:rsidR="00BE714A" w:rsidRPr="00536A92">
            <w:rPr>
              <w:rFonts w:cs="Arial"/>
              <w:szCs w:val="22"/>
              <w:lang w:val="lt-LT"/>
            </w:rPr>
            <w:instrText xml:space="preserve">CITATION Bedrai2 \l 1063 </w:instrText>
          </w:r>
          <w:r w:rsidRPr="00536A92">
            <w:rPr>
              <w:rFonts w:cs="Arial"/>
              <w:szCs w:val="22"/>
              <w:lang w:val="lt-LT"/>
            </w:rPr>
            <w:fldChar w:fldCharType="separate"/>
          </w:r>
          <w:r w:rsidR="00536A92" w:rsidRPr="00536A92">
            <w:rPr>
              <w:rFonts w:cs="Arial"/>
              <w:noProof/>
              <w:szCs w:val="22"/>
              <w:lang w:val="lt-LT"/>
            </w:rPr>
            <w:t>(2)</w:t>
          </w:r>
          <w:r w:rsidRPr="00536A92">
            <w:rPr>
              <w:rFonts w:cs="Arial"/>
              <w:szCs w:val="22"/>
              <w:lang w:val="lt-LT"/>
            </w:rPr>
            <w:fldChar w:fldCharType="end"/>
          </w:r>
        </w:sdtContent>
      </w:sdt>
      <w:r w:rsidR="002C0C95" w:rsidRPr="00536A92">
        <w:rPr>
          <w:rFonts w:cs="Arial"/>
          <w:szCs w:val="22"/>
          <w:lang w:val="lt-LT"/>
        </w:rPr>
        <w:t xml:space="preserve"> priede.</w:t>
      </w:r>
    </w:p>
    <w:p w14:paraId="4FE12FC7" w14:textId="751D83E8" w:rsidR="00680E8B" w:rsidRPr="00536A92" w:rsidRDefault="00680E8B"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 xml:space="preserve">Vadovaujantis statybos techniniu reglamentu </w:t>
      </w:r>
      <w:r w:rsidR="001B1E59" w:rsidRPr="00536A92">
        <w:rPr>
          <w:rFonts w:cs="Arial"/>
          <w:szCs w:val="22"/>
          <w:lang w:val="lt-LT"/>
        </w:rPr>
        <w:t>STR 1.04.04:2017 „Statinio projektavimas, projekto ekspertizė“</w:t>
      </w:r>
      <w:r w:rsidR="00ED0BA0" w:rsidRPr="00536A92">
        <w:rPr>
          <w:rFonts w:cs="Arial"/>
          <w:szCs w:val="22"/>
          <w:lang w:val="lt-LT"/>
        </w:rPr>
        <w:t xml:space="preserve"> </w:t>
      </w:r>
      <w:r w:rsidRPr="00536A92">
        <w:rPr>
          <w:rFonts w:cs="Arial"/>
          <w:szCs w:val="22"/>
          <w:lang w:val="lt-LT"/>
        </w:rPr>
        <w:t xml:space="preserve">ir techniniais reikalavimais, privaloma paruošti techninį projektą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14:paraId="7602FB4B" w14:textId="77777777"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PSO dalies techniniame projekte turi būti aprašytas projekto vykdymo eiliškumas ir etapai. Rangos darbų vykdymo etapų ir jų trukmių bei darbų vykdymo eiliškumo detalizacija turi būti tokio lygio, kad būtų aiškios reikalingų atjungti perdavimo tinklo (toliau – PT) dalies veikiančių įrenginių apimtys bei preliminarios trukmės, taip pat nurodytos etapų trukmės. Atjungimų apimtys PSO elektros perdavimo tinklo dalies techninio projekto rengimo metu derinamos su PSO.</w:t>
      </w:r>
    </w:p>
    <w:p w14:paraId="6B6F64BA" w14:textId="77777777"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Pasirengimo statybai ir statybos darbų organizavimo dalis, apimanti pagrindinę informaciją apie darbų vykdymo eiliškumą, reikalingus veikiančių įrenginių atjungimus bei preliminarias atskirų etapų trukmes turi būti perkelta ir į tas techninio projekto dalis, kurios bus derinamos su trečiosiomis šalimis, išdavusiomis prijungimo/technines sąlygas. Projektuojant įvertinti trečiųjų šalių išduotas prijungimo/technines sąlygas.</w:t>
      </w:r>
    </w:p>
    <w:p w14:paraId="2B7836C5" w14:textId="7EFDC40E"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Projektuotojas, sudarydamas darbų vykdymo eiliškumą vadovaujasi principu, jog veikiantys elektros įrenginiai būtų atjungiami minimaliomis apimtimis ir terminais. Terminų įvertinimui techninio projekto Statybos organizavimo dalyje turi būti pateiktas ir žmogiškųjų resursų bei techninių pajėgumų grafikas.</w:t>
      </w:r>
    </w:p>
    <w:p w14:paraId="55E2CD1E" w14:textId="7833DCA5" w:rsidR="009928B1" w:rsidRPr="00536A92" w:rsidRDefault="00432E12"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PT dalies techninio projekto SO dalyje išskirti darbus (įskaitant ir darbus kitose susijusiose TP), kurie atliekami be įtampos atjungimo, su įtampos atjungimu nurodant atjungimų apimtis ir trukmes.</w:t>
      </w:r>
    </w:p>
    <w:p w14:paraId="67D72199" w14:textId="487EDC45" w:rsidR="009928B1" w:rsidRPr="00536A92" w:rsidRDefault="009928B1" w:rsidP="00D63ECB">
      <w:pPr>
        <w:pStyle w:val="ListParagraph"/>
        <w:numPr>
          <w:ilvl w:val="1"/>
          <w:numId w:val="2"/>
        </w:numPr>
        <w:spacing w:line="276" w:lineRule="auto"/>
        <w:ind w:left="0" w:firstLine="567"/>
        <w:rPr>
          <w:rFonts w:ascii="Trebuchet MS" w:hAnsi="Trebuchet MS" w:cs="Arial"/>
          <w:sz w:val="22"/>
          <w:szCs w:val="22"/>
          <w:lang w:val="lt-LT"/>
        </w:rPr>
      </w:pPr>
      <w:r w:rsidRPr="00536A92">
        <w:rPr>
          <w:rFonts w:ascii="Trebuchet MS" w:hAnsi="Trebuchet MS" w:cs="Arial"/>
          <w:sz w:val="22"/>
          <w:szCs w:val="22"/>
          <w:lang w:val="lt-LT"/>
        </w:rPr>
        <w:t>PT dalies techninį projektą (Statybos darbų organizavimo dalis) suderinti raštu su AB ESO Dispečerinio valdymo departamento Režimų planavimo skyriumi.</w:t>
      </w:r>
    </w:p>
    <w:p w14:paraId="3DD9FF81" w14:textId="435E84ED" w:rsidR="00916C37" w:rsidRPr="00536A92" w:rsidRDefault="00916C37" w:rsidP="00D63ECB">
      <w:pPr>
        <w:pStyle w:val="NoSpacing"/>
        <w:numPr>
          <w:ilvl w:val="1"/>
          <w:numId w:val="2"/>
        </w:numPr>
        <w:spacing w:line="276" w:lineRule="auto"/>
        <w:ind w:left="0" w:firstLine="567"/>
        <w:jc w:val="both"/>
        <w:rPr>
          <w:rFonts w:cs="Arial"/>
          <w:szCs w:val="22"/>
          <w:lang w:val="lt-LT"/>
        </w:rPr>
      </w:pPr>
      <w:r w:rsidRPr="00536A92">
        <w:rPr>
          <w:rFonts w:cs="Arial"/>
          <w:szCs w:val="22"/>
          <w:lang w:val="lt-LT"/>
        </w:rPr>
        <w:t>Projektuotojas sudarydamas darbų vykdymo eiliškumą, pirmiausia vadovaujasi:</w:t>
      </w:r>
    </w:p>
    <w:p w14:paraId="1C1E4C8B" w14:textId="43851063" w:rsidR="006312FA" w:rsidRPr="00536A92" w:rsidRDefault="006312FA" w:rsidP="00D63ECB">
      <w:pPr>
        <w:pStyle w:val="NoSpacing"/>
        <w:numPr>
          <w:ilvl w:val="2"/>
          <w:numId w:val="2"/>
        </w:numPr>
        <w:spacing w:line="276" w:lineRule="auto"/>
        <w:ind w:left="0" w:firstLine="567"/>
        <w:jc w:val="both"/>
        <w:rPr>
          <w:rFonts w:cs="Arial"/>
          <w:szCs w:val="22"/>
          <w:lang w:val="lt-LT"/>
        </w:rPr>
      </w:pPr>
      <w:r w:rsidRPr="00536A92">
        <w:rPr>
          <w:rFonts w:cs="Arial"/>
          <w:szCs w:val="22"/>
          <w:lang w:val="lt-LT"/>
        </w:rPr>
        <w:t>Visos rekonstrukcijos metu užtikrinti nepertraukiama elektros energijos tiekimą per 110kV OL Neris-Paberžė</w:t>
      </w:r>
      <w:r w:rsidR="0020535E" w:rsidRPr="00536A92">
        <w:rPr>
          <w:rFonts w:cs="Arial"/>
          <w:szCs w:val="22"/>
          <w:lang w:val="lt-LT"/>
        </w:rPr>
        <w:t xml:space="preserve"> ir Neris-Pabradė</w:t>
      </w:r>
      <w:r w:rsidRPr="00536A92">
        <w:rPr>
          <w:rFonts w:cs="Arial"/>
          <w:szCs w:val="22"/>
          <w:lang w:val="lt-LT"/>
        </w:rPr>
        <w:t>;</w:t>
      </w:r>
    </w:p>
    <w:p w14:paraId="7A36AE47" w14:textId="6869EE92" w:rsidR="00D63ECB" w:rsidRPr="00536A92" w:rsidRDefault="00D63ECB" w:rsidP="00D63ECB">
      <w:pPr>
        <w:pStyle w:val="ListParagraph"/>
        <w:numPr>
          <w:ilvl w:val="2"/>
          <w:numId w:val="2"/>
        </w:numPr>
        <w:spacing w:line="276" w:lineRule="auto"/>
        <w:ind w:left="0" w:firstLine="567"/>
        <w:rPr>
          <w:rFonts w:ascii="Trebuchet MS" w:hAnsi="Trebuchet MS" w:cs="Arial"/>
          <w:sz w:val="22"/>
          <w:szCs w:val="22"/>
          <w:lang w:val="lt-LT"/>
        </w:rPr>
      </w:pPr>
      <w:r w:rsidRPr="00536A92">
        <w:rPr>
          <w:rFonts w:ascii="Trebuchet MS" w:hAnsi="Trebuchet MS" w:cs="Arial"/>
          <w:sz w:val="22"/>
          <w:szCs w:val="22"/>
          <w:lang w:val="lt-LT"/>
        </w:rPr>
        <w:t>Numatyti esamų 110kV OL Neris-Paberžė ir Neris-Pabradė jungčių išskyrimus ir baigus darbus, sujungimus vientisumo atstatymui dėl minėtų oro linijų tranzito išlaikymo visu rekonstrukcijos laikotarpiu. Priemonės įgyvendinimas bus nuspręstas rangovui derinant darbų-atjungimų grafiką su PSO ir AB „Energijos skirstymo operatorius“. Išskyrimo bei vientisumo atstatymo darbus vykdo linijos rekonstravimo rangovas savo sąskaita;</w:t>
      </w:r>
    </w:p>
    <w:p w14:paraId="6F2BCCD4" w14:textId="75234C23" w:rsidR="00916C37" w:rsidRPr="00536A92" w:rsidRDefault="0020535E" w:rsidP="00D63ECB">
      <w:pPr>
        <w:pStyle w:val="NoSpacing"/>
        <w:numPr>
          <w:ilvl w:val="2"/>
          <w:numId w:val="2"/>
        </w:numPr>
        <w:spacing w:line="276" w:lineRule="auto"/>
        <w:ind w:left="0" w:firstLine="567"/>
        <w:jc w:val="both"/>
        <w:rPr>
          <w:rFonts w:cs="Arial"/>
          <w:szCs w:val="22"/>
          <w:lang w:val="lt-LT"/>
        </w:rPr>
      </w:pPr>
      <w:r w:rsidRPr="00536A92">
        <w:rPr>
          <w:rFonts w:cs="Arial"/>
          <w:szCs w:val="22"/>
          <w:lang w:val="lt-LT"/>
        </w:rPr>
        <w:lastRenderedPageBreak/>
        <w:t>Negalimas vienalaikis</w:t>
      </w:r>
      <w:r w:rsidR="00BD45BB" w:rsidRPr="00536A92">
        <w:rPr>
          <w:rFonts w:cs="Arial"/>
          <w:szCs w:val="22"/>
          <w:lang w:val="lt-LT"/>
        </w:rPr>
        <w:t>,</w:t>
      </w:r>
      <w:r w:rsidRPr="00536A92">
        <w:rPr>
          <w:rFonts w:cs="Arial"/>
          <w:szCs w:val="22"/>
          <w:lang w:val="lt-LT"/>
        </w:rPr>
        <w:t xml:space="preserve"> ilgalaikis 110kV OL Neris-Paberžė ir Neris-Pab</w:t>
      </w:r>
      <w:r w:rsidR="00BD45BB" w:rsidRPr="00536A92">
        <w:rPr>
          <w:rFonts w:cs="Arial"/>
          <w:szCs w:val="22"/>
          <w:lang w:val="lt-LT"/>
        </w:rPr>
        <w:t>radė</w:t>
      </w:r>
      <w:r w:rsidRPr="00536A92">
        <w:rPr>
          <w:rFonts w:cs="Arial"/>
          <w:szCs w:val="22"/>
          <w:lang w:val="lt-LT"/>
        </w:rPr>
        <w:t xml:space="preserve"> atjungimas</w:t>
      </w:r>
      <w:r w:rsidR="009761C8" w:rsidRPr="00536A92">
        <w:rPr>
          <w:rFonts w:cs="Arial"/>
          <w:szCs w:val="22"/>
          <w:lang w:val="lt-LT"/>
        </w:rPr>
        <w:t xml:space="preserve">. Atsiradus tokiam poreikiui rangovas turės pagrįstai įrodyti, kad </w:t>
      </w:r>
      <w:r w:rsidR="00BD45BB" w:rsidRPr="00536A92">
        <w:rPr>
          <w:rFonts w:cs="Arial"/>
          <w:szCs w:val="22"/>
          <w:lang w:val="lt-LT"/>
        </w:rPr>
        <w:t xml:space="preserve">nėra kitos techninės galimybės atlikti  </w:t>
      </w:r>
      <w:r w:rsidR="009761C8" w:rsidRPr="00536A92">
        <w:rPr>
          <w:rFonts w:cs="Arial"/>
          <w:szCs w:val="22"/>
          <w:lang w:val="lt-LT"/>
        </w:rPr>
        <w:t>numatytos apimties darbus.</w:t>
      </w:r>
    </w:p>
    <w:p w14:paraId="299B2CF5" w14:textId="5F4445D2" w:rsidR="006C4896" w:rsidRPr="00536A92" w:rsidRDefault="006C4896" w:rsidP="00B258AB">
      <w:pPr>
        <w:pStyle w:val="NoSpacing"/>
        <w:numPr>
          <w:ilvl w:val="2"/>
          <w:numId w:val="2"/>
        </w:numPr>
        <w:spacing w:line="276" w:lineRule="auto"/>
        <w:ind w:left="0" w:firstLine="567"/>
        <w:jc w:val="both"/>
        <w:rPr>
          <w:rFonts w:cs="Arial"/>
          <w:szCs w:val="22"/>
          <w:lang w:val="lt-LT"/>
        </w:rPr>
      </w:pPr>
      <w:r w:rsidRPr="00536A92">
        <w:rPr>
          <w:rFonts w:cs="Arial"/>
          <w:szCs w:val="22"/>
          <w:lang w:val="lt-LT"/>
        </w:rPr>
        <w:t xml:space="preserve">Rengiant PT dalies techninį projektą išpildyti AB </w:t>
      </w:r>
      <w:r w:rsidR="001E419B" w:rsidRPr="00536A92">
        <w:rPr>
          <w:rFonts w:cs="Arial"/>
          <w:szCs w:val="22"/>
          <w:lang w:val="lt-LT"/>
        </w:rPr>
        <w:t>„</w:t>
      </w:r>
      <w:r w:rsidRPr="00536A92">
        <w:rPr>
          <w:rFonts w:cs="Arial"/>
          <w:szCs w:val="22"/>
          <w:lang w:val="lt-LT"/>
        </w:rPr>
        <w:t>Energijos skirstymo operatorius</w:t>
      </w:r>
      <w:r w:rsidR="001E419B" w:rsidRPr="00536A92">
        <w:rPr>
          <w:rFonts w:cs="Arial"/>
          <w:szCs w:val="22"/>
          <w:lang w:val="lt-LT"/>
        </w:rPr>
        <w:t>“</w:t>
      </w:r>
      <w:r w:rsidRPr="00536A92">
        <w:rPr>
          <w:rFonts w:cs="Arial"/>
          <w:szCs w:val="22"/>
          <w:lang w:val="lt-LT"/>
        </w:rPr>
        <w:t xml:space="preserve"> </w:t>
      </w:r>
      <w:r w:rsidR="00FE4928" w:rsidRPr="00536A92">
        <w:rPr>
          <w:rFonts w:cs="Arial"/>
          <w:szCs w:val="22"/>
          <w:lang w:val="lt-LT"/>
        </w:rPr>
        <w:t>išduotas 110/10kV Nemenčinės TP rekonstrukcijos</w:t>
      </w:r>
      <w:r w:rsidRPr="00536A92">
        <w:rPr>
          <w:rFonts w:cs="Arial"/>
          <w:szCs w:val="22"/>
          <w:lang w:val="lt-LT"/>
        </w:rPr>
        <w:t xml:space="preserve"> technines sąlygas</w:t>
      </w:r>
      <w:r w:rsidR="00FE4928" w:rsidRPr="00536A92">
        <w:rPr>
          <w:rFonts w:cs="Arial"/>
          <w:szCs w:val="22"/>
          <w:lang w:val="lt-LT"/>
        </w:rPr>
        <w:t>.</w:t>
      </w:r>
      <w:r w:rsidRPr="00536A92">
        <w:rPr>
          <w:rFonts w:cs="Arial"/>
          <w:szCs w:val="22"/>
          <w:lang w:val="lt-LT"/>
        </w:rPr>
        <w:t xml:space="preserve"> </w:t>
      </w:r>
    </w:p>
    <w:p w14:paraId="2EDB76E2" w14:textId="4106F67F"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 xml:space="preserve">Techniniame projekte nurodyti, kad PT dalies darbų vykdymo rangovas atsakingas už objekto rekonstrukcijos darbų-atjungimo grafiko parengimą bei suderinimą su PSO.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t>
      </w:r>
      <w:sdt>
        <w:sdtPr>
          <w:rPr>
            <w:rFonts w:cs="Arial"/>
            <w:szCs w:val="22"/>
            <w:lang w:val="lt-LT"/>
          </w:rPr>
          <w:id w:val="1385600849"/>
          <w:citation/>
        </w:sdtPr>
        <w:sdtEndPr/>
        <w:sdtContent>
          <w:r w:rsidR="00352B58" w:rsidRPr="00536A92">
            <w:rPr>
              <w:rFonts w:cs="Arial"/>
              <w:szCs w:val="22"/>
              <w:lang w:val="lt-LT"/>
            </w:rPr>
            <w:fldChar w:fldCharType="begin"/>
          </w:r>
          <w:r w:rsidR="00352B58" w:rsidRPr="00536A92">
            <w:rPr>
              <w:rFonts w:cs="Arial"/>
              <w:szCs w:val="22"/>
              <w:lang w:val="lt-LT"/>
            </w:rPr>
            <w:instrText xml:space="preserve"> CITATION Bendras5 \l 1063 </w:instrText>
          </w:r>
          <w:r w:rsidR="00352B58" w:rsidRPr="00536A92">
            <w:rPr>
              <w:rFonts w:cs="Arial"/>
              <w:szCs w:val="22"/>
              <w:lang w:val="lt-LT"/>
            </w:rPr>
            <w:fldChar w:fldCharType="separate"/>
          </w:r>
          <w:r w:rsidR="00536A92" w:rsidRPr="00536A92">
            <w:rPr>
              <w:rFonts w:cs="Arial"/>
              <w:noProof/>
              <w:szCs w:val="22"/>
              <w:lang w:val="lt-LT"/>
            </w:rPr>
            <w:t>(3)</w:t>
          </w:r>
          <w:r w:rsidR="00352B58" w:rsidRPr="00536A92">
            <w:rPr>
              <w:rFonts w:cs="Arial"/>
              <w:szCs w:val="22"/>
              <w:lang w:val="lt-LT"/>
            </w:rPr>
            <w:fldChar w:fldCharType="end"/>
          </w:r>
        </w:sdtContent>
      </w:sdt>
      <w:r w:rsidR="00352B58" w:rsidRPr="00536A92">
        <w:rPr>
          <w:rFonts w:cs="Arial"/>
          <w:szCs w:val="22"/>
          <w:lang w:val="lt-LT"/>
        </w:rPr>
        <w:t xml:space="preserve"> </w:t>
      </w:r>
      <w:r w:rsidRPr="00536A92">
        <w:rPr>
          <w:rFonts w:cs="Arial"/>
          <w:szCs w:val="22"/>
          <w:lang w:val="lt-LT"/>
        </w:rPr>
        <w:t>priede</w:t>
      </w:r>
      <w:r w:rsidR="00915DCE" w:rsidRPr="00536A92">
        <w:rPr>
          <w:rFonts w:cs="Arial"/>
          <w:szCs w:val="22"/>
          <w:lang w:val="lt-LT"/>
        </w:rPr>
        <w:t>.</w:t>
      </w:r>
    </w:p>
    <w:p w14:paraId="346C8981" w14:textId="77777777"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PT dalies techniniame projekte nurodyti, jog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42E3E5B1" w14:textId="77777777"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PT dalies techniniame projekte nurodyti, jog rangovas privalo pateikti PSO atjungimų poreikius kitam kalendoriniam mėnesiui tokia 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3BEF8A3F" w14:textId="3F273EC3"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 xml:space="preserve">PT dalies techniniame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w:t>
      </w:r>
      <w:r w:rsidR="00C807BE" w:rsidRPr="00536A92">
        <w:rPr>
          <w:rFonts w:cs="Arial"/>
          <w:szCs w:val="22"/>
          <w:lang w:val="lt-LT"/>
        </w:rPr>
        <w:t>3</w:t>
      </w:r>
      <w:r w:rsidR="008810BE" w:rsidRPr="00536A92">
        <w:rPr>
          <w:rFonts w:cs="Arial"/>
          <w:szCs w:val="22"/>
          <w:lang w:val="lt-LT"/>
        </w:rPr>
        <w:t>.1</w:t>
      </w:r>
      <w:r w:rsidR="009928B1" w:rsidRPr="00536A92">
        <w:rPr>
          <w:rFonts w:cs="Arial"/>
          <w:szCs w:val="22"/>
          <w:lang w:val="lt-LT"/>
        </w:rPr>
        <w:t>5</w:t>
      </w:r>
      <w:r w:rsidRPr="00536A92">
        <w:rPr>
          <w:rFonts w:cs="Arial"/>
          <w:szCs w:val="22"/>
          <w:lang w:val="lt-LT"/>
        </w:rPr>
        <w:t xml:space="preserve"> ir </w:t>
      </w:r>
      <w:r w:rsidR="00C807BE" w:rsidRPr="00536A92">
        <w:rPr>
          <w:rFonts w:cs="Arial"/>
          <w:szCs w:val="22"/>
          <w:lang w:val="lt-LT"/>
        </w:rPr>
        <w:t>3</w:t>
      </w:r>
      <w:r w:rsidR="008810BE" w:rsidRPr="00536A92">
        <w:rPr>
          <w:rFonts w:cs="Arial"/>
          <w:szCs w:val="22"/>
          <w:lang w:val="lt-LT"/>
        </w:rPr>
        <w:t>.1</w:t>
      </w:r>
      <w:r w:rsidR="009928B1" w:rsidRPr="00536A92">
        <w:rPr>
          <w:rFonts w:cs="Arial"/>
          <w:szCs w:val="22"/>
          <w:lang w:val="lt-LT"/>
        </w:rPr>
        <w:t>6</w:t>
      </w:r>
      <w:r w:rsidRPr="00536A92">
        <w:rPr>
          <w:rFonts w:cs="Arial"/>
          <w:szCs w:val="22"/>
          <w:lang w:val="lt-LT"/>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6F976FA5" w14:textId="77777777"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PT dalies techniniame 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1FA30833" w14:textId="611AE4E3" w:rsidR="00916C37"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 xml:space="preserve">Techniniame projekte pažymėti, jog organizuojant darbus perdavimo tinklo oro linijose, kai reikia atjungti, įžeminti kertamąsias 0,4-35 kV oro linijas, šiuos darbus vykdantys darbuotojai (rangovas) sudaro darbų vykdymo grafiką, kurį prieš 20 dienų iki darbų pradžios suderina su PSO ir AB ESO. AB ESO operatyviniai darbuotojai gavę iš PSO suderintą, patvirtintą grafiką ir paraišką atjungti kertamąsias 0,4-35 kV oro linijas, derina su vartotojais (jeigu reikia) atjungimo laiką. PSO rangovams vykdant darbus PSO elektros oro linijose, kertamųjų 0,4-35 kV oro linijų įžeminimą, laidų nuėmimą, uždėjimą atlieka AB ESO rangovai. 0,4-35 kV kertamųjų OL atjungimo grafiko forma pateikiama </w:t>
      </w:r>
      <w:sdt>
        <w:sdtPr>
          <w:rPr>
            <w:rFonts w:cs="Arial"/>
            <w:szCs w:val="22"/>
            <w:lang w:val="lt-LT"/>
          </w:rPr>
          <w:id w:val="960224778"/>
          <w:citation/>
        </w:sdtPr>
        <w:sdtEndPr/>
        <w:sdtContent>
          <w:r w:rsidR="00915DCE" w:rsidRPr="00536A92">
            <w:rPr>
              <w:rFonts w:cs="Arial"/>
              <w:szCs w:val="22"/>
              <w:lang w:val="lt-LT"/>
            </w:rPr>
            <w:fldChar w:fldCharType="begin"/>
          </w:r>
          <w:r w:rsidR="00915DCE" w:rsidRPr="00536A92">
            <w:rPr>
              <w:rFonts w:cs="Arial"/>
              <w:szCs w:val="22"/>
              <w:lang w:val="en-US"/>
            </w:rPr>
            <w:instrText xml:space="preserve"> CITATION Bendras4 \l 1033 </w:instrText>
          </w:r>
          <w:r w:rsidR="00915DCE" w:rsidRPr="00536A92">
            <w:rPr>
              <w:rFonts w:cs="Arial"/>
              <w:szCs w:val="22"/>
              <w:lang w:val="lt-LT"/>
            </w:rPr>
            <w:fldChar w:fldCharType="separate"/>
          </w:r>
          <w:r w:rsidR="00536A92" w:rsidRPr="00536A92">
            <w:rPr>
              <w:rFonts w:cs="Arial"/>
              <w:noProof/>
              <w:szCs w:val="22"/>
              <w:lang w:val="en-US"/>
            </w:rPr>
            <w:t>(4)</w:t>
          </w:r>
          <w:r w:rsidR="00915DCE" w:rsidRPr="00536A92">
            <w:rPr>
              <w:rFonts w:cs="Arial"/>
              <w:szCs w:val="22"/>
              <w:lang w:val="lt-LT"/>
            </w:rPr>
            <w:fldChar w:fldCharType="end"/>
          </w:r>
        </w:sdtContent>
      </w:sdt>
      <w:r w:rsidR="00915DCE" w:rsidRPr="00536A92">
        <w:rPr>
          <w:rFonts w:cs="Arial"/>
          <w:szCs w:val="22"/>
          <w:lang w:val="lt-LT"/>
        </w:rPr>
        <w:t xml:space="preserve"> </w:t>
      </w:r>
      <w:r w:rsidRPr="00536A92">
        <w:rPr>
          <w:rFonts w:cs="Arial"/>
          <w:szCs w:val="22"/>
          <w:lang w:val="lt-LT"/>
        </w:rPr>
        <w:t>priede</w:t>
      </w:r>
      <w:r w:rsidR="00915DCE" w:rsidRPr="00536A92">
        <w:rPr>
          <w:rFonts w:cs="Arial"/>
          <w:szCs w:val="22"/>
          <w:lang w:val="lt-LT"/>
        </w:rPr>
        <w:t>.</w:t>
      </w:r>
    </w:p>
    <w:p w14:paraId="355F5A8A" w14:textId="1ECEC974" w:rsidR="008810BE" w:rsidRPr="00536A92" w:rsidRDefault="00916C37" w:rsidP="00B258AB">
      <w:pPr>
        <w:pStyle w:val="NoSpacing"/>
        <w:numPr>
          <w:ilvl w:val="1"/>
          <w:numId w:val="2"/>
        </w:numPr>
        <w:spacing w:line="276" w:lineRule="auto"/>
        <w:ind w:left="0" w:firstLine="567"/>
        <w:jc w:val="both"/>
        <w:rPr>
          <w:rFonts w:cs="Arial"/>
          <w:szCs w:val="22"/>
          <w:lang w:val="lt-LT"/>
        </w:rPr>
      </w:pPr>
      <w:r w:rsidRPr="00536A92">
        <w:rPr>
          <w:rFonts w:cs="Arial"/>
          <w:szCs w:val="22"/>
          <w:lang w:val="lt-LT"/>
        </w:rPr>
        <w:t>Rekonstruotų ar naujai sumontuotų įrenginių įjungimas galimas tik pagal patvirtintą vienkartinę įjungimo programą, dalyvaujant Rangovo bei LITGRID AB RAA atstovams ir tik darbo dienomis bei darbo valandomis</w:t>
      </w:r>
      <w:r w:rsidR="00FE4928" w:rsidRPr="00536A92">
        <w:rPr>
          <w:rFonts w:cs="Arial"/>
          <w:szCs w:val="22"/>
          <w:lang w:val="lt-LT"/>
        </w:rPr>
        <w:t xml:space="preserve"> (įjungimui skirti 1 darbo dieną)</w:t>
      </w:r>
      <w:r w:rsidRPr="00536A92">
        <w:rPr>
          <w:rFonts w:cs="Arial"/>
          <w:szCs w:val="22"/>
          <w:lang w:val="lt-LT"/>
        </w:rPr>
        <w:t>. Įjungimo programą rengia ir su PSO bei kitomis suinteresuotomis šalimis, derina Rangovas.</w:t>
      </w:r>
    </w:p>
    <w:p w14:paraId="6D485C84" w14:textId="77777777" w:rsidR="007C781D" w:rsidRPr="00536A92" w:rsidRDefault="007C781D" w:rsidP="00B258AB">
      <w:pPr>
        <w:pStyle w:val="NoSpacing"/>
        <w:numPr>
          <w:ilvl w:val="1"/>
          <w:numId w:val="2"/>
        </w:numPr>
        <w:spacing w:line="276" w:lineRule="auto"/>
        <w:ind w:left="0" w:firstLine="567"/>
        <w:jc w:val="both"/>
        <w:rPr>
          <w:szCs w:val="22"/>
          <w:lang w:val="lt-LT"/>
        </w:rPr>
      </w:pPr>
      <w:r w:rsidRPr="00536A92">
        <w:rPr>
          <w:rFonts w:cs="Arial"/>
          <w:szCs w:val="22"/>
          <w:lang w:val="lt-LT"/>
        </w:rPr>
        <w:t xml:space="preserve">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prijunginiai, šynos, pagrindinės prijunginių ir šynų apsaugos). Tipinės perjungimo programos sudaromos visoms perdavimo tinklo </w:t>
      </w:r>
      <w:r w:rsidRPr="00536A92">
        <w:rPr>
          <w:rFonts w:cs="Arial"/>
          <w:szCs w:val="22"/>
          <w:lang w:val="lt-LT"/>
        </w:rPr>
        <w:lastRenderedPageBreak/>
        <w:t>linijoms. Tipiniai perjungimo lapeliai ir programos sudaromos atskirai atjungimui/išjungimui ir įjungimui. Lapelių ir programų sąrašas derinamas su PSO atskirai. Parengti ir pasirašytinai su PSO Sistemos valdymo centru (pirminė komutacija) bei Infrastruktūros priežiūros centro RAA personalu (operacijos antrinėse grandinėse) suderinti lapeliai  bei programos pateikiami PSO Sistemos valdymo centrui spausdintame variante (su parašais) ir *.docx formatu kompiuterinėje laikmenoje lietuvių kalba.</w:t>
      </w:r>
    </w:p>
    <w:p w14:paraId="3BCFCA63"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Techniniame projekte turi būti numatyta, kad rangovas atsakingas ir turi numatyti projekto įgyvendinimo apimtyje:</w:t>
      </w:r>
    </w:p>
    <w:p w14:paraId="2D94085D" w14:textId="04060AC1" w:rsidR="00680E8B" w:rsidRPr="00536A92" w:rsidRDefault="00680E8B" w:rsidP="00B258AB">
      <w:pPr>
        <w:pStyle w:val="NoSpacing"/>
        <w:numPr>
          <w:ilvl w:val="2"/>
          <w:numId w:val="2"/>
        </w:numPr>
        <w:spacing w:line="276" w:lineRule="auto"/>
        <w:ind w:left="0" w:firstLine="567"/>
        <w:jc w:val="both"/>
        <w:rPr>
          <w:rFonts w:cs="Arial"/>
          <w:szCs w:val="22"/>
          <w:lang w:val="lt-LT"/>
        </w:rPr>
      </w:pPr>
      <w:r w:rsidRPr="00536A92">
        <w:rPr>
          <w:rFonts w:cs="Arial"/>
          <w:szCs w:val="22"/>
          <w:lang w:val="lt-LT"/>
        </w:rPr>
        <w:t>PSO atstovų (kiekvienai sričiai mažiausiai 3 žmon</w:t>
      </w:r>
      <w:r w:rsidR="006A7A66" w:rsidRPr="00536A92">
        <w:rPr>
          <w:rFonts w:cs="Arial"/>
          <w:szCs w:val="22"/>
          <w:lang w:val="lt-LT"/>
        </w:rPr>
        <w:t>ės</w:t>
      </w:r>
      <w:r w:rsidRPr="00536A92">
        <w:rPr>
          <w:rFonts w:cs="Arial"/>
          <w:szCs w:val="22"/>
          <w:lang w:val="lt-LT"/>
        </w:rPr>
        <w:t xml:space="preserve">) dalyvavimo suorganizavimą 110 kV pagrindinių pirminių elektros įrenginių, elektros perdavimo linijų elementų, sąrankos į lauko tarpinių gnybtynų ir RAA vidaus spintas, teleinformacijos surinkimo ir perdavimo įrenginių (toliau - TSPĮ) bei telekomunikacijos įrangos gamykliniuose bandymuose, įskaitant galimus reikalingus dalyvio mokesčius, išskyrus kelionės, ir apgyvendinimo sąnaudas, kurias dengs pats PSO. Sudarant sąrašą atsižvelgti į PSO reikalavimų techninio projekto techninių specifikacijų sudarymui (žr. </w:t>
      </w:r>
      <w:sdt>
        <w:sdtPr>
          <w:rPr>
            <w:rFonts w:cs="Arial"/>
            <w:szCs w:val="22"/>
            <w:lang w:val="lt-LT"/>
          </w:rPr>
          <w:id w:val="-165631434"/>
          <w:citation/>
        </w:sdtPr>
        <w:sdtEndPr/>
        <w:sdtContent>
          <w:r w:rsidR="008F5FFE" w:rsidRPr="00536A92">
            <w:rPr>
              <w:rFonts w:cs="Arial"/>
              <w:szCs w:val="22"/>
              <w:lang w:val="lt-LT"/>
            </w:rPr>
            <w:fldChar w:fldCharType="begin"/>
          </w:r>
          <w:r w:rsidR="00D52414" w:rsidRPr="00536A92">
            <w:rPr>
              <w:rFonts w:cs="Arial"/>
              <w:szCs w:val="22"/>
              <w:lang w:val="lt-LT"/>
            </w:rPr>
            <w:instrText xml:space="preserve">CITATION Bendrai1 \l 1063 </w:instrText>
          </w:r>
          <w:r w:rsidR="008F5FFE" w:rsidRPr="00536A92">
            <w:rPr>
              <w:rFonts w:cs="Arial"/>
              <w:szCs w:val="22"/>
              <w:lang w:val="lt-LT"/>
            </w:rPr>
            <w:fldChar w:fldCharType="separate"/>
          </w:r>
          <w:r w:rsidR="00536A92" w:rsidRPr="00536A92">
            <w:rPr>
              <w:rFonts w:cs="Arial"/>
              <w:noProof/>
              <w:szCs w:val="22"/>
              <w:lang w:val="lt-LT"/>
            </w:rPr>
            <w:t>(1)</w:t>
          </w:r>
          <w:r w:rsidR="008F5FFE" w:rsidRPr="00536A92">
            <w:rPr>
              <w:rFonts w:cs="Arial"/>
              <w:szCs w:val="22"/>
              <w:lang w:val="lt-LT"/>
            </w:rPr>
            <w:fldChar w:fldCharType="end"/>
          </w:r>
        </w:sdtContent>
      </w:sdt>
      <w:r w:rsidR="008F5FFE" w:rsidRPr="00536A92">
        <w:rPr>
          <w:rFonts w:cs="Arial"/>
          <w:szCs w:val="22"/>
          <w:lang w:val="lt-LT"/>
        </w:rPr>
        <w:t xml:space="preserve"> </w:t>
      </w:r>
      <w:r w:rsidRPr="00536A92">
        <w:rPr>
          <w:rFonts w:cs="Arial"/>
          <w:szCs w:val="22"/>
          <w:lang w:val="lt-LT"/>
        </w:rPr>
        <w:t>priedą) 1 lentelės „Pagrindinė įranga“ sąrašą;</w:t>
      </w:r>
    </w:p>
    <w:p w14:paraId="2311ADCE" w14:textId="21AF7BE5" w:rsidR="00680E8B" w:rsidRPr="00536A92" w:rsidRDefault="00680E8B" w:rsidP="00B258AB">
      <w:pPr>
        <w:pStyle w:val="NoSpacing"/>
        <w:numPr>
          <w:ilvl w:val="2"/>
          <w:numId w:val="2"/>
        </w:numPr>
        <w:spacing w:line="276" w:lineRule="auto"/>
        <w:ind w:left="0" w:firstLine="567"/>
        <w:jc w:val="both"/>
        <w:rPr>
          <w:rFonts w:cs="Arial"/>
          <w:szCs w:val="22"/>
          <w:lang w:val="lt-LT"/>
        </w:rPr>
      </w:pPr>
      <w:r w:rsidRPr="00536A92">
        <w:rPr>
          <w:rFonts w:cs="Arial"/>
          <w:szCs w:val="22"/>
          <w:lang w:val="lt-LT"/>
        </w:rPr>
        <w:t>PSO atstovų (kiekvienai sričiai  mažiausiai 2 žmon</w:t>
      </w:r>
      <w:r w:rsidR="00B13A14" w:rsidRPr="00536A92">
        <w:rPr>
          <w:rFonts w:cs="Arial"/>
          <w:szCs w:val="22"/>
          <w:lang w:val="lt-LT"/>
        </w:rPr>
        <w:t>ės</w:t>
      </w:r>
      <w:r w:rsidRPr="00536A92">
        <w:rPr>
          <w:rFonts w:cs="Arial"/>
          <w:szCs w:val="22"/>
          <w:lang w:val="lt-LT"/>
        </w:rPr>
        <w:t>) dalyvavimo organizavimą 110 kV pagrindinių pirminių elektros įrenginių, elektros perdavimo linijų elementų, RAA mikroprocesorinių įtaisų, TSPĮ ir projektuojamos aktyvinės telekomunikacijų įrangos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sdt>
        <w:sdtPr>
          <w:rPr>
            <w:rFonts w:cs="Arial"/>
            <w:szCs w:val="22"/>
            <w:lang w:val="lt-LT"/>
          </w:rPr>
          <w:id w:val="-672421649"/>
          <w:citation/>
        </w:sdtPr>
        <w:sdtEndPr/>
        <w:sdtContent>
          <w:r w:rsidR="008E2DD6" w:rsidRPr="00536A92">
            <w:rPr>
              <w:rFonts w:cs="Arial"/>
              <w:szCs w:val="22"/>
              <w:lang w:val="lt-LT"/>
            </w:rPr>
            <w:fldChar w:fldCharType="begin"/>
          </w:r>
          <w:r w:rsidR="00D52414" w:rsidRPr="00536A92">
            <w:rPr>
              <w:rFonts w:cs="Arial"/>
              <w:szCs w:val="22"/>
              <w:lang w:val="lt-LT"/>
            </w:rPr>
            <w:instrText xml:space="preserve">CITATION Bendrai1 \l 1063 </w:instrText>
          </w:r>
          <w:r w:rsidR="008E2DD6" w:rsidRPr="00536A92">
            <w:rPr>
              <w:rFonts w:cs="Arial"/>
              <w:szCs w:val="22"/>
              <w:lang w:val="lt-LT"/>
            </w:rPr>
            <w:fldChar w:fldCharType="separate"/>
          </w:r>
          <w:r w:rsidR="00536A92" w:rsidRPr="00536A92">
            <w:rPr>
              <w:rFonts w:cs="Arial"/>
              <w:noProof/>
              <w:szCs w:val="22"/>
              <w:lang w:val="lt-LT"/>
            </w:rPr>
            <w:t>(1)</w:t>
          </w:r>
          <w:r w:rsidR="008E2DD6" w:rsidRPr="00536A92">
            <w:rPr>
              <w:rFonts w:cs="Arial"/>
              <w:szCs w:val="22"/>
              <w:lang w:val="lt-LT"/>
            </w:rPr>
            <w:fldChar w:fldCharType="end"/>
          </w:r>
        </w:sdtContent>
      </w:sdt>
      <w:r w:rsidR="008E2DD6" w:rsidRPr="00536A92">
        <w:rPr>
          <w:rFonts w:cs="Arial"/>
          <w:szCs w:val="22"/>
          <w:lang w:val="lt-LT"/>
        </w:rPr>
        <w:t xml:space="preserve"> </w:t>
      </w:r>
      <w:r w:rsidRPr="00536A92">
        <w:rPr>
          <w:rFonts w:cs="Arial"/>
          <w:szCs w:val="22"/>
          <w:lang w:val="lt-LT"/>
        </w:rPr>
        <w:t>priedą 1 lentelės „Pagrindinė įranga“ sąrašą. Apie dalyvavimą gamykliniuose bandymuose ir mokymuose sprendimus pagal poreikį priims PSO, kai rangovo bus informuotas apie konkretų bandymų laiką ir vietą;</w:t>
      </w:r>
    </w:p>
    <w:p w14:paraId="729F3B43" w14:textId="77777777" w:rsidR="007C781D" w:rsidRPr="00536A92" w:rsidRDefault="007C781D" w:rsidP="00B258AB">
      <w:pPr>
        <w:pStyle w:val="NoSpacing"/>
        <w:numPr>
          <w:ilvl w:val="2"/>
          <w:numId w:val="2"/>
        </w:numPr>
        <w:spacing w:line="276" w:lineRule="auto"/>
        <w:ind w:left="0" w:firstLine="567"/>
        <w:jc w:val="both"/>
        <w:rPr>
          <w:rFonts w:cs="Arial"/>
          <w:szCs w:val="22"/>
          <w:lang w:val="lt-LT"/>
        </w:rPr>
      </w:pPr>
      <w:r w:rsidRPr="00536A92">
        <w:rPr>
          <w:rFonts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1D350B14" w14:textId="1F01208A"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Techninio projekto sprendinius būtina suderinti su PSO ir</w:t>
      </w:r>
      <w:r w:rsidR="00A61825" w:rsidRPr="00536A92">
        <w:rPr>
          <w:szCs w:val="22"/>
          <w:lang w:val="lt-LT"/>
        </w:rPr>
        <w:t xml:space="preserve"> AB ESO arba</w:t>
      </w:r>
      <w:r w:rsidRPr="00536A92">
        <w:rPr>
          <w:szCs w:val="22"/>
          <w:lang w:val="lt-LT"/>
        </w:rPr>
        <w:t xml:space="preserve"> trečiosiomis šalimis, išdavusiomis prijungimo/technines sąlygas. Techninio projekto peržiūrai pateikti vieną egzempliorių skaitmeninėje versijoje kompiuterinėje laikmenoje (CD, DVD, USB ar pan.). Parengtas ir suderintas techninis projektas PSO turi būti pateiktas 2 egzemplioriais spausdintame variante (iš kurių vienas su žyma „Originalas“ ir originaliais techninį projektą parengusių projekto dalių vadovų bei projekto vadovo parašais bei patvirtintas originaliu antspaudu ir viena originalo kopija) ir 1 egzempliorius skaitmeninėje versijoje kompiuterinėje laikmenoje (CD, DVD, USB ar pan.). Kiekvienos techninio projekto dalies lapai turi būti sunumeruoti eilės tvarka, kiekvienoje techninio projekto dalyje turi būti jos turinys ir techninio projekto dokumentų sudėties žiniaraštis.</w:t>
      </w:r>
      <w:r w:rsidR="00A211F0" w:rsidRPr="00536A92">
        <w:rPr>
          <w:szCs w:val="22"/>
          <w:lang w:val="lt-LT"/>
        </w:rPr>
        <w:t xml:space="preserve"> Reikalavimai techninių projektų sudėčiai pridedami </w:t>
      </w:r>
      <w:sdt>
        <w:sdtPr>
          <w:rPr>
            <w:szCs w:val="22"/>
            <w:lang w:val="lt-LT"/>
          </w:rPr>
          <w:id w:val="199592188"/>
          <w:citation/>
        </w:sdtPr>
        <w:sdtEndPr/>
        <w:sdtContent>
          <w:r w:rsidR="00A211F0" w:rsidRPr="00536A92">
            <w:rPr>
              <w:szCs w:val="22"/>
              <w:lang w:val="lt-LT"/>
            </w:rPr>
            <w:fldChar w:fldCharType="begin"/>
          </w:r>
          <w:r w:rsidR="00A211F0" w:rsidRPr="00536A92">
            <w:rPr>
              <w:szCs w:val="22"/>
              <w:lang w:val="lt-LT"/>
            </w:rPr>
            <w:instrText xml:space="preserve"> CITATION LIT \l 1063 </w:instrText>
          </w:r>
          <w:r w:rsidR="00A211F0" w:rsidRPr="00536A92">
            <w:rPr>
              <w:szCs w:val="22"/>
              <w:lang w:val="lt-LT"/>
            </w:rPr>
            <w:fldChar w:fldCharType="separate"/>
          </w:r>
          <w:r w:rsidR="00536A92" w:rsidRPr="00536A92">
            <w:rPr>
              <w:noProof/>
              <w:szCs w:val="22"/>
              <w:lang w:val="lt-LT"/>
            </w:rPr>
            <w:t>(5)</w:t>
          </w:r>
          <w:r w:rsidR="00A211F0" w:rsidRPr="00536A92">
            <w:rPr>
              <w:szCs w:val="22"/>
              <w:lang w:val="lt-LT"/>
            </w:rPr>
            <w:fldChar w:fldCharType="end"/>
          </w:r>
        </w:sdtContent>
      </w:sdt>
      <w:r w:rsidR="00A211F0" w:rsidRPr="00536A92">
        <w:rPr>
          <w:szCs w:val="22"/>
          <w:lang w:val="lt-LT"/>
        </w:rPr>
        <w:t xml:space="preserve"> priede.</w:t>
      </w:r>
    </w:p>
    <w:p w14:paraId="16F6B989"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Skaitmeninė projektinės dokumentacijos informacija turi būti pateikiama *.pdf formatu, sąmata ir sustambintas darbų žiniaraštis - *.xls formatu, brėžiniai, schemos, planai – *.dwg formatu. Techninio projekto dalių pavadinimai ir jų išdėstymo tvarka kompiuterinėje laikmenoje turi atitikti spausdintą techninio projekto originalą.</w:t>
      </w:r>
    </w:p>
    <w:p w14:paraId="12388A40"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 xml:space="preserve">Techniniame projekte turi būti pateikiamas visų įrenginių ir pastatų trimatis išdėstymo planas ir visų prijunginių pjūvių brėžiniai. </w:t>
      </w:r>
    </w:p>
    <w:p w14:paraId="1E1C65AF" w14:textId="3C1EAF24" w:rsidR="00680E8B" w:rsidRPr="00536A92" w:rsidRDefault="00E859B7" w:rsidP="00B258AB">
      <w:pPr>
        <w:pStyle w:val="NoSpacing"/>
        <w:numPr>
          <w:ilvl w:val="1"/>
          <w:numId w:val="2"/>
        </w:numPr>
        <w:spacing w:line="276" w:lineRule="auto"/>
        <w:ind w:left="0" w:firstLine="567"/>
        <w:jc w:val="both"/>
        <w:rPr>
          <w:szCs w:val="22"/>
          <w:lang w:val="lt-LT"/>
        </w:rPr>
      </w:pPr>
      <w:r w:rsidRPr="00536A92">
        <w:rPr>
          <w:szCs w:val="22"/>
          <w:lang w:val="lt-LT"/>
        </w:rPr>
        <w:t xml:space="preserve">Techniniame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w:t>
      </w:r>
      <w:r w:rsidRPr="00536A92">
        <w:rPr>
          <w:rFonts w:cs="Arial"/>
          <w:szCs w:val="22"/>
          <w:lang w:val="lt-LT"/>
        </w:rPr>
        <w:t>pagal elektros įrenginių įrengimo taisyklių reikalavimus</w:t>
      </w:r>
      <w:r w:rsidRPr="00536A92">
        <w:rPr>
          <w:szCs w:val="22"/>
          <w:lang w:val="lt-LT"/>
        </w:rPr>
        <w:t xml:space="preserve"> ir įvertinant šios projektavimo užduoties konstrukcijų ir elektrotechnikos dalyse nurodytus reikalavimus</w:t>
      </w:r>
      <w:r w:rsidR="00680E8B" w:rsidRPr="00536A92">
        <w:rPr>
          <w:szCs w:val="22"/>
          <w:lang w:val="lt-LT"/>
        </w:rPr>
        <w:t>.</w:t>
      </w:r>
    </w:p>
    <w:p w14:paraId="4275B966"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 xml:space="preserve">Projektavimo užduoties kopija turi būti tik techninio projekto Bendros dalies (bylos) sudėtyje. </w:t>
      </w:r>
    </w:p>
    <w:p w14:paraId="39565B31" w14:textId="77777777"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t xml:space="preserve">Parengto techninio projekto kiekvienos projekto dalies (bylos) sudėtyje turi būti PSO atsakingų asmenų suderinimų lapo kopijos. </w:t>
      </w:r>
    </w:p>
    <w:p w14:paraId="40F5382C" w14:textId="3DE4A278" w:rsidR="00680E8B" w:rsidRPr="00536A92" w:rsidRDefault="00680E8B" w:rsidP="00B258AB">
      <w:pPr>
        <w:pStyle w:val="NoSpacing"/>
        <w:numPr>
          <w:ilvl w:val="1"/>
          <w:numId w:val="2"/>
        </w:numPr>
        <w:spacing w:line="276" w:lineRule="auto"/>
        <w:ind w:left="0" w:firstLine="567"/>
        <w:jc w:val="both"/>
        <w:rPr>
          <w:szCs w:val="22"/>
          <w:lang w:val="lt-LT"/>
        </w:rPr>
      </w:pPr>
      <w:r w:rsidRPr="00536A92">
        <w:rPr>
          <w:szCs w:val="22"/>
          <w:lang w:val="lt-LT"/>
        </w:rPr>
        <w:lastRenderedPageBreak/>
        <w:t xml:space="preserve">Parengto techninio projekto atskirų trečiųjų šalių </w:t>
      </w:r>
      <w:r w:rsidR="002757C6" w:rsidRPr="00536A92">
        <w:rPr>
          <w:szCs w:val="22"/>
          <w:lang w:val="lt-LT"/>
        </w:rPr>
        <w:t>ir AB ESO</w:t>
      </w:r>
      <w:r w:rsidRPr="00536A92">
        <w:rPr>
          <w:szCs w:val="22"/>
          <w:lang w:val="lt-LT"/>
        </w:rPr>
        <w:t xml:space="preserve"> projekto dalių (bylų) sudėtyje turi būti šių trečiųjų šalių</w:t>
      </w:r>
      <w:r w:rsidR="002757C6" w:rsidRPr="00536A92">
        <w:rPr>
          <w:szCs w:val="22"/>
          <w:lang w:val="lt-LT"/>
        </w:rPr>
        <w:t xml:space="preserve"> ir AB ESO</w:t>
      </w:r>
      <w:r w:rsidRPr="00536A92">
        <w:rPr>
          <w:szCs w:val="22"/>
          <w:lang w:val="lt-LT"/>
        </w:rPr>
        <w:t xml:space="preserve"> dalies techninio projekto suderinimų kopijos.</w:t>
      </w:r>
    </w:p>
    <w:p w14:paraId="1A78D3DE" w14:textId="51DCC085" w:rsidR="00680E8B" w:rsidRPr="00536A92" w:rsidRDefault="00680E8B" w:rsidP="00B258AB">
      <w:pPr>
        <w:pStyle w:val="NoSpacing"/>
        <w:numPr>
          <w:ilvl w:val="1"/>
          <w:numId w:val="2"/>
        </w:numPr>
        <w:spacing w:line="276" w:lineRule="auto"/>
        <w:ind w:left="0" w:firstLine="567"/>
        <w:jc w:val="both"/>
        <w:rPr>
          <w:szCs w:val="22"/>
          <w:lang w:val="lt-LT"/>
        </w:rPr>
      </w:pPr>
      <w:bookmarkStart w:id="23" w:name="_Toc373828547"/>
      <w:bookmarkStart w:id="24" w:name="_Toc373840561"/>
      <w:bookmarkEnd w:id="23"/>
      <w:bookmarkEnd w:id="24"/>
      <w:r w:rsidRPr="00536A92">
        <w:rPr>
          <w:szCs w:val="22"/>
          <w:lang w:val="lt-LT"/>
        </w:rPr>
        <w:t>Techninio projekto aiškinamajame rašte turi būti numatyta, kad parengto darbo projekto kiekvienos projekto dalies (bylos) sudėtyje turi būti detalūs dokumentacijos sąrašai, kurie bus teikiami 110 kV skirstyklos rekonstravimo/statybos darbų techniniam įvertinimui bei statybos užbaigimui, vadovaujantis PSO patvirtintais 2014-12-19 Nr. NU-347 „Reikalavimai dokumentacijai, pateikiamai energetikos objekto statybos/rekonstravimo darbų techninio vertinimo komisijai“ (žr.</w:t>
      </w:r>
      <w:r w:rsidR="00F00BD8" w:rsidRPr="00536A92">
        <w:rPr>
          <w:szCs w:val="22"/>
          <w:lang w:val="lt-LT"/>
        </w:rPr>
        <w:t xml:space="preserve"> </w:t>
      </w:r>
      <w:sdt>
        <w:sdtPr>
          <w:rPr>
            <w:szCs w:val="22"/>
            <w:lang w:val="lt-LT"/>
          </w:rPr>
          <w:id w:val="-1650122656"/>
          <w:citation/>
        </w:sdtPr>
        <w:sdtEndPr/>
        <w:sdtContent>
          <w:r w:rsidR="009447A5" w:rsidRPr="00536A92">
            <w:rPr>
              <w:szCs w:val="22"/>
              <w:lang w:val="lt-LT"/>
            </w:rPr>
            <w:fldChar w:fldCharType="begin"/>
          </w:r>
          <w:r w:rsidR="009447A5" w:rsidRPr="00536A92">
            <w:rPr>
              <w:szCs w:val="22"/>
              <w:lang w:val="lt-LT"/>
            </w:rPr>
            <w:instrText xml:space="preserve"> CITATION Bendras6 \l 1063 </w:instrText>
          </w:r>
          <w:r w:rsidR="009447A5" w:rsidRPr="00536A92">
            <w:rPr>
              <w:szCs w:val="22"/>
              <w:lang w:val="lt-LT"/>
            </w:rPr>
            <w:fldChar w:fldCharType="separate"/>
          </w:r>
          <w:r w:rsidR="00536A92" w:rsidRPr="00536A92">
            <w:rPr>
              <w:noProof/>
              <w:szCs w:val="22"/>
              <w:lang w:val="lt-LT"/>
            </w:rPr>
            <w:t>(6)</w:t>
          </w:r>
          <w:r w:rsidR="009447A5" w:rsidRPr="00536A92">
            <w:rPr>
              <w:szCs w:val="22"/>
              <w:lang w:val="lt-LT"/>
            </w:rPr>
            <w:fldChar w:fldCharType="end"/>
          </w:r>
        </w:sdtContent>
      </w:sdt>
      <w:r w:rsidR="009447A5" w:rsidRPr="00536A92">
        <w:rPr>
          <w:szCs w:val="22"/>
          <w:lang w:val="lt-LT"/>
        </w:rPr>
        <w:t xml:space="preserve"> </w:t>
      </w:r>
      <w:r w:rsidRPr="00536A92">
        <w:rPr>
          <w:szCs w:val="22"/>
          <w:lang w:val="lt-LT"/>
        </w:rPr>
        <w:t>priedą) ir 2014-12-19 Nr. NU-347 „Reikalavimai dokumentacijai, pateikiamai energetikos objekto statybos/</w:t>
      </w:r>
      <w:r w:rsidR="007C33E0" w:rsidRPr="00536A92">
        <w:rPr>
          <w:szCs w:val="22"/>
          <w:lang w:val="lt-LT"/>
        </w:rPr>
        <w:t xml:space="preserve"> </w:t>
      </w:r>
      <w:r w:rsidRPr="00536A92">
        <w:rPr>
          <w:szCs w:val="22"/>
          <w:lang w:val="lt-LT"/>
        </w:rPr>
        <w:t>rekonstravimo darbų statybos užbaigimo komisijai“ (žr.</w:t>
      </w:r>
      <w:sdt>
        <w:sdtPr>
          <w:rPr>
            <w:szCs w:val="22"/>
            <w:lang w:val="lt-LT"/>
          </w:rPr>
          <w:id w:val="288635821"/>
          <w:citation/>
        </w:sdtPr>
        <w:sdtEndPr/>
        <w:sdtContent>
          <w:r w:rsidR="009447A5" w:rsidRPr="00536A92">
            <w:rPr>
              <w:szCs w:val="22"/>
              <w:lang w:val="lt-LT"/>
            </w:rPr>
            <w:fldChar w:fldCharType="begin"/>
          </w:r>
          <w:r w:rsidR="009447A5" w:rsidRPr="00536A92">
            <w:rPr>
              <w:szCs w:val="22"/>
              <w:lang w:val="lt-LT"/>
            </w:rPr>
            <w:instrText xml:space="preserve"> CITATION Bendras7 \l 1063 </w:instrText>
          </w:r>
          <w:r w:rsidR="009447A5" w:rsidRPr="00536A92">
            <w:rPr>
              <w:szCs w:val="22"/>
              <w:lang w:val="lt-LT"/>
            </w:rPr>
            <w:fldChar w:fldCharType="separate"/>
          </w:r>
          <w:r w:rsidR="00536A92" w:rsidRPr="00536A92">
            <w:rPr>
              <w:noProof/>
              <w:szCs w:val="22"/>
              <w:lang w:val="lt-LT"/>
            </w:rPr>
            <w:t xml:space="preserve"> (7)</w:t>
          </w:r>
          <w:r w:rsidR="009447A5" w:rsidRPr="00536A92">
            <w:rPr>
              <w:szCs w:val="22"/>
              <w:lang w:val="lt-LT"/>
            </w:rPr>
            <w:fldChar w:fldCharType="end"/>
          </w:r>
        </w:sdtContent>
      </w:sdt>
      <w:r w:rsidR="009447A5" w:rsidRPr="00536A92">
        <w:rPr>
          <w:szCs w:val="22"/>
          <w:lang w:val="lt-LT"/>
        </w:rPr>
        <w:t xml:space="preserve"> </w:t>
      </w:r>
      <w:r w:rsidRPr="00536A92">
        <w:rPr>
          <w:szCs w:val="22"/>
          <w:lang w:val="lt-LT"/>
        </w:rPr>
        <w:t>priedą) reikalavimais. Detalūs dokumentacijos sąrašai turi būti suderinti su PSO.</w:t>
      </w:r>
    </w:p>
    <w:p w14:paraId="7338C19C" w14:textId="5149F3A0" w:rsidR="00624A87" w:rsidRPr="00536A92" w:rsidRDefault="00624A87" w:rsidP="00B258AB">
      <w:pPr>
        <w:pStyle w:val="ListParagraph"/>
        <w:numPr>
          <w:ilvl w:val="1"/>
          <w:numId w:val="2"/>
        </w:numPr>
        <w:spacing w:line="276" w:lineRule="auto"/>
        <w:jc w:val="both"/>
        <w:rPr>
          <w:rFonts w:ascii="Trebuchet MS" w:hAnsi="Trebuchet MS" w:cs="Arial"/>
          <w:color w:val="000000" w:themeColor="text1"/>
          <w:sz w:val="22"/>
          <w:szCs w:val="22"/>
          <w:lang w:val="lt-LT"/>
        </w:rPr>
      </w:pPr>
      <w:bookmarkStart w:id="25" w:name="_Toc456176959"/>
      <w:bookmarkStart w:id="26" w:name="_Toc66109478"/>
      <w:bookmarkStart w:id="27" w:name="_Toc455492576"/>
      <w:bookmarkStart w:id="28" w:name="_Toc456103649"/>
      <w:bookmarkStart w:id="29" w:name="_Toc420068149"/>
      <w:bookmarkEnd w:id="20"/>
      <w:bookmarkEnd w:id="21"/>
      <w:r w:rsidRPr="00536A92">
        <w:rPr>
          <w:rFonts w:ascii="Trebuchet MS" w:hAnsi="Trebuchet MS" w:cs="Arial"/>
          <w:sz w:val="22"/>
          <w:szCs w:val="22"/>
          <w:lang w:val="lt-LT"/>
        </w:rPr>
        <w:t>Užtikrinti, kad būtų laikomasi Informacijos saugos reikalavimų projektavimui ir diegimui (žr.</w:t>
      </w:r>
      <w:r w:rsidR="00372915" w:rsidRPr="00536A92">
        <w:rPr>
          <w:rFonts w:ascii="Trebuchet MS" w:hAnsi="Trebuchet MS" w:cs="Arial"/>
          <w:sz w:val="22"/>
          <w:szCs w:val="22"/>
          <w:lang w:val="lt-LT"/>
        </w:rPr>
        <w:t xml:space="preserve"> </w:t>
      </w:r>
      <w:sdt>
        <w:sdtPr>
          <w:rPr>
            <w:rFonts w:ascii="Trebuchet MS" w:hAnsi="Trebuchet MS" w:cs="Arial"/>
            <w:sz w:val="22"/>
            <w:szCs w:val="22"/>
            <w:lang w:val="lt-LT"/>
          </w:rPr>
          <w:id w:val="-1234078760"/>
          <w:citation/>
        </w:sdtPr>
        <w:sdtEndPr/>
        <w:sdtContent>
          <w:r w:rsidR="00372915" w:rsidRPr="00536A92">
            <w:rPr>
              <w:rFonts w:ascii="Trebuchet MS" w:hAnsi="Trebuchet MS" w:cs="Arial"/>
              <w:sz w:val="22"/>
              <w:szCs w:val="22"/>
              <w:lang w:val="lt-LT"/>
            </w:rPr>
            <w:fldChar w:fldCharType="begin"/>
          </w:r>
          <w:r w:rsidR="00372915" w:rsidRPr="00536A92">
            <w:rPr>
              <w:rFonts w:ascii="Trebuchet MS" w:hAnsi="Trebuchet MS" w:cs="Arial"/>
              <w:sz w:val="22"/>
              <w:szCs w:val="22"/>
              <w:lang w:val="lt-LT"/>
            </w:rPr>
            <w:instrText xml:space="preserve">CITATION Min \l 1063 </w:instrText>
          </w:r>
          <w:r w:rsidR="00372915" w:rsidRPr="00536A92">
            <w:rPr>
              <w:rFonts w:ascii="Trebuchet MS" w:hAnsi="Trebuchet MS" w:cs="Arial"/>
              <w:sz w:val="22"/>
              <w:szCs w:val="22"/>
              <w:lang w:val="lt-LT"/>
            </w:rPr>
            <w:fldChar w:fldCharType="separate"/>
          </w:r>
          <w:r w:rsidR="00536A92" w:rsidRPr="00536A92">
            <w:rPr>
              <w:rFonts w:ascii="Trebuchet MS" w:hAnsi="Trebuchet MS" w:cs="Arial"/>
              <w:noProof/>
              <w:sz w:val="22"/>
              <w:szCs w:val="22"/>
              <w:lang w:val="lt-LT"/>
            </w:rPr>
            <w:t>(8)</w:t>
          </w:r>
          <w:r w:rsidR="00372915" w:rsidRPr="00536A92">
            <w:rPr>
              <w:rFonts w:ascii="Trebuchet MS" w:hAnsi="Trebuchet MS" w:cs="Arial"/>
              <w:sz w:val="22"/>
              <w:szCs w:val="22"/>
              <w:lang w:val="lt-LT"/>
            </w:rPr>
            <w:fldChar w:fldCharType="end"/>
          </w:r>
        </w:sdtContent>
      </w:sdt>
      <w:r w:rsidR="00372915" w:rsidRPr="00536A92">
        <w:rPr>
          <w:rFonts w:ascii="Trebuchet MS" w:hAnsi="Trebuchet MS" w:cs="Arial"/>
          <w:sz w:val="22"/>
          <w:szCs w:val="22"/>
          <w:lang w:val="lt-LT"/>
        </w:rPr>
        <w:t xml:space="preserve"> </w:t>
      </w:r>
      <w:r w:rsidRPr="00536A92">
        <w:rPr>
          <w:rFonts w:ascii="Trebuchet MS" w:hAnsi="Trebuchet MS" w:cs="Arial"/>
          <w:color w:val="000000" w:themeColor="text1"/>
          <w:sz w:val="22"/>
          <w:szCs w:val="22"/>
          <w:lang w:val="lt-LT"/>
        </w:rPr>
        <w:t xml:space="preserve">priedą). </w:t>
      </w:r>
    </w:p>
    <w:p w14:paraId="63686200" w14:textId="520E26CF" w:rsidR="00624A87" w:rsidRPr="00536A92" w:rsidRDefault="00624A87" w:rsidP="00B258AB">
      <w:pPr>
        <w:pStyle w:val="ListParagraph"/>
        <w:numPr>
          <w:ilvl w:val="1"/>
          <w:numId w:val="2"/>
        </w:numPr>
        <w:spacing w:line="276" w:lineRule="auto"/>
        <w:jc w:val="both"/>
        <w:rPr>
          <w:rFonts w:ascii="Trebuchet MS" w:hAnsi="Trebuchet MS" w:cs="Arial"/>
          <w:color w:val="000000" w:themeColor="text1"/>
          <w:sz w:val="22"/>
          <w:szCs w:val="22"/>
          <w:lang w:val="lt-LT"/>
        </w:rPr>
      </w:pPr>
      <w:r w:rsidRPr="00536A92">
        <w:rPr>
          <w:rFonts w:ascii="Trebuchet MS" w:hAnsi="Trebuchet MS" w:cs="Arial"/>
          <w:color w:val="000000" w:themeColor="text1"/>
          <w:sz w:val="22"/>
          <w:szCs w:val="22"/>
          <w:lang w:val="lt-LT"/>
        </w:rPr>
        <w:t>Užtikrinti, kad būtų laikomasi informacijos saugumo reikalavimų paslaugų teikimui (žr.</w:t>
      </w:r>
      <w:sdt>
        <w:sdtPr>
          <w:rPr>
            <w:rFonts w:ascii="Trebuchet MS" w:hAnsi="Trebuchet MS" w:cs="Arial"/>
            <w:color w:val="000000" w:themeColor="text1"/>
            <w:sz w:val="22"/>
            <w:szCs w:val="22"/>
            <w:lang w:val="lt-LT"/>
          </w:rPr>
          <w:id w:val="197978332"/>
          <w:citation/>
        </w:sdtPr>
        <w:sdtEndPr/>
        <w:sdtContent>
          <w:r w:rsidR="00372915" w:rsidRPr="00536A92">
            <w:rPr>
              <w:rFonts w:ascii="Trebuchet MS" w:hAnsi="Trebuchet MS" w:cs="Arial"/>
              <w:color w:val="000000" w:themeColor="text1"/>
              <w:sz w:val="22"/>
              <w:szCs w:val="22"/>
              <w:lang w:val="lt-LT"/>
            </w:rPr>
            <w:fldChar w:fldCharType="begin"/>
          </w:r>
          <w:r w:rsidR="00372915" w:rsidRPr="00536A92">
            <w:rPr>
              <w:rFonts w:ascii="Trebuchet MS" w:hAnsi="Trebuchet MS" w:cs="Arial"/>
              <w:color w:val="000000" w:themeColor="text1"/>
              <w:sz w:val="22"/>
              <w:szCs w:val="22"/>
              <w:lang w:val="lt-LT"/>
            </w:rPr>
            <w:instrText xml:space="preserve"> CITATION Min1 \l 1033 </w:instrText>
          </w:r>
          <w:r w:rsidR="00372915" w:rsidRPr="00536A92">
            <w:rPr>
              <w:rFonts w:ascii="Trebuchet MS" w:hAnsi="Trebuchet MS" w:cs="Arial"/>
              <w:color w:val="000000" w:themeColor="text1"/>
              <w:sz w:val="22"/>
              <w:szCs w:val="22"/>
              <w:lang w:val="lt-LT"/>
            </w:rPr>
            <w:fldChar w:fldCharType="separate"/>
          </w:r>
          <w:r w:rsidR="00536A92" w:rsidRPr="00536A92">
            <w:rPr>
              <w:rFonts w:ascii="Trebuchet MS" w:hAnsi="Trebuchet MS" w:cs="Arial"/>
              <w:noProof/>
              <w:color w:val="000000" w:themeColor="text1"/>
              <w:sz w:val="22"/>
              <w:szCs w:val="22"/>
              <w:lang w:val="lt-LT"/>
            </w:rPr>
            <w:t xml:space="preserve"> (9)</w:t>
          </w:r>
          <w:r w:rsidR="00372915" w:rsidRPr="00536A92">
            <w:rPr>
              <w:rFonts w:ascii="Trebuchet MS" w:hAnsi="Trebuchet MS" w:cs="Arial"/>
              <w:color w:val="000000" w:themeColor="text1"/>
              <w:sz w:val="22"/>
              <w:szCs w:val="22"/>
              <w:lang w:val="lt-LT"/>
            </w:rPr>
            <w:fldChar w:fldCharType="end"/>
          </w:r>
        </w:sdtContent>
      </w:sdt>
      <w:r w:rsidRPr="00536A92">
        <w:rPr>
          <w:rFonts w:ascii="Trebuchet MS" w:hAnsi="Trebuchet MS" w:cs="Arial"/>
          <w:color w:val="000000" w:themeColor="text1"/>
          <w:sz w:val="22"/>
          <w:szCs w:val="22"/>
          <w:lang w:val="lt-LT"/>
        </w:rPr>
        <w:t xml:space="preserve"> priedą). </w:t>
      </w:r>
    </w:p>
    <w:p w14:paraId="21AE6202" w14:textId="77777777" w:rsidR="00A52834" w:rsidRPr="00536A92" w:rsidRDefault="00A52834" w:rsidP="00B258AB">
      <w:pPr>
        <w:pStyle w:val="Heading1"/>
        <w:numPr>
          <w:ilvl w:val="0"/>
          <w:numId w:val="26"/>
        </w:numPr>
        <w:spacing w:before="120" w:after="120" w:line="276" w:lineRule="auto"/>
        <w:ind w:firstLine="567"/>
        <w:rPr>
          <w:szCs w:val="22"/>
          <w:lang w:val="lt-LT"/>
        </w:rPr>
      </w:pPr>
      <w:r w:rsidRPr="00536A92">
        <w:rPr>
          <w:szCs w:val="22"/>
          <w:lang w:val="lt-LT"/>
        </w:rPr>
        <w:t>KONSTRUKCIJŲ DALIS</w:t>
      </w:r>
      <w:bookmarkEnd w:id="25"/>
      <w:bookmarkEnd w:id="26"/>
    </w:p>
    <w:p w14:paraId="492E9F4D" w14:textId="152A76A4"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≥20 cm. </w:t>
      </w:r>
      <w:r w:rsidR="0005089A" w:rsidRPr="00536A92">
        <w:rPr>
          <w:rFonts w:ascii="Trebuchet MS" w:hAnsi="Trebuchet MS" w:cs="Arial"/>
          <w:sz w:val="22"/>
          <w:szCs w:val="22"/>
          <w:lang w:val="lt-LT"/>
        </w:rPr>
        <w:t>Kai sklypo riba nesutampa su sklypo aptvėrimu š</w:t>
      </w:r>
      <w:r w:rsidRPr="00536A92">
        <w:rPr>
          <w:rFonts w:ascii="Trebuchet MS" w:hAnsi="Trebuchet MS" w:cs="Arial"/>
          <w:sz w:val="22"/>
          <w:szCs w:val="22"/>
          <w:lang w:val="lt-LT"/>
        </w:rPr>
        <w:t>alia riboženklio statomas apsauginis gelžbetoninis stulpelis su informacine lentele ir užrašu „LITGRID AB“. Minimalus stulpelio aukštis virš žemės paviršiaus 100 cm.</w:t>
      </w:r>
    </w:p>
    <w:p w14:paraId="169C2BD7" w14:textId="77777777"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 Prieš pradedant vykdyti statybos darbus augalinis sluoksnis aikštelėje nuimamas ir susandėliuojamas.</w:t>
      </w:r>
    </w:p>
    <w:p w14:paraId="051D3316" w14:textId="52E3F075" w:rsidR="00605B27" w:rsidRPr="00536A92" w:rsidRDefault="00605B27"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t>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1.04.04:2017 „Statinio projektavimas, projektų ekspertizė“; Lietuvos standartą LST EN 1992-1-1:2005 „Eurokodas 2. Gelžbetoninių konstrukcijų projektavimas. 1-1 dalis. Bendrosios ir pastatų taisyklės“; Lietuvos standartą LST EN 1993-1-1:2005 „Eurokodas 3. Plieninių konstrukcijų projektavimas. 1-1 dalis. Bendrosios ir pastatų taisyklės“; Lietuvos standartą LST EN 1997-1:2005 „Eurokodas 7. Geotechninis projektavimas. 1 dalis. Pagrindinės taisyklės“; Lietuvos standartą LST EN 1997-2:2007 „Eurokodas 7. Geotechninis projektavimas. 2 dalis. Pagrindo tyrinėjimai ir bandymai“</w:t>
      </w:r>
      <w:r w:rsidR="00603018" w:rsidRPr="00536A92">
        <w:rPr>
          <w:rFonts w:cs="Arial"/>
          <w:szCs w:val="22"/>
          <w:lang w:val="lt-LT"/>
        </w:rPr>
        <w:t>.</w:t>
      </w:r>
      <w:r w:rsidRPr="00536A92">
        <w:rPr>
          <w:rFonts w:cs="Arial"/>
          <w:szCs w:val="22"/>
          <w:lang w:val="lt-LT"/>
        </w:rPr>
        <w:t xml:space="preserve"> Tyrimų minimalus kiekis pastotėje -</w:t>
      </w:r>
      <w:r w:rsidR="00603018" w:rsidRPr="00536A92">
        <w:rPr>
          <w:rFonts w:cs="Arial"/>
          <w:szCs w:val="22"/>
          <w:lang w:val="lt-LT"/>
        </w:rPr>
        <w:t xml:space="preserve"> </w:t>
      </w:r>
      <w:r w:rsidRPr="00536A92">
        <w:rPr>
          <w:rFonts w:cs="Arial"/>
          <w:szCs w:val="22"/>
          <w:lang w:val="lt-LT"/>
        </w:rPr>
        <w:t>vienas bandomasis gręžinys 20 arų plotui, bet ne mažiau nei du bandomieji gręžiniai projektuojamose nedidelio ploto pastotėse; Lietuvos standartą LST EN 1536:2011 „Specialiųjų geotechnikos darbų atlikimas. Gręžtiniai poliai“; Lietuvos standartą LST EN 12699:2003 „Specialieji geotechnikos darbai. Spraustiniai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p>
    <w:p w14:paraId="74D10EA5" w14:textId="7F576EAF" w:rsidR="00605B27" w:rsidRPr="00536A92" w:rsidRDefault="00605B27"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Pamatus projektuoti gelžbetoninius</w:t>
      </w:r>
      <w:r w:rsidR="0005089A" w:rsidRPr="00536A92">
        <w:rPr>
          <w:rFonts w:ascii="Trebuchet MS" w:hAnsi="Trebuchet MS" w:cs="Arial"/>
          <w:sz w:val="22"/>
          <w:szCs w:val="22"/>
          <w:lang w:val="lt-LT"/>
        </w:rPr>
        <w:t>,</w:t>
      </w:r>
      <w:r w:rsidRPr="00536A92">
        <w:rPr>
          <w:rFonts w:ascii="Trebuchet MS" w:hAnsi="Trebuchet MS" w:cs="Arial"/>
          <w:sz w:val="22"/>
          <w:szCs w:val="22"/>
          <w:lang w:val="lt-LT"/>
        </w:rPr>
        <w:t xml:space="preserve"> standartinio tipo</w:t>
      </w:r>
      <w:r w:rsidR="0005089A" w:rsidRPr="00536A92">
        <w:rPr>
          <w:rFonts w:ascii="Trebuchet MS" w:hAnsi="Trebuchet MS" w:cs="Arial"/>
          <w:sz w:val="22"/>
          <w:szCs w:val="22"/>
          <w:lang w:val="lt-LT"/>
        </w:rPr>
        <w:t>,</w:t>
      </w:r>
      <w:r w:rsidRPr="00536A92">
        <w:rPr>
          <w:rFonts w:ascii="Trebuchet MS" w:hAnsi="Trebuchet MS" w:cs="Arial"/>
          <w:sz w:val="22"/>
          <w:szCs w:val="22"/>
          <w:lang w:val="lt-LT"/>
        </w:rPr>
        <w:t xml:space="preserve"> gamyklinius</w:t>
      </w:r>
      <w:r w:rsidR="0005089A" w:rsidRPr="00536A92">
        <w:rPr>
          <w:rFonts w:ascii="Trebuchet MS" w:hAnsi="Trebuchet MS" w:cs="Arial"/>
          <w:sz w:val="22"/>
          <w:szCs w:val="22"/>
          <w:lang w:val="lt-LT"/>
        </w:rPr>
        <w:t>,</w:t>
      </w:r>
      <w:r w:rsidRPr="00536A92">
        <w:rPr>
          <w:rFonts w:ascii="Trebuchet MS" w:hAnsi="Trebuchet MS" w:cs="Arial"/>
          <w:sz w:val="22"/>
          <w:szCs w:val="22"/>
          <w:lang w:val="lt-LT"/>
        </w:rPr>
        <w:t xml:space="preserve"> surenkamus. Išimtinais atvejais, priklausomai nuo hidrogeologinių sąlygų, gelžbetoniniai pamatai gali būti gręžtiniai arba poliniai. Gelžbetoninio pamato viršutinė altitudė turi būti virš žemės paviršiaus min. 20 cm. Standartiniai techniniai reikalavimai pamatams pateikti </w:t>
      </w:r>
      <w:sdt>
        <w:sdtPr>
          <w:rPr>
            <w:rFonts w:ascii="Trebuchet MS" w:hAnsi="Trebuchet MS" w:cs="Arial"/>
            <w:sz w:val="22"/>
            <w:szCs w:val="22"/>
            <w:lang w:val="lt-LT"/>
          </w:rPr>
          <w:id w:val="-1053850144"/>
          <w:citation/>
        </w:sdtPr>
        <w:sdtEndPr/>
        <w:sdtContent>
          <w:r w:rsidR="00CE6284" w:rsidRPr="00536A92">
            <w:rPr>
              <w:rFonts w:ascii="Trebuchet MS" w:hAnsi="Trebuchet MS" w:cs="Arial"/>
              <w:sz w:val="22"/>
              <w:szCs w:val="22"/>
              <w:lang w:val="lt-LT"/>
            </w:rPr>
            <w:fldChar w:fldCharType="begin"/>
          </w:r>
          <w:r w:rsidR="00CE6284" w:rsidRPr="00536A92">
            <w:rPr>
              <w:rFonts w:ascii="Trebuchet MS" w:hAnsi="Trebuchet MS" w:cs="Arial"/>
              <w:sz w:val="22"/>
              <w:szCs w:val="22"/>
              <w:lang w:val="en-US"/>
            </w:rPr>
            <w:instrText xml:space="preserve"> CITATION 330 \l 1033 </w:instrText>
          </w:r>
          <w:r w:rsidR="00CE6284" w:rsidRPr="00536A92">
            <w:rPr>
              <w:rFonts w:ascii="Trebuchet MS" w:hAnsi="Trebuchet MS" w:cs="Arial"/>
              <w:sz w:val="22"/>
              <w:szCs w:val="22"/>
              <w:lang w:val="lt-LT"/>
            </w:rPr>
            <w:fldChar w:fldCharType="separate"/>
          </w:r>
          <w:r w:rsidR="00536A92" w:rsidRPr="00536A92">
            <w:rPr>
              <w:rFonts w:ascii="Trebuchet MS" w:hAnsi="Trebuchet MS" w:cs="Arial"/>
              <w:noProof/>
              <w:sz w:val="22"/>
              <w:szCs w:val="22"/>
              <w:lang w:val="en-US"/>
            </w:rPr>
            <w:t>(10)</w:t>
          </w:r>
          <w:r w:rsidR="00CE6284" w:rsidRPr="00536A92">
            <w:rPr>
              <w:rFonts w:ascii="Trebuchet MS" w:hAnsi="Trebuchet MS" w:cs="Arial"/>
              <w:sz w:val="22"/>
              <w:szCs w:val="22"/>
              <w:lang w:val="lt-LT"/>
            </w:rPr>
            <w:fldChar w:fldCharType="end"/>
          </w:r>
        </w:sdtContent>
      </w:sdt>
      <w:r w:rsidRPr="00536A92">
        <w:rPr>
          <w:rFonts w:ascii="Trebuchet MS" w:hAnsi="Trebuchet MS" w:cs="Arial"/>
          <w:sz w:val="22"/>
          <w:szCs w:val="22"/>
          <w:lang w:val="lt-LT"/>
        </w:rPr>
        <w:t xml:space="preserve"> priede).</w:t>
      </w:r>
    </w:p>
    <w:p w14:paraId="2DB4E975" w14:textId="77777777" w:rsidR="00605B27" w:rsidRPr="00536A92" w:rsidRDefault="00605B27"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 (žr. elektrotechnikos dalį).</w:t>
      </w:r>
    </w:p>
    <w:p w14:paraId="24660BBF" w14:textId="2F9A02C9" w:rsidR="00605B27" w:rsidRPr="00536A92" w:rsidRDefault="00605B27"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lastRenderedPageBreak/>
        <w:t xml:space="preserve">110 kV </w:t>
      </w:r>
      <w:r w:rsidR="003A1329" w:rsidRPr="00536A92">
        <w:rPr>
          <w:rFonts w:cs="Arial"/>
          <w:szCs w:val="22"/>
          <w:lang w:val="lt-LT"/>
        </w:rPr>
        <w:t>atviros skirstyklos (toliau - AS)</w:t>
      </w:r>
      <w:r w:rsidRPr="00536A92">
        <w:rPr>
          <w:rFonts w:cs="Arial"/>
          <w:szCs w:val="22"/>
          <w:lang w:val="lt-LT"/>
        </w:rPr>
        <w:t xml:space="preserve"> įrenginius laikančias plienines metalo konstrukcijas ir kitas plienines metalo konstrukcijas projektuoti pagal standartinius techninius reikalavimus pateiktus</w:t>
      </w:r>
      <w:r w:rsidR="00F8144F" w:rsidRPr="00536A92">
        <w:rPr>
          <w:rFonts w:cs="Arial"/>
          <w:szCs w:val="22"/>
          <w:lang w:val="lt-LT"/>
        </w:rPr>
        <w:t xml:space="preserve"> </w:t>
      </w:r>
      <w:sdt>
        <w:sdtPr>
          <w:rPr>
            <w:rFonts w:cs="Arial"/>
            <w:szCs w:val="22"/>
            <w:lang w:val="lt-LT"/>
          </w:rPr>
          <w:id w:val="630978813"/>
          <w:citation/>
        </w:sdtPr>
        <w:sdtEndPr/>
        <w:sdtContent>
          <w:r w:rsidR="00F8144F" w:rsidRPr="00536A92">
            <w:rPr>
              <w:rFonts w:cs="Arial"/>
              <w:szCs w:val="22"/>
              <w:lang w:val="lt-LT"/>
            </w:rPr>
            <w:fldChar w:fldCharType="begin"/>
          </w:r>
          <w:r w:rsidR="00F8144F" w:rsidRPr="00536A92">
            <w:rPr>
              <w:rFonts w:cs="Arial"/>
              <w:szCs w:val="22"/>
              <w:lang w:val="en-US"/>
            </w:rPr>
            <w:instrText xml:space="preserve"> CITATION 3301 \l 1033 </w:instrText>
          </w:r>
          <w:r w:rsidR="00F8144F" w:rsidRPr="00536A92">
            <w:rPr>
              <w:rFonts w:cs="Arial"/>
              <w:szCs w:val="22"/>
              <w:lang w:val="lt-LT"/>
            </w:rPr>
            <w:fldChar w:fldCharType="separate"/>
          </w:r>
          <w:r w:rsidR="00536A92" w:rsidRPr="00536A92">
            <w:rPr>
              <w:rFonts w:cs="Arial"/>
              <w:noProof/>
              <w:szCs w:val="22"/>
              <w:lang w:val="en-US"/>
            </w:rPr>
            <w:t>(11)</w:t>
          </w:r>
          <w:r w:rsidR="00F8144F" w:rsidRPr="00536A92">
            <w:rPr>
              <w:rFonts w:cs="Arial"/>
              <w:szCs w:val="22"/>
              <w:lang w:val="lt-LT"/>
            </w:rPr>
            <w:fldChar w:fldCharType="end"/>
          </w:r>
        </w:sdtContent>
      </w:sdt>
      <w:r w:rsidRPr="00536A92">
        <w:rPr>
          <w:rFonts w:cs="Arial"/>
          <w:szCs w:val="22"/>
          <w:lang w:val="lt-LT"/>
        </w:rPr>
        <w:t xml:space="preserve"> priede.</w:t>
      </w:r>
    </w:p>
    <w:p w14:paraId="79DD5408" w14:textId="345D817A" w:rsidR="00605B27" w:rsidRPr="00536A92" w:rsidRDefault="00605B27"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t>110 kV AS įrenginių laikančių plieninių konstrukcijų ir kitų plieninių metalo konstrukcijų antikorozinę apsaugą projektuoti vadovaujantis plieninių konstrukcijų dengimo cinku karštuoju būdu standartiniais techniniais reikalavimais, pateikiamais</w:t>
      </w:r>
      <w:r w:rsidR="00F8144F" w:rsidRPr="00536A92">
        <w:rPr>
          <w:rFonts w:cs="Arial"/>
          <w:szCs w:val="22"/>
          <w:lang w:val="lt-LT"/>
        </w:rPr>
        <w:t xml:space="preserve"> </w:t>
      </w:r>
      <w:sdt>
        <w:sdtPr>
          <w:rPr>
            <w:rFonts w:cs="Arial"/>
            <w:szCs w:val="22"/>
            <w:lang w:val="lt-LT"/>
          </w:rPr>
          <w:id w:val="886922077"/>
          <w:citation/>
        </w:sdtPr>
        <w:sdtEndPr/>
        <w:sdtContent>
          <w:r w:rsidR="00F8144F" w:rsidRPr="00536A92">
            <w:rPr>
              <w:rFonts w:cs="Arial"/>
              <w:szCs w:val="22"/>
              <w:lang w:val="lt-LT"/>
            </w:rPr>
            <w:fldChar w:fldCharType="begin"/>
          </w:r>
          <w:r w:rsidR="00F8144F" w:rsidRPr="00536A92">
            <w:rPr>
              <w:rFonts w:cs="Arial"/>
              <w:szCs w:val="22"/>
              <w:lang w:val="lt-LT"/>
            </w:rPr>
            <w:instrText xml:space="preserve"> CITATION 110 \l 1033 </w:instrText>
          </w:r>
          <w:r w:rsidR="00F8144F" w:rsidRPr="00536A92">
            <w:rPr>
              <w:rFonts w:cs="Arial"/>
              <w:szCs w:val="22"/>
              <w:lang w:val="lt-LT"/>
            </w:rPr>
            <w:fldChar w:fldCharType="separate"/>
          </w:r>
          <w:r w:rsidR="00536A92" w:rsidRPr="00536A92">
            <w:rPr>
              <w:rFonts w:cs="Arial"/>
              <w:noProof/>
              <w:szCs w:val="22"/>
              <w:lang w:val="lt-LT"/>
            </w:rPr>
            <w:t>(12)</w:t>
          </w:r>
          <w:r w:rsidR="00F8144F" w:rsidRPr="00536A92">
            <w:rPr>
              <w:rFonts w:cs="Arial"/>
              <w:szCs w:val="22"/>
              <w:lang w:val="lt-LT"/>
            </w:rPr>
            <w:fldChar w:fldCharType="end"/>
          </w:r>
        </w:sdtContent>
      </w:sdt>
      <w:r w:rsidRPr="00536A92">
        <w:rPr>
          <w:rFonts w:cs="Arial"/>
          <w:szCs w:val="22"/>
          <w:lang w:val="lt-LT"/>
        </w:rPr>
        <w:t xml:space="preserve"> priede (įbetonuojama ankerio dalis neturi būti cinkuojama).</w:t>
      </w:r>
    </w:p>
    <w:p w14:paraId="73E627D3" w14:textId="360BF3D1"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Suprojektuoti AS naują modulinį - karkasinį pastotės valdymo pultą (toliau - PVP), pilno gamyklinio išpildymo, surenkamas statybos aikštelėje iš atskirų modulių. Stogas vienšlaitis, vertinant fotovoltinių modulių montavimą. Šlaito kampas ir kryptis parenkami maksimaliai efektyviam fotovoltinių modulių darbui. Numatomas įėjimas į PVP per 110 kV skirstyklos teritoriją. </w:t>
      </w:r>
      <w:r w:rsidR="00C147A1" w:rsidRPr="00536A92">
        <w:rPr>
          <w:rFonts w:ascii="Trebuchet MS" w:hAnsi="Trebuchet MS" w:cs="Arial"/>
          <w:sz w:val="22"/>
          <w:szCs w:val="22"/>
          <w:lang w:val="lt-LT"/>
        </w:rPr>
        <w:t xml:space="preserve">Užtikrinti privažiavimą prie PVP. </w:t>
      </w:r>
      <w:r w:rsidRPr="00536A92">
        <w:rPr>
          <w:rFonts w:ascii="Trebuchet MS" w:hAnsi="Trebuchet MS" w:cs="Arial"/>
          <w:sz w:val="22"/>
          <w:szCs w:val="22"/>
          <w:lang w:val="lt-LT"/>
        </w:rPr>
        <w:t xml:space="preserve">standartiniai techniniai reikalavimai </w:t>
      </w:r>
      <w:r w:rsidR="00C147A1" w:rsidRPr="00536A92">
        <w:rPr>
          <w:rFonts w:ascii="Trebuchet MS" w:hAnsi="Trebuchet MS" w:cs="Arial"/>
          <w:sz w:val="22"/>
          <w:szCs w:val="22"/>
          <w:lang w:val="lt-LT"/>
        </w:rPr>
        <w:t xml:space="preserve">PVP </w:t>
      </w:r>
      <w:r w:rsidRPr="00536A92">
        <w:rPr>
          <w:rFonts w:ascii="Trebuchet MS" w:hAnsi="Trebuchet MS" w:cs="Arial"/>
          <w:sz w:val="22"/>
          <w:szCs w:val="22"/>
          <w:lang w:val="lt-LT"/>
        </w:rPr>
        <w:t xml:space="preserve">pateikiami </w:t>
      </w:r>
      <w:sdt>
        <w:sdtPr>
          <w:rPr>
            <w:rFonts w:ascii="Trebuchet MS" w:hAnsi="Trebuchet MS" w:cs="Arial"/>
            <w:sz w:val="22"/>
            <w:szCs w:val="22"/>
            <w:lang w:val="lt-LT"/>
          </w:rPr>
          <w:id w:val="1249545055"/>
          <w:citation/>
        </w:sdtPr>
        <w:sdtEndPr/>
        <w:sdtContent>
          <w:r w:rsidR="00F8144F" w:rsidRPr="00536A92">
            <w:rPr>
              <w:rFonts w:ascii="Trebuchet MS" w:hAnsi="Trebuchet MS" w:cs="Arial"/>
              <w:sz w:val="22"/>
              <w:szCs w:val="22"/>
              <w:lang w:val="lt-LT"/>
            </w:rPr>
            <w:fldChar w:fldCharType="begin"/>
          </w:r>
          <w:r w:rsidR="00F8144F" w:rsidRPr="00536A92">
            <w:rPr>
              <w:rFonts w:ascii="Trebuchet MS" w:hAnsi="Trebuchet MS" w:cs="Arial"/>
              <w:sz w:val="22"/>
              <w:szCs w:val="22"/>
              <w:lang w:val="lt-LT"/>
            </w:rPr>
            <w:instrText xml:space="preserve"> CITATION STATYBA2 \l 1063 </w:instrText>
          </w:r>
          <w:r w:rsidR="00F8144F" w:rsidRPr="00536A92">
            <w:rPr>
              <w:rFonts w:ascii="Trebuchet MS" w:hAnsi="Trebuchet MS" w:cs="Arial"/>
              <w:sz w:val="22"/>
              <w:szCs w:val="22"/>
              <w:lang w:val="lt-LT"/>
            </w:rPr>
            <w:fldChar w:fldCharType="separate"/>
          </w:r>
          <w:r w:rsidR="00536A92" w:rsidRPr="00536A92">
            <w:rPr>
              <w:rFonts w:ascii="Trebuchet MS" w:hAnsi="Trebuchet MS" w:cs="Arial"/>
              <w:noProof/>
              <w:sz w:val="22"/>
              <w:szCs w:val="22"/>
              <w:lang w:val="lt-LT"/>
            </w:rPr>
            <w:t>(13)</w:t>
          </w:r>
          <w:r w:rsidR="00F8144F" w:rsidRPr="00536A92">
            <w:rPr>
              <w:rFonts w:ascii="Trebuchet MS" w:hAnsi="Trebuchet MS" w:cs="Arial"/>
              <w:sz w:val="22"/>
              <w:szCs w:val="22"/>
              <w:lang w:val="lt-LT"/>
            </w:rPr>
            <w:fldChar w:fldCharType="end"/>
          </w:r>
        </w:sdtContent>
      </w:sdt>
      <w:r w:rsidR="00F8144F" w:rsidRPr="00536A92">
        <w:rPr>
          <w:rFonts w:ascii="Trebuchet MS" w:hAnsi="Trebuchet MS" w:cs="Arial"/>
          <w:sz w:val="22"/>
          <w:szCs w:val="22"/>
          <w:lang w:val="lt-LT"/>
        </w:rPr>
        <w:t xml:space="preserve"> </w:t>
      </w:r>
      <w:r w:rsidRPr="00536A92">
        <w:rPr>
          <w:rFonts w:ascii="Trebuchet MS" w:hAnsi="Trebuchet MS" w:cs="Arial"/>
          <w:sz w:val="22"/>
          <w:szCs w:val="22"/>
          <w:lang w:val="lt-LT"/>
        </w:rPr>
        <w:t>priede.</w:t>
      </w:r>
    </w:p>
    <w:p w14:paraId="5A537EDE" w14:textId="1ECA7400"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Įrengti šildymo/vėdinimo/oro kondicionavimo automatinę sistemą, sugebančią palaikyti vidaus patalpų oro temperatūrą nuo </w:t>
      </w:r>
      <w:r w:rsidR="003B0A02" w:rsidRPr="00536A92">
        <w:rPr>
          <w:rFonts w:ascii="Trebuchet MS" w:hAnsi="Trebuchet MS"/>
          <w:sz w:val="22"/>
          <w:szCs w:val="22"/>
          <w:lang w:val="lt-LT"/>
        </w:rPr>
        <w:t>+10</w:t>
      </w:r>
      <w:r w:rsidR="003B0A02" w:rsidRPr="00536A92">
        <w:rPr>
          <w:rFonts w:ascii="Trebuchet MS" w:hAnsi="Trebuchet MS"/>
          <w:sz w:val="22"/>
          <w:szCs w:val="22"/>
          <w:vertAlign w:val="superscript"/>
          <w:lang w:val="lt-LT"/>
        </w:rPr>
        <w:t>o</w:t>
      </w:r>
      <w:r w:rsidR="003B0A02" w:rsidRPr="00536A92">
        <w:rPr>
          <w:rFonts w:ascii="Trebuchet MS" w:hAnsi="Trebuchet MS"/>
          <w:sz w:val="22"/>
          <w:szCs w:val="22"/>
          <w:lang w:val="lt-LT"/>
        </w:rPr>
        <w:t>C iki +25</w:t>
      </w:r>
      <w:r w:rsidR="003B0A02" w:rsidRPr="00536A92">
        <w:rPr>
          <w:rFonts w:ascii="Trebuchet MS" w:hAnsi="Trebuchet MS"/>
          <w:sz w:val="22"/>
          <w:szCs w:val="22"/>
          <w:vertAlign w:val="superscript"/>
          <w:lang w:val="lt-LT"/>
        </w:rPr>
        <w:t>o</w:t>
      </w:r>
      <w:r w:rsidR="003B0A02" w:rsidRPr="00536A92">
        <w:rPr>
          <w:rFonts w:ascii="Trebuchet MS" w:hAnsi="Trebuchet MS"/>
          <w:sz w:val="22"/>
          <w:szCs w:val="22"/>
          <w:lang w:val="lt-LT"/>
        </w:rPr>
        <w:t>C</w:t>
      </w:r>
      <w:r w:rsidRPr="00536A92">
        <w:rPr>
          <w:rFonts w:ascii="Trebuchet MS" w:hAnsi="Trebuchet MS" w:cs="Arial"/>
          <w:sz w:val="22"/>
          <w:szCs w:val="22"/>
          <w:lang w:val="lt-LT"/>
        </w:rPr>
        <w:t>. Standartiniai techniniai reikalavimai kondicionieriams ir jų jungiamosioms dalims pateikiami</w:t>
      </w:r>
      <w:r w:rsidR="0088494D" w:rsidRPr="00536A92">
        <w:rPr>
          <w:rFonts w:ascii="Trebuchet MS" w:hAnsi="Trebuchet MS" w:cs="Arial"/>
          <w:sz w:val="22"/>
          <w:szCs w:val="22"/>
          <w:lang w:val="lt-LT"/>
        </w:rPr>
        <w:t xml:space="preserve"> </w:t>
      </w:r>
      <w:sdt>
        <w:sdtPr>
          <w:rPr>
            <w:rFonts w:ascii="Trebuchet MS" w:hAnsi="Trebuchet MS" w:cs="Arial"/>
            <w:sz w:val="22"/>
            <w:szCs w:val="22"/>
            <w:lang w:val="lt-LT"/>
          </w:rPr>
          <w:id w:val="-682667576"/>
          <w:citation/>
        </w:sdtPr>
        <w:sdtEndPr/>
        <w:sdtContent>
          <w:r w:rsidR="00F8144F" w:rsidRPr="00536A92">
            <w:rPr>
              <w:rFonts w:ascii="Trebuchet MS" w:hAnsi="Trebuchet MS" w:cs="Arial"/>
              <w:sz w:val="22"/>
              <w:szCs w:val="22"/>
              <w:lang w:val="lt-LT"/>
            </w:rPr>
            <w:fldChar w:fldCharType="begin"/>
          </w:r>
          <w:r w:rsidR="00F8144F" w:rsidRPr="00536A92">
            <w:rPr>
              <w:rFonts w:ascii="Trebuchet MS" w:hAnsi="Trebuchet MS" w:cs="Arial"/>
              <w:sz w:val="22"/>
              <w:szCs w:val="22"/>
              <w:lang w:val="lt-LT"/>
            </w:rPr>
            <w:instrText xml:space="preserve"> CITATION Statyba3 \l 1063 </w:instrText>
          </w:r>
          <w:r w:rsidR="00F8144F" w:rsidRPr="00536A92">
            <w:rPr>
              <w:rFonts w:ascii="Trebuchet MS" w:hAnsi="Trebuchet MS" w:cs="Arial"/>
              <w:sz w:val="22"/>
              <w:szCs w:val="22"/>
              <w:lang w:val="lt-LT"/>
            </w:rPr>
            <w:fldChar w:fldCharType="separate"/>
          </w:r>
          <w:r w:rsidR="00536A92" w:rsidRPr="00536A92">
            <w:rPr>
              <w:rFonts w:ascii="Trebuchet MS" w:hAnsi="Trebuchet MS" w:cs="Arial"/>
              <w:noProof/>
              <w:sz w:val="22"/>
              <w:szCs w:val="22"/>
              <w:lang w:val="lt-LT"/>
            </w:rPr>
            <w:t>(14)</w:t>
          </w:r>
          <w:r w:rsidR="00F8144F" w:rsidRPr="00536A92">
            <w:rPr>
              <w:rFonts w:ascii="Trebuchet MS" w:hAnsi="Trebuchet MS" w:cs="Arial"/>
              <w:sz w:val="22"/>
              <w:szCs w:val="22"/>
              <w:lang w:val="lt-LT"/>
            </w:rPr>
            <w:fldChar w:fldCharType="end"/>
          </w:r>
        </w:sdtContent>
      </w:sdt>
      <w:r w:rsidR="0088494D" w:rsidRPr="00536A92">
        <w:rPr>
          <w:rFonts w:ascii="Trebuchet MS" w:hAnsi="Trebuchet MS" w:cs="Arial"/>
          <w:sz w:val="22"/>
          <w:szCs w:val="22"/>
          <w:lang w:val="lt-LT"/>
        </w:rPr>
        <w:t xml:space="preserve"> </w:t>
      </w:r>
      <w:r w:rsidRPr="00536A92">
        <w:rPr>
          <w:rFonts w:ascii="Trebuchet MS" w:hAnsi="Trebuchet MS" w:cs="Arial"/>
          <w:sz w:val="22"/>
          <w:szCs w:val="22"/>
          <w:lang w:val="lt-LT"/>
        </w:rPr>
        <w:t>priede.</w:t>
      </w:r>
    </w:p>
    <w:p w14:paraId="0EE09442" w14:textId="12937B09" w:rsidR="00FA2DD8" w:rsidRPr="00536A92" w:rsidRDefault="00FA2DD8" w:rsidP="00B258AB">
      <w:pPr>
        <w:pStyle w:val="NoSpacing"/>
        <w:numPr>
          <w:ilvl w:val="1"/>
          <w:numId w:val="27"/>
        </w:numPr>
        <w:spacing w:line="276" w:lineRule="auto"/>
        <w:ind w:left="0" w:firstLine="567"/>
        <w:jc w:val="both"/>
        <w:rPr>
          <w:szCs w:val="22"/>
          <w:lang w:val="lt-LT"/>
        </w:rPr>
      </w:pPr>
      <w:r w:rsidRPr="00536A92">
        <w:rPr>
          <w:rFonts w:cs="Arial"/>
          <w:szCs w:val="22"/>
          <w:lang w:val="lt-LT"/>
        </w:rPr>
        <w:t xml:space="preserve">PVP projektuojamas TP teritorijoje įvertinant mažiausią kabeliavimo atstumą iki įrenginių, jei nenurodyta kitaip. Šalia PVP pastato įrengiama </w:t>
      </w:r>
      <w:r w:rsidR="00F45476" w:rsidRPr="00536A92">
        <w:rPr>
          <w:rFonts w:cs="Arial"/>
          <w:szCs w:val="22"/>
          <w:lang w:val="lt-LT"/>
        </w:rPr>
        <w:t xml:space="preserve">asfalto arba betono dangos </w:t>
      </w:r>
      <w:r w:rsidRPr="00536A92">
        <w:rPr>
          <w:rFonts w:cs="Arial"/>
          <w:szCs w:val="22"/>
          <w:lang w:val="lt-LT"/>
        </w:rPr>
        <w:t>stovėjimo aikštelė vienam automobiliui.</w:t>
      </w:r>
      <w:r w:rsidR="00DB38AF" w:rsidRPr="00536A92">
        <w:rPr>
          <w:szCs w:val="22"/>
        </w:rPr>
        <w:t xml:space="preserve"> </w:t>
      </w:r>
      <w:r w:rsidR="00DB38AF" w:rsidRPr="00536A92">
        <w:rPr>
          <w:rFonts w:cs="Arial"/>
          <w:szCs w:val="22"/>
          <w:lang w:val="lt-LT"/>
        </w:rPr>
        <w:t>Pėstiesiems ties PVP įrengiama betoninių trinkelių danga.</w:t>
      </w:r>
      <w:r w:rsidRPr="00536A92">
        <w:rPr>
          <w:rFonts w:cs="Arial"/>
          <w:szCs w:val="22"/>
          <w:lang w:val="lt-LT"/>
        </w:rPr>
        <w:t xml:space="preserve"> </w:t>
      </w:r>
      <w:r w:rsidRPr="00536A92">
        <w:rPr>
          <w:szCs w:val="22"/>
          <w:lang w:val="lt-LT"/>
        </w:rPr>
        <w:t>Kabelių užvedimui į PVP naudoti tipinius gamyklinius sprendimus, užtikrinančius spintų apsaugą nuo šalčio bei graužikų. Kabelių užvedimo mazgai (angl. „cable entry system“) darbo projekto rengimo metu turi būti suderinti su Statytoju.</w:t>
      </w:r>
    </w:p>
    <w:p w14:paraId="6F0799DD" w14:textId="735103EB" w:rsidR="00FA2DD8" w:rsidRPr="00536A92" w:rsidRDefault="00FA2DD8" w:rsidP="00B258AB">
      <w:pPr>
        <w:pStyle w:val="NoSpacing"/>
        <w:numPr>
          <w:ilvl w:val="1"/>
          <w:numId w:val="27"/>
        </w:numPr>
        <w:spacing w:line="276" w:lineRule="auto"/>
        <w:ind w:left="0" w:firstLine="567"/>
        <w:jc w:val="both"/>
        <w:rPr>
          <w:szCs w:val="22"/>
          <w:lang w:val="lt-LT"/>
        </w:rPr>
      </w:pPr>
      <w:r w:rsidRPr="00536A92">
        <w:rPr>
          <w:szCs w:val="22"/>
          <w:lang w:val="lt-LT"/>
        </w:rPr>
        <w:t>Kabeliai nuo PVP iki įrenginių statybinių konstrukcijų tiesiami kabeliniuose kanaluose, o atskirais atvejais, esant nedideliems atstumams (iki 10 metrų) žemėje – plastikiniuose vamzdžiuose. 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srovėlaidžių ir izoliacijos elementų iki stacionariųjų atitvarų). Priešgaisriniai užtvarai g/b kanaluose turi būti suprojektuoti pagal Elektros įrenginių įrengimo bendrųjų taisyklių (toliau - EĮĮBT) reikalavimus, o g/b gaminiai turi atitikti LST EN 13369 standarto reikalavimus ir PSO standartinius techninius reikalavimus (žr.</w:t>
      </w:r>
      <w:sdt>
        <w:sdtPr>
          <w:rPr>
            <w:szCs w:val="22"/>
            <w:lang w:val="lt-LT"/>
          </w:rPr>
          <w:id w:val="-1203086368"/>
          <w:citation/>
        </w:sdtPr>
        <w:sdtEndPr/>
        <w:sdtContent>
          <w:r w:rsidRPr="00536A92">
            <w:rPr>
              <w:szCs w:val="22"/>
              <w:lang w:val="lt-LT"/>
            </w:rPr>
            <w:fldChar w:fldCharType="begin"/>
          </w:r>
          <w:r w:rsidRPr="00536A92">
            <w:rPr>
              <w:szCs w:val="22"/>
              <w:lang w:val="lt-LT"/>
            </w:rPr>
            <w:instrText xml:space="preserve">CITATION Statyba9 \l 1063 </w:instrText>
          </w:r>
          <w:r w:rsidRPr="00536A92">
            <w:rPr>
              <w:szCs w:val="22"/>
              <w:lang w:val="lt-LT"/>
            </w:rPr>
            <w:fldChar w:fldCharType="separate"/>
          </w:r>
          <w:r w:rsidR="00536A92" w:rsidRPr="00536A92">
            <w:rPr>
              <w:noProof/>
              <w:szCs w:val="22"/>
              <w:lang w:val="lt-LT"/>
            </w:rPr>
            <w:t xml:space="preserve"> (15)</w:t>
          </w:r>
          <w:r w:rsidRPr="00536A92">
            <w:rPr>
              <w:szCs w:val="22"/>
              <w:lang w:val="lt-LT"/>
            </w:rPr>
            <w:fldChar w:fldCharType="end"/>
          </w:r>
        </w:sdtContent>
      </w:sdt>
      <w:r w:rsidRPr="00536A92">
        <w:rPr>
          <w:szCs w:val="22"/>
          <w:lang w:val="lt-LT"/>
        </w:rPr>
        <w:t xml:space="preserve"> ir </w:t>
      </w:r>
      <w:sdt>
        <w:sdtPr>
          <w:rPr>
            <w:szCs w:val="22"/>
            <w:lang w:val="lt-LT"/>
          </w:rPr>
          <w:id w:val="365727591"/>
          <w:citation/>
        </w:sdtPr>
        <w:sdtEndPr/>
        <w:sdtContent>
          <w:r w:rsidRPr="00536A92">
            <w:rPr>
              <w:szCs w:val="22"/>
              <w:lang w:val="lt-LT"/>
            </w:rPr>
            <w:fldChar w:fldCharType="begin"/>
          </w:r>
          <w:r w:rsidRPr="00536A92">
            <w:rPr>
              <w:szCs w:val="22"/>
              <w:lang w:val="lt-LT"/>
            </w:rPr>
            <w:instrText xml:space="preserve">CITATION Statyba10 \l 1063 </w:instrText>
          </w:r>
          <w:r w:rsidRPr="00536A92">
            <w:rPr>
              <w:szCs w:val="22"/>
              <w:lang w:val="lt-LT"/>
            </w:rPr>
            <w:fldChar w:fldCharType="separate"/>
          </w:r>
          <w:r w:rsidR="00536A92" w:rsidRPr="00536A92">
            <w:rPr>
              <w:noProof/>
              <w:szCs w:val="22"/>
              <w:lang w:val="lt-LT"/>
            </w:rPr>
            <w:t>(16)</w:t>
          </w:r>
          <w:r w:rsidRPr="00536A92">
            <w:rPr>
              <w:szCs w:val="22"/>
              <w:lang w:val="lt-LT"/>
            </w:rPr>
            <w:fldChar w:fldCharType="end"/>
          </w:r>
        </w:sdtContent>
      </w:sdt>
      <w:r w:rsidRPr="00536A92">
        <w:rPr>
          <w:szCs w:val="22"/>
          <w:lang w:val="lt-LT"/>
        </w:rPr>
        <w:t xml:space="preserve"> priedus).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w:t>
      </w:r>
      <w:r w:rsidRPr="00536A92">
        <w:rPr>
          <w:rFonts w:cs="Arial"/>
          <w:szCs w:val="22"/>
          <w:lang w:val="lt-LT"/>
        </w:rPr>
        <w:t xml:space="preserve">Standartiniai techniniai reikalavimai lauke ir žemėje įrengiamų žemosios įtampos kabelių apsauginiams vamzdžiams pateikiami </w:t>
      </w:r>
      <w:sdt>
        <w:sdtPr>
          <w:rPr>
            <w:rFonts w:cs="Arial"/>
            <w:szCs w:val="22"/>
            <w:lang w:val="lt-LT"/>
          </w:rPr>
          <w:id w:val="-73827849"/>
          <w:citation/>
        </w:sdtPr>
        <w:sdtEndPr/>
        <w:sdtContent>
          <w:r w:rsidRPr="00536A92">
            <w:rPr>
              <w:rFonts w:cs="Arial"/>
              <w:szCs w:val="22"/>
              <w:lang w:val="lt-LT"/>
            </w:rPr>
            <w:fldChar w:fldCharType="begin"/>
          </w:r>
          <w:r w:rsidRPr="00536A92">
            <w:rPr>
              <w:rFonts w:cs="Arial"/>
              <w:szCs w:val="22"/>
              <w:lang w:val="lt-LT"/>
            </w:rPr>
            <w:instrText xml:space="preserve">CITATION Satyba5 \l 1063 </w:instrText>
          </w:r>
          <w:r w:rsidRPr="00536A92">
            <w:rPr>
              <w:rFonts w:cs="Arial"/>
              <w:szCs w:val="22"/>
              <w:lang w:val="lt-LT"/>
            </w:rPr>
            <w:fldChar w:fldCharType="separate"/>
          </w:r>
          <w:r w:rsidR="00536A92" w:rsidRPr="00536A92">
            <w:rPr>
              <w:rFonts w:cs="Arial"/>
              <w:noProof/>
              <w:szCs w:val="22"/>
              <w:lang w:val="lt-LT"/>
            </w:rPr>
            <w:t>(17)</w:t>
          </w:r>
          <w:r w:rsidRPr="00536A92">
            <w:rPr>
              <w:rFonts w:cs="Arial"/>
              <w:szCs w:val="22"/>
              <w:lang w:val="lt-LT"/>
            </w:rPr>
            <w:fldChar w:fldCharType="end"/>
          </w:r>
        </w:sdtContent>
      </w:sdt>
      <w:r w:rsidRPr="00536A92">
        <w:rPr>
          <w:rFonts w:cs="Arial"/>
          <w:szCs w:val="22"/>
          <w:lang w:val="lt-LT"/>
        </w:rPr>
        <w:t xml:space="preserve"> priede.</w:t>
      </w:r>
    </w:p>
    <w:p w14:paraId="7139C9F0" w14:textId="66EC890C" w:rsidR="00EC7E97" w:rsidRPr="00536A92" w:rsidRDefault="00EC7E97"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sz w:val="22"/>
          <w:szCs w:val="22"/>
          <w:lang w:val="lt-LT"/>
        </w:rPr>
        <w:t>Aptarnavimo aikštelių danga – betoninės trinkelės su vejų bortais (įrengiamos dangos aukštyje) nuo horizontaliai atsikišusių jungtuvų pavarų dalių išgrįstos ne mažiau kaip 1 metras, stačiakampės formos.</w:t>
      </w:r>
    </w:p>
    <w:p w14:paraId="259B7884" w14:textId="75DC45EC" w:rsidR="00605B27"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projektini</w:t>
      </w:r>
      <w:r w:rsidR="00EC7E97" w:rsidRPr="00536A92">
        <w:rPr>
          <w:rFonts w:ascii="Trebuchet MS" w:hAnsi="Trebuchet MS" w:cs="Arial"/>
          <w:sz w:val="22"/>
          <w:szCs w:val="22"/>
          <w:lang w:val="lt-LT"/>
        </w:rPr>
        <w:t>ų</w:t>
      </w:r>
      <w:r w:rsidRPr="00536A92">
        <w:rPr>
          <w:rFonts w:ascii="Trebuchet MS" w:hAnsi="Trebuchet MS" w:cs="Arial"/>
          <w:sz w:val="22"/>
          <w:szCs w:val="22"/>
          <w:lang w:val="lt-LT"/>
        </w:rPr>
        <w:t xml:space="preserve"> sprendini</w:t>
      </w:r>
      <w:r w:rsidR="00EC7E97" w:rsidRPr="00536A92">
        <w:rPr>
          <w:rFonts w:ascii="Trebuchet MS" w:hAnsi="Trebuchet MS" w:cs="Arial"/>
          <w:sz w:val="22"/>
          <w:szCs w:val="22"/>
          <w:lang w:val="lt-LT"/>
        </w:rPr>
        <w:t>ų tipiniai mazgai</w:t>
      </w:r>
      <w:r w:rsidRPr="00536A92">
        <w:rPr>
          <w:rFonts w:ascii="Trebuchet MS" w:hAnsi="Trebuchet MS" w:cs="Arial"/>
          <w:sz w:val="22"/>
          <w:szCs w:val="22"/>
          <w:lang w:val="lt-LT"/>
        </w:rPr>
        <w:t xml:space="preserve"> pateikiami </w:t>
      </w:r>
      <w:sdt>
        <w:sdtPr>
          <w:rPr>
            <w:rFonts w:ascii="Trebuchet MS" w:hAnsi="Trebuchet MS" w:cs="Arial"/>
            <w:sz w:val="22"/>
            <w:szCs w:val="22"/>
            <w:lang w:val="lt-LT"/>
          </w:rPr>
          <w:id w:val="309531660"/>
          <w:citation/>
        </w:sdtPr>
        <w:sdtEndPr/>
        <w:sdtContent>
          <w:r w:rsidRPr="00536A92">
            <w:rPr>
              <w:rFonts w:ascii="Trebuchet MS" w:hAnsi="Trebuchet MS" w:cs="Arial"/>
              <w:sz w:val="22"/>
              <w:szCs w:val="22"/>
              <w:lang w:val="lt-LT"/>
            </w:rPr>
            <w:fldChar w:fldCharType="begin"/>
          </w:r>
          <w:r w:rsidRPr="00536A92">
            <w:rPr>
              <w:rFonts w:ascii="Trebuchet MS" w:hAnsi="Trebuchet MS" w:cs="Arial"/>
              <w:sz w:val="22"/>
              <w:szCs w:val="22"/>
              <w:lang w:val="lt-LT"/>
            </w:rPr>
            <w:instrText xml:space="preserve">CITATION SP \l 1063 </w:instrText>
          </w:r>
          <w:r w:rsidRPr="00536A92">
            <w:rPr>
              <w:rFonts w:ascii="Trebuchet MS" w:hAnsi="Trebuchet MS" w:cs="Arial"/>
              <w:sz w:val="22"/>
              <w:szCs w:val="22"/>
              <w:lang w:val="lt-LT"/>
            </w:rPr>
            <w:fldChar w:fldCharType="separate"/>
          </w:r>
          <w:r w:rsidR="00536A92" w:rsidRPr="00536A92">
            <w:rPr>
              <w:rFonts w:ascii="Trebuchet MS" w:hAnsi="Trebuchet MS" w:cs="Arial"/>
              <w:noProof/>
              <w:sz w:val="22"/>
              <w:szCs w:val="22"/>
              <w:lang w:val="lt-LT"/>
            </w:rPr>
            <w:t>(18)</w:t>
          </w:r>
          <w:r w:rsidRPr="00536A92">
            <w:rPr>
              <w:rFonts w:ascii="Trebuchet MS" w:hAnsi="Trebuchet MS" w:cs="Arial"/>
              <w:sz w:val="22"/>
              <w:szCs w:val="22"/>
              <w:lang w:val="lt-LT"/>
            </w:rPr>
            <w:fldChar w:fldCharType="end"/>
          </w:r>
        </w:sdtContent>
      </w:sdt>
      <w:r w:rsidRPr="00536A92">
        <w:rPr>
          <w:rFonts w:ascii="Trebuchet MS" w:hAnsi="Trebuchet MS" w:cs="Arial"/>
          <w:sz w:val="22"/>
          <w:szCs w:val="22"/>
          <w:lang w:val="lt-LT"/>
        </w:rPr>
        <w:t xml:space="preserve"> priede.</w:t>
      </w:r>
    </w:p>
    <w:p w14:paraId="7A9256B7" w14:textId="324ED339" w:rsidR="00605B27" w:rsidRPr="00536A92" w:rsidRDefault="00605B27" w:rsidP="00B258AB">
      <w:pPr>
        <w:pStyle w:val="NoSpacing"/>
        <w:numPr>
          <w:ilvl w:val="1"/>
          <w:numId w:val="27"/>
        </w:numPr>
        <w:spacing w:line="276" w:lineRule="auto"/>
        <w:ind w:left="0" w:firstLine="567"/>
        <w:jc w:val="both"/>
        <w:rPr>
          <w:szCs w:val="22"/>
          <w:lang w:val="lt-LT"/>
        </w:rPr>
      </w:pPr>
      <w:r w:rsidRPr="00536A92">
        <w:rPr>
          <w:szCs w:val="22"/>
          <w:lang w:val="lt-LT"/>
        </w:rPr>
        <w:t>Privažiavimai prie 110 kV skirstyklos elektros įrenginių turi būti pritaikyti įvažiuoti mobiliai aukštos įtampos įrenginių laboratorijai. Laboratorijos treilerio aukštis – 4,0 m, plotis – 2,5 m, ilgis – 13 m, svoris – 30 t.</w:t>
      </w:r>
    </w:p>
    <w:p w14:paraId="14E69FF6" w14:textId="55A62D3A" w:rsidR="008429E9" w:rsidRPr="00536A92" w:rsidRDefault="008429E9" w:rsidP="00B258AB">
      <w:pPr>
        <w:pStyle w:val="NoSpacing"/>
        <w:numPr>
          <w:ilvl w:val="1"/>
          <w:numId w:val="27"/>
        </w:numPr>
        <w:spacing w:line="276" w:lineRule="auto"/>
        <w:ind w:left="0" w:firstLine="567"/>
        <w:jc w:val="both"/>
        <w:rPr>
          <w:szCs w:val="22"/>
          <w:lang w:val="lt-LT"/>
        </w:rPr>
      </w:pPr>
      <w:r w:rsidRPr="00536A92">
        <w:rPr>
          <w:rFonts w:cs="Arial"/>
          <w:szCs w:val="22"/>
          <w:lang w:val="lt-LT"/>
        </w:rPr>
        <w:t>Visa teritorija po įtampą turinčiais įrenginiais įrengiama iš skaldos ant šalčiui atsparaus sluoksnio</w:t>
      </w:r>
      <w:r w:rsidR="004E55C7" w:rsidRPr="00536A92">
        <w:rPr>
          <w:rFonts w:cs="Arial"/>
          <w:szCs w:val="22"/>
          <w:lang w:val="lt-LT"/>
        </w:rPr>
        <w:t xml:space="preserve"> (toliau – AŠAS)</w:t>
      </w:r>
      <w:r w:rsidRPr="00536A92">
        <w:rPr>
          <w:rFonts w:cs="Arial"/>
          <w:szCs w:val="22"/>
          <w:lang w:val="lt-LT"/>
        </w:rPr>
        <w:t xml:space="preserve">. </w:t>
      </w:r>
      <w:r w:rsidR="003E31EF" w:rsidRPr="00536A92">
        <w:rPr>
          <w:color w:val="000000" w:themeColor="text1"/>
          <w:szCs w:val="22"/>
        </w:rPr>
        <w:t xml:space="preserve">Minimalus AŠAS sluoksnio storis – 0,3m. Skaldos frakcija fr.0/32 mm. arba </w:t>
      </w:r>
      <w:r w:rsidR="003E31EF" w:rsidRPr="00536A92">
        <w:rPr>
          <w:color w:val="000000" w:themeColor="text1"/>
          <w:szCs w:val="22"/>
        </w:rPr>
        <w:lastRenderedPageBreak/>
        <w:t xml:space="preserve">fr.16/32 mm. (tikslinama techninio projekto rengimo metu). Įrengiant skaldos dangą naudojama geotekstilė apsaugai nuo augmenijos. </w:t>
      </w:r>
      <w:r w:rsidRPr="00536A92">
        <w:rPr>
          <w:rFonts w:cs="Arial"/>
          <w:szCs w:val="22"/>
          <w:lang w:val="lt-LT"/>
        </w:rPr>
        <w:t xml:space="preserve">Visa likusi neužstatyta teritorija </w:t>
      </w:r>
      <w:r w:rsidRPr="00536A92">
        <w:rPr>
          <w:szCs w:val="22"/>
          <w:lang w:val="lt-LT"/>
        </w:rPr>
        <w:t>, įskaitant ir kitų žemės naudotojų ir savininkų teritorijas, kurioje yra numatoma atlikti darbus (pvz. OL atramų pastatymas),</w:t>
      </w:r>
      <w:r w:rsidRPr="00536A92">
        <w:rPr>
          <w:rFonts w:cs="Arial"/>
          <w:szCs w:val="22"/>
          <w:lang w:val="lt-LT"/>
        </w:rPr>
        <w:t xml:space="preserve"> apželdinama daugiamete, žemaūge, lėtai augančia žole. Standartiniai techniniai reikalavimai atvirų skirstyklų teritorijų dangų įrengimui pateikiami </w:t>
      </w:r>
      <w:sdt>
        <w:sdtPr>
          <w:rPr>
            <w:rFonts w:cs="Arial"/>
            <w:szCs w:val="22"/>
            <w:lang w:val="lt-LT"/>
          </w:rPr>
          <w:id w:val="1852218034"/>
          <w:citation/>
        </w:sdtPr>
        <w:sdtEndPr/>
        <w:sdtContent>
          <w:r w:rsidR="00C11025" w:rsidRPr="00536A92">
            <w:rPr>
              <w:rFonts w:cs="Arial"/>
              <w:szCs w:val="22"/>
              <w:lang w:val="lt-LT"/>
            </w:rPr>
            <w:fldChar w:fldCharType="begin"/>
          </w:r>
          <w:r w:rsidR="00145D89" w:rsidRPr="00536A92">
            <w:rPr>
              <w:rFonts w:cs="Arial"/>
              <w:szCs w:val="22"/>
              <w:lang w:val="lt-LT"/>
            </w:rPr>
            <w:instrText xml:space="preserve">CITATION Dangos \l 1033 </w:instrText>
          </w:r>
          <w:r w:rsidR="00C11025" w:rsidRPr="00536A92">
            <w:rPr>
              <w:rFonts w:cs="Arial"/>
              <w:szCs w:val="22"/>
              <w:lang w:val="lt-LT"/>
            </w:rPr>
            <w:fldChar w:fldCharType="separate"/>
          </w:r>
          <w:r w:rsidR="00536A92" w:rsidRPr="00536A92">
            <w:rPr>
              <w:rFonts w:cs="Arial"/>
              <w:noProof/>
              <w:szCs w:val="22"/>
              <w:lang w:val="lt-LT"/>
            </w:rPr>
            <w:t>(19)</w:t>
          </w:r>
          <w:r w:rsidR="00C11025" w:rsidRPr="00536A92">
            <w:rPr>
              <w:rFonts w:cs="Arial"/>
              <w:szCs w:val="22"/>
              <w:lang w:val="lt-LT"/>
            </w:rPr>
            <w:fldChar w:fldCharType="end"/>
          </w:r>
        </w:sdtContent>
      </w:sdt>
      <w:r w:rsidR="00C11025" w:rsidRPr="00536A92">
        <w:rPr>
          <w:rFonts w:cs="Arial"/>
          <w:szCs w:val="22"/>
          <w:lang w:val="lt-LT"/>
        </w:rPr>
        <w:t xml:space="preserve"> </w:t>
      </w:r>
      <w:r w:rsidRPr="00536A92">
        <w:rPr>
          <w:rFonts w:cs="Arial"/>
          <w:szCs w:val="22"/>
          <w:lang w:val="lt-LT"/>
        </w:rPr>
        <w:t>priede</w:t>
      </w:r>
      <w:r w:rsidR="00A94DE7" w:rsidRPr="00536A92">
        <w:rPr>
          <w:rFonts w:cs="Arial"/>
          <w:szCs w:val="22"/>
          <w:lang w:val="lt-LT"/>
        </w:rPr>
        <w:t>.</w:t>
      </w:r>
    </w:p>
    <w:p w14:paraId="530C01D8" w14:textId="0075CF95" w:rsidR="008429E9" w:rsidRPr="00536A92" w:rsidRDefault="008429E9"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t xml:space="preserve">. Teritorija planiruojama prisitaikant prie esamo paviršiaus jei projektavimo užduotyje nenurodyta kitaip. Esant galimybėms turi būti suformuotas minimalus vienpusis arba pakopinis sklypo nuolydis, kuris leis užtikrinti paviršinių nuotekų pašalinimą už sklypo ribų. </w:t>
      </w:r>
    </w:p>
    <w:p w14:paraId="220117D1" w14:textId="30E58F34" w:rsidR="008429E9" w:rsidRPr="00536A92" w:rsidRDefault="008429E9" w:rsidP="00B258AB">
      <w:pPr>
        <w:pStyle w:val="NoSpacing"/>
        <w:numPr>
          <w:ilvl w:val="1"/>
          <w:numId w:val="27"/>
        </w:numPr>
        <w:spacing w:line="276" w:lineRule="auto"/>
        <w:ind w:left="0" w:firstLine="567"/>
        <w:jc w:val="both"/>
        <w:rPr>
          <w:rFonts w:cs="Arial"/>
          <w:szCs w:val="22"/>
          <w:lang w:val="lt-LT"/>
        </w:rPr>
      </w:pPr>
      <w:r w:rsidRPr="00536A92">
        <w:rPr>
          <w:rFonts w:cs="Arial"/>
          <w:szCs w:val="22"/>
          <w:lang w:val="lt-LT"/>
        </w:rPr>
        <w:t xml:space="preserve">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w:t>
      </w:r>
      <w:r w:rsidR="004E55C7" w:rsidRPr="00536A92">
        <w:rPr>
          <w:rFonts w:cs="Arial"/>
          <w:szCs w:val="22"/>
          <w:lang w:val="lt-LT"/>
        </w:rPr>
        <w:t>„</w:t>
      </w:r>
      <w:r w:rsidRPr="00536A92">
        <w:rPr>
          <w:rFonts w:cs="Arial"/>
          <w:szCs w:val="22"/>
          <w:lang w:val="lt-LT"/>
        </w:rPr>
        <w:t>Žemės ir statybvietės įrengimo darbai</w:t>
      </w:r>
      <w:r w:rsidR="004E55C7" w:rsidRPr="00536A92">
        <w:rPr>
          <w:rFonts w:cs="Arial"/>
          <w:szCs w:val="22"/>
          <w:lang w:val="lt-LT"/>
        </w:rPr>
        <w:t>“</w:t>
      </w:r>
      <w:r w:rsidRPr="00536A92">
        <w:rPr>
          <w:rFonts w:cs="Arial"/>
          <w:szCs w:val="22"/>
          <w:lang w:val="lt-LT"/>
        </w:rPr>
        <w:t>.</w:t>
      </w:r>
    </w:p>
    <w:p w14:paraId="0B1187B9" w14:textId="77777777" w:rsidR="008429E9" w:rsidRPr="00536A92" w:rsidRDefault="008429E9" w:rsidP="00B258AB">
      <w:pPr>
        <w:pStyle w:val="NoSpacing"/>
        <w:numPr>
          <w:ilvl w:val="1"/>
          <w:numId w:val="27"/>
        </w:numPr>
        <w:spacing w:line="276" w:lineRule="auto"/>
        <w:ind w:left="0" w:firstLine="567"/>
        <w:jc w:val="both"/>
        <w:rPr>
          <w:szCs w:val="22"/>
          <w:lang w:val="lt-LT"/>
        </w:rPr>
      </w:pPr>
      <w:r w:rsidRPr="00536A92">
        <w:rPr>
          <w:rFonts w:cs="Arial"/>
          <w:szCs w:val="22"/>
          <w:lang w:val="lt-LT"/>
        </w:rPr>
        <w:t>Teritorijoje suprojektuojamas ir prijungiamas drenažas prie tinklų įskaitant prisijungimo sąlygų parengimą ir suderinimą. Jei pastotės teritorijoje įrengti melioracijos tinklai drenažas nuvedamas į juos. Aplink PVP įrengiamas drenažas. Nuo projektuojamo PVP stogo vanduo skardine lietvamzdžių ir betoninių latakų sistema nuvedamas į drenažo sistemą. Paviršiaus vanduo nuo teritorijos pašalinamas įrengtos paviršinių nuotekų surinkimo sistemos pagalba ir atviruoju būdu išnaudojant nuolydžius</w:t>
      </w:r>
      <w:r w:rsidRPr="00536A92">
        <w:rPr>
          <w:szCs w:val="22"/>
          <w:lang w:val="lt-LT"/>
        </w:rPr>
        <w:t>. Techninio projekto rengimo metu pateikti hidrogeologijos tyrimų ataskaitą.</w:t>
      </w:r>
    </w:p>
    <w:p w14:paraId="02E4B987" w14:textId="7CB38A1B" w:rsidR="008429E9" w:rsidRPr="00536A92" w:rsidRDefault="008429E9" w:rsidP="00B258AB">
      <w:pPr>
        <w:pStyle w:val="NoSpacing"/>
        <w:numPr>
          <w:ilvl w:val="1"/>
          <w:numId w:val="27"/>
        </w:numPr>
        <w:spacing w:line="276" w:lineRule="auto"/>
        <w:ind w:left="0" w:firstLine="567"/>
        <w:jc w:val="both"/>
        <w:rPr>
          <w:szCs w:val="22"/>
          <w:lang w:val="lt-LT"/>
        </w:rPr>
      </w:pPr>
      <w:r w:rsidRPr="00536A92">
        <w:rPr>
          <w:szCs w:val="22"/>
          <w:lang w:val="lt-LT"/>
        </w:rPr>
        <w:t xml:space="preserve">Skirstyklos tvora turi būti suprojektuota 1,8 m aukščio su cinkuotais metaliniais stulpeliais ant betoninio pamato, gelžbetoniniu cokoliu ir virinto tinklo skydais. </w:t>
      </w:r>
      <w:r w:rsidRPr="00536A92">
        <w:rPr>
          <w:rFonts w:cs="Arial"/>
          <w:szCs w:val="22"/>
          <w:lang w:val="lt-LT"/>
        </w:rPr>
        <w:t>Minimalus cokolio aukštis 60 cm. Minimalus cokolio plokštės įgilinimas – 10 cm.</w:t>
      </w:r>
      <w:r w:rsidRPr="00536A92">
        <w:rPr>
          <w:szCs w:val="22"/>
          <w:lang w:val="lt-LT"/>
        </w:rPr>
        <w:t xml:space="preserve"> Skirstyklos tvorai standartiniai techniniai reikalavimai pateikiami </w:t>
      </w:r>
      <w:sdt>
        <w:sdtPr>
          <w:rPr>
            <w:szCs w:val="22"/>
            <w:lang w:val="lt-LT"/>
          </w:rPr>
          <w:id w:val="761569880"/>
          <w:citation/>
        </w:sdtPr>
        <w:sdtEndPr/>
        <w:sdtContent>
          <w:r w:rsidRPr="00536A92">
            <w:rPr>
              <w:szCs w:val="22"/>
              <w:lang w:val="lt-LT"/>
            </w:rPr>
            <w:fldChar w:fldCharType="begin"/>
          </w:r>
          <w:r w:rsidRPr="00536A92">
            <w:rPr>
              <w:szCs w:val="22"/>
              <w:lang w:val="lt-LT"/>
            </w:rPr>
            <w:instrText xml:space="preserve">CITATION Statyba7 \l 1063 </w:instrText>
          </w:r>
          <w:r w:rsidRPr="00536A92">
            <w:rPr>
              <w:szCs w:val="22"/>
              <w:lang w:val="lt-LT"/>
            </w:rPr>
            <w:fldChar w:fldCharType="separate"/>
          </w:r>
          <w:r w:rsidR="00536A92" w:rsidRPr="00536A92">
            <w:rPr>
              <w:noProof/>
              <w:szCs w:val="22"/>
              <w:lang w:val="lt-LT"/>
            </w:rPr>
            <w:t>(20)</w:t>
          </w:r>
          <w:r w:rsidRPr="00536A92">
            <w:rPr>
              <w:szCs w:val="22"/>
              <w:lang w:val="lt-LT"/>
            </w:rPr>
            <w:fldChar w:fldCharType="end"/>
          </w:r>
        </w:sdtContent>
      </w:sdt>
      <w:r w:rsidRPr="00536A92">
        <w:rPr>
          <w:szCs w:val="22"/>
          <w:lang w:val="lt-LT"/>
        </w:rPr>
        <w:t xml:space="preserve"> priede.</w:t>
      </w:r>
      <w:r w:rsidR="007A6500" w:rsidRPr="00536A92">
        <w:rPr>
          <w:szCs w:val="22"/>
          <w:lang w:val="lt-LT"/>
        </w:rPr>
        <w:t xml:space="preserve"> Išorinę tvorą, Litgrid ir ESO nuosavybės ir turto aptarnavimo riboje, tarpusavyje sujungti per izoliacinį tarpą.</w:t>
      </w:r>
    </w:p>
    <w:p w14:paraId="35917C16" w14:textId="1F59801E" w:rsidR="008429E9" w:rsidRPr="00536A92" w:rsidRDefault="008429E9" w:rsidP="00B258AB">
      <w:pPr>
        <w:pStyle w:val="NoSpacing"/>
        <w:numPr>
          <w:ilvl w:val="1"/>
          <w:numId w:val="27"/>
        </w:numPr>
        <w:spacing w:line="276" w:lineRule="auto"/>
        <w:ind w:left="0" w:firstLine="567"/>
        <w:jc w:val="both"/>
        <w:rPr>
          <w:szCs w:val="22"/>
          <w:lang w:val="lt-LT"/>
        </w:rPr>
      </w:pPr>
      <w:r w:rsidRPr="00536A92">
        <w:rPr>
          <w:rFonts w:cs="Arial"/>
          <w:szCs w:val="22"/>
          <w:lang w:val="lt-LT"/>
        </w:rPr>
        <w:t>Pastotės teritorijoje projektuojamas stacionarus vienvietis g/b tualetas su sandariu išsiurbiamu ne mažesnio kaip 1,5 m diametro g/b rezervuaru su alsuokliu. Užtikrinama apsaugą nuo paviršinių nuotekų patekimo į rezervuarą. Priėjimui prie tualeto įrengiamas betoninių trinkelių takas. Aplink tualeto įrengiama nuogrinda iš betoninių trinkelių. Minimalus nuogrindos plotis – 50 cm. Maksimalus tualeto atstumas nuo važiuojamosios dalies – 4 m</w:t>
      </w:r>
      <w:r w:rsidRPr="00536A92">
        <w:rPr>
          <w:szCs w:val="22"/>
          <w:lang w:val="lt-LT"/>
        </w:rPr>
        <w:t>.</w:t>
      </w:r>
    </w:p>
    <w:p w14:paraId="511D38A1" w14:textId="77777777" w:rsidR="008429E9" w:rsidRPr="00536A92" w:rsidRDefault="008429E9" w:rsidP="00B258AB">
      <w:pPr>
        <w:pStyle w:val="NoSpacing"/>
        <w:numPr>
          <w:ilvl w:val="1"/>
          <w:numId w:val="27"/>
        </w:numPr>
        <w:spacing w:line="276" w:lineRule="auto"/>
        <w:ind w:left="0" w:firstLine="567"/>
        <w:jc w:val="both"/>
        <w:rPr>
          <w:szCs w:val="22"/>
          <w:lang w:val="lt-LT"/>
        </w:rPr>
      </w:pPr>
      <w:r w:rsidRPr="00536A92">
        <w:rPr>
          <w:szCs w:val="22"/>
          <w:lang w:val="lt-LT"/>
        </w:rPr>
        <w:t>Pagal LR Aplinkos ministerijos patvirtintą „Reglamentuojamų statybos produktų sąrašą“ objekto statyboje panaudoti statybos produktai privalo turėti išduotus paskirtų notifikuotų įstaigų sertifikatus.</w:t>
      </w:r>
    </w:p>
    <w:p w14:paraId="69125386" w14:textId="4794CB7A" w:rsidR="008429E9" w:rsidRPr="00536A92" w:rsidRDefault="008429E9" w:rsidP="00B258AB">
      <w:pPr>
        <w:pStyle w:val="NoSpacing"/>
        <w:numPr>
          <w:ilvl w:val="1"/>
          <w:numId w:val="27"/>
        </w:numPr>
        <w:spacing w:line="276" w:lineRule="auto"/>
        <w:ind w:left="0" w:firstLine="567"/>
        <w:jc w:val="both"/>
        <w:rPr>
          <w:szCs w:val="22"/>
          <w:lang w:val="lt-LT"/>
        </w:rPr>
      </w:pPr>
      <w:r w:rsidRPr="00536A92">
        <w:rPr>
          <w:szCs w:val="22"/>
          <w:lang w:val="lt-LT"/>
        </w:rPr>
        <w:t>Statybos metu susidarančias atliekas tvarkyti pagal skyriuje „Aplinkosaugos dalis“ nurodytus reikalavimus.</w:t>
      </w:r>
    </w:p>
    <w:p w14:paraId="7A3C88F9" w14:textId="7F1B301D" w:rsidR="008429E9" w:rsidRPr="00536A92" w:rsidRDefault="008429E9" w:rsidP="00B258AB">
      <w:pPr>
        <w:pStyle w:val="NoSpacing"/>
        <w:numPr>
          <w:ilvl w:val="1"/>
          <w:numId w:val="27"/>
        </w:numPr>
        <w:spacing w:line="276" w:lineRule="auto"/>
        <w:ind w:left="0" w:firstLine="567"/>
        <w:jc w:val="both"/>
        <w:rPr>
          <w:szCs w:val="22"/>
          <w:lang w:val="lt-LT"/>
        </w:rPr>
      </w:pPr>
      <w:r w:rsidRPr="00536A92">
        <w:rPr>
          <w:szCs w:val="22"/>
          <w:lang w:val="lt-LT"/>
        </w:rPr>
        <w:t>Numatyti išvalymą nuo augmenijos (krūmų) ir aplinkos sutvarkymą viso sklypo teritorijoje arba dviejų metrų atstumu nuo tvoros išorinėje pusėje, jei tvora sutampa su sklypo ribomis.</w:t>
      </w:r>
    </w:p>
    <w:bookmarkEnd w:id="27"/>
    <w:bookmarkEnd w:id="28"/>
    <w:p w14:paraId="5E2F7D38" w14:textId="77777777" w:rsidR="00CB5D23" w:rsidRPr="00536A92" w:rsidRDefault="00CB5D23" w:rsidP="00B258AB">
      <w:pPr>
        <w:pStyle w:val="NoSpacing"/>
        <w:numPr>
          <w:ilvl w:val="1"/>
          <w:numId w:val="27"/>
        </w:numPr>
        <w:spacing w:line="276" w:lineRule="auto"/>
        <w:ind w:left="0" w:firstLine="567"/>
        <w:jc w:val="both"/>
        <w:rPr>
          <w:szCs w:val="22"/>
          <w:lang w:val="lt-LT"/>
        </w:rPr>
      </w:pPr>
      <w:r w:rsidRPr="00536A92">
        <w:rPr>
          <w:szCs w:val="22"/>
          <w:lang w:val="lt-LT"/>
        </w:rPr>
        <w:t>Sklypo sutvarkymo (Sklypo plano) dalyje suprojektuoti informacinį aiškinamąjį stendą prie pagrindinio įėjimo į statybvietę. Stende pateikiama informacija:</w:t>
      </w:r>
    </w:p>
    <w:p w14:paraId="5EE3B0C6"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užsakovo pavadinimas;</w:t>
      </w:r>
    </w:p>
    <w:p w14:paraId="60017731"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projektuotojas;</w:t>
      </w:r>
    </w:p>
    <w:p w14:paraId="334675C8"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rangovo pavadinimas;</w:t>
      </w:r>
    </w:p>
    <w:p w14:paraId="31215179"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statinio statybos vadovo vardas, pavardė, kontaktinis tel.;</w:t>
      </w:r>
    </w:p>
    <w:p w14:paraId="663F644C"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techninės priežiūros vadovo vardas, pavardė, kontaktinis tel.;</w:t>
      </w:r>
    </w:p>
    <w:p w14:paraId="28F7B38B" w14:textId="77777777" w:rsidR="00CB5D23" w:rsidRPr="00536A92" w:rsidRDefault="00CB5D23" w:rsidP="00B258AB">
      <w:pPr>
        <w:pStyle w:val="NoSpacing"/>
        <w:numPr>
          <w:ilvl w:val="2"/>
          <w:numId w:val="18"/>
        </w:numPr>
        <w:spacing w:line="276" w:lineRule="auto"/>
        <w:ind w:firstLine="567"/>
        <w:jc w:val="both"/>
        <w:rPr>
          <w:szCs w:val="22"/>
          <w:lang w:val="lt-LT"/>
        </w:rPr>
      </w:pPr>
      <w:r w:rsidRPr="00536A92">
        <w:rPr>
          <w:szCs w:val="22"/>
          <w:lang w:val="lt-LT"/>
        </w:rPr>
        <w:t>projekto pradžios ir pabaigos datos.</w:t>
      </w:r>
    </w:p>
    <w:p w14:paraId="41AF9F9B" w14:textId="77777777" w:rsidR="00CB5D23" w:rsidRPr="00536A92" w:rsidRDefault="00CB5D23" w:rsidP="00B258AB">
      <w:pPr>
        <w:pStyle w:val="NoSpacing"/>
        <w:spacing w:line="276" w:lineRule="auto"/>
        <w:jc w:val="both"/>
        <w:rPr>
          <w:szCs w:val="22"/>
          <w:lang w:val="lt-LT"/>
        </w:rPr>
      </w:pPr>
      <w:r w:rsidRPr="00536A92">
        <w:rPr>
          <w:szCs w:val="22"/>
          <w:lang w:val="lt-LT"/>
        </w:rPr>
        <w:t>Stende pateikiama informacija turi būti lengvai įskaitoma iš 5 m atstumo.</w:t>
      </w:r>
    </w:p>
    <w:p w14:paraId="098ADB6C" w14:textId="4BBD2B0E" w:rsidR="00CB5D23" w:rsidRPr="00536A92" w:rsidRDefault="00CB5D23" w:rsidP="00B258AB">
      <w:pPr>
        <w:pStyle w:val="NoSpacing"/>
        <w:numPr>
          <w:ilvl w:val="1"/>
          <w:numId w:val="27"/>
        </w:numPr>
        <w:spacing w:line="276" w:lineRule="auto"/>
        <w:ind w:left="0" w:firstLine="567"/>
        <w:jc w:val="both"/>
        <w:rPr>
          <w:szCs w:val="22"/>
          <w:lang w:val="lt-LT"/>
        </w:rPr>
      </w:pPr>
      <w:r w:rsidRPr="00536A92">
        <w:rPr>
          <w:szCs w:val="22"/>
          <w:lang w:val="lt-LT"/>
        </w:rPr>
        <w:t>Suprojektuoti kelių, privažiavimų ir šalia esančios teritorijos, kuriais buvo naudojamasi projekto vykdymo metu, atstatymą į pirminę projektinę padėtį.</w:t>
      </w:r>
      <w:r w:rsidR="00DB38AF" w:rsidRPr="00536A92">
        <w:rPr>
          <w:szCs w:val="22"/>
          <w:lang w:val="lt-LT"/>
        </w:rPr>
        <w:t xml:space="preserve"> Pažeidus ESO priklausančias kelio dangas, statinius ir požemines komunikacijas – atstatyti, pateikti geodezinę išpildomąją nuotrauką.</w:t>
      </w:r>
    </w:p>
    <w:p w14:paraId="332998AB" w14:textId="1845867C" w:rsidR="00DB38AF" w:rsidRPr="00536A92" w:rsidRDefault="00DB38AF" w:rsidP="00B258AB">
      <w:pPr>
        <w:pStyle w:val="NoSpacing"/>
        <w:numPr>
          <w:ilvl w:val="1"/>
          <w:numId w:val="27"/>
        </w:numPr>
        <w:spacing w:line="276" w:lineRule="auto"/>
        <w:ind w:left="0" w:firstLine="567"/>
        <w:jc w:val="both"/>
        <w:rPr>
          <w:szCs w:val="22"/>
          <w:lang w:val="lt-LT"/>
        </w:rPr>
      </w:pPr>
      <w:r w:rsidRPr="00536A92">
        <w:rPr>
          <w:szCs w:val="22"/>
          <w:lang w:val="lt-LT"/>
        </w:rPr>
        <w:t>Numatyti esamų 110 kV portalų (esančių ESO pusėje) demontavimą.</w:t>
      </w:r>
    </w:p>
    <w:p w14:paraId="3E45141F" w14:textId="1F808F5B" w:rsidR="002066FC" w:rsidRPr="00536A92" w:rsidRDefault="002066FC" w:rsidP="00B258AB">
      <w:pPr>
        <w:pStyle w:val="NoSpacing"/>
        <w:numPr>
          <w:ilvl w:val="1"/>
          <w:numId w:val="27"/>
        </w:numPr>
        <w:spacing w:line="276" w:lineRule="auto"/>
        <w:ind w:left="0" w:firstLine="567"/>
        <w:jc w:val="both"/>
        <w:rPr>
          <w:szCs w:val="22"/>
          <w:lang w:val="lt-LT"/>
        </w:rPr>
      </w:pPr>
      <w:r w:rsidRPr="00536A92">
        <w:rPr>
          <w:szCs w:val="22"/>
          <w:lang w:val="lt-LT"/>
        </w:rPr>
        <w:t>110 kV kietųjų šynų aukštį išlaikyti ne mažesnį kaip 6 metrai nuo kelio dangos;</w:t>
      </w:r>
    </w:p>
    <w:p w14:paraId="4F9C2CE3" w14:textId="25C92FBF" w:rsidR="00234B87" w:rsidRPr="00536A92" w:rsidRDefault="00DB38AF" w:rsidP="007A6500">
      <w:pPr>
        <w:pStyle w:val="NoSpacing"/>
        <w:numPr>
          <w:ilvl w:val="1"/>
          <w:numId w:val="27"/>
        </w:numPr>
        <w:spacing w:line="276" w:lineRule="auto"/>
        <w:ind w:left="0" w:firstLine="567"/>
        <w:jc w:val="both"/>
        <w:rPr>
          <w:szCs w:val="22"/>
          <w:lang w:val="lt-LT"/>
        </w:rPr>
      </w:pPr>
      <w:r w:rsidRPr="00536A92">
        <w:rPr>
          <w:szCs w:val="22"/>
          <w:lang w:val="lt-LT"/>
        </w:rPr>
        <w:lastRenderedPageBreak/>
        <w:t>Išsaugoti, nepažeisti esamų ESO nuotekų rezervuarų.</w:t>
      </w:r>
    </w:p>
    <w:p w14:paraId="687C4CB1" w14:textId="08986282" w:rsidR="00DB38AF" w:rsidRPr="00536A92" w:rsidRDefault="00DB38AF" w:rsidP="00B258AB">
      <w:pPr>
        <w:pStyle w:val="NoSpacing"/>
        <w:numPr>
          <w:ilvl w:val="1"/>
          <w:numId w:val="27"/>
        </w:numPr>
        <w:spacing w:line="276" w:lineRule="auto"/>
        <w:ind w:left="0" w:firstLine="567"/>
        <w:jc w:val="both"/>
        <w:rPr>
          <w:szCs w:val="22"/>
          <w:lang w:val="lt-LT"/>
        </w:rPr>
      </w:pPr>
      <w:r w:rsidRPr="00536A92">
        <w:rPr>
          <w:szCs w:val="22"/>
          <w:lang w:val="lt-LT"/>
        </w:rPr>
        <w:t>ESO dalies projektus ir sprendinius derinti su ESO, suderintus projektus neatlygintinai perduoti ESO.</w:t>
      </w:r>
    </w:p>
    <w:p w14:paraId="42BD19CF" w14:textId="7458FC22" w:rsidR="007D507E" w:rsidRPr="00536A92" w:rsidRDefault="00CB5D23" w:rsidP="00B258AB">
      <w:pPr>
        <w:pStyle w:val="NoSpacing"/>
        <w:numPr>
          <w:ilvl w:val="1"/>
          <w:numId w:val="27"/>
        </w:numPr>
        <w:spacing w:line="276" w:lineRule="auto"/>
        <w:ind w:left="0" w:firstLine="567"/>
        <w:jc w:val="both"/>
        <w:rPr>
          <w:szCs w:val="22"/>
          <w:lang w:val="lt-LT"/>
        </w:rPr>
      </w:pPr>
      <w:r w:rsidRPr="00536A92">
        <w:rPr>
          <w:szCs w:val="22"/>
          <w:lang w:val="lt-LT"/>
        </w:rPr>
        <w:t>Ant portalų būtina įrengti apsaugą nuo paukščių</w:t>
      </w:r>
      <w:r w:rsidR="007D507E" w:rsidRPr="00536A92">
        <w:rPr>
          <w:szCs w:val="22"/>
          <w:lang w:val="lt-LT"/>
        </w:rPr>
        <w:t>.</w:t>
      </w:r>
    </w:p>
    <w:p w14:paraId="38712611" w14:textId="77777777" w:rsidR="007500F2" w:rsidRPr="00536A92" w:rsidRDefault="007500F2" w:rsidP="00B258AB">
      <w:pPr>
        <w:pStyle w:val="NoSpacing"/>
        <w:spacing w:line="276" w:lineRule="auto"/>
        <w:ind w:left="567" w:firstLine="0"/>
        <w:jc w:val="both"/>
        <w:rPr>
          <w:szCs w:val="22"/>
          <w:lang w:val="lt-LT"/>
        </w:rPr>
      </w:pPr>
    </w:p>
    <w:p w14:paraId="199B6FF7" w14:textId="25FD0706" w:rsidR="0076528A" w:rsidRPr="00536A92" w:rsidRDefault="008E343A" w:rsidP="00B258AB">
      <w:pPr>
        <w:pStyle w:val="Heading1"/>
        <w:numPr>
          <w:ilvl w:val="0"/>
          <w:numId w:val="26"/>
        </w:numPr>
        <w:spacing w:before="120" w:after="120" w:line="276" w:lineRule="auto"/>
        <w:ind w:firstLine="567"/>
        <w:rPr>
          <w:szCs w:val="22"/>
          <w:lang w:val="lt-LT"/>
        </w:rPr>
      </w:pPr>
      <w:bookmarkStart w:id="30" w:name="_Toc66109479"/>
      <w:r w:rsidRPr="00536A92">
        <w:rPr>
          <w:szCs w:val="22"/>
          <w:lang w:val="lt-LT"/>
        </w:rPr>
        <w:t>E</w:t>
      </w:r>
      <w:bookmarkEnd w:id="29"/>
      <w:r w:rsidR="004D2850" w:rsidRPr="00536A92">
        <w:rPr>
          <w:szCs w:val="22"/>
          <w:lang w:val="lt-LT"/>
        </w:rPr>
        <w:t>LEKTROTECHNIKOS DALIS</w:t>
      </w:r>
      <w:bookmarkEnd w:id="30"/>
    </w:p>
    <w:p w14:paraId="35B056B7"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bookmarkStart w:id="31" w:name="_Toc293929826"/>
      <w:bookmarkStart w:id="32" w:name="_Toc293931128"/>
      <w:bookmarkStart w:id="33" w:name="_Toc286316258"/>
    </w:p>
    <w:p w14:paraId="75775F4B"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46500AB3"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1B9C0BE1"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769CC475"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0BC1141E" w14:textId="4D784763" w:rsidR="00B05810" w:rsidRPr="00536A92" w:rsidRDefault="00A220B2" w:rsidP="00B258AB">
      <w:pPr>
        <w:pStyle w:val="NoSpacing"/>
        <w:numPr>
          <w:ilvl w:val="1"/>
          <w:numId w:val="3"/>
        </w:numPr>
        <w:spacing w:line="276" w:lineRule="auto"/>
        <w:ind w:left="0" w:firstLine="567"/>
        <w:jc w:val="both"/>
        <w:rPr>
          <w:rFonts w:cs="Arial"/>
          <w:szCs w:val="22"/>
          <w:lang w:val="lt-LT"/>
        </w:rPr>
      </w:pPr>
      <w:r w:rsidRPr="00536A92">
        <w:rPr>
          <w:rFonts w:cs="Arial"/>
          <w:szCs w:val="22"/>
          <w:lang w:val="lt-LT"/>
        </w:rPr>
        <w:t xml:space="preserve">Pastotės 110 kV dalies </w:t>
      </w:r>
      <w:r w:rsidR="00426B1F" w:rsidRPr="00536A92">
        <w:rPr>
          <w:rFonts w:cs="Arial"/>
          <w:szCs w:val="22"/>
          <w:lang w:val="lt-LT"/>
        </w:rPr>
        <w:t xml:space="preserve">principinė </w:t>
      </w:r>
      <w:r w:rsidRPr="00536A92">
        <w:rPr>
          <w:rFonts w:cs="Arial"/>
          <w:szCs w:val="22"/>
          <w:lang w:val="lt-LT"/>
        </w:rPr>
        <w:t xml:space="preserve">schema </w:t>
      </w:r>
      <w:r w:rsidR="002B7744" w:rsidRPr="00536A92">
        <w:rPr>
          <w:rFonts w:cs="Arial"/>
          <w:szCs w:val="22"/>
          <w:lang w:val="lt-LT"/>
        </w:rPr>
        <w:t xml:space="preserve">po rekonstravimo </w:t>
      </w:r>
      <w:r w:rsidR="00A161B0" w:rsidRPr="00536A92">
        <w:rPr>
          <w:rFonts w:cs="Arial"/>
          <w:szCs w:val="22"/>
          <w:lang w:val="lt-LT"/>
        </w:rPr>
        <w:t xml:space="preserve">pateikta </w:t>
      </w:r>
      <w:r w:rsidR="002B7744" w:rsidRPr="00536A92">
        <w:rPr>
          <w:rFonts w:cs="Arial"/>
          <w:szCs w:val="22"/>
          <w:lang w:val="lt-LT"/>
        </w:rPr>
        <w:t>1 pav.</w:t>
      </w:r>
    </w:p>
    <w:p w14:paraId="092D7747" w14:textId="7AF5F239" w:rsidR="00B05810" w:rsidRPr="00536A92" w:rsidRDefault="00FC64AA" w:rsidP="00B258AB">
      <w:pPr>
        <w:spacing w:line="276" w:lineRule="auto"/>
        <w:ind w:firstLine="567"/>
        <w:jc w:val="center"/>
        <w:rPr>
          <w:rFonts w:ascii="Trebuchet MS" w:hAnsi="Trebuchet MS"/>
          <w:sz w:val="22"/>
          <w:szCs w:val="22"/>
          <w:lang w:val="lt-LT"/>
        </w:rPr>
      </w:pPr>
      <w:r w:rsidRPr="00536A92">
        <w:rPr>
          <w:rFonts w:ascii="Trebuchet MS" w:hAnsi="Trebuchet MS"/>
          <w:noProof/>
          <w:sz w:val="22"/>
          <w:szCs w:val="22"/>
        </w:rPr>
        <w:drawing>
          <wp:inline distT="0" distB="0" distL="0" distR="0" wp14:anchorId="56BC084C" wp14:editId="06972E25">
            <wp:extent cx="3131826" cy="28392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31826" cy="2839218"/>
                    </a:xfrm>
                    <a:prstGeom prst="rect">
                      <a:avLst/>
                    </a:prstGeom>
                  </pic:spPr>
                </pic:pic>
              </a:graphicData>
            </a:graphic>
          </wp:inline>
        </w:drawing>
      </w:r>
    </w:p>
    <w:p w14:paraId="304590FF" w14:textId="61662B2A" w:rsidR="00B05810" w:rsidRPr="00536A92" w:rsidRDefault="003732C1" w:rsidP="00B258AB">
      <w:pPr>
        <w:tabs>
          <w:tab w:val="left" w:pos="1020"/>
        </w:tabs>
        <w:spacing w:line="276" w:lineRule="auto"/>
        <w:ind w:firstLine="567"/>
        <w:jc w:val="center"/>
        <w:rPr>
          <w:rFonts w:ascii="Trebuchet MS" w:hAnsi="Trebuchet MS"/>
          <w:sz w:val="22"/>
          <w:szCs w:val="22"/>
          <w:lang w:val="lt-LT"/>
        </w:rPr>
      </w:pPr>
      <w:r w:rsidRPr="00536A92">
        <w:rPr>
          <w:rFonts w:ascii="Trebuchet MS" w:hAnsi="Trebuchet MS" w:cs="Arial"/>
          <w:b/>
          <w:i/>
          <w:sz w:val="22"/>
          <w:szCs w:val="22"/>
          <w:lang w:val="lt-LT"/>
        </w:rPr>
        <w:t>1 pav.</w:t>
      </w:r>
      <w:r w:rsidRPr="00536A92">
        <w:rPr>
          <w:rFonts w:ascii="Trebuchet MS" w:hAnsi="Trebuchet MS" w:cs="Arial"/>
          <w:bCs/>
          <w:i/>
          <w:sz w:val="22"/>
          <w:szCs w:val="22"/>
          <w:lang w:val="lt-LT"/>
        </w:rPr>
        <w:t xml:space="preserve"> </w:t>
      </w:r>
      <w:r w:rsidR="00960037" w:rsidRPr="00536A92">
        <w:rPr>
          <w:rFonts w:ascii="Trebuchet MS" w:hAnsi="Trebuchet MS" w:cs="Arial"/>
          <w:bCs/>
          <w:i/>
          <w:sz w:val="22"/>
          <w:szCs w:val="22"/>
          <w:lang w:val="lt-LT"/>
        </w:rPr>
        <w:t>110</w:t>
      </w:r>
      <w:r w:rsidR="00F624B8" w:rsidRPr="00536A92">
        <w:rPr>
          <w:rFonts w:ascii="Trebuchet MS" w:hAnsi="Trebuchet MS" w:cs="Arial"/>
          <w:bCs/>
          <w:i/>
          <w:sz w:val="22"/>
          <w:szCs w:val="22"/>
          <w:lang w:val="lt-LT"/>
        </w:rPr>
        <w:t>/</w:t>
      </w:r>
      <w:r w:rsidRPr="00536A92">
        <w:rPr>
          <w:rFonts w:ascii="Trebuchet MS" w:hAnsi="Trebuchet MS" w:cs="Arial"/>
          <w:bCs/>
          <w:i/>
          <w:sz w:val="22"/>
          <w:szCs w:val="22"/>
          <w:lang w:val="lt-LT"/>
        </w:rPr>
        <w:t>10</w:t>
      </w:r>
      <w:r w:rsidR="00960037" w:rsidRPr="00536A92">
        <w:rPr>
          <w:rFonts w:ascii="Trebuchet MS" w:hAnsi="Trebuchet MS" w:cs="Arial"/>
          <w:bCs/>
          <w:i/>
          <w:sz w:val="22"/>
          <w:szCs w:val="22"/>
          <w:lang w:val="lt-LT"/>
        </w:rPr>
        <w:t xml:space="preserve"> kV </w:t>
      </w:r>
      <w:r w:rsidR="005C2760" w:rsidRPr="00536A92">
        <w:rPr>
          <w:rFonts w:ascii="Trebuchet MS" w:hAnsi="Trebuchet MS" w:cs="Arial"/>
          <w:bCs/>
          <w:i/>
          <w:sz w:val="22"/>
          <w:szCs w:val="22"/>
          <w:lang w:val="lt-LT"/>
        </w:rPr>
        <w:t>Nemenčinės</w:t>
      </w:r>
      <w:r w:rsidR="00AC0B31" w:rsidRPr="00536A92">
        <w:rPr>
          <w:rFonts w:ascii="Trebuchet MS" w:hAnsi="Trebuchet MS" w:cs="Arial"/>
          <w:bCs/>
          <w:i/>
          <w:sz w:val="22"/>
          <w:szCs w:val="22"/>
          <w:lang w:val="lt-LT"/>
        </w:rPr>
        <w:t xml:space="preserve"> TP</w:t>
      </w:r>
      <w:r w:rsidR="00960037" w:rsidRPr="00536A92">
        <w:rPr>
          <w:rFonts w:ascii="Trebuchet MS" w:hAnsi="Trebuchet MS" w:cs="Arial"/>
          <w:bCs/>
          <w:i/>
          <w:sz w:val="22"/>
          <w:szCs w:val="22"/>
          <w:lang w:val="lt-LT"/>
        </w:rPr>
        <w:t xml:space="preserve"> </w:t>
      </w:r>
      <w:r w:rsidR="00D679DC" w:rsidRPr="00536A92">
        <w:rPr>
          <w:rFonts w:ascii="Trebuchet MS" w:hAnsi="Trebuchet MS" w:cs="Arial"/>
          <w:bCs/>
          <w:i/>
          <w:sz w:val="22"/>
          <w:szCs w:val="22"/>
          <w:lang w:val="lt-LT"/>
        </w:rPr>
        <w:t xml:space="preserve">principinė </w:t>
      </w:r>
      <w:r w:rsidR="00B05810" w:rsidRPr="00536A92">
        <w:rPr>
          <w:rFonts w:ascii="Trebuchet MS" w:hAnsi="Trebuchet MS" w:cs="Arial"/>
          <w:bCs/>
          <w:i/>
          <w:sz w:val="22"/>
          <w:szCs w:val="22"/>
          <w:lang w:val="lt-LT"/>
        </w:rPr>
        <w:t>schema</w:t>
      </w:r>
      <w:r w:rsidR="006E4B7B" w:rsidRPr="00536A92">
        <w:rPr>
          <w:rFonts w:ascii="Trebuchet MS" w:hAnsi="Trebuchet MS" w:cs="Arial"/>
          <w:bCs/>
          <w:i/>
          <w:sz w:val="22"/>
          <w:szCs w:val="22"/>
          <w:lang w:val="lt-LT"/>
        </w:rPr>
        <w:t xml:space="preserve"> po rekonstravimo</w:t>
      </w:r>
      <w:r w:rsidR="00B05810" w:rsidRPr="00536A92">
        <w:rPr>
          <w:rFonts w:ascii="Trebuchet MS" w:hAnsi="Trebuchet MS"/>
          <w:sz w:val="22"/>
          <w:szCs w:val="22"/>
          <w:lang w:val="lt-LT"/>
        </w:rPr>
        <w:t>.</w:t>
      </w:r>
    </w:p>
    <w:p w14:paraId="704DA74A" w14:textId="77777777" w:rsidR="004D2850" w:rsidRPr="00536A92" w:rsidRDefault="004D2850" w:rsidP="00B258AB">
      <w:pPr>
        <w:tabs>
          <w:tab w:val="left" w:pos="1020"/>
        </w:tabs>
        <w:spacing w:line="276" w:lineRule="auto"/>
        <w:ind w:firstLine="567"/>
        <w:jc w:val="center"/>
        <w:rPr>
          <w:rFonts w:ascii="Trebuchet MS" w:hAnsi="Trebuchet MS"/>
          <w:sz w:val="22"/>
          <w:szCs w:val="22"/>
          <w:lang w:val="lt-LT"/>
        </w:rPr>
      </w:pPr>
    </w:p>
    <w:p w14:paraId="6DA8A023"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bookmarkStart w:id="34" w:name="_Toc420068150"/>
    </w:p>
    <w:p w14:paraId="1DF1AA77"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42703F40"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51F4F8C4"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7C15CFF9"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6B1A8955" w14:textId="77777777" w:rsidR="00C807BE" w:rsidRPr="00536A92" w:rsidRDefault="00C807BE" w:rsidP="00B258AB">
      <w:pPr>
        <w:pStyle w:val="ListParagraph"/>
        <w:numPr>
          <w:ilvl w:val="1"/>
          <w:numId w:val="4"/>
        </w:numPr>
        <w:spacing w:line="276" w:lineRule="auto"/>
        <w:ind w:left="0" w:firstLine="567"/>
        <w:jc w:val="both"/>
        <w:rPr>
          <w:rFonts w:ascii="Trebuchet MS" w:hAnsi="Trebuchet MS" w:cs="Arial"/>
          <w:vanish/>
          <w:sz w:val="22"/>
          <w:szCs w:val="22"/>
          <w:lang w:val="lt-LT"/>
        </w:rPr>
      </w:pPr>
    </w:p>
    <w:p w14:paraId="2558AE27" w14:textId="6BD87C04"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Nuosavybės ribą išlaikyti esamą ant galios transformatorių 110 kV įvadų gnybtų.</w:t>
      </w:r>
    </w:p>
    <w:p w14:paraId="561DCC95" w14:textId="092481CD"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Pirminių įrenginių išdėstymas turi būti projektuojamas optimaliai išnaudojant pastotės teritoriją.</w:t>
      </w:r>
    </w:p>
    <w:p w14:paraId="719B055C" w14:textId="24C1A2D8" w:rsidR="00C62A68" w:rsidRPr="00536A92" w:rsidRDefault="00C62A6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Projektuojant parinkti maksimaliai funkcionalią ir techniškai ekonomiškai naudingą 110 kV skirstyklos schemą.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projektavimo užduotyje/sąlygose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w:t>
      </w:r>
      <w:r w:rsidR="00585A72" w:rsidRPr="00536A92">
        <w:rPr>
          <w:szCs w:val="22"/>
          <w:lang w:val="lt-LT"/>
        </w:rPr>
        <w:t xml:space="preserve">įgyvendinimo </w:t>
      </w:r>
      <w:r w:rsidRPr="00536A92">
        <w:rPr>
          <w:rFonts w:cs="Arial"/>
          <w:szCs w:val="22"/>
          <w:lang w:val="lt-LT"/>
        </w:rPr>
        <w:t>eigoje.</w:t>
      </w:r>
    </w:p>
    <w:p w14:paraId="138B60DF" w14:textId="77777777" w:rsidR="00C77302" w:rsidRPr="00536A92" w:rsidRDefault="00C77302"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Numatyti privažiavimo galimybę prie visų pastotės įrenginių ir konstrukcijų. Atvirosiose skirstyklose prie jungtuvų turi būti nutiestas kelias montavimo, remonto mechanizmams ir įtaisams bei kilnojamosioms laboratorijoms. </w:t>
      </w:r>
    </w:p>
    <w:p w14:paraId="046CEDCB" w14:textId="3271F3B0" w:rsidR="00C77302" w:rsidRPr="00536A92" w:rsidRDefault="00C77302"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Projekte pateikti informaciją apie esamo regiono klimato sąlygas, įtraukiant apšalo sienelės storį, vėjo greitį, bei atitinkamai specifikuoti šiuos parametrus pirminių įrenginių techninėse specifikacijose. </w:t>
      </w:r>
    </w:p>
    <w:p w14:paraId="0EF4A073" w14:textId="1E5A5F99" w:rsidR="000B30E5" w:rsidRPr="00536A92" w:rsidRDefault="001A4B78" w:rsidP="00B258AB">
      <w:pPr>
        <w:pStyle w:val="NoSpacing"/>
        <w:numPr>
          <w:ilvl w:val="1"/>
          <w:numId w:val="4"/>
        </w:numPr>
        <w:spacing w:line="276" w:lineRule="auto"/>
        <w:ind w:left="0" w:firstLine="567"/>
        <w:jc w:val="both"/>
        <w:rPr>
          <w:rFonts w:cs="Arial"/>
          <w:szCs w:val="22"/>
          <w:lang w:val="lt-LT"/>
        </w:rPr>
      </w:pPr>
      <w:bookmarkStart w:id="35" w:name="_Hlk63085001"/>
      <w:r w:rsidRPr="00536A92">
        <w:rPr>
          <w:rFonts w:cs="Arial"/>
          <w:szCs w:val="22"/>
          <w:lang w:val="lt-LT"/>
        </w:rPr>
        <w:lastRenderedPageBreak/>
        <w:t xml:space="preserve">Rekonstruojama visa </w:t>
      </w:r>
      <w:r w:rsidR="003732C1" w:rsidRPr="00536A92">
        <w:rPr>
          <w:rFonts w:cs="Arial"/>
          <w:szCs w:val="22"/>
          <w:lang w:val="lt-LT"/>
        </w:rPr>
        <w:t>110</w:t>
      </w:r>
      <w:r w:rsidR="00F624B8" w:rsidRPr="00536A92">
        <w:rPr>
          <w:rFonts w:cs="Arial"/>
          <w:szCs w:val="22"/>
          <w:lang w:val="lt-LT"/>
        </w:rPr>
        <w:t>/</w:t>
      </w:r>
      <w:r w:rsidR="003732C1" w:rsidRPr="00536A92">
        <w:rPr>
          <w:rFonts w:cs="Arial"/>
          <w:szCs w:val="22"/>
          <w:lang w:val="lt-LT"/>
        </w:rPr>
        <w:t xml:space="preserve">10 kV </w:t>
      </w:r>
      <w:r w:rsidR="005C2760" w:rsidRPr="00536A92">
        <w:rPr>
          <w:rFonts w:cs="Arial"/>
          <w:szCs w:val="22"/>
          <w:lang w:val="lt-LT"/>
        </w:rPr>
        <w:t>Nemenčinės</w:t>
      </w:r>
      <w:r w:rsidRPr="00536A92">
        <w:rPr>
          <w:rFonts w:cs="Arial"/>
          <w:szCs w:val="22"/>
          <w:lang w:val="lt-LT"/>
        </w:rPr>
        <w:t xml:space="preserve"> TP 110 kV skirstykla. </w:t>
      </w:r>
      <w:r w:rsidR="00B05D37" w:rsidRPr="00536A92">
        <w:rPr>
          <w:rFonts w:cs="Arial"/>
          <w:szCs w:val="22"/>
          <w:lang w:val="lt-LT"/>
        </w:rPr>
        <w:t xml:space="preserve">Rekonstrukcijos metu visi pirminiai įrenginiai keičiami naujais. Rekonstruojant </w:t>
      </w:r>
      <w:r w:rsidR="005C2760" w:rsidRPr="00536A92">
        <w:rPr>
          <w:rFonts w:cs="Arial"/>
          <w:szCs w:val="22"/>
          <w:lang w:val="lt-LT"/>
        </w:rPr>
        <w:t>Nemenčinės</w:t>
      </w:r>
      <w:r w:rsidR="00233DA1" w:rsidRPr="00536A92">
        <w:rPr>
          <w:rFonts w:cs="Arial"/>
          <w:szCs w:val="22"/>
          <w:lang w:val="lt-LT"/>
        </w:rPr>
        <w:t xml:space="preserve"> </w:t>
      </w:r>
      <w:r w:rsidR="00B05D37" w:rsidRPr="00536A92">
        <w:rPr>
          <w:rFonts w:cs="Arial"/>
          <w:szCs w:val="22"/>
          <w:lang w:val="lt-LT"/>
        </w:rPr>
        <w:t>TP 110 kV skirstyklą</w:t>
      </w:r>
      <w:r w:rsidR="00233DA1" w:rsidRPr="00536A92">
        <w:rPr>
          <w:rFonts w:cs="Arial"/>
          <w:szCs w:val="22"/>
          <w:lang w:val="lt-LT"/>
        </w:rPr>
        <w:t>,</w:t>
      </w:r>
      <w:r w:rsidR="00B05D37" w:rsidRPr="00536A92">
        <w:rPr>
          <w:rFonts w:cs="Arial"/>
          <w:szCs w:val="22"/>
          <w:lang w:val="lt-LT"/>
        </w:rPr>
        <w:t xml:space="preserve"> </w:t>
      </w:r>
      <w:r w:rsidR="000B30E5" w:rsidRPr="00536A92">
        <w:rPr>
          <w:rFonts w:cs="Arial"/>
          <w:szCs w:val="22"/>
          <w:lang w:val="lt-LT"/>
        </w:rPr>
        <w:t xml:space="preserve">perduoti į </w:t>
      </w:r>
      <w:r w:rsidR="000B30E5" w:rsidRPr="00536A92">
        <w:rPr>
          <w:color w:val="000000" w:themeColor="text1"/>
          <w:szCs w:val="22"/>
          <w:lang w:val="lt-LT"/>
        </w:rPr>
        <w:t xml:space="preserve">LITGRID AB avarinį rezervą </w:t>
      </w:r>
      <w:r w:rsidR="000B30E5" w:rsidRPr="00536A92">
        <w:rPr>
          <w:rFonts w:cs="Arial"/>
          <w:color w:val="000000" w:themeColor="text1"/>
          <w:szCs w:val="22"/>
          <w:lang w:val="lt-LT"/>
        </w:rPr>
        <w:t>šiuos esamus įrenginius</w:t>
      </w:r>
      <w:r w:rsidR="00ED7894" w:rsidRPr="00536A92">
        <w:rPr>
          <w:rFonts w:cs="Arial"/>
          <w:color w:val="000000" w:themeColor="text1"/>
          <w:szCs w:val="22"/>
          <w:lang w:val="lt-LT"/>
        </w:rPr>
        <w:t xml:space="preserve"> </w:t>
      </w:r>
      <w:r w:rsidR="00ED7894" w:rsidRPr="00536A92">
        <w:rPr>
          <w:rFonts w:cs="Arial"/>
          <w:szCs w:val="22"/>
          <w:lang w:val="lt-LT"/>
        </w:rPr>
        <w:t>(žr.</w:t>
      </w:r>
      <w:sdt>
        <w:sdtPr>
          <w:rPr>
            <w:rFonts w:cs="Arial"/>
            <w:szCs w:val="22"/>
            <w:lang w:val="lt-LT"/>
          </w:rPr>
          <w:id w:val="2044631108"/>
          <w:citation/>
        </w:sdtPr>
        <w:sdtEndPr/>
        <w:sdtContent>
          <w:r w:rsidR="00ED7894" w:rsidRPr="00536A92">
            <w:rPr>
              <w:rFonts w:cs="Arial"/>
              <w:szCs w:val="22"/>
              <w:lang w:val="lt-LT"/>
            </w:rPr>
            <w:fldChar w:fldCharType="begin"/>
          </w:r>
          <w:r w:rsidR="00ED7894" w:rsidRPr="00536A92">
            <w:rPr>
              <w:rFonts w:cs="Arial"/>
              <w:szCs w:val="22"/>
              <w:lang w:val="lt-LT"/>
            </w:rPr>
            <w:instrText xml:space="preserve">CITATION Bendras8 \l 1063 </w:instrText>
          </w:r>
          <w:r w:rsidR="00ED7894" w:rsidRPr="00536A92">
            <w:rPr>
              <w:rFonts w:cs="Arial"/>
              <w:szCs w:val="22"/>
              <w:lang w:val="lt-LT"/>
            </w:rPr>
            <w:fldChar w:fldCharType="separate"/>
          </w:r>
          <w:r w:rsidR="00536A92" w:rsidRPr="00536A92">
            <w:rPr>
              <w:rFonts w:cs="Arial"/>
              <w:noProof/>
              <w:szCs w:val="22"/>
              <w:lang w:val="lt-LT"/>
            </w:rPr>
            <w:t xml:space="preserve"> (21)</w:t>
          </w:r>
          <w:r w:rsidR="00ED7894" w:rsidRPr="00536A92">
            <w:rPr>
              <w:rFonts w:cs="Arial"/>
              <w:szCs w:val="22"/>
              <w:lang w:val="lt-LT"/>
            </w:rPr>
            <w:fldChar w:fldCharType="end"/>
          </w:r>
        </w:sdtContent>
      </w:sdt>
      <w:r w:rsidR="00ED7894" w:rsidRPr="00536A92">
        <w:rPr>
          <w:rFonts w:cs="Arial"/>
          <w:szCs w:val="22"/>
          <w:lang w:val="lt-LT"/>
        </w:rPr>
        <w:t xml:space="preserve"> priedą)</w:t>
      </w:r>
      <w:r w:rsidR="00ED7894" w:rsidRPr="00536A92">
        <w:rPr>
          <w:rFonts w:cs="Arial"/>
          <w:color w:val="000000" w:themeColor="text1"/>
          <w:szCs w:val="22"/>
          <w:lang w:val="lt-LT"/>
        </w:rPr>
        <w:t>.</w:t>
      </w:r>
    </w:p>
    <w:p w14:paraId="503E55BB" w14:textId="62670356" w:rsidR="001A4B78" w:rsidRPr="00536A92" w:rsidRDefault="00B05D37" w:rsidP="00B258AB">
      <w:pPr>
        <w:pStyle w:val="NoSpacing"/>
        <w:spacing w:line="276" w:lineRule="auto"/>
        <w:jc w:val="both"/>
        <w:rPr>
          <w:rFonts w:cs="Arial"/>
          <w:szCs w:val="22"/>
          <w:lang w:val="lt-LT"/>
        </w:rPr>
      </w:pPr>
      <w:r w:rsidRPr="00536A92">
        <w:rPr>
          <w:rFonts w:cs="Arial"/>
          <w:szCs w:val="22"/>
          <w:lang w:val="lt-LT"/>
        </w:rPr>
        <w:t>Prieš demontavimą perduodamiems į avarinį rezervą įrenginiams turi būti atlikti bandymai pagal PT įrenginių bandymo reglamento reikalavimus. Bandymų protokolai pateikiami užsakovui kartu su į rezervą perduodamais įrenginiais. Visi kiti aukščiau punkte ir sąraše nepaminėti pirminiai įrenginiai turi būti demontuoti ir utilizuoti.</w:t>
      </w:r>
    </w:p>
    <w:bookmarkEnd w:id="35"/>
    <w:p w14:paraId="026BCC77" w14:textId="1F1C212C"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Oro linijų užvedimui į skirstyklos įrenginius suprojektuoti linijinius portalus su tempiamomis girliandomis. Portalai projektuojami taip, kad 110 kV laidų aukštis nuo žemės paviršiaus visame ruože nuo portalų iki galinės oro linijos atramos būtų ne mažesnis kaip 7 m, esant didžiausiam laidų įlinkiui.</w:t>
      </w:r>
    </w:p>
    <w:p w14:paraId="7C8FA96C"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Ant vienos atraminės konstrukcijos leidžiama montuoti tik kabelių movas (jei tokios projektuojamos) su viršįtampių ribotuvais. Kitų skirtingos paskirties įrenginių įrengimas ant vienos atraminės konstrukcijos yra draudžiamas.</w:t>
      </w:r>
    </w:p>
    <w:p w14:paraId="2E639D48" w14:textId="4094D883"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Projektuojant būtina suvienodinti visų pirminių įrenginių izoliatorių spalvą. Standartinė izoliatorių spalv</w:t>
      </w:r>
      <w:r w:rsidR="000F227C" w:rsidRPr="00536A92">
        <w:rPr>
          <w:rFonts w:cs="Arial"/>
          <w:szCs w:val="22"/>
          <w:lang w:val="lt-LT"/>
        </w:rPr>
        <w:t>a</w:t>
      </w:r>
      <w:r w:rsidRPr="00536A92">
        <w:rPr>
          <w:rFonts w:cs="Arial"/>
          <w:szCs w:val="22"/>
          <w:lang w:val="lt-LT"/>
        </w:rPr>
        <w:t xml:space="preserve"> yra ruda. Skirtis gali tik viršįtampių ribotuvų spalva, </w:t>
      </w:r>
      <w:r w:rsidR="00454109" w:rsidRPr="00536A92">
        <w:rPr>
          <w:rFonts w:cs="Arial"/>
          <w:szCs w:val="22"/>
          <w:lang w:val="lt-LT"/>
        </w:rPr>
        <w:t>kurių</w:t>
      </w:r>
      <w:r w:rsidRPr="00536A92">
        <w:rPr>
          <w:rFonts w:cs="Arial"/>
          <w:szCs w:val="22"/>
          <w:lang w:val="lt-LT"/>
        </w:rPr>
        <w:t xml:space="preserve"> polimero spalva išlieka pilka.</w:t>
      </w:r>
    </w:p>
    <w:p w14:paraId="3E95A61A" w14:textId="193D2952"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110 kV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Stacionarūs įžeminimo peiliai turi būti naudojami įžeminti oro linijas, 110 kV šynas ir galios transformatorius. Standartiniai techniniai reikalavimai 110 kV skyrikliams pateikiami</w:t>
      </w:r>
      <w:r w:rsidR="00C05E2E" w:rsidRPr="00536A92">
        <w:rPr>
          <w:rFonts w:cs="Arial"/>
          <w:szCs w:val="22"/>
          <w:lang w:val="lt-LT"/>
        </w:rPr>
        <w:t xml:space="preserve"> </w:t>
      </w:r>
      <w:sdt>
        <w:sdtPr>
          <w:rPr>
            <w:rFonts w:cs="Arial"/>
            <w:szCs w:val="22"/>
            <w:lang w:val="lt-LT"/>
          </w:rPr>
          <w:id w:val="-469831368"/>
          <w:citation/>
        </w:sdtPr>
        <w:sdtEndPr/>
        <w:sdtContent>
          <w:r w:rsidR="00BD4CBB" w:rsidRPr="00536A92">
            <w:rPr>
              <w:rFonts w:cs="Arial"/>
              <w:szCs w:val="22"/>
              <w:lang w:val="lt-LT"/>
            </w:rPr>
            <w:fldChar w:fldCharType="begin"/>
          </w:r>
          <w:r w:rsidR="00BD4CBB" w:rsidRPr="00536A92">
            <w:rPr>
              <w:rFonts w:cs="Arial"/>
              <w:szCs w:val="22"/>
              <w:lang w:val="en-US"/>
            </w:rPr>
            <w:instrText xml:space="preserve"> CITATION Skyrikliai \l 1033 </w:instrText>
          </w:r>
          <w:r w:rsidR="00BD4CBB" w:rsidRPr="00536A92">
            <w:rPr>
              <w:rFonts w:cs="Arial"/>
              <w:szCs w:val="22"/>
              <w:lang w:val="lt-LT"/>
            </w:rPr>
            <w:fldChar w:fldCharType="separate"/>
          </w:r>
          <w:r w:rsidR="00536A92" w:rsidRPr="00536A92">
            <w:rPr>
              <w:rFonts w:cs="Arial"/>
              <w:noProof/>
              <w:szCs w:val="22"/>
              <w:lang w:val="en-US"/>
            </w:rPr>
            <w:t>(22)</w:t>
          </w:r>
          <w:r w:rsidR="00BD4CBB" w:rsidRPr="00536A92">
            <w:rPr>
              <w:rFonts w:cs="Arial"/>
              <w:szCs w:val="22"/>
              <w:lang w:val="lt-LT"/>
            </w:rPr>
            <w:fldChar w:fldCharType="end"/>
          </w:r>
        </w:sdtContent>
      </w:sdt>
      <w:r w:rsidR="00BD4CBB" w:rsidRPr="00536A92">
        <w:rPr>
          <w:rFonts w:cs="Arial"/>
          <w:szCs w:val="22"/>
          <w:lang w:val="lt-LT"/>
        </w:rPr>
        <w:t xml:space="preserve"> </w:t>
      </w:r>
      <w:r w:rsidRPr="00536A92">
        <w:rPr>
          <w:rFonts w:cs="Arial"/>
          <w:szCs w:val="22"/>
          <w:lang w:val="lt-LT"/>
        </w:rPr>
        <w:t>priede.</w:t>
      </w:r>
    </w:p>
    <w:p w14:paraId="3A68BD64" w14:textId="102297CF" w:rsidR="000C08F8" w:rsidRPr="00536A92" w:rsidRDefault="000C08F8" w:rsidP="00B258AB">
      <w:pPr>
        <w:pStyle w:val="NoSpacing"/>
        <w:numPr>
          <w:ilvl w:val="1"/>
          <w:numId w:val="4"/>
        </w:numPr>
        <w:spacing w:line="276" w:lineRule="auto"/>
        <w:ind w:left="0" w:firstLine="567"/>
        <w:jc w:val="both"/>
        <w:rPr>
          <w:rFonts w:cs="Arial"/>
          <w:szCs w:val="22"/>
          <w:lang w:val="lt-LT"/>
        </w:rPr>
      </w:pPr>
      <w:r w:rsidRPr="00536A92">
        <w:rPr>
          <w:szCs w:val="22"/>
        </w:rPr>
        <w:t xml:space="preserve">110 </w:t>
      </w:r>
      <w:r w:rsidRPr="00536A92">
        <w:rPr>
          <w:szCs w:val="22"/>
          <w:lang w:val="lt-LT"/>
        </w:rPr>
        <w:t>kV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w:t>
      </w:r>
      <w:r w:rsidR="00C37F4A" w:rsidRPr="00536A92">
        <w:rPr>
          <w:szCs w:val="22"/>
          <w:lang w:val="lt-LT"/>
        </w:rPr>
        <w:t xml:space="preserve"> </w:t>
      </w:r>
      <w:r w:rsidR="00C37F4A" w:rsidRPr="00536A92">
        <w:rPr>
          <w:rFonts w:cs="Arial"/>
          <w:szCs w:val="22"/>
          <w:lang w:val="lt-LT"/>
        </w:rPr>
        <w:t>skirstyklų ir pastočių</w:t>
      </w:r>
      <w:r w:rsidRPr="00536A92">
        <w:rPr>
          <w:szCs w:val="22"/>
          <w:lang w:val="lt-LT"/>
        </w:rPr>
        <w:t xml:space="preserve"> EĮĮT ir saugos eksploatuojant elektros įrenginius taisyklių </w:t>
      </w:r>
      <w:r w:rsidRPr="00536A92">
        <w:rPr>
          <w:color w:val="000000" w:themeColor="text1"/>
          <w:szCs w:val="22"/>
          <w:lang w:val="lt-LT"/>
        </w:rPr>
        <w:t xml:space="preserve">reikalavimus </w:t>
      </w:r>
      <w:r w:rsidR="00BF2D2F" w:rsidRPr="00536A92">
        <w:rPr>
          <w:color w:val="000000" w:themeColor="text1"/>
          <w:szCs w:val="22"/>
          <w:lang w:val="lt-LT"/>
        </w:rPr>
        <w:t>bei</w:t>
      </w:r>
      <w:r w:rsidRPr="00536A92">
        <w:rPr>
          <w:color w:val="000000" w:themeColor="text1"/>
          <w:szCs w:val="22"/>
          <w:lang w:val="lt-LT"/>
        </w:rPr>
        <w:t xml:space="preserve"> atsižvelgiant į konkretų jungtuvo tipą. Būtina atsižvelgti į tai, kad pakilimas į aikšteles eksploatacijos metu reikalingas neatjungus įtampos. Darbo projekto brėžiniuose turi būti pavaizduotos aptarnavimo aikštelės, jų aukštis, atstumas nuo aikštelės pagrindo iki įtampą turinčių dalių</w:t>
      </w:r>
      <w:r w:rsidR="0045639F" w:rsidRPr="00536A92">
        <w:rPr>
          <w:color w:val="000000" w:themeColor="text1"/>
          <w:szCs w:val="22"/>
          <w:lang w:val="lt-LT"/>
        </w:rPr>
        <w:t>.</w:t>
      </w:r>
      <w:r w:rsidRPr="00536A92">
        <w:rPr>
          <w:color w:val="000000" w:themeColor="text1"/>
          <w:szCs w:val="22"/>
          <w:lang w:val="lt-LT"/>
        </w:rPr>
        <w:t xml:space="preserve"> </w:t>
      </w:r>
      <w:r w:rsidR="0045639F" w:rsidRPr="00536A92">
        <w:rPr>
          <w:color w:val="000000" w:themeColor="text1"/>
          <w:szCs w:val="22"/>
          <w:lang w:val="lt-LT"/>
        </w:rPr>
        <w:t>A</w:t>
      </w:r>
      <w:r w:rsidRPr="00536A92">
        <w:rPr>
          <w:color w:val="000000" w:themeColor="text1"/>
          <w:szCs w:val="22"/>
          <w:lang w:val="lt-LT"/>
        </w:rPr>
        <w:t>tstumas nuo aikštelės pagrindo iki apatinio izoliatoriaus krašto turi būti ne mažesni</w:t>
      </w:r>
      <w:r w:rsidR="0045639F" w:rsidRPr="00536A92">
        <w:rPr>
          <w:color w:val="000000" w:themeColor="text1"/>
          <w:szCs w:val="22"/>
          <w:lang w:val="lt-LT"/>
        </w:rPr>
        <w:t>s</w:t>
      </w:r>
      <w:r w:rsidRPr="00536A92">
        <w:rPr>
          <w:color w:val="000000" w:themeColor="text1"/>
          <w:szCs w:val="22"/>
          <w:lang w:val="lt-LT"/>
        </w:rPr>
        <w:t xml:space="preserve"> kaip 2,5 m. Aikštelės (jei jos yra numatytos) turi suteikti patogų priėjimą prie visų pavaros indikacijų (dujų slėgis, jungtuvo padėtis, </w:t>
      </w:r>
      <w:r w:rsidRPr="00536A92">
        <w:rPr>
          <w:szCs w:val="22"/>
          <w:lang w:val="lt-LT"/>
        </w:rPr>
        <w:t xml:space="preserve">spyruoklių būsenos indikacijos, operacijų skaitiklis, duomenų lentelė ir pan.), kurios eksploatacijos metu turi būti apžiūrimos </w:t>
      </w:r>
      <w:r w:rsidRPr="00536A92">
        <w:rPr>
          <w:color w:val="000000"/>
          <w:szCs w:val="22"/>
          <w:lang w:val="lt-LT"/>
        </w:rPr>
        <w:t>ir mazgų bei elementų, kuriems gali prireikti smulkaus remonto ar pakeitimo</w:t>
      </w:r>
      <w:r w:rsidRPr="00536A92">
        <w:rPr>
          <w:szCs w:val="22"/>
          <w:lang w:val="lt-LT"/>
        </w:rPr>
        <w:t>. Standartiniai techniniai reikalavimai 110 kV SF</w:t>
      </w:r>
      <w:r w:rsidRPr="00536A92">
        <w:rPr>
          <w:szCs w:val="22"/>
          <w:vertAlign w:val="subscript"/>
          <w:lang w:val="lt-LT"/>
        </w:rPr>
        <w:t>6</w:t>
      </w:r>
      <w:r w:rsidRPr="00536A92">
        <w:rPr>
          <w:szCs w:val="22"/>
          <w:lang w:val="lt-LT"/>
        </w:rPr>
        <w:t xml:space="preserve"> dujiniams jungtuvams pateikiami</w:t>
      </w:r>
      <w:r w:rsidR="00C05E2E" w:rsidRPr="00536A92">
        <w:rPr>
          <w:szCs w:val="22"/>
          <w:lang w:val="lt-LT"/>
        </w:rPr>
        <w:t xml:space="preserve"> </w:t>
      </w:r>
      <w:sdt>
        <w:sdtPr>
          <w:rPr>
            <w:szCs w:val="22"/>
            <w:lang w:val="lt-LT"/>
          </w:rPr>
          <w:id w:val="-1748573157"/>
          <w:citation/>
        </w:sdtPr>
        <w:sdtEndPr/>
        <w:sdtContent>
          <w:r w:rsidR="0066382D" w:rsidRPr="00536A92">
            <w:rPr>
              <w:szCs w:val="22"/>
              <w:lang w:val="lt-LT"/>
            </w:rPr>
            <w:fldChar w:fldCharType="begin"/>
          </w:r>
          <w:r w:rsidR="0066382D" w:rsidRPr="00536A92">
            <w:rPr>
              <w:szCs w:val="22"/>
              <w:lang w:val="en-US"/>
            </w:rPr>
            <w:instrText xml:space="preserve"> CITATION Jungtuvai \l 1033 </w:instrText>
          </w:r>
          <w:r w:rsidR="0066382D" w:rsidRPr="00536A92">
            <w:rPr>
              <w:szCs w:val="22"/>
              <w:lang w:val="lt-LT"/>
            </w:rPr>
            <w:fldChar w:fldCharType="separate"/>
          </w:r>
          <w:r w:rsidR="00536A92" w:rsidRPr="00536A92">
            <w:rPr>
              <w:noProof/>
              <w:szCs w:val="22"/>
              <w:lang w:val="en-US"/>
            </w:rPr>
            <w:t>(23)</w:t>
          </w:r>
          <w:r w:rsidR="0066382D" w:rsidRPr="00536A92">
            <w:rPr>
              <w:szCs w:val="22"/>
              <w:lang w:val="lt-LT"/>
            </w:rPr>
            <w:fldChar w:fldCharType="end"/>
          </w:r>
        </w:sdtContent>
      </w:sdt>
      <w:r w:rsidR="0066382D" w:rsidRPr="00536A92">
        <w:rPr>
          <w:szCs w:val="22"/>
          <w:lang w:val="lt-LT"/>
        </w:rPr>
        <w:t xml:space="preserve"> </w:t>
      </w:r>
      <w:r w:rsidRPr="00536A92">
        <w:rPr>
          <w:szCs w:val="22"/>
          <w:lang w:val="lt-LT"/>
        </w:rPr>
        <w:t>priede.</w:t>
      </w:r>
      <w:r w:rsidR="0045639F" w:rsidRPr="00536A92">
        <w:rPr>
          <w:szCs w:val="22"/>
          <w:lang w:val="lt-LT"/>
        </w:rPr>
        <w:t xml:space="preserve"> </w:t>
      </w:r>
    </w:p>
    <w:p w14:paraId="66049625"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Įrenginių valdymo ir operatyvinių grandinių maitinimo įtampa turi būti nuolatinė 110 V DC, kitokio dydžio įtampos panaudojimas turi būti pagrįstas techniniais - ekonominiais skaičiavimais.</w:t>
      </w:r>
    </w:p>
    <w:p w14:paraId="590101ED" w14:textId="1440AB53"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pateikiami </w:t>
      </w:r>
      <w:sdt>
        <w:sdtPr>
          <w:rPr>
            <w:rFonts w:cs="Arial"/>
            <w:szCs w:val="22"/>
            <w:lang w:val="lt-LT"/>
          </w:rPr>
          <w:id w:val="-2015602708"/>
          <w:citation/>
        </w:sdtPr>
        <w:sdtEndPr/>
        <w:sdtContent>
          <w:r w:rsidR="00EC2AFB" w:rsidRPr="00536A92">
            <w:rPr>
              <w:rFonts w:cs="Arial"/>
              <w:szCs w:val="22"/>
              <w:lang w:val="lt-LT"/>
            </w:rPr>
            <w:fldChar w:fldCharType="begin"/>
          </w:r>
          <w:r w:rsidR="00145D89" w:rsidRPr="00536A92">
            <w:rPr>
              <w:rFonts w:cs="Arial"/>
              <w:szCs w:val="22"/>
              <w:lang w:val="lt-LT"/>
            </w:rPr>
            <w:instrText xml:space="preserve">CITATION E2 \l 1063 </w:instrText>
          </w:r>
          <w:r w:rsidR="00EC2AFB" w:rsidRPr="00536A92">
            <w:rPr>
              <w:rFonts w:cs="Arial"/>
              <w:szCs w:val="22"/>
              <w:lang w:val="lt-LT"/>
            </w:rPr>
            <w:fldChar w:fldCharType="separate"/>
          </w:r>
          <w:r w:rsidR="00536A92" w:rsidRPr="00536A92">
            <w:rPr>
              <w:rFonts w:cs="Arial"/>
              <w:noProof/>
              <w:szCs w:val="22"/>
              <w:lang w:val="lt-LT"/>
            </w:rPr>
            <w:t>(24)</w:t>
          </w:r>
          <w:r w:rsidR="00EC2AFB" w:rsidRPr="00536A92">
            <w:rPr>
              <w:rFonts w:cs="Arial"/>
              <w:szCs w:val="22"/>
              <w:lang w:val="lt-LT"/>
            </w:rPr>
            <w:fldChar w:fldCharType="end"/>
          </w:r>
        </w:sdtContent>
      </w:sdt>
      <w:r w:rsidR="00EC2AFB" w:rsidRPr="00536A92">
        <w:rPr>
          <w:rFonts w:cs="Arial"/>
          <w:szCs w:val="22"/>
          <w:lang w:val="lt-LT"/>
        </w:rPr>
        <w:t>,</w:t>
      </w:r>
      <w:sdt>
        <w:sdtPr>
          <w:rPr>
            <w:rFonts w:cs="Arial"/>
            <w:szCs w:val="22"/>
            <w:lang w:val="lt-LT"/>
          </w:rPr>
          <w:id w:val="1289934734"/>
          <w:citation/>
        </w:sdtPr>
        <w:sdtEndPr/>
        <w:sdtContent>
          <w:r w:rsidR="00841EC5" w:rsidRPr="00536A92">
            <w:rPr>
              <w:rFonts w:cs="Arial"/>
              <w:szCs w:val="22"/>
              <w:lang w:val="lt-LT"/>
            </w:rPr>
            <w:fldChar w:fldCharType="begin"/>
          </w:r>
          <w:r w:rsidR="004F0BCE" w:rsidRPr="00536A92">
            <w:rPr>
              <w:rFonts w:cs="Arial"/>
              <w:szCs w:val="22"/>
              <w:lang w:val="lt-LT"/>
            </w:rPr>
            <w:instrText xml:space="preserve">CITATION E3 \l 1063 </w:instrText>
          </w:r>
          <w:r w:rsidR="00841EC5" w:rsidRPr="00536A92">
            <w:rPr>
              <w:rFonts w:cs="Arial"/>
              <w:szCs w:val="22"/>
              <w:lang w:val="lt-LT"/>
            </w:rPr>
            <w:fldChar w:fldCharType="separate"/>
          </w:r>
          <w:r w:rsidR="00536A92" w:rsidRPr="00536A92">
            <w:rPr>
              <w:rFonts w:cs="Arial"/>
              <w:noProof/>
              <w:szCs w:val="22"/>
              <w:lang w:val="lt-LT"/>
            </w:rPr>
            <w:t xml:space="preserve"> (25)</w:t>
          </w:r>
          <w:r w:rsidR="00841EC5" w:rsidRPr="00536A92">
            <w:rPr>
              <w:rFonts w:cs="Arial"/>
              <w:szCs w:val="22"/>
              <w:lang w:val="lt-LT"/>
            </w:rPr>
            <w:fldChar w:fldCharType="end"/>
          </w:r>
        </w:sdtContent>
      </w:sdt>
      <w:r w:rsidR="00841EC5" w:rsidRPr="00536A92">
        <w:rPr>
          <w:rFonts w:cs="Arial"/>
          <w:szCs w:val="22"/>
          <w:lang w:val="lt-LT"/>
        </w:rPr>
        <w:t xml:space="preserve">, </w:t>
      </w:r>
      <w:sdt>
        <w:sdtPr>
          <w:rPr>
            <w:rFonts w:cs="Arial"/>
            <w:szCs w:val="22"/>
            <w:lang w:val="lt-LT"/>
          </w:rPr>
          <w:id w:val="432100844"/>
          <w:citation/>
        </w:sdtPr>
        <w:sdtEndPr/>
        <w:sdtContent>
          <w:r w:rsidR="00841EC5" w:rsidRPr="00536A92">
            <w:rPr>
              <w:rFonts w:cs="Arial"/>
              <w:szCs w:val="22"/>
              <w:lang w:val="lt-LT"/>
            </w:rPr>
            <w:fldChar w:fldCharType="begin"/>
          </w:r>
          <w:r w:rsidR="004F0BCE" w:rsidRPr="00536A92">
            <w:rPr>
              <w:rFonts w:cs="Arial"/>
              <w:szCs w:val="22"/>
              <w:lang w:val="lt-LT"/>
            </w:rPr>
            <w:instrText xml:space="preserve">CITATION E4 \l 1063 </w:instrText>
          </w:r>
          <w:r w:rsidR="00841EC5" w:rsidRPr="00536A92">
            <w:rPr>
              <w:rFonts w:cs="Arial"/>
              <w:szCs w:val="22"/>
              <w:lang w:val="lt-LT"/>
            </w:rPr>
            <w:fldChar w:fldCharType="separate"/>
          </w:r>
          <w:r w:rsidR="00536A92" w:rsidRPr="00536A92">
            <w:rPr>
              <w:rFonts w:cs="Arial"/>
              <w:noProof/>
              <w:szCs w:val="22"/>
              <w:lang w:val="lt-LT"/>
            </w:rPr>
            <w:t>(26)</w:t>
          </w:r>
          <w:r w:rsidR="00841EC5" w:rsidRPr="00536A92">
            <w:rPr>
              <w:rFonts w:cs="Arial"/>
              <w:szCs w:val="22"/>
              <w:lang w:val="lt-LT"/>
            </w:rPr>
            <w:fldChar w:fldCharType="end"/>
          </w:r>
        </w:sdtContent>
      </w:sdt>
      <w:r w:rsidR="000E625F" w:rsidRPr="00536A92">
        <w:rPr>
          <w:rFonts w:cs="Arial"/>
          <w:szCs w:val="22"/>
          <w:lang w:val="lt-LT"/>
        </w:rPr>
        <w:t xml:space="preserve">, </w:t>
      </w:r>
      <w:r w:rsidRPr="00536A92">
        <w:rPr>
          <w:rFonts w:cs="Arial"/>
          <w:szCs w:val="22"/>
          <w:lang w:val="lt-LT"/>
        </w:rPr>
        <w:t>prieduose.</w:t>
      </w:r>
    </w:p>
    <w:p w14:paraId="16B3BDF0" w14:textId="468AC091"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Viršįtampių ribotuvai galios transformatorių prijunginiuose turi būti komplektuojami su viršįtampių skaitikliais, turinčiais nuotėkio srovės dydžio matuoklius. Visų viršįtampių ribotuvų </w:t>
      </w:r>
      <w:r w:rsidRPr="00536A92">
        <w:rPr>
          <w:rFonts w:cs="Arial"/>
          <w:szCs w:val="22"/>
          <w:lang w:val="lt-LT"/>
        </w:rPr>
        <w:lastRenderedPageBreak/>
        <w:t xml:space="preserve">viršįtampių skaitikliai privalo būti įrengiami 2,5 – 3 metrų aukštyje nuo žemės paviršiaus, kad būtų galima be papildomų pakėlimo į aukštį priemonių matyti skaitiklio reikšmes. </w:t>
      </w:r>
      <w:r w:rsidR="008C7399" w:rsidRPr="00536A92">
        <w:rPr>
          <w:rFonts w:cs="Arial"/>
          <w:color w:val="000000"/>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p w14:paraId="088A55B1" w14:textId="57F4DA6D"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008C7399" w:rsidRPr="00536A92">
        <w:rPr>
          <w:rFonts w:cs="Arial"/>
          <w:color w:val="000000"/>
          <w:szCs w:val="22"/>
          <w:lang w:val="lt-LT"/>
        </w:rPr>
        <w:t xml:space="preserve"> Kombinuoti registratoriai su įžeminimo įrenginiais sujungiami vadovaujantis gamintojo instrukcijomis.</w:t>
      </w:r>
    </w:p>
    <w:p w14:paraId="3E060EF0"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Rengiant techninį projektą, 110 kV skirstyklos įrenginių apsaugai nuo tiesioginio žaibo smūgio sudaryti žaibosaugos planą, pagrįstai nustatant reikalingą objekto patikimumo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 </w:t>
      </w:r>
    </w:p>
    <w:p w14:paraId="0977EA67" w14:textId="1B2841FC"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Žaibosaugos zonų skaičiavimui</w:t>
      </w:r>
      <w:r w:rsidR="00CD0206" w:rsidRPr="00536A92">
        <w:rPr>
          <w:rFonts w:cs="Arial"/>
          <w:color w:val="000000"/>
          <w:szCs w:val="22"/>
          <w:lang w:val="lt-LT"/>
        </w:rPr>
        <w:t>/modeliavimui</w:t>
      </w:r>
      <w:r w:rsidRPr="00536A92">
        <w:rPr>
          <w:rFonts w:cs="Arial"/>
          <w:szCs w:val="22"/>
          <w:lang w:val="lt-LT"/>
        </w:rPr>
        <w:t xml:space="preserve"> naudoti sferos metodą. Žaibosaugos zonas apskaičiuoti</w:t>
      </w:r>
      <w:r w:rsidR="00CD0206" w:rsidRPr="00536A92">
        <w:rPr>
          <w:rFonts w:cs="Arial"/>
          <w:color w:val="000000"/>
          <w:szCs w:val="22"/>
          <w:lang w:val="lt-LT"/>
        </w:rPr>
        <w:t>/modeliuoti</w:t>
      </w:r>
      <w:r w:rsidRPr="00536A92">
        <w:rPr>
          <w:rFonts w:cs="Arial"/>
          <w:szCs w:val="22"/>
          <w:lang w:val="lt-LT"/>
        </w:rPr>
        <w:t xml:space="preserve"> įvertinant saugomų įrenginių aukštį. Skaičiavimo</w:t>
      </w:r>
      <w:r w:rsidR="00CD0206" w:rsidRPr="00536A92">
        <w:rPr>
          <w:rFonts w:cs="Arial"/>
          <w:color w:val="000000"/>
          <w:szCs w:val="22"/>
          <w:lang w:val="lt-LT"/>
        </w:rPr>
        <w:t>/modeliavimo</w:t>
      </w:r>
      <w:r w:rsidRPr="00536A92">
        <w:rPr>
          <w:rFonts w:cs="Arial"/>
          <w:szCs w:val="22"/>
          <w:lang w:val="lt-LT"/>
        </w:rPr>
        <w:t xml:space="preserve"> rezultatus kartu su brėžiniais pateikti projekte.</w:t>
      </w:r>
    </w:p>
    <w:p w14:paraId="58682365" w14:textId="45F10D7A"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Žaibolaidžių prijungimą prie įžeminimo įrenginių suprojektuoti taip, kad įžeminimo laidininko ilgis tarp žaibolaid</w:t>
      </w:r>
      <w:r w:rsidR="007F6305" w:rsidRPr="00536A92">
        <w:rPr>
          <w:rFonts w:cs="Arial"/>
          <w:szCs w:val="22"/>
          <w:lang w:val="lt-LT"/>
        </w:rPr>
        <w:t>ž</w:t>
      </w:r>
      <w:r w:rsidRPr="00536A92">
        <w:rPr>
          <w:rFonts w:cs="Arial"/>
          <w:szCs w:val="22"/>
          <w:lang w:val="lt-LT"/>
        </w:rPr>
        <w:t>io prijungimo prie įžemintuvo (TP įžeminimo kontūro) taško ir viršįtampiams jautrių įrenginių (galios transformatorių, matavimo transformatorių, kondensatorių, reaktorių ir pan.) įžeminimo prijungimo prie įžemintuvo taško turi būti ne mažesnis kaip 15</w:t>
      </w:r>
      <w:r w:rsidR="00DF075D" w:rsidRPr="00536A92">
        <w:rPr>
          <w:rFonts w:cs="Arial"/>
          <w:szCs w:val="22"/>
          <w:lang w:val="lt-LT"/>
        </w:rPr>
        <w:t xml:space="preserve"> </w:t>
      </w:r>
      <w:r w:rsidRPr="00536A92">
        <w:rPr>
          <w:rFonts w:cs="Arial"/>
          <w:szCs w:val="22"/>
          <w:lang w:val="lt-LT"/>
        </w:rPr>
        <w:t>m.</w:t>
      </w:r>
    </w:p>
    <w:p w14:paraId="2E22B974" w14:textId="782C70A4"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110 kV srovės, įtampos matavimo transformatoriai arba kombinuoti srovės – įtampos matavimo transformatoriai turi atitikti PSO standartinius techninius reikalavimus.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w:t>
      </w:r>
      <w:r w:rsidR="00991147" w:rsidRPr="00536A92">
        <w:rPr>
          <w:rFonts w:cs="Arial"/>
          <w:szCs w:val="22"/>
          <w:lang w:val="lt-LT"/>
        </w:rPr>
        <w:t xml:space="preserve">galios transformatoriaus nominalią galią ir </w:t>
      </w:r>
      <w:r w:rsidRPr="00536A92">
        <w:rPr>
          <w:rFonts w:cs="Arial"/>
          <w:szCs w:val="22"/>
          <w:lang w:val="lt-LT"/>
        </w:rPr>
        <w:t>būtinybę užtikrinti reikalaujamą elektros energijos matavimo tikslumą visame apkrautumo diapazone</w:t>
      </w:r>
      <w:r w:rsidR="00763EAB" w:rsidRPr="00536A92">
        <w:rPr>
          <w:rFonts w:cs="Arial"/>
          <w:szCs w:val="22"/>
          <w:lang w:val="lt-LT"/>
        </w:rPr>
        <w:t xml:space="preserve"> </w:t>
      </w:r>
      <w:r w:rsidR="00991147" w:rsidRPr="00536A92">
        <w:rPr>
          <w:rFonts w:cs="Arial"/>
          <w:szCs w:val="22"/>
          <w:lang w:val="lt-LT"/>
        </w:rPr>
        <w:t>bei</w:t>
      </w:r>
      <w:r w:rsidR="00763EAB" w:rsidRPr="00536A92">
        <w:rPr>
          <w:rFonts w:cs="Arial"/>
          <w:szCs w:val="22"/>
          <w:lang w:val="lt-LT"/>
        </w:rPr>
        <w:t xml:space="preserve"> galimą galios transformatorių keitimą į didesnės vardinės galios, ne mažiau kaip vienu standartini</w:t>
      </w:r>
      <w:r w:rsidR="00A75B5F" w:rsidRPr="00536A92">
        <w:rPr>
          <w:rFonts w:cs="Arial"/>
          <w:szCs w:val="22"/>
          <w:lang w:val="lt-LT"/>
        </w:rPr>
        <w:t>u</w:t>
      </w:r>
      <w:r w:rsidR="00763EAB" w:rsidRPr="00536A92">
        <w:rPr>
          <w:rFonts w:cs="Arial"/>
          <w:szCs w:val="22"/>
          <w:lang w:val="lt-LT"/>
        </w:rPr>
        <w:t xml:space="preserve"> </w:t>
      </w:r>
      <w:r w:rsidR="00A75B5F" w:rsidRPr="00536A92">
        <w:rPr>
          <w:rFonts w:cs="Arial"/>
          <w:szCs w:val="22"/>
          <w:lang w:val="lt-LT"/>
        </w:rPr>
        <w:t xml:space="preserve">galios </w:t>
      </w:r>
      <w:r w:rsidR="00763EAB" w:rsidRPr="00536A92">
        <w:rPr>
          <w:rFonts w:cs="Arial"/>
          <w:szCs w:val="22"/>
          <w:lang w:val="lt-LT"/>
        </w:rPr>
        <w:t>laipt</w:t>
      </w:r>
      <w:r w:rsidR="00991147" w:rsidRPr="00536A92">
        <w:rPr>
          <w:rFonts w:cs="Arial"/>
          <w:szCs w:val="22"/>
          <w:lang w:val="lt-LT"/>
        </w:rPr>
        <w:t>u</w:t>
      </w:r>
      <w:r w:rsidRPr="00536A92">
        <w:rPr>
          <w:rFonts w:cs="Arial"/>
          <w:szCs w:val="22"/>
          <w:lang w:val="lt-LT"/>
        </w:rPr>
        <w:t>.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w:t>
      </w:r>
      <w:r w:rsidR="00A75B5F" w:rsidRPr="00536A92">
        <w:rPr>
          <w:rFonts w:cs="Arial"/>
          <w:szCs w:val="22"/>
          <w:lang w:val="lt-LT"/>
        </w:rPr>
        <w:t xml:space="preserve"> Galios transformatorių ir tarpsekcijinių jungtuvų prijunginiuose srovės ir/arba kombinuotų matavimo transformatorių vardinė ilgalaikė terminė srovė (I</w:t>
      </w:r>
      <w:r w:rsidR="00A75B5F" w:rsidRPr="00536A92">
        <w:rPr>
          <w:rFonts w:cs="Arial"/>
          <w:szCs w:val="22"/>
          <w:vertAlign w:val="subscript"/>
          <w:lang w:val="lt-LT"/>
        </w:rPr>
        <w:t>cth</w:t>
      </w:r>
      <w:r w:rsidR="00A75B5F" w:rsidRPr="00536A92">
        <w:rPr>
          <w:rFonts w:cs="Arial"/>
          <w:szCs w:val="22"/>
          <w:lang w:val="lt-LT"/>
        </w:rPr>
        <w:t>) turi būti ≥ 150</w:t>
      </w:r>
      <w:r w:rsidR="00EC0953" w:rsidRPr="00536A92">
        <w:rPr>
          <w:rFonts w:cs="Arial"/>
          <w:szCs w:val="22"/>
          <w:lang w:val="lt-LT"/>
        </w:rPr>
        <w:t xml:space="preserve"> </w:t>
      </w:r>
      <w:r w:rsidR="00A75B5F" w:rsidRPr="00536A92">
        <w:rPr>
          <w:rFonts w:cs="Arial"/>
          <w:szCs w:val="22"/>
          <w:lang w:val="lt-LT"/>
        </w:rPr>
        <w:t>%.</w:t>
      </w:r>
      <w:r w:rsidRPr="00536A92">
        <w:rPr>
          <w:rFonts w:cs="Arial"/>
          <w:szCs w:val="22"/>
          <w:lang w:val="lt-LT"/>
        </w:rPr>
        <w:t xml:space="preserve"> Įtampos transformatorių elektros apskaitoms ir matavimui skirtų apvijų tikslumo klasė - 0,2. Elektros apskaitai naudojami matavimo transformatoriai iki darbų užbaigimo turi būti su Lietuvoje pripažintais gamintojo, Lietuvos arba kitos Europos Sąjungos šalies akredituotos laboratorijos išduotais patikros sertifikatais ar pastaruosius pakeičiančiais žymenimis, patvirtinančiais jų matavimo tikslumą. Standartiniai techniniai reikalavimai matavimo transformatoriams pateikiami</w:t>
      </w:r>
      <w:r w:rsidR="0052723F" w:rsidRPr="00536A92">
        <w:rPr>
          <w:rFonts w:cs="Arial"/>
          <w:szCs w:val="22"/>
          <w:lang w:val="lt-LT"/>
        </w:rPr>
        <w:t xml:space="preserve"> </w:t>
      </w:r>
      <w:sdt>
        <w:sdtPr>
          <w:rPr>
            <w:rFonts w:cs="Arial"/>
            <w:szCs w:val="22"/>
            <w:lang w:val="lt-LT"/>
          </w:rPr>
          <w:id w:val="-1539513180"/>
          <w:citation/>
        </w:sdtPr>
        <w:sdtEndPr/>
        <w:sdtContent>
          <w:r w:rsidR="000D4F14" w:rsidRPr="00536A92">
            <w:rPr>
              <w:rFonts w:cs="Arial"/>
              <w:szCs w:val="22"/>
              <w:lang w:val="lt-LT"/>
            </w:rPr>
            <w:fldChar w:fldCharType="begin"/>
          </w:r>
          <w:r w:rsidR="000D4F14" w:rsidRPr="00536A92">
            <w:rPr>
              <w:rFonts w:cs="Arial"/>
              <w:szCs w:val="22"/>
              <w:lang w:val="lt-LT"/>
            </w:rPr>
            <w:instrText xml:space="preserve">CITATION Sta2 \l 1063 </w:instrText>
          </w:r>
          <w:r w:rsidR="000D4F14" w:rsidRPr="00536A92">
            <w:rPr>
              <w:rFonts w:cs="Arial"/>
              <w:szCs w:val="22"/>
              <w:lang w:val="lt-LT"/>
            </w:rPr>
            <w:fldChar w:fldCharType="separate"/>
          </w:r>
          <w:r w:rsidR="00536A92" w:rsidRPr="00536A92">
            <w:rPr>
              <w:rFonts w:cs="Arial"/>
              <w:noProof/>
              <w:szCs w:val="22"/>
              <w:lang w:val="lt-LT"/>
            </w:rPr>
            <w:t>(27)</w:t>
          </w:r>
          <w:r w:rsidR="000D4F14" w:rsidRPr="00536A92">
            <w:rPr>
              <w:rFonts w:cs="Arial"/>
              <w:szCs w:val="22"/>
              <w:lang w:val="lt-LT"/>
            </w:rPr>
            <w:fldChar w:fldCharType="end"/>
          </w:r>
        </w:sdtContent>
      </w:sdt>
      <w:r w:rsidR="000D4F14" w:rsidRPr="00536A92">
        <w:rPr>
          <w:rFonts w:cs="Arial"/>
          <w:szCs w:val="22"/>
          <w:lang w:val="lt-LT"/>
        </w:rPr>
        <w:t xml:space="preserve"> priede. </w:t>
      </w:r>
    </w:p>
    <w:p w14:paraId="05314FDE" w14:textId="7A53506C"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Įtampos transformatorių arba kombinuotų srovės/įtampos transformatorių išdėstymas skirstykloje turi būti suprojektuotas taip, kad atstumas nuo įtampos arba kombinuoto srovės/įtampos transformatoriaus bet kurios fazės prijungimo gnybto iki </w:t>
      </w:r>
      <w:bookmarkStart w:id="36" w:name="_Hlk36995809"/>
      <w:r w:rsidR="007343F9" w:rsidRPr="00536A92">
        <w:rPr>
          <w:rFonts w:cs="Arial"/>
          <w:szCs w:val="22"/>
          <w:lang w:val="lt-LT"/>
        </w:rPr>
        <w:t>TP įrengiamo pravažia</w:t>
      </w:r>
      <w:bookmarkEnd w:id="36"/>
      <w:r w:rsidR="007343F9" w:rsidRPr="00536A92">
        <w:rPr>
          <w:rFonts w:cs="Arial"/>
          <w:szCs w:val="22"/>
          <w:lang w:val="lt-LT"/>
        </w:rPr>
        <w:t>vimo</w:t>
      </w:r>
      <w:r w:rsidR="007343F9" w:rsidRPr="00536A92">
        <w:rPr>
          <w:rFonts w:cs="Arial"/>
          <w:color w:val="000000" w:themeColor="text1"/>
          <w:szCs w:val="22"/>
          <w:lang w:val="lt-LT"/>
        </w:rPr>
        <w:t xml:space="preserve"> </w:t>
      </w:r>
      <w:r w:rsidRPr="00536A92">
        <w:rPr>
          <w:rFonts w:cs="Arial"/>
          <w:szCs w:val="22"/>
          <w:lang w:val="lt-LT"/>
        </w:rPr>
        <w:t>kelio krašto būtų ne ilgesnis nei 20 m.</w:t>
      </w:r>
    </w:p>
    <w:p w14:paraId="4FD19804" w14:textId="7DE86D0A"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Parenkant ST antrinių apvijų charakteristikas RAA reikmėms būtina įvertinti perspektyvinį galimą t.</w:t>
      </w:r>
      <w:r w:rsidR="005A6681" w:rsidRPr="00536A92">
        <w:rPr>
          <w:rFonts w:cs="Arial"/>
          <w:szCs w:val="22"/>
          <w:lang w:val="lt-LT"/>
        </w:rPr>
        <w:t xml:space="preserve"> </w:t>
      </w:r>
      <w:r w:rsidRPr="00536A92">
        <w:rPr>
          <w:rFonts w:cs="Arial"/>
          <w:szCs w:val="22"/>
          <w:lang w:val="lt-LT"/>
        </w:rPr>
        <w:t xml:space="preserve">j. srovės padidėjimą perdavimo tinkle per artimiausius 10 metų. Vardinis ST </w:t>
      </w:r>
      <w:r w:rsidR="00B57FA8" w:rsidRPr="00536A92">
        <w:rPr>
          <w:rFonts w:cs="Arial"/>
          <w:szCs w:val="22"/>
          <w:lang w:val="lt-LT"/>
        </w:rPr>
        <w:t xml:space="preserve">tikslumo ribos </w:t>
      </w:r>
      <w:r w:rsidR="00B57FA8" w:rsidRPr="00536A92">
        <w:rPr>
          <w:rFonts w:cs="Arial"/>
          <w:szCs w:val="22"/>
          <w:lang w:val="lt-LT"/>
        </w:rPr>
        <w:lastRenderedPageBreak/>
        <w:t>faktorius (ALF)</w:t>
      </w:r>
      <w:r w:rsidRPr="00536A92">
        <w:rPr>
          <w:rFonts w:cs="Arial"/>
          <w:szCs w:val="22"/>
          <w:lang w:val="lt-LT"/>
        </w:rPr>
        <w:t xml:space="preserve"> turi būti parenkamas su ne mažesne kaip 20÷25</w:t>
      </w:r>
      <w:r w:rsidR="00EC0953" w:rsidRPr="00536A92">
        <w:rPr>
          <w:rFonts w:cs="Arial"/>
          <w:szCs w:val="22"/>
          <w:lang w:val="lt-LT"/>
        </w:rPr>
        <w:t xml:space="preserve"> </w:t>
      </w:r>
      <w:r w:rsidRPr="00536A92">
        <w:rPr>
          <w:rFonts w:cs="Arial"/>
          <w:szCs w:val="22"/>
          <w:lang w:val="lt-LT"/>
        </w:rPr>
        <w:t>% atsarga nuo vertės parinktos atlikus skaičiavimus techniniame projekte.</w:t>
      </w:r>
    </w:p>
    <w:p w14:paraId="36C1BD47" w14:textId="25B61C12"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Naujai statomame pastotės valdymo pulte </w:t>
      </w:r>
      <w:ins w:id="37" w:author="Vytenis Povilas Čironis" w:date="2021-06-16T15:13:00Z">
        <w:r w:rsidR="003027C5" w:rsidRPr="00536A92">
          <w:rPr>
            <w:rFonts w:cs="Arial"/>
            <w:color w:val="000000" w:themeColor="text1"/>
            <w:szCs w:val="22"/>
            <w:lang w:val="lt-LT"/>
          </w:rPr>
          <w:t>(toliau - PVP)</w:t>
        </w:r>
        <w:r w:rsidR="003027C5" w:rsidRPr="00536A92">
          <w:rPr>
            <w:color w:val="000000" w:themeColor="text1"/>
            <w:szCs w:val="22"/>
            <w:lang w:val="lt-LT"/>
          </w:rPr>
          <w:t xml:space="preserve"> </w:t>
        </w:r>
      </w:ins>
      <w:r w:rsidRPr="00536A92">
        <w:rPr>
          <w:rFonts w:cs="Arial"/>
          <w:szCs w:val="22"/>
          <w:lang w:val="lt-LT"/>
        </w:rPr>
        <w:t xml:space="preserve">suprojektuoti 110 kV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Standartiniai techniniai reikalavimai skirstyklos savosioms reikmėms pateikiami </w:t>
      </w:r>
      <w:sdt>
        <w:sdtPr>
          <w:rPr>
            <w:rFonts w:cs="Arial"/>
            <w:szCs w:val="22"/>
            <w:lang w:val="lt-LT"/>
          </w:rPr>
          <w:id w:val="-1303148737"/>
          <w:citation/>
        </w:sdtPr>
        <w:sdtEndPr/>
        <w:sdtContent>
          <w:r w:rsidR="009C279B" w:rsidRPr="00536A92">
            <w:rPr>
              <w:rFonts w:cs="Arial"/>
              <w:szCs w:val="22"/>
              <w:lang w:val="lt-LT"/>
            </w:rPr>
            <w:fldChar w:fldCharType="begin"/>
          </w:r>
          <w:r w:rsidR="00792450" w:rsidRPr="00536A92">
            <w:rPr>
              <w:rFonts w:cs="Arial"/>
              <w:szCs w:val="22"/>
              <w:lang w:val="lt-LT"/>
            </w:rPr>
            <w:instrText xml:space="preserve">CITATION E12 \l 1063 </w:instrText>
          </w:r>
          <w:r w:rsidR="009C279B" w:rsidRPr="00536A92">
            <w:rPr>
              <w:rFonts w:cs="Arial"/>
              <w:szCs w:val="22"/>
              <w:lang w:val="lt-LT"/>
            </w:rPr>
            <w:fldChar w:fldCharType="separate"/>
          </w:r>
          <w:r w:rsidR="00536A92" w:rsidRPr="00536A92">
            <w:rPr>
              <w:rFonts w:cs="Arial"/>
              <w:noProof/>
              <w:szCs w:val="22"/>
              <w:lang w:val="lt-LT"/>
            </w:rPr>
            <w:t>(28)</w:t>
          </w:r>
          <w:r w:rsidR="009C279B" w:rsidRPr="00536A92">
            <w:rPr>
              <w:rFonts w:cs="Arial"/>
              <w:szCs w:val="22"/>
              <w:lang w:val="lt-LT"/>
            </w:rPr>
            <w:fldChar w:fldCharType="end"/>
          </w:r>
        </w:sdtContent>
      </w:sdt>
      <w:r w:rsidRPr="00536A92">
        <w:rPr>
          <w:rFonts w:cs="Arial"/>
          <w:szCs w:val="22"/>
          <w:lang w:val="lt-LT"/>
        </w:rPr>
        <w:t xml:space="preserve"> priede.</w:t>
      </w:r>
    </w:p>
    <w:p w14:paraId="41870EE1" w14:textId="4601F62B"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Nuolatinės srovės paskirstymui suprojektuoti NSSRS su vienguba sekcionuota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Standartiniai techniniai reikalavimai nuolatinės srovės savųjų reikmių skydui pateikiami </w:t>
      </w:r>
      <w:sdt>
        <w:sdtPr>
          <w:rPr>
            <w:rFonts w:cs="Arial"/>
            <w:szCs w:val="22"/>
            <w:lang w:val="lt-LT"/>
          </w:rPr>
          <w:id w:val="-1058867797"/>
          <w:citation/>
        </w:sdtPr>
        <w:sdtEndPr/>
        <w:sdtContent>
          <w:r w:rsidR="00B35783" w:rsidRPr="00536A92">
            <w:rPr>
              <w:rFonts w:cs="Arial"/>
              <w:szCs w:val="22"/>
              <w:lang w:val="lt-LT"/>
            </w:rPr>
            <w:fldChar w:fldCharType="begin"/>
          </w:r>
          <w:r w:rsidR="00B35783" w:rsidRPr="00536A92">
            <w:rPr>
              <w:rFonts w:cs="Arial"/>
              <w:szCs w:val="22"/>
              <w:lang w:val="lt-LT"/>
            </w:rPr>
            <w:instrText xml:space="preserve"> CITATION E9 \l 1063 </w:instrText>
          </w:r>
          <w:r w:rsidR="00B35783" w:rsidRPr="00536A92">
            <w:rPr>
              <w:rFonts w:cs="Arial"/>
              <w:szCs w:val="22"/>
              <w:lang w:val="lt-LT"/>
            </w:rPr>
            <w:fldChar w:fldCharType="separate"/>
          </w:r>
          <w:r w:rsidR="00536A92" w:rsidRPr="00536A92">
            <w:rPr>
              <w:rFonts w:cs="Arial"/>
              <w:noProof/>
              <w:szCs w:val="22"/>
              <w:lang w:val="lt-LT"/>
            </w:rPr>
            <w:t>(29)</w:t>
          </w:r>
          <w:r w:rsidR="00B35783" w:rsidRPr="00536A92">
            <w:rPr>
              <w:rFonts w:cs="Arial"/>
              <w:szCs w:val="22"/>
              <w:lang w:val="lt-LT"/>
            </w:rPr>
            <w:fldChar w:fldCharType="end"/>
          </w:r>
        </w:sdtContent>
      </w:sdt>
      <w:r w:rsidRPr="00536A92">
        <w:rPr>
          <w:rFonts w:cs="Arial"/>
          <w:szCs w:val="22"/>
          <w:lang w:val="lt-LT"/>
        </w:rPr>
        <w:t xml:space="preserve"> priede. Standartiniai techniniai reikalavimai akumuliatorių baterijai ir įkrovikliams pateikiami </w:t>
      </w:r>
      <w:sdt>
        <w:sdtPr>
          <w:rPr>
            <w:rFonts w:cs="Arial"/>
            <w:szCs w:val="22"/>
            <w:lang w:val="lt-LT"/>
          </w:rPr>
          <w:id w:val="1561749669"/>
          <w:citation/>
        </w:sdtPr>
        <w:sdtEndPr/>
        <w:sdtContent>
          <w:r w:rsidR="00B35783" w:rsidRPr="00536A92">
            <w:rPr>
              <w:rFonts w:cs="Arial"/>
              <w:szCs w:val="22"/>
              <w:lang w:val="lt-LT"/>
            </w:rPr>
            <w:fldChar w:fldCharType="begin"/>
          </w:r>
          <w:r w:rsidR="00B35783" w:rsidRPr="00536A92">
            <w:rPr>
              <w:rFonts w:cs="Arial"/>
              <w:szCs w:val="22"/>
              <w:lang w:val="lt-LT"/>
            </w:rPr>
            <w:instrText xml:space="preserve"> CITATION E10 \l 1063 </w:instrText>
          </w:r>
          <w:r w:rsidR="00B35783" w:rsidRPr="00536A92">
            <w:rPr>
              <w:rFonts w:cs="Arial"/>
              <w:szCs w:val="22"/>
              <w:lang w:val="lt-LT"/>
            </w:rPr>
            <w:fldChar w:fldCharType="separate"/>
          </w:r>
          <w:r w:rsidR="00536A92" w:rsidRPr="00536A92">
            <w:rPr>
              <w:rFonts w:cs="Arial"/>
              <w:noProof/>
              <w:szCs w:val="22"/>
              <w:lang w:val="lt-LT"/>
            </w:rPr>
            <w:t>(30)</w:t>
          </w:r>
          <w:r w:rsidR="00B35783" w:rsidRPr="00536A92">
            <w:rPr>
              <w:rFonts w:cs="Arial"/>
              <w:szCs w:val="22"/>
              <w:lang w:val="lt-LT"/>
            </w:rPr>
            <w:fldChar w:fldCharType="end"/>
          </w:r>
        </w:sdtContent>
      </w:sdt>
      <w:r w:rsidRPr="00536A92">
        <w:rPr>
          <w:rFonts w:cs="Arial"/>
          <w:szCs w:val="22"/>
          <w:lang w:val="lt-LT"/>
        </w:rPr>
        <w:t xml:space="preserve"> ir </w:t>
      </w:r>
      <w:sdt>
        <w:sdtPr>
          <w:rPr>
            <w:rFonts w:cs="Arial"/>
            <w:szCs w:val="22"/>
            <w:lang w:val="lt-LT"/>
          </w:rPr>
          <w:id w:val="809988090"/>
          <w:citation/>
        </w:sdtPr>
        <w:sdtEndPr/>
        <w:sdtContent>
          <w:r w:rsidR="00B35783" w:rsidRPr="00536A92">
            <w:rPr>
              <w:rFonts w:cs="Arial"/>
              <w:szCs w:val="22"/>
              <w:lang w:val="lt-LT"/>
            </w:rPr>
            <w:fldChar w:fldCharType="begin"/>
          </w:r>
          <w:r w:rsidR="00B35783" w:rsidRPr="00536A92">
            <w:rPr>
              <w:rFonts w:cs="Arial"/>
              <w:szCs w:val="22"/>
              <w:lang w:val="lt-LT"/>
            </w:rPr>
            <w:instrText xml:space="preserve"> CITATION E11 \l 1063 </w:instrText>
          </w:r>
          <w:r w:rsidR="00B35783" w:rsidRPr="00536A92">
            <w:rPr>
              <w:rFonts w:cs="Arial"/>
              <w:szCs w:val="22"/>
              <w:lang w:val="lt-LT"/>
            </w:rPr>
            <w:fldChar w:fldCharType="separate"/>
          </w:r>
          <w:r w:rsidR="00536A92" w:rsidRPr="00536A92">
            <w:rPr>
              <w:rFonts w:cs="Arial"/>
              <w:noProof/>
              <w:szCs w:val="22"/>
              <w:lang w:val="lt-LT"/>
            </w:rPr>
            <w:t>(31)</w:t>
          </w:r>
          <w:r w:rsidR="00B35783" w:rsidRPr="00536A92">
            <w:rPr>
              <w:rFonts w:cs="Arial"/>
              <w:szCs w:val="22"/>
              <w:lang w:val="lt-LT"/>
            </w:rPr>
            <w:fldChar w:fldCharType="end"/>
          </w:r>
        </w:sdtContent>
      </w:sdt>
      <w:r w:rsidRPr="00536A92">
        <w:rPr>
          <w:rFonts w:cs="Arial"/>
          <w:szCs w:val="22"/>
          <w:lang w:val="lt-LT"/>
        </w:rPr>
        <w:t xml:space="preserve"> prieduose.</w:t>
      </w:r>
    </w:p>
    <w:p w14:paraId="150A8A30" w14:textId="77777777" w:rsidR="0022699E" w:rsidRPr="00536A92" w:rsidRDefault="0022699E"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Techniniame projekte įrašyti, kad darbo projekto metu projektuojant akumuliatorių baterijų išdėstymą / sumontavimą reikalinga vadovautis šiomis sąlygomis:</w:t>
      </w:r>
    </w:p>
    <w:p w14:paraId="506409D6"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Akumuliatorių baterijos elementai turi būti montuojami ant mažiausiai dviejų skersinių profilių (ne ant lentynų), užtikrinant maksimalų baterijų blokų aušinimą. Tikslus skersinių profilių skaičius parenkamas pagal baterijos gamintojų reikalavimus. Profilių išdėstymas turi užtikrinti maksimalią ventiliaciją, maksimaliai kiek įmanoma visose spintos dalyse.</w:t>
      </w:r>
    </w:p>
    <w:p w14:paraId="28DA2BA3"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Elementai ant profilių montuojami taip, kad tarp viršutinio elemento korpuso dangtelio ir profilio būtų 5-10 mm tarpas (viršutinis elemento dangtelis negali būti padėtas ant profilio).  Galinis profilis turi turėti barjerą – plokštelę arba konstrukciją, fiksuojančią akumuliatorių baterijos elementus giliausioje padėtyje.</w:t>
      </w:r>
    </w:p>
    <w:p w14:paraId="54C8DE56"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Skersinių profilių plotas, kontaktuojantis su akumuliatorių baterijos elemento korpusu, turi būti elektriškai izoliuotas.</w:t>
      </w:r>
    </w:p>
    <w:p w14:paraId="39066614"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Tarp skirtingų akumuliatorių baterijos elementų turi būti paliktas ne mažesnis nei 5 mm tarpas, skirtas užtikrinti baterijų aušinimą ir ventiliaciją.</w:t>
      </w:r>
    </w:p>
    <w:p w14:paraId="4586E921"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Šalia akumuliatorių baterijų neprojektuoti šildymo/vėdinimo įrenginių. Akumuliatorių baterija turi būti sumontuota ne arčiau kaip 1000mm nuo įkroviklių ar kitų įrenginių, galinčių sukelti kibirkštį arba išskirti šilumos srautą. Jei tokios galimybės nėra, akumuliatorių baterijos turi būti atskirtos sandaria pertvara.</w:t>
      </w:r>
    </w:p>
    <w:p w14:paraId="63AA64FD" w14:textId="77777777"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Akumuliatorių baterijos spintoje suprojektuoti angas ventiliacijai bei dvigubą spintų stogelį su oro plyšiais palei visą spintos kraštinių sienelių perimetrą laisvai oro cirkuliacijai su aplinka. Ventiliacijos angos turi būti be filtrų, su grotelėmis, kurių plokštumos būtų orientuotos nuožulniai į apačią taip užtikrinant dulkių nusėdimą spintos išorėje. Ventiliacijos angos turi būti spintos priekinių durelių bei galinės sienelės viršutinėse ir apatinėse dalyse, jei spinta šoninė – angą rekomenduojama numatyti ir šoninės sienelės apatinėje dalyje. Vienų grotelių oro plyšių kiekis ne mažesnis kaip 35 vnt., vieno plyšio išmatavimas ne mažesnis kaip 5 x 60 mm.</w:t>
      </w:r>
    </w:p>
    <w:p w14:paraId="708C92C9" w14:textId="7D2A9060" w:rsidR="0022699E" w:rsidRPr="00536A92" w:rsidRDefault="0022699E" w:rsidP="00B258AB">
      <w:pPr>
        <w:pStyle w:val="NoSpacing"/>
        <w:numPr>
          <w:ilvl w:val="1"/>
          <w:numId w:val="29"/>
        </w:numPr>
        <w:spacing w:line="276" w:lineRule="auto"/>
        <w:ind w:left="0" w:firstLine="567"/>
        <w:jc w:val="both"/>
        <w:rPr>
          <w:rFonts w:cs="Arial"/>
          <w:szCs w:val="22"/>
          <w:lang w:val="lt-LT"/>
        </w:rPr>
      </w:pPr>
      <w:r w:rsidRPr="00536A92">
        <w:rPr>
          <w:rFonts w:cs="Arial"/>
          <w:szCs w:val="22"/>
          <w:lang w:val="lt-LT"/>
        </w:rPr>
        <w:t>Jei baterija sumontuota daugiau nei vienoje spintoje, abiejų kroviklių temperatūros sensorius reikia tvirtinti kuo arčiau vieną šalia kito, toje spintoje, kuri labiau atitinka baterijos temperatūros vidurkį (sensorių tvirtinimo vieta derinama darbo projekto rengimo metu). Daviklis tvirtinamas kuo arčiau akumuliatorių baterijos centro, tvirtinamas prie stelažo arba spintos konstrukcijos, termiškai izoliuotas nuo metalinių dalių. Daviklio tvirtinimo vieta turi būti apsaugota nuo skersvėjų arba išorinių šilumos šaltinių.</w:t>
      </w:r>
    </w:p>
    <w:p w14:paraId="7552AF84" w14:textId="2F928405"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Savųjų reikmių įrenginių elektros energijos tiekimui projektuoti 0,4 kV KSSRS su dviem paskirstymo šynų sekcijomis (3f+N+PE), jų tarpusavio rezervavimui suprojektuojant ARĮ automatiką. </w:t>
      </w:r>
      <w:r w:rsidRPr="00536A92">
        <w:rPr>
          <w:rFonts w:cs="Arial"/>
          <w:szCs w:val="22"/>
          <w:lang w:val="lt-LT"/>
        </w:rPr>
        <w:lastRenderedPageBreak/>
        <w:t xml:space="preserve">KSSRS turi būti numatoma įranga mobiliam (pervežamam) 0,4 kV dyzel-generatoriui prijungti, kaip papildomam elektros energijos tiekimo šaltiniui ypatingais/avariniais atvejais. Siekiant užtikrinti dyzel-generatoriaus prijungimo vienodumą visose 110 kV TP, turi būti suprojektuotas 0,4 kV, 63 A kištukinis lizdas (3P+N+PE) atitinkantis LST EN 60309 standarto reikalavimus. </w:t>
      </w:r>
      <w:bookmarkStart w:id="38" w:name="_Hlk34902263"/>
      <w:bookmarkStart w:id="39" w:name="_Hlk36996072"/>
      <w:r w:rsidR="00363011" w:rsidRPr="00536A92">
        <w:rPr>
          <w:rFonts w:cs="Arial"/>
          <w:szCs w:val="22"/>
          <w:lang w:val="lt-LT"/>
        </w:rPr>
        <w:t>Kištukinis lizdas turi būti suprojektuotas PVP išorėje, vietoje patogioje privežti kilnojamą dyzel-generatorių prie PVP asfaltuotu keliu</w:t>
      </w:r>
      <w:bookmarkEnd w:id="38"/>
      <w:r w:rsidR="00363011" w:rsidRPr="00536A92">
        <w:rPr>
          <w:rFonts w:cs="Arial"/>
          <w:szCs w:val="22"/>
          <w:lang w:val="lt-LT"/>
        </w:rPr>
        <w:t>.</w:t>
      </w:r>
      <w:r w:rsidR="00363011" w:rsidRPr="00536A92">
        <w:rPr>
          <w:rFonts w:cs="Arial"/>
          <w:color w:val="000000" w:themeColor="text1"/>
          <w:kern w:val="1"/>
          <w:szCs w:val="22"/>
          <w:lang w:val="lt-LT" w:eastAsia="ar-SA"/>
        </w:rPr>
        <w:t xml:space="preserve"> </w:t>
      </w:r>
      <w:bookmarkEnd w:id="39"/>
      <w:r w:rsidRPr="00536A92">
        <w:rPr>
          <w:rFonts w:cs="Arial"/>
          <w:szCs w:val="22"/>
          <w:lang w:val="lt-LT"/>
        </w:rPr>
        <w:t xml:space="preserve">Standartiniai techniniai reikalavimai kintamos srovės savųjų reikmių skydui pateikiami </w:t>
      </w:r>
      <w:sdt>
        <w:sdtPr>
          <w:rPr>
            <w:rFonts w:cs="Arial"/>
            <w:szCs w:val="22"/>
            <w:lang w:val="lt-LT"/>
          </w:rPr>
          <w:id w:val="-1703552309"/>
          <w:citation/>
        </w:sdtPr>
        <w:sdtEndPr/>
        <w:sdtContent>
          <w:r w:rsidR="00AF0BBD" w:rsidRPr="00536A92">
            <w:rPr>
              <w:rFonts w:cs="Arial"/>
              <w:szCs w:val="22"/>
              <w:lang w:val="lt-LT"/>
            </w:rPr>
            <w:fldChar w:fldCharType="begin"/>
          </w:r>
          <w:r w:rsidR="00AF0BBD" w:rsidRPr="00536A92">
            <w:rPr>
              <w:rFonts w:cs="Arial"/>
              <w:szCs w:val="22"/>
              <w:lang w:val="lt-LT"/>
            </w:rPr>
            <w:instrText xml:space="preserve"> CITATION E8 \l 1063 </w:instrText>
          </w:r>
          <w:r w:rsidR="00AF0BBD" w:rsidRPr="00536A92">
            <w:rPr>
              <w:rFonts w:cs="Arial"/>
              <w:szCs w:val="22"/>
              <w:lang w:val="lt-LT"/>
            </w:rPr>
            <w:fldChar w:fldCharType="separate"/>
          </w:r>
          <w:r w:rsidR="00536A92" w:rsidRPr="00536A92">
            <w:rPr>
              <w:rFonts w:cs="Arial"/>
              <w:noProof/>
              <w:szCs w:val="22"/>
              <w:lang w:val="lt-LT"/>
            </w:rPr>
            <w:t>(32)</w:t>
          </w:r>
          <w:r w:rsidR="00AF0BBD" w:rsidRPr="00536A92">
            <w:rPr>
              <w:rFonts w:cs="Arial"/>
              <w:szCs w:val="22"/>
              <w:lang w:val="lt-LT"/>
            </w:rPr>
            <w:fldChar w:fldCharType="end"/>
          </w:r>
        </w:sdtContent>
      </w:sdt>
      <w:r w:rsidR="00AF0BBD" w:rsidRPr="00536A92">
        <w:rPr>
          <w:rFonts w:cs="Arial"/>
          <w:szCs w:val="22"/>
          <w:lang w:val="lt-LT"/>
        </w:rPr>
        <w:t xml:space="preserve"> </w:t>
      </w:r>
      <w:r w:rsidR="005A57F5" w:rsidRPr="00536A92">
        <w:rPr>
          <w:rFonts w:cs="Arial"/>
          <w:szCs w:val="22"/>
          <w:lang w:val="lt-LT"/>
        </w:rPr>
        <w:t xml:space="preserve"> </w:t>
      </w:r>
      <w:r w:rsidRPr="00536A92">
        <w:rPr>
          <w:rFonts w:cs="Arial"/>
          <w:szCs w:val="22"/>
          <w:lang w:val="lt-LT"/>
        </w:rPr>
        <w:t>priede.</w:t>
      </w:r>
    </w:p>
    <w:p w14:paraId="00245CBC" w14:textId="460FC391"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Projekto vykdymo metu turi būti užtikrintas PT savųjų reikmių aprūpinimas elektra.</w:t>
      </w:r>
    </w:p>
    <w:p w14:paraId="3AF11946" w14:textId="77777777" w:rsidR="00220133" w:rsidRPr="00536A92" w:rsidRDefault="00220133" w:rsidP="00B258AB">
      <w:pPr>
        <w:pStyle w:val="NoSpacing"/>
        <w:numPr>
          <w:ilvl w:val="1"/>
          <w:numId w:val="4"/>
        </w:numPr>
        <w:spacing w:line="276" w:lineRule="auto"/>
        <w:ind w:left="0" w:firstLine="567"/>
        <w:jc w:val="both"/>
        <w:rPr>
          <w:rFonts w:cs="Arial"/>
          <w:szCs w:val="22"/>
          <w:lang w:val="lt-LT"/>
        </w:rPr>
      </w:pPr>
      <w:bookmarkStart w:id="40" w:name="_Hlk63694540"/>
      <w:r w:rsidRPr="00536A92">
        <w:rPr>
          <w:szCs w:val="22"/>
          <w:lang w:val="lt-LT"/>
        </w:rPr>
        <w:t>Ant pastotės valdymo pulto (PVP) stogo suprojektuoti saulės elektrinę vadovaujantis reikalavimais:</w:t>
      </w:r>
    </w:p>
    <w:p w14:paraId="4E635A10" w14:textId="77777777" w:rsidR="00220133" w:rsidRPr="00536A92" w:rsidRDefault="00220133" w:rsidP="00B258AB">
      <w:pPr>
        <w:pStyle w:val="NoSpacing"/>
        <w:numPr>
          <w:ilvl w:val="2"/>
          <w:numId w:val="4"/>
        </w:numPr>
        <w:spacing w:line="276" w:lineRule="auto"/>
        <w:ind w:left="0" w:firstLine="567"/>
        <w:jc w:val="both"/>
        <w:rPr>
          <w:rFonts w:cs="Arial"/>
          <w:szCs w:val="22"/>
          <w:lang w:val="lt-LT"/>
        </w:rPr>
      </w:pPr>
      <w:r w:rsidRPr="00536A92">
        <w:rPr>
          <w:szCs w:val="22"/>
          <w:lang w:val="lt-LT"/>
        </w:rPr>
        <w:t xml:space="preserve">Saulės elektrinės instaliuotoji galia priklauso nuo projektuojamo PVP stogo ploto. PVP stogas parenkamas vieno šlaito, jo kampas ir kryptis parenkami maksimaliai efektyviam fotovoltinių modulių darbui. Stogo plotas turi būti išnaudotas maksimaliam galimam fotovoltinių modulių skaičiui įrengti. Projektuojamos modulius laikančios konstrukcijos, moduliai į stogo konstrukcija neintegruojami. Fotovoltiniai moduliai projektuojami ne mažesniu kaip 300 mm atstumu nuo bet kurio stogo krašto ir ne mažesniu kaip 70 mm atstumu nuo stogo paviršiaus. Saulės foto modulių DC/AC įtampos keitiklio (toliau – SE keitiklis) ir jo pagalbinės įrangos įrengimo vieta – PVP viduje. </w:t>
      </w:r>
    </w:p>
    <w:p w14:paraId="5482E42A" w14:textId="77777777" w:rsidR="00220133" w:rsidRPr="00536A92" w:rsidRDefault="00220133" w:rsidP="00B258AB">
      <w:pPr>
        <w:pStyle w:val="NoSpacing"/>
        <w:numPr>
          <w:ilvl w:val="2"/>
          <w:numId w:val="4"/>
        </w:numPr>
        <w:spacing w:line="276" w:lineRule="auto"/>
        <w:ind w:left="0" w:firstLine="720"/>
        <w:jc w:val="both"/>
        <w:rPr>
          <w:rFonts w:cs="Arial"/>
          <w:szCs w:val="22"/>
          <w:lang w:val="lt-LT"/>
        </w:rPr>
      </w:pPr>
      <w:r w:rsidRPr="00536A92">
        <w:rPr>
          <w:szCs w:val="22"/>
          <w:lang w:val="lt-LT"/>
        </w:rPr>
        <w:t xml:space="preserve">Parinkti vieną tinkamos galios SE keitiklį, kuris prijungiamas prie KSSRS šynų sekcijos, nuo kurios maitinsis pagrindinis (angl. Master) akumuliatorių baterijos įkroviklis. Suprojektuoti saulės elektrinės veikimo principus bei KSSRS ir NSSRS apkrovimą, efektyviausiai išnaudojant SE pagamintą elektros energiją. </w:t>
      </w:r>
    </w:p>
    <w:p w14:paraId="3C77FC9E" w14:textId="77777777" w:rsidR="00220133" w:rsidRPr="00536A92" w:rsidRDefault="00220133" w:rsidP="00B258AB">
      <w:pPr>
        <w:pStyle w:val="NoSpacing"/>
        <w:numPr>
          <w:ilvl w:val="2"/>
          <w:numId w:val="4"/>
        </w:numPr>
        <w:spacing w:line="276" w:lineRule="auto"/>
        <w:ind w:left="0" w:firstLine="720"/>
        <w:jc w:val="both"/>
        <w:rPr>
          <w:rFonts w:cs="Arial"/>
          <w:szCs w:val="22"/>
          <w:lang w:val="lt-LT"/>
        </w:rPr>
      </w:pPr>
      <w:r w:rsidRPr="00536A92">
        <w:rPr>
          <w:szCs w:val="22"/>
          <w:lang w:val="lt-LT"/>
        </w:rPr>
        <w:t xml:space="preserve">Projekto rengimo metu būtina suprojektuoti generuojančio šaltinio (saulės elektrinės pagamintos elektros energijos) prijungimą prie 0,4 kV KSSRS. Saulės elektrinės prijungimas prie KSSRS turi būti suprojektuotas atsižvelgiant į sąlygą, kad saulės elektrinės pagaminta elektros energija negali būti generuojama į ESO skirstomąjį tinklą. </w:t>
      </w:r>
    </w:p>
    <w:p w14:paraId="62231FAC" w14:textId="77777777" w:rsidR="00220133" w:rsidRPr="00536A92" w:rsidRDefault="00220133" w:rsidP="00B258AB">
      <w:pPr>
        <w:pStyle w:val="NoSpacing"/>
        <w:numPr>
          <w:ilvl w:val="2"/>
          <w:numId w:val="4"/>
        </w:numPr>
        <w:spacing w:line="276" w:lineRule="auto"/>
        <w:ind w:left="0" w:firstLine="720"/>
        <w:jc w:val="both"/>
        <w:rPr>
          <w:rFonts w:cs="Arial"/>
          <w:szCs w:val="22"/>
          <w:lang w:val="lt-LT"/>
        </w:rPr>
      </w:pPr>
      <w:r w:rsidRPr="00536A92">
        <w:rPr>
          <w:szCs w:val="22"/>
          <w:lang w:val="lt-LT"/>
        </w:rPr>
        <w:t>Parinkta keitiklio sistema turi užtikrinti saulės elektrinės darbą šiuo režimu:</w:t>
      </w:r>
    </w:p>
    <w:p w14:paraId="7883075C" w14:textId="77777777" w:rsidR="00220133" w:rsidRPr="00536A92" w:rsidRDefault="00220133" w:rsidP="00B258AB">
      <w:pPr>
        <w:pStyle w:val="NoSpacing"/>
        <w:numPr>
          <w:ilvl w:val="3"/>
          <w:numId w:val="4"/>
        </w:numPr>
        <w:spacing w:line="276" w:lineRule="auto"/>
        <w:ind w:left="0" w:firstLine="720"/>
        <w:jc w:val="both"/>
        <w:rPr>
          <w:rFonts w:cs="Arial"/>
          <w:szCs w:val="22"/>
          <w:lang w:val="lt-LT"/>
        </w:rPr>
      </w:pPr>
      <w:r w:rsidRPr="00536A92">
        <w:rPr>
          <w:szCs w:val="22"/>
          <w:lang w:val="lt-LT"/>
        </w:rPr>
        <w:t>SE keitiklio sistema sujungta lygiagrečiai su 0,4 kV KSSRS įvadais, įrengtais nuo AB ESO savųjų reikmių transformatorių;</w:t>
      </w:r>
    </w:p>
    <w:p w14:paraId="55BE5A9E" w14:textId="77777777" w:rsidR="00220133" w:rsidRPr="00536A92" w:rsidRDefault="00220133" w:rsidP="00B258AB">
      <w:pPr>
        <w:pStyle w:val="NoSpacing"/>
        <w:numPr>
          <w:ilvl w:val="2"/>
          <w:numId w:val="4"/>
        </w:numPr>
        <w:spacing w:line="276" w:lineRule="auto"/>
        <w:ind w:left="0" w:firstLine="720"/>
        <w:jc w:val="both"/>
        <w:rPr>
          <w:rFonts w:cs="Arial"/>
          <w:szCs w:val="22"/>
          <w:lang w:val="lt-LT"/>
        </w:rPr>
      </w:pPr>
      <w:r w:rsidRPr="00536A92">
        <w:rPr>
          <w:szCs w:val="22"/>
          <w:lang w:val="lt-LT"/>
        </w:rPr>
        <w:t>Keitiklis turi turėti elektros energijos apskaitos ir monitoringo sistemą. Būtinas nuotolinis prisijungimas prie saulės elektrinės energijos apskaitos ir monitoringo sistemos iš Užsakovo darbuotojų darbo vietų per standartinę WEB naršyklę (Microsoft Internet Explorer, Google Chrome ir pan.), naudojant keitiklyje gamintojo integruotą programinę įrangą.</w:t>
      </w:r>
    </w:p>
    <w:p w14:paraId="02A74588" w14:textId="77777777" w:rsidR="00220133" w:rsidRPr="00536A92" w:rsidRDefault="00220133" w:rsidP="00B258AB">
      <w:pPr>
        <w:pStyle w:val="NoSpacing"/>
        <w:numPr>
          <w:ilvl w:val="2"/>
          <w:numId w:val="4"/>
        </w:numPr>
        <w:spacing w:line="276" w:lineRule="auto"/>
        <w:ind w:left="0" w:firstLine="720"/>
        <w:jc w:val="both"/>
        <w:rPr>
          <w:rFonts w:cs="Arial"/>
          <w:szCs w:val="22"/>
          <w:lang w:val="lt-LT"/>
        </w:rPr>
      </w:pPr>
      <w:r w:rsidRPr="00536A92">
        <w:rPr>
          <w:szCs w:val="22"/>
          <w:lang w:val="lt-LT"/>
        </w:rPr>
        <w:t>Nuotoliniu būdu turi būti prieinama informacija apie gaminamos elektros energijos kiekį:</w:t>
      </w:r>
    </w:p>
    <w:p w14:paraId="6623159F"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per dieną;</w:t>
      </w:r>
    </w:p>
    <w:p w14:paraId="6B015CD6"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per savaitę;</w:t>
      </w:r>
    </w:p>
    <w:p w14:paraId="2E537A0D"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per mėnesį;</w:t>
      </w:r>
    </w:p>
    <w:p w14:paraId="537E0563"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per metus;</w:t>
      </w:r>
    </w:p>
    <w:p w14:paraId="24A17771"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visas (nuo eksploatacijos pradžios) saulės elektrinės pagamintas elektros energijos kiekis;</w:t>
      </w:r>
    </w:p>
    <w:p w14:paraId="616FE0AC"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realiuoju laiku (momentinė) generuojama el. energijos galia.</w:t>
      </w:r>
    </w:p>
    <w:p w14:paraId="1C0B1049" w14:textId="77777777" w:rsidR="00220133" w:rsidRPr="00536A92" w:rsidRDefault="00220133" w:rsidP="00B258AB">
      <w:pPr>
        <w:pStyle w:val="NoSpacing"/>
        <w:numPr>
          <w:ilvl w:val="2"/>
          <w:numId w:val="4"/>
        </w:numPr>
        <w:spacing w:line="276" w:lineRule="auto"/>
        <w:ind w:left="0" w:firstLine="709"/>
        <w:jc w:val="both"/>
        <w:rPr>
          <w:rFonts w:cs="Arial"/>
          <w:szCs w:val="22"/>
          <w:lang w:val="lt-LT" w:eastAsia="ar-SA"/>
        </w:rPr>
      </w:pPr>
      <w:r w:rsidRPr="00536A92">
        <w:rPr>
          <w:szCs w:val="22"/>
          <w:lang w:val="lt-LT"/>
        </w:rPr>
        <w:t>Nuotoliniu būdu turi būti prieinama informacija apie sistemos būklę:</w:t>
      </w:r>
    </w:p>
    <w:p w14:paraId="6F7C8646"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įjungta/išjungta;</w:t>
      </w:r>
    </w:p>
    <w:p w14:paraId="17382FC2"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cs="Arial"/>
          <w:sz w:val="22"/>
          <w:szCs w:val="22"/>
          <w:lang w:val="lt-LT" w:eastAsia="ar-SA"/>
        </w:rPr>
      </w:pPr>
      <w:r w:rsidRPr="00536A92">
        <w:rPr>
          <w:rFonts w:ascii="Trebuchet MS" w:hAnsi="Trebuchet MS"/>
          <w:sz w:val="22"/>
          <w:szCs w:val="22"/>
          <w:lang w:val="lt-LT"/>
        </w:rPr>
        <w:t>keitiklių gedimų indikacijos (klaidų kodai);</w:t>
      </w:r>
    </w:p>
    <w:p w14:paraId="618CD08F"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lang w:val="lt-LT"/>
        </w:rPr>
      </w:pPr>
      <w:r w:rsidRPr="00536A92">
        <w:rPr>
          <w:rFonts w:ascii="Trebuchet MS" w:hAnsi="Trebuchet MS"/>
          <w:sz w:val="22"/>
          <w:szCs w:val="22"/>
          <w:lang w:val="lt-LT"/>
        </w:rPr>
        <w:t>sistema turi turėti duomenų eksportavimo galimybę (pvz. į Microsoft Excel programą);</w:t>
      </w:r>
    </w:p>
    <w:p w14:paraId="65CE6B23" w14:textId="6E104C73" w:rsidR="00220133" w:rsidRPr="00536A92" w:rsidRDefault="00220133" w:rsidP="00B258AB">
      <w:pPr>
        <w:tabs>
          <w:tab w:val="left" w:pos="851"/>
        </w:tabs>
        <w:spacing w:line="276" w:lineRule="auto"/>
        <w:contextualSpacing/>
        <w:jc w:val="both"/>
        <w:rPr>
          <w:rFonts w:ascii="Trebuchet MS" w:hAnsi="Trebuchet MS"/>
          <w:sz w:val="22"/>
          <w:szCs w:val="22"/>
          <w:lang w:val="lt-LT"/>
        </w:rPr>
      </w:pPr>
      <w:r w:rsidRPr="00536A92">
        <w:rPr>
          <w:rFonts w:ascii="Trebuchet MS" w:hAnsi="Trebuchet MS"/>
          <w:sz w:val="22"/>
          <w:szCs w:val="22"/>
          <w:lang w:val="lt-LT"/>
        </w:rPr>
        <w:t>Projekto apimtyje numatomi saulės elektrinės ir jos automatikos bandymai dalyvaujant Užsakovo atstovams.</w:t>
      </w:r>
      <w:bookmarkStart w:id="41" w:name="_Hlk508269546"/>
      <w:r w:rsidRPr="00536A92">
        <w:rPr>
          <w:rFonts w:ascii="Trebuchet MS" w:hAnsi="Trebuchet MS"/>
          <w:sz w:val="22"/>
          <w:szCs w:val="22"/>
          <w:lang w:val="lt-LT"/>
        </w:rPr>
        <w:t xml:space="preserve"> Išsamesni reikalavimai įrengiamai saulės elektrinei nustatomi projektuotojo techninio projekto rengimo metu. Rengdami SE techninę specifikaciją ją priskirti prie pagrindinės įrangos. Techniniai reikalavimai saulės elektrinei pateikiami</w:t>
      </w:r>
      <w:bookmarkEnd w:id="41"/>
      <w:r w:rsidRPr="00536A92">
        <w:rPr>
          <w:rFonts w:ascii="Trebuchet MS" w:hAnsi="Trebuchet MS"/>
          <w:sz w:val="22"/>
          <w:szCs w:val="22"/>
          <w:lang w:val="lt-LT"/>
        </w:rPr>
        <w:t xml:space="preserve"> </w:t>
      </w:r>
      <w:sdt>
        <w:sdtPr>
          <w:rPr>
            <w:rFonts w:ascii="Trebuchet MS" w:hAnsi="Trebuchet MS"/>
            <w:sz w:val="22"/>
            <w:szCs w:val="22"/>
            <w:lang w:val="lt-LT"/>
          </w:rPr>
          <w:id w:val="-2116439601"/>
          <w:citation/>
        </w:sdtPr>
        <w:sdtEndPr/>
        <w:sdtContent>
          <w:r w:rsidRPr="00536A92">
            <w:rPr>
              <w:rFonts w:ascii="Trebuchet MS" w:hAnsi="Trebuchet MS"/>
              <w:sz w:val="22"/>
              <w:szCs w:val="22"/>
              <w:lang w:val="lt-LT"/>
            </w:rPr>
            <w:fldChar w:fldCharType="begin"/>
          </w:r>
          <w:r w:rsidRPr="00536A92">
            <w:rPr>
              <w:rFonts w:ascii="Trebuchet MS" w:hAnsi="Trebuchet MS"/>
              <w:sz w:val="22"/>
              <w:szCs w:val="22"/>
              <w:lang w:val="lt-LT"/>
            </w:rPr>
            <w:instrText xml:space="preserve"> CITATION ED_saule \l 1063 </w:instrText>
          </w:r>
          <w:r w:rsidRPr="00536A92">
            <w:rPr>
              <w:rFonts w:ascii="Trebuchet MS" w:hAnsi="Trebuchet MS"/>
              <w:sz w:val="22"/>
              <w:szCs w:val="22"/>
              <w:lang w:val="lt-LT"/>
            </w:rPr>
            <w:fldChar w:fldCharType="separate"/>
          </w:r>
          <w:r w:rsidR="00536A92" w:rsidRPr="00536A92">
            <w:rPr>
              <w:rFonts w:ascii="Trebuchet MS" w:hAnsi="Trebuchet MS"/>
              <w:noProof/>
              <w:sz w:val="22"/>
              <w:szCs w:val="22"/>
              <w:lang w:val="lt-LT"/>
            </w:rPr>
            <w:t>(33)</w:t>
          </w:r>
          <w:r w:rsidRPr="00536A92">
            <w:rPr>
              <w:rFonts w:ascii="Trebuchet MS" w:hAnsi="Trebuchet MS"/>
              <w:sz w:val="22"/>
              <w:szCs w:val="22"/>
              <w:lang w:val="lt-LT"/>
            </w:rPr>
            <w:fldChar w:fldCharType="end"/>
          </w:r>
        </w:sdtContent>
      </w:sdt>
      <w:r w:rsidRPr="00536A92">
        <w:rPr>
          <w:rFonts w:ascii="Trebuchet MS" w:hAnsi="Trebuchet MS" w:cs="Arial"/>
          <w:kern w:val="1"/>
          <w:sz w:val="22"/>
          <w:szCs w:val="22"/>
          <w:lang w:val="lt-LT" w:eastAsia="ar-SA"/>
        </w:rPr>
        <w:t xml:space="preserve"> </w:t>
      </w:r>
      <w:r w:rsidRPr="00536A92">
        <w:rPr>
          <w:rFonts w:ascii="Trebuchet MS" w:hAnsi="Trebuchet MS"/>
          <w:color w:val="000000" w:themeColor="text1"/>
          <w:sz w:val="22"/>
          <w:szCs w:val="22"/>
          <w:lang w:val="lt-LT"/>
        </w:rPr>
        <w:t>priede</w:t>
      </w:r>
      <w:r w:rsidRPr="00536A92">
        <w:rPr>
          <w:rFonts w:ascii="Trebuchet MS" w:hAnsi="Trebuchet MS" w:cs="Arial"/>
          <w:color w:val="000000" w:themeColor="text1"/>
          <w:kern w:val="1"/>
          <w:sz w:val="22"/>
          <w:szCs w:val="22"/>
          <w:lang w:val="lt-LT" w:eastAsia="ar-SA"/>
        </w:rPr>
        <w:t xml:space="preserve">. </w:t>
      </w:r>
      <w:bookmarkEnd w:id="40"/>
    </w:p>
    <w:p w14:paraId="12C5E1F7" w14:textId="20326605" w:rsidR="00D45F57"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lastRenderedPageBreak/>
        <w:t xml:space="preserve">Projektuojami šynolaidžiai gali būti kieti arba lankstūs. Kieta šynuotė privalomai įrengiama virš pravažiavimo kelių </w:t>
      </w:r>
      <w:r w:rsidR="005A6681" w:rsidRPr="00536A92">
        <w:rPr>
          <w:rFonts w:cs="Arial"/>
          <w:szCs w:val="22"/>
          <w:lang w:val="lt-LT"/>
        </w:rPr>
        <w:t>ir</w:t>
      </w:r>
      <w:r w:rsidRPr="00536A92">
        <w:rPr>
          <w:rFonts w:cs="Arial"/>
          <w:szCs w:val="22"/>
          <w:lang w:val="lt-LT"/>
        </w:rPr>
        <w:t xml:space="preserve"> 110 kV šynų sekcij</w:t>
      </w:r>
      <w:r w:rsidR="005A6681" w:rsidRPr="00536A92">
        <w:rPr>
          <w:rFonts w:cs="Arial"/>
          <w:szCs w:val="22"/>
          <w:lang w:val="lt-LT"/>
        </w:rPr>
        <w:t>ų</w:t>
      </w:r>
      <w:r w:rsidRPr="00536A92">
        <w:rPr>
          <w:rFonts w:cs="Arial"/>
          <w:szCs w:val="22"/>
          <w:lang w:val="lt-LT"/>
        </w:rPr>
        <w:t xml:space="preserve">, kitur leidžiamas </w:t>
      </w:r>
      <w:r w:rsidR="007E48D6" w:rsidRPr="00536A92">
        <w:rPr>
          <w:color w:val="000000" w:themeColor="text1"/>
          <w:szCs w:val="22"/>
          <w:lang w:val="lt-LT"/>
        </w:rPr>
        <w:t xml:space="preserve">lanksčių srovėlaidžių (laidų) </w:t>
      </w:r>
      <w:r w:rsidRPr="00536A92">
        <w:rPr>
          <w:rFonts w:cs="Arial"/>
          <w:szCs w:val="22"/>
          <w:lang w:val="lt-LT"/>
        </w:rPr>
        <w:t xml:space="preserve">panaudojimas. Turi būti suprojektuotas pakankamas įrenginių, prie kurių prijungiama kieta šynuotė, mechaninis atsparumas nenaudojant papildomų atraminių izoliatorių. Papildomus atraminius izoliatorius galima naudoti tik tuo atveju jungtuvų pusėje, jei jų nepanaudojus, reikalinga būtų papildomai montuoti apžiūrų aikšteles prie jungtuvų arba kietos šynos negalėtų būti sumontuotos tiksliai horizontalioje ašyje be nuolydžio. Parenkant šynuotę įvertinti laidininkų įšilimą, vainikinius išlydžius, terminį ir elektrodinaminį atsparumą trumpojo jungimo srovėms, mechaninį atsparumą, srovės perkrovas, įtampos nuostolius ir ekonomiškumą, aplinkos sąlygas (apledėjimo, vėjo poveikį) ir nustatyti prijungimo vietų (atraminių izoliatorių arba įrenginių prijungimo gnybtų) leidžiamas apkrovas. Visi skaičiavimai turi būti pateikti techniniame projekte. </w:t>
      </w:r>
    </w:p>
    <w:p w14:paraId="60A14E08" w14:textId="1B5490A0" w:rsidR="00D45F57" w:rsidRPr="00536A92" w:rsidRDefault="00D45F57" w:rsidP="00B258AB">
      <w:pPr>
        <w:pStyle w:val="NoSpacing"/>
        <w:spacing w:line="276" w:lineRule="auto"/>
        <w:jc w:val="both"/>
        <w:rPr>
          <w:rFonts w:cs="Arial"/>
          <w:szCs w:val="22"/>
          <w:lang w:val="lt-LT"/>
        </w:rPr>
      </w:pPr>
      <w:r w:rsidRPr="00536A92">
        <w:rPr>
          <w:rFonts w:cs="Arial"/>
          <w:szCs w:val="22"/>
          <w:lang w:val="lt-LT"/>
        </w:rPr>
        <w:t>Standartiniai t</w:t>
      </w:r>
      <w:r w:rsidR="001A4B78" w:rsidRPr="00536A92">
        <w:rPr>
          <w:rFonts w:cs="Arial"/>
          <w:szCs w:val="22"/>
          <w:lang w:val="lt-LT"/>
        </w:rPr>
        <w:t xml:space="preserve">echniniai reikalavimai 110 kV </w:t>
      </w:r>
      <w:r w:rsidR="003753EE" w:rsidRPr="00536A92">
        <w:rPr>
          <w:rFonts w:cs="Arial"/>
          <w:color w:val="000000" w:themeColor="text1"/>
          <w:kern w:val="1"/>
          <w:szCs w:val="22"/>
          <w:lang w:val="lt-LT" w:eastAsia="ar-SA"/>
        </w:rPr>
        <w:t>vamzdiniams laidininkams</w:t>
      </w:r>
      <w:r w:rsidR="003753EE" w:rsidRPr="00536A92" w:rsidDel="003753EE">
        <w:rPr>
          <w:rFonts w:cs="Arial"/>
          <w:szCs w:val="22"/>
          <w:lang w:val="lt-LT"/>
        </w:rPr>
        <w:t xml:space="preserve"> </w:t>
      </w:r>
      <w:r w:rsidR="001A4B78" w:rsidRPr="00536A92">
        <w:rPr>
          <w:rFonts w:cs="Arial"/>
          <w:szCs w:val="22"/>
          <w:lang w:val="lt-LT"/>
        </w:rPr>
        <w:t>pateikiami</w:t>
      </w:r>
      <w:r w:rsidR="00620B0D" w:rsidRPr="00536A92">
        <w:rPr>
          <w:rFonts w:cs="Arial"/>
          <w:szCs w:val="22"/>
          <w:lang w:val="lt-LT"/>
        </w:rPr>
        <w:t xml:space="preserve"> </w:t>
      </w:r>
      <w:sdt>
        <w:sdtPr>
          <w:rPr>
            <w:rFonts w:cs="Arial"/>
            <w:szCs w:val="22"/>
            <w:lang w:val="lt-LT"/>
          </w:rPr>
          <w:id w:val="1857460958"/>
          <w:citation/>
        </w:sdtPr>
        <w:sdtEndPr/>
        <w:sdtContent>
          <w:r w:rsidR="00620B0D" w:rsidRPr="00536A92">
            <w:rPr>
              <w:rFonts w:cs="Arial"/>
              <w:szCs w:val="22"/>
              <w:lang w:val="lt-LT"/>
            </w:rPr>
            <w:fldChar w:fldCharType="begin"/>
          </w:r>
          <w:r w:rsidR="00243308" w:rsidRPr="00536A92">
            <w:rPr>
              <w:rFonts w:cs="Arial"/>
              <w:szCs w:val="22"/>
              <w:lang w:val="lt-LT"/>
            </w:rPr>
            <w:instrText xml:space="preserve">CITATION E14 \l 1063 </w:instrText>
          </w:r>
          <w:r w:rsidR="00620B0D" w:rsidRPr="00536A92">
            <w:rPr>
              <w:rFonts w:cs="Arial"/>
              <w:szCs w:val="22"/>
              <w:lang w:val="lt-LT"/>
            </w:rPr>
            <w:fldChar w:fldCharType="separate"/>
          </w:r>
          <w:r w:rsidR="00536A92" w:rsidRPr="00536A92">
            <w:rPr>
              <w:rFonts w:cs="Arial"/>
              <w:noProof/>
              <w:szCs w:val="22"/>
              <w:lang w:val="lt-LT"/>
            </w:rPr>
            <w:t>(34)</w:t>
          </w:r>
          <w:r w:rsidR="00620B0D" w:rsidRPr="00536A92">
            <w:rPr>
              <w:rFonts w:cs="Arial"/>
              <w:szCs w:val="22"/>
              <w:lang w:val="lt-LT"/>
            </w:rPr>
            <w:fldChar w:fldCharType="end"/>
          </w:r>
        </w:sdtContent>
      </w:sdt>
      <w:r w:rsidR="001A4B78" w:rsidRPr="00536A92">
        <w:rPr>
          <w:rFonts w:cs="Arial"/>
          <w:szCs w:val="22"/>
          <w:lang w:val="lt-LT"/>
        </w:rPr>
        <w:t xml:space="preserve"> priede. </w:t>
      </w:r>
    </w:p>
    <w:p w14:paraId="0402D026" w14:textId="6D5E01FA" w:rsidR="001A4B78" w:rsidRPr="00536A92" w:rsidRDefault="00D45F57" w:rsidP="00B258AB">
      <w:pPr>
        <w:pStyle w:val="NoSpacing"/>
        <w:spacing w:line="276" w:lineRule="auto"/>
        <w:jc w:val="both"/>
        <w:rPr>
          <w:rFonts w:cs="Arial"/>
          <w:szCs w:val="22"/>
          <w:lang w:val="lt-LT"/>
        </w:rPr>
      </w:pPr>
      <w:r w:rsidRPr="00536A92">
        <w:rPr>
          <w:rFonts w:cs="Arial"/>
          <w:szCs w:val="22"/>
          <w:lang w:val="lt-LT"/>
        </w:rPr>
        <w:t>Standartiniai t</w:t>
      </w:r>
      <w:r w:rsidR="001A4B78" w:rsidRPr="00536A92">
        <w:rPr>
          <w:rFonts w:cs="Arial"/>
          <w:szCs w:val="22"/>
          <w:lang w:val="lt-LT"/>
        </w:rPr>
        <w:t xml:space="preserve">echniniai reikalavimai 110 kV lankstiems </w:t>
      </w:r>
      <w:r w:rsidRPr="00536A92">
        <w:rPr>
          <w:rFonts w:cs="Arial"/>
          <w:color w:val="000000" w:themeColor="text1"/>
          <w:kern w:val="1"/>
          <w:szCs w:val="22"/>
          <w:lang w:val="lt-LT" w:eastAsia="ar-SA"/>
        </w:rPr>
        <w:t>srovėlaidžiams</w:t>
      </w:r>
      <w:r w:rsidRPr="00536A92">
        <w:rPr>
          <w:color w:val="000000" w:themeColor="text1"/>
          <w:kern w:val="1"/>
          <w:szCs w:val="22"/>
          <w:lang w:val="lt-LT"/>
        </w:rPr>
        <w:t xml:space="preserve"> </w:t>
      </w:r>
      <w:r w:rsidR="001A4B78" w:rsidRPr="00536A92">
        <w:rPr>
          <w:rFonts w:cs="Arial"/>
          <w:szCs w:val="22"/>
          <w:lang w:val="lt-LT"/>
        </w:rPr>
        <w:t xml:space="preserve">(laidams) pateikiami </w:t>
      </w:r>
      <w:sdt>
        <w:sdtPr>
          <w:rPr>
            <w:rFonts w:cs="Arial"/>
            <w:szCs w:val="22"/>
            <w:lang w:val="lt-LT"/>
          </w:rPr>
          <w:id w:val="-382566275"/>
          <w:citation/>
        </w:sdtPr>
        <w:sdtEndPr/>
        <w:sdtContent>
          <w:r w:rsidR="00620B0D" w:rsidRPr="00536A92">
            <w:rPr>
              <w:rFonts w:cs="Arial"/>
              <w:szCs w:val="22"/>
              <w:lang w:val="lt-LT"/>
            </w:rPr>
            <w:fldChar w:fldCharType="begin"/>
          </w:r>
          <w:r w:rsidR="00971CD2" w:rsidRPr="00536A92">
            <w:rPr>
              <w:rFonts w:cs="Arial"/>
              <w:szCs w:val="22"/>
              <w:lang w:val="lt-LT"/>
            </w:rPr>
            <w:instrText xml:space="preserve">CITATION EL7 \l 1063 </w:instrText>
          </w:r>
          <w:r w:rsidR="00620B0D" w:rsidRPr="00536A92">
            <w:rPr>
              <w:rFonts w:cs="Arial"/>
              <w:szCs w:val="22"/>
              <w:lang w:val="lt-LT"/>
            </w:rPr>
            <w:fldChar w:fldCharType="separate"/>
          </w:r>
          <w:r w:rsidR="00536A92" w:rsidRPr="00536A92">
            <w:rPr>
              <w:rFonts w:cs="Arial"/>
              <w:noProof/>
              <w:szCs w:val="22"/>
              <w:lang w:val="lt-LT"/>
            </w:rPr>
            <w:t>(35)</w:t>
          </w:r>
          <w:r w:rsidR="00620B0D" w:rsidRPr="00536A92">
            <w:rPr>
              <w:rFonts w:cs="Arial"/>
              <w:szCs w:val="22"/>
              <w:lang w:val="lt-LT"/>
            </w:rPr>
            <w:fldChar w:fldCharType="end"/>
          </w:r>
        </w:sdtContent>
      </w:sdt>
      <w:r w:rsidR="00B8260E" w:rsidRPr="00536A92">
        <w:rPr>
          <w:rFonts w:cs="Arial"/>
          <w:szCs w:val="22"/>
          <w:lang w:val="lt-LT"/>
        </w:rPr>
        <w:t xml:space="preserve"> </w:t>
      </w:r>
      <w:r w:rsidR="001A4B78" w:rsidRPr="00536A92">
        <w:rPr>
          <w:rFonts w:cs="Arial"/>
          <w:szCs w:val="22"/>
          <w:lang w:val="lt-LT"/>
        </w:rPr>
        <w:t xml:space="preserve">priede. </w:t>
      </w:r>
      <w:r w:rsidR="00CD238D" w:rsidRPr="00536A92">
        <w:rPr>
          <w:rFonts w:cs="Arial"/>
          <w:color w:val="000000" w:themeColor="text1"/>
          <w:kern w:val="1"/>
          <w:szCs w:val="22"/>
          <w:lang w:val="lt-LT" w:eastAsia="ar-SA"/>
        </w:rPr>
        <w:t>Lanksčių srovėlaidžių (laidų</w:t>
      </w:r>
      <w:r w:rsidR="000D0F14" w:rsidRPr="00536A92">
        <w:rPr>
          <w:rFonts w:cs="Arial"/>
          <w:szCs w:val="22"/>
          <w:lang w:val="lt-LT"/>
        </w:rPr>
        <w:t>)</w:t>
      </w:r>
      <w:r w:rsidR="001624AA" w:rsidRPr="00536A92">
        <w:rPr>
          <w:rFonts w:cs="Arial"/>
          <w:szCs w:val="22"/>
          <w:lang w:val="lt-LT"/>
        </w:rPr>
        <w:t xml:space="preserve"> </w:t>
      </w:r>
      <w:r w:rsidR="001A4B78" w:rsidRPr="00536A92">
        <w:rPr>
          <w:rFonts w:cs="Arial"/>
          <w:szCs w:val="22"/>
          <w:lang w:val="lt-LT"/>
        </w:rPr>
        <w:t xml:space="preserve">įrengimui turi būti naudojami stikliniai lėkštiniai izoliatoriai, kurie turi būti suprojektuoti vadovaujantis </w:t>
      </w:r>
      <w:sdt>
        <w:sdtPr>
          <w:rPr>
            <w:rFonts w:cs="Arial"/>
            <w:szCs w:val="22"/>
            <w:lang w:val="lt-LT"/>
          </w:rPr>
          <w:id w:val="-1837141673"/>
          <w:citation/>
        </w:sdtPr>
        <w:sdtEndPr/>
        <w:sdtContent>
          <w:r w:rsidR="003A242C" w:rsidRPr="00536A92">
            <w:rPr>
              <w:rFonts w:cs="Arial"/>
              <w:szCs w:val="22"/>
              <w:lang w:val="lt-LT"/>
            </w:rPr>
            <w:fldChar w:fldCharType="begin"/>
          </w:r>
          <w:r w:rsidR="00243308" w:rsidRPr="00536A92">
            <w:rPr>
              <w:rFonts w:cs="Arial"/>
              <w:szCs w:val="22"/>
              <w:lang w:val="lt-LT"/>
            </w:rPr>
            <w:instrText xml:space="preserve">CITATION EL8 \l 1063 </w:instrText>
          </w:r>
          <w:r w:rsidR="003A242C" w:rsidRPr="00536A92">
            <w:rPr>
              <w:rFonts w:cs="Arial"/>
              <w:szCs w:val="22"/>
              <w:lang w:val="lt-LT"/>
            </w:rPr>
            <w:fldChar w:fldCharType="separate"/>
          </w:r>
          <w:r w:rsidR="00536A92" w:rsidRPr="00536A92">
            <w:rPr>
              <w:rFonts w:cs="Arial"/>
              <w:noProof/>
              <w:szCs w:val="22"/>
              <w:lang w:val="lt-LT"/>
            </w:rPr>
            <w:t>(36)</w:t>
          </w:r>
          <w:r w:rsidR="003A242C" w:rsidRPr="00536A92">
            <w:rPr>
              <w:rFonts w:cs="Arial"/>
              <w:szCs w:val="22"/>
              <w:lang w:val="lt-LT"/>
            </w:rPr>
            <w:fldChar w:fldCharType="end"/>
          </w:r>
        </w:sdtContent>
      </w:sdt>
      <w:r w:rsidR="001A4B78" w:rsidRPr="00536A92">
        <w:rPr>
          <w:rFonts w:cs="Arial"/>
          <w:szCs w:val="22"/>
          <w:lang w:val="lt-LT"/>
        </w:rPr>
        <w:t xml:space="preserve"> priedo reikalavimais. </w:t>
      </w:r>
    </w:p>
    <w:p w14:paraId="7AF7F7AD" w14:textId="1E5340AA"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Atskirai sumontuoti 110 kV atraminiai izoliatoriai turi atitikti PSO standartinius techninius reikalavimus pateiktus </w:t>
      </w:r>
      <w:sdt>
        <w:sdtPr>
          <w:rPr>
            <w:rFonts w:cs="Arial"/>
            <w:szCs w:val="22"/>
            <w:lang w:val="lt-LT"/>
          </w:rPr>
          <w:id w:val="1446424001"/>
          <w:citation/>
        </w:sdtPr>
        <w:sdtEndPr/>
        <w:sdtContent>
          <w:r w:rsidR="003A242C" w:rsidRPr="00536A92">
            <w:rPr>
              <w:rFonts w:cs="Arial"/>
              <w:szCs w:val="22"/>
              <w:lang w:val="lt-LT"/>
            </w:rPr>
            <w:fldChar w:fldCharType="begin"/>
          </w:r>
          <w:r w:rsidR="003A242C" w:rsidRPr="00536A92">
            <w:rPr>
              <w:rFonts w:cs="Arial"/>
              <w:szCs w:val="22"/>
              <w:lang w:val="lt-LT"/>
            </w:rPr>
            <w:instrText xml:space="preserve"> CITATION E17 \l 1063 </w:instrText>
          </w:r>
          <w:r w:rsidR="003A242C" w:rsidRPr="00536A92">
            <w:rPr>
              <w:rFonts w:cs="Arial"/>
              <w:szCs w:val="22"/>
              <w:lang w:val="lt-LT"/>
            </w:rPr>
            <w:fldChar w:fldCharType="separate"/>
          </w:r>
          <w:r w:rsidR="00536A92" w:rsidRPr="00536A92">
            <w:rPr>
              <w:rFonts w:cs="Arial"/>
              <w:noProof/>
              <w:szCs w:val="22"/>
              <w:lang w:val="lt-LT"/>
            </w:rPr>
            <w:t>(37)</w:t>
          </w:r>
          <w:r w:rsidR="003A242C" w:rsidRPr="00536A92">
            <w:rPr>
              <w:rFonts w:cs="Arial"/>
              <w:szCs w:val="22"/>
              <w:lang w:val="lt-LT"/>
            </w:rPr>
            <w:fldChar w:fldCharType="end"/>
          </w:r>
        </w:sdtContent>
      </w:sdt>
      <w:r w:rsidR="003A242C" w:rsidRPr="00536A92">
        <w:rPr>
          <w:rFonts w:cs="Arial"/>
          <w:szCs w:val="22"/>
          <w:lang w:val="lt-LT"/>
        </w:rPr>
        <w:t xml:space="preserve"> </w:t>
      </w:r>
      <w:r w:rsidRPr="00536A92">
        <w:rPr>
          <w:rFonts w:cs="Arial"/>
          <w:szCs w:val="22"/>
          <w:lang w:val="lt-LT"/>
        </w:rPr>
        <w:t xml:space="preserve">priede. </w:t>
      </w:r>
    </w:p>
    <w:p w14:paraId="15E598B1" w14:textId="28D29AF9"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Tarp sekcijinių skyriklių (arba iš abiejų pusių sekcijinio jungtuvo, jei sekcijinis jungtuvas numatomas pagal principinę prijungimo schemą), ant išėjimų į linijas</w:t>
      </w:r>
      <w:r w:rsidR="00396388" w:rsidRPr="00536A92">
        <w:rPr>
          <w:rFonts w:cs="Arial"/>
          <w:color w:val="000000" w:themeColor="text1"/>
          <w:kern w:val="1"/>
          <w:szCs w:val="22"/>
          <w:lang w:val="lt-LT" w:eastAsia="ar-SA"/>
        </w:rPr>
        <w:t>, prie įtampos matavimo transformatorių</w:t>
      </w:r>
      <w:r w:rsidRPr="00536A92">
        <w:rPr>
          <w:rFonts w:cs="Arial"/>
          <w:szCs w:val="22"/>
          <w:lang w:val="lt-LT"/>
        </w:rPr>
        <w:t xml:space="preserve"> ir prie galios transformatorių 110 kV išvadų įrengti įžeminimui skirtus kontaktus kilnojamųjų įžemiklių uždėjimui. Kontaktai kilnojamų įžemiklių uždėjimui turi būti įrengti tokiame aukštyje, kad kilnojamąjį įžemiklį prie kontaktų būtų galima prijungti naudojant 110 kV izoliacinę lazdą nenaudojant pakėlimo į aukštį priemonių.</w:t>
      </w:r>
    </w:p>
    <w:p w14:paraId="241F870F" w14:textId="13178193"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Suprojektuoti prijungimo prie galios transformatorių 110 kV įvadų, skirstyklos pirminių įrenginių ir šynolaidžių prijungimo būdą ir gnybtus. Reikalavimai 110 kV pirminių įrenginių prijungimo gnybtams pateikiami</w:t>
      </w:r>
      <w:r w:rsidR="002E5C82" w:rsidRPr="00536A92">
        <w:rPr>
          <w:rFonts w:cs="Arial"/>
          <w:szCs w:val="22"/>
          <w:lang w:val="lt-LT"/>
        </w:rPr>
        <w:t xml:space="preserve"> </w:t>
      </w:r>
      <w:sdt>
        <w:sdtPr>
          <w:rPr>
            <w:rFonts w:cs="Arial"/>
            <w:szCs w:val="22"/>
            <w:lang w:val="lt-LT"/>
          </w:rPr>
          <w:id w:val="1001704150"/>
          <w:citation/>
        </w:sdtPr>
        <w:sdtEndPr/>
        <w:sdtContent>
          <w:r w:rsidR="003A242C" w:rsidRPr="00536A92">
            <w:rPr>
              <w:rFonts w:cs="Arial"/>
              <w:szCs w:val="22"/>
              <w:lang w:val="lt-LT"/>
            </w:rPr>
            <w:fldChar w:fldCharType="begin"/>
          </w:r>
          <w:r w:rsidR="00971CD2" w:rsidRPr="00536A92">
            <w:rPr>
              <w:rFonts w:cs="Arial"/>
              <w:szCs w:val="22"/>
              <w:lang w:val="lt-LT"/>
            </w:rPr>
            <w:instrText xml:space="preserve">CITATION E18 \l 1063 </w:instrText>
          </w:r>
          <w:r w:rsidR="003A242C" w:rsidRPr="00536A92">
            <w:rPr>
              <w:rFonts w:cs="Arial"/>
              <w:szCs w:val="22"/>
              <w:lang w:val="lt-LT"/>
            </w:rPr>
            <w:fldChar w:fldCharType="separate"/>
          </w:r>
          <w:r w:rsidR="00536A92" w:rsidRPr="00536A92">
            <w:rPr>
              <w:rFonts w:cs="Arial"/>
              <w:noProof/>
              <w:szCs w:val="22"/>
              <w:lang w:val="lt-LT"/>
            </w:rPr>
            <w:t>(38)</w:t>
          </w:r>
          <w:r w:rsidR="003A242C" w:rsidRPr="00536A92">
            <w:rPr>
              <w:rFonts w:cs="Arial"/>
              <w:szCs w:val="22"/>
              <w:lang w:val="lt-LT"/>
            </w:rPr>
            <w:fldChar w:fldCharType="end"/>
          </w:r>
        </w:sdtContent>
      </w:sdt>
      <w:r w:rsidR="004E0BD8" w:rsidRPr="00536A92">
        <w:rPr>
          <w:rFonts w:cs="Arial"/>
          <w:szCs w:val="22"/>
          <w:lang w:val="lt-LT"/>
        </w:rPr>
        <w:t xml:space="preserve"> </w:t>
      </w:r>
      <w:r w:rsidRPr="00536A92">
        <w:rPr>
          <w:rFonts w:cs="Arial"/>
          <w:szCs w:val="22"/>
          <w:lang w:val="lt-LT"/>
        </w:rPr>
        <w:t>priede.</w:t>
      </w:r>
    </w:p>
    <w:p w14:paraId="688D0C3C"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Techniniame projekte parašyti, kad aukštos įtampos įrenginių prijungimo gnybtams užveržti suprojektuoti varžtus, kurie prijungus šynolaidį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šynolaidžio išėjimo atstumas iš prijungimo gnybto turi būti ne didesnis nei 2 mm.</w:t>
      </w:r>
    </w:p>
    <w:p w14:paraId="061B4612" w14:textId="58769755"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Suprojektuoti įžeminimo įrenginius vadovaujantis Elektros įrenginių įrengimo bendrųjų taisyklių reikalavimais. Įžeminimo įrenginių įrengimo technologija parenkama pagal grunto savitosios varžos matavimų rezultatus. Atstojamoji perdavimo tinklo skirstyklos dalies įžeminimo kontūro varža bet kuriuo metų laiku neturi viršyti 0,5 Ω. Perdavimo tinklo skirstyklos įžeminimo įrenginius numatyti sujungti su skirstomojo tinklo TP dalies įžeminimo įrenginiais. Standartiniai techniniai reikalavimai įžeminimo kontūro įrengimui ir įžeminimo kontūro elementams pateikiami </w:t>
      </w:r>
      <w:sdt>
        <w:sdtPr>
          <w:rPr>
            <w:rFonts w:cs="Arial"/>
            <w:szCs w:val="22"/>
            <w:lang w:val="lt-LT"/>
          </w:rPr>
          <w:id w:val="-830758828"/>
          <w:citation/>
        </w:sdtPr>
        <w:sdtEndPr/>
        <w:sdtContent>
          <w:r w:rsidR="0082286B" w:rsidRPr="00536A92">
            <w:rPr>
              <w:rFonts w:cs="Arial"/>
              <w:szCs w:val="22"/>
              <w:lang w:val="lt-LT"/>
            </w:rPr>
            <w:fldChar w:fldCharType="begin"/>
          </w:r>
          <w:r w:rsidR="0082286B" w:rsidRPr="00536A92">
            <w:rPr>
              <w:rFonts w:cs="Arial"/>
              <w:szCs w:val="22"/>
              <w:lang w:val="lt-LT"/>
            </w:rPr>
            <w:instrText xml:space="preserve"> CITATION E19 \l 1063 </w:instrText>
          </w:r>
          <w:r w:rsidR="0082286B" w:rsidRPr="00536A92">
            <w:rPr>
              <w:rFonts w:cs="Arial"/>
              <w:szCs w:val="22"/>
              <w:lang w:val="lt-LT"/>
            </w:rPr>
            <w:fldChar w:fldCharType="separate"/>
          </w:r>
          <w:r w:rsidR="00536A92" w:rsidRPr="00536A92">
            <w:rPr>
              <w:rFonts w:cs="Arial"/>
              <w:noProof/>
              <w:szCs w:val="22"/>
              <w:lang w:val="lt-LT"/>
            </w:rPr>
            <w:t>(39)</w:t>
          </w:r>
          <w:r w:rsidR="0082286B" w:rsidRPr="00536A92">
            <w:rPr>
              <w:rFonts w:cs="Arial"/>
              <w:szCs w:val="22"/>
              <w:lang w:val="lt-LT"/>
            </w:rPr>
            <w:fldChar w:fldCharType="end"/>
          </w:r>
        </w:sdtContent>
      </w:sdt>
      <w:r w:rsidR="0082286B" w:rsidRPr="00536A92">
        <w:rPr>
          <w:rFonts w:cs="Arial"/>
          <w:szCs w:val="22"/>
          <w:lang w:val="lt-LT"/>
        </w:rPr>
        <w:t xml:space="preserve"> </w:t>
      </w:r>
      <w:r w:rsidRPr="00536A92">
        <w:rPr>
          <w:rFonts w:cs="Arial"/>
          <w:szCs w:val="22"/>
          <w:lang w:val="lt-LT"/>
        </w:rPr>
        <w:t>ir</w:t>
      </w:r>
      <w:r w:rsidR="008E0B59" w:rsidRPr="00536A92">
        <w:rPr>
          <w:rFonts w:cs="Arial"/>
          <w:szCs w:val="22"/>
          <w:lang w:val="lt-LT"/>
        </w:rPr>
        <w:t xml:space="preserve"> </w:t>
      </w:r>
      <w:sdt>
        <w:sdtPr>
          <w:rPr>
            <w:rFonts w:cs="Arial"/>
            <w:szCs w:val="22"/>
            <w:lang w:val="lt-LT"/>
          </w:rPr>
          <w:id w:val="-2046827466"/>
          <w:citation/>
        </w:sdtPr>
        <w:sdtEndPr/>
        <w:sdtContent>
          <w:r w:rsidR="0082286B" w:rsidRPr="00536A92">
            <w:rPr>
              <w:rFonts w:cs="Arial"/>
              <w:szCs w:val="22"/>
              <w:lang w:val="lt-LT"/>
            </w:rPr>
            <w:fldChar w:fldCharType="begin"/>
          </w:r>
          <w:r w:rsidR="0082286B" w:rsidRPr="00536A92">
            <w:rPr>
              <w:rFonts w:cs="Arial"/>
              <w:szCs w:val="22"/>
              <w:lang w:val="lt-LT"/>
            </w:rPr>
            <w:instrText xml:space="preserve"> CITATION E20 \l 1063 </w:instrText>
          </w:r>
          <w:r w:rsidR="0082286B" w:rsidRPr="00536A92">
            <w:rPr>
              <w:rFonts w:cs="Arial"/>
              <w:szCs w:val="22"/>
              <w:lang w:val="lt-LT"/>
            </w:rPr>
            <w:fldChar w:fldCharType="separate"/>
          </w:r>
          <w:r w:rsidR="00536A92" w:rsidRPr="00536A92">
            <w:rPr>
              <w:rFonts w:cs="Arial"/>
              <w:noProof/>
              <w:szCs w:val="22"/>
              <w:lang w:val="lt-LT"/>
            </w:rPr>
            <w:t>(40)</w:t>
          </w:r>
          <w:r w:rsidR="0082286B" w:rsidRPr="00536A92">
            <w:rPr>
              <w:rFonts w:cs="Arial"/>
              <w:szCs w:val="22"/>
              <w:lang w:val="lt-LT"/>
            </w:rPr>
            <w:fldChar w:fldCharType="end"/>
          </w:r>
        </w:sdtContent>
      </w:sdt>
      <w:r w:rsidRPr="00536A92">
        <w:rPr>
          <w:rFonts w:cs="Arial"/>
          <w:szCs w:val="22"/>
          <w:lang w:val="lt-LT"/>
        </w:rPr>
        <w:t xml:space="preserve"> prieduose.</w:t>
      </w:r>
    </w:p>
    <w:p w14:paraId="5F5BE612" w14:textId="7798493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Suprojektuoti galios skydelį (-ius) 0,4 kV kilnojamų įrenginių maitinimui AS teritorijoje su vienfaziais (2 vnt.) ir trifaziu (1 vnt.) kištukiniais lizdais (vienfazis automatinis jungiklis 16</w:t>
      </w:r>
      <w:r w:rsidR="00EC0953" w:rsidRPr="00536A92">
        <w:rPr>
          <w:rFonts w:cs="Arial"/>
          <w:szCs w:val="22"/>
          <w:lang w:val="lt-LT"/>
        </w:rPr>
        <w:t xml:space="preserve"> </w:t>
      </w:r>
      <w:r w:rsidRPr="00536A92">
        <w:rPr>
          <w:rFonts w:cs="Arial"/>
          <w:szCs w:val="22"/>
          <w:lang w:val="lt-LT"/>
        </w:rPr>
        <w:t xml:space="preserve">A, trifazis – 32 A), maitinamais per srovės nuotėkio relę. Galios skydelių skaičius parenkamas atsižvelgiant į prijunginių skaičių (5 prijunginiams turi būti projektuojamas 1 galios skydelis). Skydeliai tarpusavyje turi būti išdėstyti tolygiais atstumais per visą pastotės teritoriją. </w:t>
      </w:r>
    </w:p>
    <w:p w14:paraId="63962FF5" w14:textId="1D6BF5A6"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Suprojektuoti kintamosios ir nuolatinės srovės skydų, relinės apsaugos ir valdymo spintų išdėstymą, kabelius į spintas ir skydus užvedant iš apačios.</w:t>
      </w:r>
    </w:p>
    <w:p w14:paraId="13BAA7AB" w14:textId="656D68AA"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w:t>
      </w:r>
      <w:r w:rsidRPr="00536A92">
        <w:rPr>
          <w:rFonts w:cs="Arial"/>
          <w:szCs w:val="22"/>
          <w:lang w:val="lt-LT"/>
        </w:rPr>
        <w:lastRenderedPageBreak/>
        <w:t>98:2014 „Natūralus ir dirbtinis darbo vietų apšvietimas. Apšvietos mažiausios ribinės vertės ir bendrieji matavimo reikalavimai“. Apšvietimo maitinimas ir valdymas turi būti numatomas iš moduliniame valdymo pulte sumontuoto</w:t>
      </w:r>
      <w:r w:rsidR="00582918" w:rsidRPr="00536A92">
        <w:rPr>
          <w:rFonts w:cs="Arial"/>
          <w:szCs w:val="22"/>
          <w:lang w:val="lt-LT"/>
        </w:rPr>
        <w:t xml:space="preserve"> atskiro valdymo skydelio, prijungto prie</w:t>
      </w:r>
      <w:r w:rsidRPr="00536A92">
        <w:rPr>
          <w:rFonts w:cs="Arial"/>
          <w:szCs w:val="22"/>
          <w:lang w:val="lt-LT"/>
        </w:rPr>
        <w:t xml:space="preserve"> KSSRS. </w:t>
      </w:r>
    </w:p>
    <w:p w14:paraId="7ABF008B" w14:textId="4B62A892"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Visi įrenginių, spintų bei linijų žymėjimai turi būti suderinti su PSO ir atitikti perdavimo tinklo operatyvinių ir techninių pavadinimų sudarymo ir žymėjimo tvarkos aprašo reikalavimus (žr.</w:t>
      </w:r>
      <w:sdt>
        <w:sdtPr>
          <w:rPr>
            <w:rFonts w:cs="Arial"/>
            <w:szCs w:val="22"/>
            <w:lang w:val="lt-LT"/>
          </w:rPr>
          <w:id w:val="144868485"/>
          <w:citation/>
        </w:sdtPr>
        <w:sdtEndPr/>
        <w:sdtContent>
          <w:r w:rsidR="005418C3" w:rsidRPr="00536A92">
            <w:rPr>
              <w:rFonts w:cs="Arial"/>
              <w:szCs w:val="22"/>
              <w:lang w:val="lt-LT"/>
            </w:rPr>
            <w:fldChar w:fldCharType="begin"/>
          </w:r>
          <w:r w:rsidR="005418C3" w:rsidRPr="00536A92">
            <w:rPr>
              <w:rFonts w:cs="Arial"/>
              <w:szCs w:val="22"/>
              <w:lang w:val="lt-LT"/>
            </w:rPr>
            <w:instrText xml:space="preserve"> CITATION Bendrai7 \l 1063 </w:instrText>
          </w:r>
          <w:r w:rsidR="005418C3" w:rsidRPr="00536A92">
            <w:rPr>
              <w:rFonts w:cs="Arial"/>
              <w:szCs w:val="22"/>
              <w:lang w:val="lt-LT"/>
            </w:rPr>
            <w:fldChar w:fldCharType="separate"/>
          </w:r>
          <w:r w:rsidR="00536A92" w:rsidRPr="00536A92">
            <w:rPr>
              <w:rFonts w:cs="Arial"/>
              <w:noProof/>
              <w:szCs w:val="22"/>
              <w:lang w:val="lt-LT"/>
            </w:rPr>
            <w:t xml:space="preserve"> (41)</w:t>
          </w:r>
          <w:r w:rsidR="005418C3" w:rsidRPr="00536A92">
            <w:rPr>
              <w:rFonts w:cs="Arial"/>
              <w:szCs w:val="22"/>
              <w:lang w:val="lt-LT"/>
            </w:rPr>
            <w:fldChar w:fldCharType="end"/>
          </w:r>
        </w:sdtContent>
      </w:sdt>
      <w:r w:rsidRPr="00536A92">
        <w:rPr>
          <w:rFonts w:cs="Arial"/>
          <w:szCs w:val="22"/>
          <w:lang w:val="lt-LT"/>
        </w:rPr>
        <w:t xml:space="preserve"> </w:t>
      </w:r>
      <w:r w:rsidR="006E6BF1" w:rsidRPr="00536A92">
        <w:rPr>
          <w:rFonts w:cs="Arial"/>
          <w:szCs w:val="22"/>
          <w:lang w:val="lt-LT"/>
        </w:rPr>
        <w:t xml:space="preserve"> </w:t>
      </w:r>
      <w:r w:rsidRPr="00536A92">
        <w:rPr>
          <w:rFonts w:cs="Arial"/>
          <w:szCs w:val="22"/>
          <w:lang w:val="lt-LT"/>
        </w:rPr>
        <w:t>priede). Visų naujų elektros įrenginių ir spintų operatyviniai užrašai turi būti ant atsparių atmosferos poveikiui lentelių. Atviros skirstyklos įrenginių, NSSRS, KSSRS,</w:t>
      </w:r>
      <w:r w:rsidR="004E0BD8" w:rsidRPr="00536A92">
        <w:rPr>
          <w:rFonts w:cs="Arial"/>
          <w:szCs w:val="22"/>
          <w:lang w:val="lt-LT"/>
        </w:rPr>
        <w:t xml:space="preserve"> </w:t>
      </w:r>
      <w:r w:rsidRPr="00536A92">
        <w:rPr>
          <w:rFonts w:cs="Arial"/>
          <w:szCs w:val="22"/>
          <w:lang w:val="lt-LT"/>
        </w:rPr>
        <w:t>RAA</w:t>
      </w:r>
      <w:r w:rsidR="004E0BD8" w:rsidRPr="00536A92">
        <w:rPr>
          <w:rFonts w:cs="Arial"/>
          <w:szCs w:val="22"/>
          <w:lang w:val="lt-LT"/>
        </w:rPr>
        <w:t xml:space="preserve"> </w:t>
      </w:r>
      <w:r w:rsidRPr="00536A92">
        <w:rPr>
          <w:rFonts w:cs="Arial"/>
          <w:szCs w:val="22"/>
          <w:lang w:val="lt-LT"/>
        </w:rPr>
        <w:t>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0C84C1E5" w14:textId="3B468648"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Techniniame projekte parašyti, kad pirminių įrenginių techninių duomenų lentelės ir jų žymėjimas turi atitikti PSO standartinius techninius reikalavimus</w:t>
      </w:r>
      <w:r w:rsidR="008270A7" w:rsidRPr="00536A92">
        <w:rPr>
          <w:rFonts w:cs="Arial"/>
          <w:szCs w:val="22"/>
          <w:lang w:val="lt-LT"/>
        </w:rPr>
        <w:t>,</w:t>
      </w:r>
      <w:r w:rsidRPr="00536A92">
        <w:rPr>
          <w:rFonts w:cs="Arial"/>
          <w:szCs w:val="22"/>
          <w:lang w:val="lt-LT"/>
        </w:rPr>
        <w:t xml:space="preserve"> pateiktus </w:t>
      </w:r>
      <w:sdt>
        <w:sdtPr>
          <w:rPr>
            <w:rFonts w:cs="Arial"/>
            <w:szCs w:val="22"/>
            <w:lang w:val="lt-LT"/>
          </w:rPr>
          <w:id w:val="-1453789980"/>
          <w:citation/>
        </w:sdtPr>
        <w:sdtEndPr/>
        <w:sdtContent>
          <w:r w:rsidR="00F53AA5" w:rsidRPr="00536A92">
            <w:rPr>
              <w:rFonts w:cs="Arial"/>
              <w:szCs w:val="22"/>
              <w:lang w:val="lt-LT"/>
            </w:rPr>
            <w:fldChar w:fldCharType="begin"/>
          </w:r>
          <w:r w:rsidR="00243308" w:rsidRPr="00536A92">
            <w:rPr>
              <w:rFonts w:cs="Arial"/>
              <w:szCs w:val="22"/>
              <w:lang w:val="lt-LT"/>
            </w:rPr>
            <w:instrText xml:space="preserve">CITATION Bendrai8 \l 1063 </w:instrText>
          </w:r>
          <w:r w:rsidR="00F53AA5" w:rsidRPr="00536A92">
            <w:rPr>
              <w:rFonts w:cs="Arial"/>
              <w:szCs w:val="22"/>
              <w:lang w:val="lt-LT"/>
            </w:rPr>
            <w:fldChar w:fldCharType="separate"/>
          </w:r>
          <w:r w:rsidR="00536A92" w:rsidRPr="00536A92">
            <w:rPr>
              <w:rFonts w:cs="Arial"/>
              <w:noProof/>
              <w:szCs w:val="22"/>
              <w:lang w:val="lt-LT"/>
            </w:rPr>
            <w:t>(42)</w:t>
          </w:r>
          <w:r w:rsidR="00F53AA5" w:rsidRPr="00536A92">
            <w:rPr>
              <w:rFonts w:cs="Arial"/>
              <w:szCs w:val="22"/>
              <w:lang w:val="lt-LT"/>
            </w:rPr>
            <w:fldChar w:fldCharType="end"/>
          </w:r>
        </w:sdtContent>
      </w:sdt>
      <w:r w:rsidR="00F53AA5" w:rsidRPr="00536A92">
        <w:rPr>
          <w:rFonts w:cs="Arial"/>
          <w:szCs w:val="22"/>
          <w:lang w:val="lt-LT"/>
        </w:rPr>
        <w:t xml:space="preserve"> </w:t>
      </w:r>
      <w:r w:rsidR="006E6BF1" w:rsidRPr="00536A92">
        <w:rPr>
          <w:rFonts w:cs="Arial"/>
          <w:szCs w:val="22"/>
          <w:lang w:val="lt-LT"/>
        </w:rPr>
        <w:t xml:space="preserve"> </w:t>
      </w:r>
      <w:r w:rsidRPr="00536A92">
        <w:rPr>
          <w:rFonts w:cs="Arial"/>
          <w:szCs w:val="22"/>
          <w:lang w:val="lt-LT"/>
        </w:rPr>
        <w:t>priede.</w:t>
      </w:r>
    </w:p>
    <w:p w14:paraId="5C0F2929"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Techniniame projekte numatyti naujai sumontuotų pirminių įrenginių įrengimą ir patikrinimus pagal elektros įrenginių įrengimo taisykles ir PSO norminių dokumentų reikalavimus.</w:t>
      </w:r>
    </w:p>
    <w:p w14:paraId="4CAAE1DC"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Techniniame projekte turi būti pateikiami 110 kV skirstyklos pirminių įrenginių trimatis išdėstymo planas ir visų prijunginių pjūvių brėžiniai.</w:t>
      </w:r>
    </w:p>
    <w:p w14:paraId="52A79833" w14:textId="77777777" w:rsidR="001A4B78" w:rsidRPr="00536A92" w:rsidRDefault="001A4B78" w:rsidP="00B258AB">
      <w:pPr>
        <w:pStyle w:val="NoSpacing"/>
        <w:numPr>
          <w:ilvl w:val="1"/>
          <w:numId w:val="4"/>
        </w:numPr>
        <w:spacing w:line="276" w:lineRule="auto"/>
        <w:ind w:left="0" w:firstLine="567"/>
        <w:jc w:val="both"/>
        <w:rPr>
          <w:rFonts w:cs="Arial"/>
          <w:szCs w:val="22"/>
          <w:lang w:val="lt-LT"/>
        </w:rPr>
      </w:pPr>
      <w:bookmarkStart w:id="42" w:name="_Hlk17360646"/>
      <w:r w:rsidRPr="00536A92">
        <w:rPr>
          <w:rFonts w:cs="Arial"/>
          <w:szCs w:val="22"/>
          <w:lang w:val="lt-LT"/>
        </w:rPr>
        <w:t xml:space="preserve">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„Netaikoma/Not applicable“.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43" w:name="_Hlk17360187"/>
      <w:r w:rsidRPr="00536A92">
        <w:rPr>
          <w:rFonts w:cs="Arial"/>
          <w:szCs w:val="22"/>
          <w:lang w:val="lt-LT"/>
        </w:rPr>
        <w:t>Techninio projekto techninės specifikacijos sudaromos lietuvių ir anglų kalbomis.</w:t>
      </w:r>
      <w:bookmarkEnd w:id="43"/>
    </w:p>
    <w:bookmarkEnd w:id="42"/>
    <w:p w14:paraId="779551FD" w14:textId="79C152CC" w:rsidR="004D2850" w:rsidRPr="00536A92" w:rsidRDefault="004D2850" w:rsidP="00B258AB">
      <w:pPr>
        <w:pStyle w:val="NoSpacing"/>
        <w:spacing w:line="276" w:lineRule="auto"/>
        <w:jc w:val="both"/>
        <w:rPr>
          <w:rFonts w:cs="Arial"/>
          <w:bCs/>
          <w:szCs w:val="22"/>
          <w:lang w:val="lt-LT"/>
        </w:rPr>
      </w:pPr>
    </w:p>
    <w:p w14:paraId="02F0811D" w14:textId="118AD158" w:rsidR="00E56000" w:rsidRPr="00536A92" w:rsidRDefault="00E56000" w:rsidP="00B258AB">
      <w:pPr>
        <w:pStyle w:val="Heading1"/>
        <w:numPr>
          <w:ilvl w:val="0"/>
          <w:numId w:val="26"/>
        </w:numPr>
        <w:spacing w:before="120" w:after="120" w:line="276" w:lineRule="auto"/>
        <w:ind w:firstLine="567"/>
        <w:rPr>
          <w:szCs w:val="22"/>
          <w:lang w:val="lt-LT"/>
        </w:rPr>
      </w:pPr>
      <w:bookmarkStart w:id="44" w:name="_Toc457201895"/>
      <w:bookmarkStart w:id="45" w:name="_Toc66109480"/>
      <w:r w:rsidRPr="00536A92">
        <w:rPr>
          <w:szCs w:val="22"/>
          <w:lang w:val="lt-LT"/>
        </w:rPr>
        <w:t>ELEKTROS PERDAVIMO LINIJŲ DALIS</w:t>
      </w:r>
      <w:bookmarkEnd w:id="44"/>
      <w:bookmarkEnd w:id="45"/>
    </w:p>
    <w:p w14:paraId="48D8F00D" w14:textId="77777777" w:rsidR="00E56000" w:rsidRPr="00536A92" w:rsidRDefault="00E56000" w:rsidP="00B258AB">
      <w:pPr>
        <w:pStyle w:val="ListParagraph"/>
        <w:numPr>
          <w:ilvl w:val="0"/>
          <w:numId w:val="4"/>
        </w:numPr>
        <w:spacing w:line="276" w:lineRule="auto"/>
        <w:ind w:left="0" w:firstLine="567"/>
        <w:jc w:val="both"/>
        <w:rPr>
          <w:rFonts w:ascii="Trebuchet MS" w:hAnsi="Trebuchet MS"/>
          <w:vanish/>
          <w:sz w:val="22"/>
          <w:szCs w:val="22"/>
          <w:lang w:val="lt-LT"/>
        </w:rPr>
      </w:pPr>
    </w:p>
    <w:p w14:paraId="37C2C9B0" w14:textId="35FF2E55" w:rsidR="003E382A" w:rsidRPr="00536A92" w:rsidRDefault="008839F6" w:rsidP="00B258AB">
      <w:pPr>
        <w:pStyle w:val="NoSpacing"/>
        <w:numPr>
          <w:ilvl w:val="1"/>
          <w:numId w:val="4"/>
        </w:numPr>
        <w:spacing w:line="276" w:lineRule="auto"/>
        <w:ind w:left="0" w:firstLine="567"/>
        <w:jc w:val="both"/>
        <w:rPr>
          <w:szCs w:val="22"/>
          <w:lang w:val="lt-LT"/>
        </w:rPr>
      </w:pPr>
      <w:r w:rsidRPr="00536A92">
        <w:rPr>
          <w:szCs w:val="22"/>
          <w:lang w:val="lt-LT"/>
        </w:rPr>
        <w:t>Suprojektuoti 110 kV OL atš. Nemenčinė ir Neris-Pabradė laidų nuo inkarinės-galinės atramos Nr. 19 iki naujai įrengiamų linijinių portalų pakeitimo darbus, taip, kad nebūtų pabloginti esami OL elektriniai pralaidumai (laidų tipas atš. Nemenčinė - 122-AL1/20-ST1A arba analogas, Neris – Pabradė - 149-AL1/24-ST1A arba analogas).</w:t>
      </w:r>
    </w:p>
    <w:p w14:paraId="19A14527" w14:textId="676C79A3" w:rsidR="008839F6" w:rsidRPr="00536A92" w:rsidRDefault="008839F6" w:rsidP="00B258AB">
      <w:pPr>
        <w:pStyle w:val="NoSpacing"/>
        <w:numPr>
          <w:ilvl w:val="1"/>
          <w:numId w:val="4"/>
        </w:numPr>
        <w:spacing w:line="276" w:lineRule="auto"/>
        <w:ind w:left="0" w:firstLine="567"/>
        <w:jc w:val="both"/>
        <w:rPr>
          <w:szCs w:val="22"/>
          <w:lang w:val="lt-LT"/>
        </w:rPr>
      </w:pPr>
      <w:r w:rsidRPr="00536A92">
        <w:rPr>
          <w:szCs w:val="22"/>
          <w:lang w:val="lt-LT"/>
        </w:rPr>
        <w:t>Suprojektuoti naujų tempiamųjų izoliatorių girliandų, linijinės armatūros</w:t>
      </w:r>
      <w:r w:rsidR="007A35E7" w:rsidRPr="00536A92">
        <w:rPr>
          <w:szCs w:val="22"/>
          <w:lang w:val="lt-LT"/>
        </w:rPr>
        <w:t xml:space="preserve"> </w:t>
      </w:r>
      <w:r w:rsidRPr="00536A92">
        <w:rPr>
          <w:szCs w:val="22"/>
          <w:lang w:val="lt-LT"/>
        </w:rPr>
        <w:t>įrengimo darbus, ruože atrama Nr. 19 – portalas.</w:t>
      </w:r>
    </w:p>
    <w:p w14:paraId="7E641C51" w14:textId="42684236" w:rsidR="008839F6" w:rsidRPr="00536A92" w:rsidRDefault="008839F6" w:rsidP="00B258AB">
      <w:pPr>
        <w:pStyle w:val="NoSpacing"/>
        <w:numPr>
          <w:ilvl w:val="1"/>
          <w:numId w:val="4"/>
        </w:numPr>
        <w:spacing w:line="276" w:lineRule="auto"/>
        <w:ind w:left="0" w:firstLine="567"/>
        <w:jc w:val="both"/>
        <w:rPr>
          <w:szCs w:val="22"/>
          <w:lang w:val="lt-LT"/>
        </w:rPr>
      </w:pPr>
      <w:r w:rsidRPr="00536A92">
        <w:rPr>
          <w:szCs w:val="22"/>
          <w:lang w:val="lt-LT"/>
        </w:rPr>
        <w:t>Nuo galinės atramos Nr. 19 iki linijinių portalų suprojektuoti žaibosaugos trosus ir pateikti terminio atsparumo trumpojo jungimo srovėms skaičiavimus.</w:t>
      </w:r>
    </w:p>
    <w:p w14:paraId="4D79256A" w14:textId="31E053C8" w:rsidR="004A27BB" w:rsidRPr="00536A92" w:rsidRDefault="00011BD1" w:rsidP="00B258AB">
      <w:pPr>
        <w:pStyle w:val="NoSpacing"/>
        <w:numPr>
          <w:ilvl w:val="1"/>
          <w:numId w:val="4"/>
        </w:numPr>
        <w:spacing w:line="276" w:lineRule="auto"/>
        <w:ind w:left="0" w:firstLine="567"/>
        <w:jc w:val="both"/>
        <w:rPr>
          <w:szCs w:val="22"/>
          <w:lang w:val="lt-LT"/>
        </w:rPr>
      </w:pPr>
      <w:r w:rsidRPr="00536A92">
        <w:rPr>
          <w:szCs w:val="22"/>
          <w:lang w:val="lt-LT"/>
        </w:rPr>
        <w:t xml:space="preserve">Pateikti </w:t>
      </w:r>
      <w:r w:rsidR="004A27BB" w:rsidRPr="00536A92">
        <w:rPr>
          <w:szCs w:val="22"/>
          <w:lang w:val="lt-LT"/>
        </w:rPr>
        <w:t>laidų, žaibosaugos trosų,</w:t>
      </w:r>
      <w:r w:rsidR="00427F02" w:rsidRPr="00536A92">
        <w:rPr>
          <w:szCs w:val="22"/>
          <w:lang w:val="lt-LT"/>
        </w:rPr>
        <w:t xml:space="preserve"> </w:t>
      </w:r>
      <w:r w:rsidR="004A27BB" w:rsidRPr="00536A92">
        <w:rPr>
          <w:szCs w:val="22"/>
          <w:lang w:val="lt-LT"/>
        </w:rPr>
        <w:t xml:space="preserve">izoliatorių, linijinės armatūros </w:t>
      </w:r>
      <w:r w:rsidR="00427F02" w:rsidRPr="00536A92">
        <w:rPr>
          <w:szCs w:val="22"/>
          <w:lang w:val="lt-LT"/>
        </w:rPr>
        <w:t>elektromechaninių charakteristikų</w:t>
      </w:r>
      <w:r w:rsidR="004A27BB" w:rsidRPr="00536A92">
        <w:rPr>
          <w:szCs w:val="22"/>
          <w:lang w:val="lt-LT"/>
        </w:rPr>
        <w:t xml:space="preserve"> </w:t>
      </w:r>
      <w:r w:rsidR="00C110DD" w:rsidRPr="00536A92">
        <w:rPr>
          <w:szCs w:val="22"/>
          <w:lang w:val="lt-LT"/>
        </w:rPr>
        <w:t xml:space="preserve">parinkimo </w:t>
      </w:r>
      <w:r w:rsidR="00427F02" w:rsidRPr="00536A92">
        <w:rPr>
          <w:szCs w:val="22"/>
          <w:lang w:val="lt-LT"/>
        </w:rPr>
        <w:t xml:space="preserve">skaičiavimus ir jų rezultatus. </w:t>
      </w:r>
    </w:p>
    <w:p w14:paraId="5008B969" w14:textId="6503C55F" w:rsidR="00427F02" w:rsidRPr="00536A92" w:rsidRDefault="00427F02" w:rsidP="00B258AB">
      <w:pPr>
        <w:pStyle w:val="NoSpacing"/>
        <w:numPr>
          <w:ilvl w:val="1"/>
          <w:numId w:val="4"/>
        </w:numPr>
        <w:spacing w:line="276" w:lineRule="auto"/>
        <w:ind w:left="0" w:firstLine="567"/>
        <w:jc w:val="both"/>
        <w:rPr>
          <w:szCs w:val="22"/>
          <w:lang w:val="lt-LT"/>
        </w:rPr>
      </w:pPr>
      <w:r w:rsidRPr="00536A92">
        <w:rPr>
          <w:szCs w:val="22"/>
          <w:lang w:val="lt-LT"/>
        </w:rPr>
        <w:t>Suprojektuoti OL laidų</w:t>
      </w:r>
      <w:r w:rsidR="00843C68" w:rsidRPr="00536A92">
        <w:rPr>
          <w:szCs w:val="22"/>
          <w:lang w:val="lt-LT"/>
        </w:rPr>
        <w:t xml:space="preserve"> ir</w:t>
      </w:r>
      <w:r w:rsidRPr="00536A92">
        <w:rPr>
          <w:szCs w:val="22"/>
          <w:lang w:val="lt-LT"/>
        </w:rPr>
        <w:t xml:space="preserve"> žaibosaugos trosų rekonstruojam</w:t>
      </w:r>
      <w:r w:rsidR="00843C68" w:rsidRPr="00536A92">
        <w:rPr>
          <w:szCs w:val="22"/>
          <w:lang w:val="lt-LT"/>
        </w:rPr>
        <w:t>ame inkariniame tarpatramyje (atrama-portalas)</w:t>
      </w:r>
      <w:r w:rsidRPr="00536A92">
        <w:rPr>
          <w:szCs w:val="22"/>
          <w:lang w:val="lt-LT"/>
        </w:rPr>
        <w:t xml:space="preserve"> reguliavimo darbus.</w:t>
      </w:r>
    </w:p>
    <w:p w14:paraId="4834C823" w14:textId="0A4335A1" w:rsidR="00427F02" w:rsidRPr="00536A92" w:rsidRDefault="00427F02" w:rsidP="00B258AB">
      <w:pPr>
        <w:pStyle w:val="NoSpacing"/>
        <w:numPr>
          <w:ilvl w:val="1"/>
          <w:numId w:val="4"/>
        </w:numPr>
        <w:spacing w:line="276" w:lineRule="auto"/>
        <w:ind w:left="0" w:firstLine="567"/>
        <w:jc w:val="both"/>
        <w:rPr>
          <w:szCs w:val="22"/>
          <w:lang w:val="lt-LT"/>
        </w:rPr>
      </w:pPr>
      <w:r w:rsidRPr="00536A92">
        <w:rPr>
          <w:szCs w:val="22"/>
          <w:lang w:val="lt-LT"/>
        </w:rPr>
        <w:t xml:space="preserve">Pateikti </w:t>
      </w:r>
      <w:r w:rsidR="00843C68" w:rsidRPr="00536A92">
        <w:rPr>
          <w:szCs w:val="22"/>
          <w:lang w:val="lt-LT"/>
        </w:rPr>
        <w:t xml:space="preserve">rekonstruojamo </w:t>
      </w:r>
      <w:r w:rsidRPr="00536A92">
        <w:rPr>
          <w:szCs w:val="22"/>
          <w:lang w:val="lt-LT"/>
        </w:rPr>
        <w:t xml:space="preserve">OL </w:t>
      </w:r>
      <w:r w:rsidR="00843C68" w:rsidRPr="00536A92">
        <w:rPr>
          <w:szCs w:val="22"/>
          <w:lang w:val="lt-LT"/>
        </w:rPr>
        <w:t xml:space="preserve">inkarinio tarpatramio (atrama-portalas) </w:t>
      </w:r>
      <w:r w:rsidRPr="00536A92">
        <w:rPr>
          <w:szCs w:val="22"/>
          <w:lang w:val="lt-LT"/>
        </w:rPr>
        <w:t>laidų</w:t>
      </w:r>
      <w:r w:rsidR="00843C68" w:rsidRPr="00536A92">
        <w:rPr>
          <w:szCs w:val="22"/>
          <w:lang w:val="lt-LT"/>
        </w:rPr>
        <w:t xml:space="preserve"> ir </w:t>
      </w:r>
      <w:r w:rsidRPr="00536A92">
        <w:rPr>
          <w:szCs w:val="22"/>
          <w:lang w:val="lt-LT"/>
        </w:rPr>
        <w:t>žaibosaugos trosų tempimo jėgų ir įlinkių skaičiavimo rezultatus montažiniame ir nusistovėjusiame režimuose.</w:t>
      </w:r>
    </w:p>
    <w:p w14:paraId="2FCABC77" w14:textId="5314951D" w:rsidR="00427F02" w:rsidRPr="00536A92" w:rsidRDefault="00427F02" w:rsidP="00B258AB">
      <w:pPr>
        <w:pStyle w:val="NoSpacing"/>
        <w:numPr>
          <w:ilvl w:val="1"/>
          <w:numId w:val="4"/>
        </w:numPr>
        <w:spacing w:line="276" w:lineRule="auto"/>
        <w:ind w:left="0" w:firstLine="567"/>
        <w:jc w:val="both"/>
        <w:rPr>
          <w:szCs w:val="22"/>
          <w:lang w:val="lt-LT"/>
        </w:rPr>
      </w:pPr>
      <w:r w:rsidRPr="00536A92">
        <w:rPr>
          <w:szCs w:val="22"/>
          <w:lang w:val="lt-LT"/>
        </w:rPr>
        <w:t xml:space="preserve">Pateikti </w:t>
      </w:r>
      <w:r w:rsidR="00843C68" w:rsidRPr="00536A92">
        <w:rPr>
          <w:szCs w:val="22"/>
          <w:lang w:val="lt-LT"/>
        </w:rPr>
        <w:t>rekonstruojamo inkarinio tarpatramio išilginį profilį</w:t>
      </w:r>
      <w:r w:rsidRPr="00536A92">
        <w:rPr>
          <w:szCs w:val="22"/>
          <w:lang w:val="lt-LT"/>
        </w:rPr>
        <w:t xml:space="preserve">. </w:t>
      </w:r>
      <w:r w:rsidR="00843C68" w:rsidRPr="00536A92">
        <w:rPr>
          <w:szCs w:val="22"/>
          <w:lang w:val="lt-LT"/>
        </w:rPr>
        <w:t xml:space="preserve">Profilyje </w:t>
      </w:r>
      <w:r w:rsidRPr="00536A92">
        <w:rPr>
          <w:szCs w:val="22"/>
          <w:lang w:val="lt-LT"/>
        </w:rPr>
        <w:t>turi būti pateikti, tačiau neapsiribojant, žaibosaugos trosų ir laidų įlinkiai, atstumai tarp laido ir troso, atstumai nuo laidų iki žemės paviršiaus bei įvairių inžinerinių statinių</w:t>
      </w:r>
      <w:r w:rsidR="00C110DD" w:rsidRPr="00536A92">
        <w:rPr>
          <w:szCs w:val="22"/>
          <w:lang w:val="lt-LT"/>
        </w:rPr>
        <w:t xml:space="preserve"> esant normaliam ir kritiniam OL darbo režimams.</w:t>
      </w:r>
      <w:r w:rsidR="00820423" w:rsidRPr="00536A92">
        <w:rPr>
          <w:szCs w:val="22"/>
          <w:lang w:val="lt-LT"/>
        </w:rPr>
        <w:t xml:space="preserve"> </w:t>
      </w:r>
      <w:r w:rsidR="000A2BBA" w:rsidRPr="00536A92">
        <w:rPr>
          <w:szCs w:val="22"/>
          <w:lang w:val="lt-LT"/>
        </w:rPr>
        <w:t>L</w:t>
      </w:r>
      <w:r w:rsidR="000A2BBA" w:rsidRPr="00536A92">
        <w:rPr>
          <w:rFonts w:cs="Arial"/>
          <w:szCs w:val="22"/>
          <w:lang w:val="lt-LT"/>
        </w:rPr>
        <w:t>aidų aukštis nuo žemės paviršiaus visame ruože nuo portalų iki galinės oro linijos atramos turi būti ne mažesnis kaip 7 metrai, esant didžiausiam laidų įlinkiui.</w:t>
      </w:r>
    </w:p>
    <w:p w14:paraId="092C48E4" w14:textId="038AB535" w:rsidR="00843C68" w:rsidRPr="00536A92" w:rsidRDefault="00843C68" w:rsidP="00B258AB">
      <w:pPr>
        <w:pStyle w:val="ListParagraph"/>
        <w:numPr>
          <w:ilvl w:val="1"/>
          <w:numId w:val="4"/>
        </w:numPr>
        <w:spacing w:line="276" w:lineRule="auto"/>
        <w:ind w:left="0" w:firstLine="567"/>
        <w:jc w:val="both"/>
        <w:rPr>
          <w:rFonts w:ascii="Trebuchet MS" w:hAnsi="Trebuchet MS"/>
          <w:sz w:val="22"/>
          <w:szCs w:val="22"/>
          <w:lang w:val="lt-LT"/>
        </w:rPr>
      </w:pPr>
      <w:r w:rsidRPr="00536A92">
        <w:rPr>
          <w:rFonts w:ascii="Trebuchet MS" w:hAnsi="Trebuchet MS"/>
          <w:sz w:val="22"/>
          <w:szCs w:val="22"/>
          <w:lang w:val="lt-LT"/>
        </w:rPr>
        <w:lastRenderedPageBreak/>
        <w:t>Pateikti rekonstruojamo ruožo trasos planus, kuriuose būtų galima identifikuoti esamų kraštinių laidų ir projektuojamų kraštinių laidų padėtį horizontalioje projekcijoje.</w:t>
      </w:r>
    </w:p>
    <w:p w14:paraId="61921CC4" w14:textId="7180638B" w:rsidR="004E24C6" w:rsidRPr="00536A92" w:rsidRDefault="004E24C6" w:rsidP="00B258AB">
      <w:pPr>
        <w:pStyle w:val="NoSpacing"/>
        <w:numPr>
          <w:ilvl w:val="1"/>
          <w:numId w:val="4"/>
        </w:numPr>
        <w:spacing w:line="276" w:lineRule="auto"/>
        <w:ind w:left="0" w:firstLine="567"/>
        <w:jc w:val="both"/>
        <w:rPr>
          <w:szCs w:val="22"/>
          <w:lang w:val="lt-LT"/>
        </w:rPr>
      </w:pPr>
      <w:r w:rsidRPr="00536A92">
        <w:rPr>
          <w:rFonts w:cs="Arial"/>
          <w:szCs w:val="22"/>
        </w:rPr>
        <w:t>Suprojektuoti ir parinkti OL elementus, vadovaujantis standartiniais techniniais reikalavimais pateikiamais</w:t>
      </w:r>
      <w:sdt>
        <w:sdtPr>
          <w:rPr>
            <w:rFonts w:cs="Arial"/>
            <w:szCs w:val="22"/>
          </w:rPr>
          <w:id w:val="-1612664413"/>
          <w:citation/>
        </w:sdtPr>
        <w:sdtEndPr/>
        <w:sdtContent>
          <w:r w:rsidR="002800CF" w:rsidRPr="00536A92">
            <w:rPr>
              <w:rFonts w:cs="Arial"/>
              <w:szCs w:val="22"/>
            </w:rPr>
            <w:fldChar w:fldCharType="begin"/>
          </w:r>
          <w:r w:rsidR="00243308" w:rsidRPr="00536A92">
            <w:rPr>
              <w:rFonts w:cs="Arial"/>
              <w:szCs w:val="22"/>
              <w:lang w:val="lt-LT"/>
            </w:rPr>
            <w:instrText xml:space="preserve">CITATION EL8 \l 1063 </w:instrText>
          </w:r>
          <w:r w:rsidR="002800CF" w:rsidRPr="00536A92">
            <w:rPr>
              <w:rFonts w:cs="Arial"/>
              <w:szCs w:val="22"/>
            </w:rPr>
            <w:fldChar w:fldCharType="separate"/>
          </w:r>
          <w:r w:rsidR="00536A92" w:rsidRPr="00536A92">
            <w:rPr>
              <w:rFonts w:cs="Arial"/>
              <w:noProof/>
              <w:szCs w:val="22"/>
              <w:lang w:val="lt-LT"/>
            </w:rPr>
            <w:t xml:space="preserve"> (36)</w:t>
          </w:r>
          <w:r w:rsidR="002800CF" w:rsidRPr="00536A92">
            <w:rPr>
              <w:rFonts w:cs="Arial"/>
              <w:szCs w:val="22"/>
            </w:rPr>
            <w:fldChar w:fldCharType="end"/>
          </w:r>
        </w:sdtContent>
      </w:sdt>
      <w:r w:rsidR="002800CF" w:rsidRPr="00536A92">
        <w:rPr>
          <w:rFonts w:cs="Arial"/>
          <w:szCs w:val="22"/>
        </w:rPr>
        <w:t>,</w:t>
      </w:r>
      <w:sdt>
        <w:sdtPr>
          <w:rPr>
            <w:rFonts w:cs="Arial"/>
            <w:szCs w:val="22"/>
          </w:rPr>
          <w:id w:val="117105770"/>
          <w:citation/>
        </w:sdtPr>
        <w:sdtEndPr/>
        <w:sdtContent>
          <w:r w:rsidR="003D125A" w:rsidRPr="00536A92">
            <w:rPr>
              <w:rFonts w:cs="Arial"/>
              <w:szCs w:val="22"/>
            </w:rPr>
            <w:fldChar w:fldCharType="begin"/>
          </w:r>
          <w:r w:rsidR="00243308" w:rsidRPr="00536A92">
            <w:rPr>
              <w:rFonts w:cs="Arial"/>
              <w:szCs w:val="22"/>
              <w:lang w:val="lt-LT"/>
            </w:rPr>
            <w:instrText xml:space="preserve">CITATION EL4 \l 1063 </w:instrText>
          </w:r>
          <w:r w:rsidR="003D125A" w:rsidRPr="00536A92">
            <w:rPr>
              <w:rFonts w:cs="Arial"/>
              <w:szCs w:val="22"/>
            </w:rPr>
            <w:fldChar w:fldCharType="separate"/>
          </w:r>
          <w:r w:rsidR="00536A92" w:rsidRPr="00536A92">
            <w:rPr>
              <w:rFonts w:cs="Arial"/>
              <w:noProof/>
              <w:szCs w:val="22"/>
              <w:lang w:val="lt-LT"/>
            </w:rPr>
            <w:t xml:space="preserve"> (43)</w:t>
          </w:r>
          <w:r w:rsidR="003D125A" w:rsidRPr="00536A92">
            <w:rPr>
              <w:rFonts w:cs="Arial"/>
              <w:szCs w:val="22"/>
            </w:rPr>
            <w:fldChar w:fldCharType="end"/>
          </w:r>
        </w:sdtContent>
      </w:sdt>
      <w:r w:rsidR="003D125A" w:rsidRPr="00536A92">
        <w:rPr>
          <w:rFonts w:cs="Arial"/>
          <w:szCs w:val="22"/>
        </w:rPr>
        <w:t xml:space="preserve">, </w:t>
      </w:r>
      <w:sdt>
        <w:sdtPr>
          <w:rPr>
            <w:rFonts w:cs="Arial"/>
            <w:szCs w:val="22"/>
          </w:rPr>
          <w:id w:val="-450327511"/>
          <w:citation/>
        </w:sdtPr>
        <w:sdtEndPr/>
        <w:sdtContent>
          <w:r w:rsidR="003D125A" w:rsidRPr="00536A92">
            <w:rPr>
              <w:rFonts w:cs="Arial"/>
              <w:szCs w:val="22"/>
            </w:rPr>
            <w:fldChar w:fldCharType="begin"/>
          </w:r>
          <w:r w:rsidR="007657CD" w:rsidRPr="00536A92">
            <w:rPr>
              <w:rFonts w:cs="Arial"/>
              <w:szCs w:val="22"/>
              <w:lang w:val="lt-LT"/>
            </w:rPr>
            <w:instrText xml:space="preserve">CITATION EL5 \l 1063 </w:instrText>
          </w:r>
          <w:r w:rsidR="003D125A" w:rsidRPr="00536A92">
            <w:rPr>
              <w:rFonts w:cs="Arial"/>
              <w:szCs w:val="22"/>
            </w:rPr>
            <w:fldChar w:fldCharType="separate"/>
          </w:r>
          <w:r w:rsidR="00536A92" w:rsidRPr="00536A92">
            <w:rPr>
              <w:rFonts w:cs="Arial"/>
              <w:noProof/>
              <w:szCs w:val="22"/>
              <w:lang w:val="lt-LT"/>
            </w:rPr>
            <w:t>(44)</w:t>
          </w:r>
          <w:r w:rsidR="003D125A" w:rsidRPr="00536A92">
            <w:rPr>
              <w:rFonts w:cs="Arial"/>
              <w:szCs w:val="22"/>
            </w:rPr>
            <w:fldChar w:fldCharType="end"/>
          </w:r>
        </w:sdtContent>
      </w:sdt>
      <w:r w:rsidR="003D125A" w:rsidRPr="00536A92">
        <w:rPr>
          <w:rFonts w:cs="Arial"/>
          <w:szCs w:val="22"/>
        </w:rPr>
        <w:t xml:space="preserve">, </w:t>
      </w:r>
      <w:sdt>
        <w:sdtPr>
          <w:rPr>
            <w:rFonts w:cs="Arial"/>
            <w:szCs w:val="22"/>
          </w:rPr>
          <w:id w:val="-1091773451"/>
          <w:citation/>
        </w:sdtPr>
        <w:sdtEndPr/>
        <w:sdtContent>
          <w:r w:rsidR="003D125A" w:rsidRPr="00536A92">
            <w:rPr>
              <w:rFonts w:cs="Arial"/>
              <w:szCs w:val="22"/>
            </w:rPr>
            <w:fldChar w:fldCharType="begin"/>
          </w:r>
          <w:r w:rsidR="007657CD" w:rsidRPr="00536A92">
            <w:rPr>
              <w:rFonts w:cs="Arial"/>
              <w:szCs w:val="22"/>
              <w:lang w:val="lt-LT"/>
            </w:rPr>
            <w:instrText xml:space="preserve">CITATION EL6 \l 1063 </w:instrText>
          </w:r>
          <w:r w:rsidR="003D125A" w:rsidRPr="00536A92">
            <w:rPr>
              <w:rFonts w:cs="Arial"/>
              <w:szCs w:val="22"/>
            </w:rPr>
            <w:fldChar w:fldCharType="separate"/>
          </w:r>
          <w:r w:rsidR="00536A92" w:rsidRPr="00536A92">
            <w:rPr>
              <w:rFonts w:cs="Arial"/>
              <w:noProof/>
              <w:szCs w:val="22"/>
              <w:lang w:val="lt-LT"/>
            </w:rPr>
            <w:t>(45)</w:t>
          </w:r>
          <w:r w:rsidR="003D125A" w:rsidRPr="00536A92">
            <w:rPr>
              <w:rFonts w:cs="Arial"/>
              <w:szCs w:val="22"/>
            </w:rPr>
            <w:fldChar w:fldCharType="end"/>
          </w:r>
        </w:sdtContent>
      </w:sdt>
      <w:r w:rsidR="003D125A" w:rsidRPr="00536A92">
        <w:rPr>
          <w:rFonts w:cs="Arial"/>
          <w:szCs w:val="22"/>
        </w:rPr>
        <w:t xml:space="preserve">, </w:t>
      </w:r>
      <w:sdt>
        <w:sdtPr>
          <w:rPr>
            <w:rFonts w:cs="Arial"/>
            <w:szCs w:val="22"/>
          </w:rPr>
          <w:id w:val="1614170611"/>
          <w:citation/>
        </w:sdtPr>
        <w:sdtEndPr/>
        <w:sdtContent>
          <w:r w:rsidR="003D125A" w:rsidRPr="00536A92">
            <w:rPr>
              <w:rFonts w:cs="Arial"/>
              <w:szCs w:val="22"/>
            </w:rPr>
            <w:fldChar w:fldCharType="begin"/>
          </w:r>
          <w:r w:rsidR="007657CD" w:rsidRPr="00536A92">
            <w:rPr>
              <w:rFonts w:cs="Arial"/>
              <w:szCs w:val="22"/>
              <w:lang w:val="lt-LT"/>
            </w:rPr>
            <w:instrText xml:space="preserve">CITATION EL9 \l 1063 </w:instrText>
          </w:r>
          <w:r w:rsidR="003D125A" w:rsidRPr="00536A92">
            <w:rPr>
              <w:rFonts w:cs="Arial"/>
              <w:szCs w:val="22"/>
            </w:rPr>
            <w:fldChar w:fldCharType="separate"/>
          </w:r>
          <w:r w:rsidR="00536A92" w:rsidRPr="00536A92">
            <w:rPr>
              <w:rFonts w:cs="Arial"/>
              <w:noProof/>
              <w:szCs w:val="22"/>
              <w:lang w:val="lt-LT"/>
            </w:rPr>
            <w:t>(46)</w:t>
          </w:r>
          <w:r w:rsidR="003D125A" w:rsidRPr="00536A92">
            <w:rPr>
              <w:rFonts w:cs="Arial"/>
              <w:szCs w:val="22"/>
            </w:rPr>
            <w:fldChar w:fldCharType="end"/>
          </w:r>
        </w:sdtContent>
      </w:sdt>
      <w:r w:rsidR="00CE0E20" w:rsidRPr="00536A92">
        <w:rPr>
          <w:rFonts w:cs="Arial"/>
          <w:szCs w:val="22"/>
        </w:rPr>
        <w:t>,</w:t>
      </w:r>
      <w:sdt>
        <w:sdtPr>
          <w:rPr>
            <w:rFonts w:cs="Arial"/>
            <w:szCs w:val="22"/>
          </w:rPr>
          <w:id w:val="2105140996"/>
          <w:citation/>
        </w:sdtPr>
        <w:sdtEndPr/>
        <w:sdtContent>
          <w:r w:rsidR="00A61AC0" w:rsidRPr="00536A92">
            <w:rPr>
              <w:rFonts w:cs="Arial"/>
              <w:szCs w:val="22"/>
            </w:rPr>
            <w:fldChar w:fldCharType="begin"/>
          </w:r>
          <w:r w:rsidR="00243308" w:rsidRPr="00536A92">
            <w:rPr>
              <w:rFonts w:cs="Arial"/>
              <w:szCs w:val="22"/>
              <w:lang w:val="lt-LT"/>
            </w:rPr>
            <w:instrText xml:space="preserve">CITATION 1101 \l 1063 </w:instrText>
          </w:r>
          <w:r w:rsidR="00A61AC0" w:rsidRPr="00536A92">
            <w:rPr>
              <w:rFonts w:cs="Arial"/>
              <w:szCs w:val="22"/>
            </w:rPr>
            <w:fldChar w:fldCharType="separate"/>
          </w:r>
          <w:r w:rsidR="00536A92" w:rsidRPr="00536A92">
            <w:rPr>
              <w:rFonts w:cs="Arial"/>
              <w:noProof/>
              <w:szCs w:val="22"/>
              <w:lang w:val="lt-LT"/>
            </w:rPr>
            <w:t xml:space="preserve"> (47)</w:t>
          </w:r>
          <w:r w:rsidR="00A61AC0" w:rsidRPr="00536A92">
            <w:rPr>
              <w:rFonts w:cs="Arial"/>
              <w:szCs w:val="22"/>
            </w:rPr>
            <w:fldChar w:fldCharType="end"/>
          </w:r>
        </w:sdtContent>
      </w:sdt>
      <w:r w:rsidR="00A61AC0" w:rsidRPr="00536A92">
        <w:rPr>
          <w:rFonts w:cs="Arial"/>
          <w:szCs w:val="22"/>
        </w:rPr>
        <w:t xml:space="preserve">, </w:t>
      </w:r>
      <w:sdt>
        <w:sdtPr>
          <w:rPr>
            <w:rFonts w:cs="Arial"/>
            <w:szCs w:val="22"/>
          </w:rPr>
          <w:id w:val="2106451625"/>
          <w:citation/>
        </w:sdtPr>
        <w:sdtEndPr/>
        <w:sdtContent>
          <w:r w:rsidR="00A61AC0" w:rsidRPr="00536A92">
            <w:rPr>
              <w:rFonts w:cs="Arial"/>
              <w:szCs w:val="22"/>
            </w:rPr>
            <w:fldChar w:fldCharType="begin"/>
          </w:r>
          <w:r w:rsidR="00243308" w:rsidRPr="00536A92">
            <w:rPr>
              <w:rFonts w:cs="Arial"/>
              <w:szCs w:val="22"/>
              <w:lang w:val="lt-LT"/>
            </w:rPr>
            <w:instrText xml:space="preserve">CITATION 1102 \l 1063 </w:instrText>
          </w:r>
          <w:r w:rsidR="00A61AC0" w:rsidRPr="00536A92">
            <w:rPr>
              <w:rFonts w:cs="Arial"/>
              <w:szCs w:val="22"/>
            </w:rPr>
            <w:fldChar w:fldCharType="separate"/>
          </w:r>
          <w:r w:rsidR="00536A92" w:rsidRPr="00536A92">
            <w:rPr>
              <w:rFonts w:cs="Arial"/>
              <w:noProof/>
              <w:szCs w:val="22"/>
              <w:lang w:val="lt-LT"/>
            </w:rPr>
            <w:t>(48)</w:t>
          </w:r>
          <w:r w:rsidR="00A61AC0" w:rsidRPr="00536A92">
            <w:rPr>
              <w:rFonts w:cs="Arial"/>
              <w:szCs w:val="22"/>
            </w:rPr>
            <w:fldChar w:fldCharType="end"/>
          </w:r>
        </w:sdtContent>
      </w:sdt>
      <w:r w:rsidR="00A61AC0" w:rsidRPr="00536A92">
        <w:rPr>
          <w:rFonts w:cs="Arial"/>
          <w:szCs w:val="22"/>
        </w:rPr>
        <w:t>,</w:t>
      </w:r>
      <w:sdt>
        <w:sdtPr>
          <w:rPr>
            <w:rFonts w:cs="Arial"/>
            <w:szCs w:val="22"/>
          </w:rPr>
          <w:id w:val="-822270397"/>
          <w:citation/>
        </w:sdtPr>
        <w:sdtEndPr/>
        <w:sdtContent>
          <w:r w:rsidR="00A61AC0" w:rsidRPr="00536A92">
            <w:rPr>
              <w:rFonts w:cs="Arial"/>
              <w:szCs w:val="22"/>
            </w:rPr>
            <w:fldChar w:fldCharType="begin"/>
          </w:r>
          <w:r w:rsidR="00243308" w:rsidRPr="00536A92">
            <w:rPr>
              <w:rFonts w:cs="Arial"/>
              <w:szCs w:val="22"/>
              <w:lang w:val="lt-LT"/>
            </w:rPr>
            <w:instrText xml:space="preserve">CITATION 1103 \l 1063 </w:instrText>
          </w:r>
          <w:r w:rsidR="00A61AC0" w:rsidRPr="00536A92">
            <w:rPr>
              <w:rFonts w:cs="Arial"/>
              <w:szCs w:val="22"/>
            </w:rPr>
            <w:fldChar w:fldCharType="separate"/>
          </w:r>
          <w:r w:rsidR="00536A92" w:rsidRPr="00536A92">
            <w:rPr>
              <w:rFonts w:cs="Arial"/>
              <w:noProof/>
              <w:szCs w:val="22"/>
              <w:lang w:val="lt-LT"/>
            </w:rPr>
            <w:t xml:space="preserve"> (49)</w:t>
          </w:r>
          <w:r w:rsidR="00A61AC0" w:rsidRPr="00536A92">
            <w:rPr>
              <w:rFonts w:cs="Arial"/>
              <w:szCs w:val="22"/>
            </w:rPr>
            <w:fldChar w:fldCharType="end"/>
          </w:r>
        </w:sdtContent>
      </w:sdt>
      <w:r w:rsidR="007657CD" w:rsidRPr="00536A92">
        <w:rPr>
          <w:rFonts w:cs="Arial"/>
          <w:szCs w:val="22"/>
        </w:rPr>
        <w:t>,</w:t>
      </w:r>
      <w:r w:rsidR="006346FA" w:rsidRPr="00536A92">
        <w:rPr>
          <w:rFonts w:cs="Arial"/>
          <w:szCs w:val="22"/>
        </w:rPr>
        <w:t xml:space="preserve"> </w:t>
      </w:r>
      <w:sdt>
        <w:sdtPr>
          <w:rPr>
            <w:rFonts w:cs="Arial"/>
            <w:szCs w:val="22"/>
          </w:rPr>
          <w:id w:val="-1978827666"/>
          <w:citation/>
        </w:sdtPr>
        <w:sdtEndPr/>
        <w:sdtContent>
          <w:r w:rsidR="007657CD" w:rsidRPr="00536A92">
            <w:rPr>
              <w:rFonts w:cs="Arial"/>
              <w:szCs w:val="22"/>
            </w:rPr>
            <w:fldChar w:fldCharType="begin"/>
          </w:r>
          <w:r w:rsidR="00AD68B7" w:rsidRPr="00536A92">
            <w:rPr>
              <w:rFonts w:cs="Arial"/>
              <w:szCs w:val="22"/>
              <w:lang w:val="en-US"/>
            </w:rPr>
            <w:instrText xml:space="preserve">CITATION Sta1 \l 1033 </w:instrText>
          </w:r>
          <w:r w:rsidR="007657CD" w:rsidRPr="00536A92">
            <w:rPr>
              <w:rFonts w:cs="Arial"/>
              <w:szCs w:val="22"/>
            </w:rPr>
            <w:fldChar w:fldCharType="separate"/>
          </w:r>
          <w:r w:rsidR="00536A92" w:rsidRPr="00536A92">
            <w:rPr>
              <w:rFonts w:cs="Arial"/>
              <w:noProof/>
              <w:szCs w:val="22"/>
              <w:lang w:val="en-US"/>
            </w:rPr>
            <w:t>(50)</w:t>
          </w:r>
          <w:r w:rsidR="007657CD" w:rsidRPr="00536A92">
            <w:rPr>
              <w:rFonts w:cs="Arial"/>
              <w:szCs w:val="22"/>
            </w:rPr>
            <w:fldChar w:fldCharType="end"/>
          </w:r>
        </w:sdtContent>
      </w:sdt>
      <w:r w:rsidR="007657CD" w:rsidRPr="00536A92">
        <w:rPr>
          <w:rFonts w:cs="Arial"/>
          <w:szCs w:val="22"/>
        </w:rPr>
        <w:t xml:space="preserve"> </w:t>
      </w:r>
      <w:r w:rsidRPr="00536A92">
        <w:rPr>
          <w:rFonts w:cs="Arial"/>
          <w:szCs w:val="22"/>
        </w:rPr>
        <w:t>prieduose.</w:t>
      </w:r>
    </w:p>
    <w:p w14:paraId="6684B12D" w14:textId="7D88DA04" w:rsidR="00E56000" w:rsidRPr="00536A92" w:rsidRDefault="004E24C6" w:rsidP="00B258AB">
      <w:pPr>
        <w:pStyle w:val="NoSpacing"/>
        <w:numPr>
          <w:ilvl w:val="1"/>
          <w:numId w:val="4"/>
        </w:numPr>
        <w:spacing w:line="276" w:lineRule="auto"/>
        <w:ind w:left="0" w:firstLine="567"/>
        <w:jc w:val="both"/>
        <w:rPr>
          <w:szCs w:val="22"/>
          <w:lang w:val="lt-LT"/>
        </w:rPr>
      </w:pPr>
      <w:r w:rsidRPr="00536A92">
        <w:rPr>
          <w:rFonts w:cs="Arial"/>
          <w:szCs w:val="22"/>
          <w:lang w:val="lt-LT"/>
        </w:rPr>
        <w:t xml:space="preserve"> Parengti techninių specifikacijų bylą, vadovaujantis </w:t>
      </w:r>
      <w:sdt>
        <w:sdtPr>
          <w:rPr>
            <w:rFonts w:cs="Arial"/>
            <w:szCs w:val="22"/>
            <w:lang w:val="lt-LT"/>
          </w:rPr>
          <w:id w:val="-1143652642"/>
          <w:citation/>
        </w:sdtPr>
        <w:sdtEndPr/>
        <w:sdtContent>
          <w:r w:rsidR="004741A4" w:rsidRPr="00536A92">
            <w:rPr>
              <w:rFonts w:cs="Arial"/>
              <w:szCs w:val="22"/>
              <w:lang w:val="lt-LT"/>
            </w:rPr>
            <w:fldChar w:fldCharType="begin"/>
          </w:r>
          <w:r w:rsidR="00D52414" w:rsidRPr="00536A92">
            <w:rPr>
              <w:rFonts w:cs="Arial"/>
              <w:szCs w:val="22"/>
              <w:lang w:val="lt-LT"/>
            </w:rPr>
            <w:instrText xml:space="preserve">CITATION Bendrai1 \l 1063 </w:instrText>
          </w:r>
          <w:r w:rsidR="004741A4" w:rsidRPr="00536A92">
            <w:rPr>
              <w:rFonts w:cs="Arial"/>
              <w:szCs w:val="22"/>
              <w:lang w:val="lt-LT"/>
            </w:rPr>
            <w:fldChar w:fldCharType="separate"/>
          </w:r>
          <w:r w:rsidR="00536A92" w:rsidRPr="00536A92">
            <w:rPr>
              <w:rFonts w:cs="Arial"/>
              <w:noProof/>
              <w:szCs w:val="22"/>
              <w:lang w:val="lt-LT"/>
            </w:rPr>
            <w:t>(1)</w:t>
          </w:r>
          <w:r w:rsidR="004741A4" w:rsidRPr="00536A92">
            <w:rPr>
              <w:rFonts w:cs="Arial"/>
              <w:szCs w:val="22"/>
              <w:lang w:val="lt-LT"/>
            </w:rPr>
            <w:fldChar w:fldCharType="end"/>
          </w:r>
        </w:sdtContent>
      </w:sdt>
      <w:r w:rsidRPr="00536A92">
        <w:rPr>
          <w:rFonts w:cs="Arial"/>
          <w:szCs w:val="22"/>
          <w:lang w:val="lt-LT"/>
        </w:rPr>
        <w:t xml:space="preserve"> priede pateiktais reikalavimais.</w:t>
      </w:r>
    </w:p>
    <w:bookmarkStart w:id="46" w:name="_Toc66109481"/>
    <w:bookmarkEnd w:id="34"/>
    <w:p w14:paraId="1FDE016E" w14:textId="77777777" w:rsidR="007E1A71" w:rsidRPr="00536A92" w:rsidRDefault="007E1A71" w:rsidP="00B258AB">
      <w:pPr>
        <w:pStyle w:val="NoSpacing"/>
        <w:numPr>
          <w:ilvl w:val="1"/>
          <w:numId w:val="4"/>
        </w:numPr>
        <w:spacing w:line="276" w:lineRule="auto"/>
        <w:ind w:left="0" w:firstLine="567"/>
        <w:jc w:val="both"/>
        <w:rPr>
          <w:szCs w:val="22"/>
          <w:lang w:val="lt-LT"/>
        </w:rPr>
      </w:pPr>
      <w:r w:rsidRPr="00536A92">
        <w:rPr>
          <w:szCs w:val="22"/>
          <w:lang w:val="lt-LT"/>
        </w:rPr>
        <w:fldChar w:fldCharType="begin"/>
      </w:r>
      <w:r w:rsidRPr="00536A92">
        <w:rPr>
          <w:szCs w:val="22"/>
          <w:lang w:val="lt-LT"/>
        </w:rPr>
        <w:instrText xml:space="preserve"> HYPERLINK "https://projektai.intranet.litgrid.eu/PWA/110-35-10-JasiunuTP-110-SkirstRek" </w:instrText>
      </w:r>
      <w:r w:rsidRPr="00536A92">
        <w:rPr>
          <w:szCs w:val="22"/>
          <w:lang w:val="lt-LT"/>
        </w:rPr>
      </w:r>
      <w:r w:rsidRPr="00536A92">
        <w:rPr>
          <w:szCs w:val="22"/>
          <w:lang w:val="lt-LT"/>
        </w:rPr>
        <w:fldChar w:fldCharType="separate"/>
      </w:r>
      <w:r w:rsidRPr="00536A92">
        <w:rPr>
          <w:szCs w:val="22"/>
          <w:lang w:val="lt-LT"/>
        </w:rPr>
        <w:t>Rekonstravimas</w:t>
      </w:r>
      <w:r w:rsidRPr="00536A92">
        <w:rPr>
          <w:szCs w:val="22"/>
          <w:lang w:val="lt-LT"/>
        </w:rPr>
        <w:fldChar w:fldCharType="end"/>
      </w:r>
      <w:r w:rsidRPr="00536A92">
        <w:rPr>
          <w:szCs w:val="22"/>
          <w:lang w:val="lt-LT"/>
        </w:rPr>
        <w:t xml:space="preserve"> turi būti vykdomas esamo žemės sklypo ribose. Rekonstrukcijos metu esamos elektros tinklų apsaugos zonos ribos turi būti neišplečiamos ir pažymimos brėžiniuose. Paaiškėjus, kad dėl siūlomų techninių sprendimų esamos apsaugos zonų ribos yra plečiamos, atlikti šiuos veiksmus:</w:t>
      </w:r>
    </w:p>
    <w:p w14:paraId="29C2E30C" w14:textId="1ADEB254" w:rsidR="007E1A71" w:rsidRPr="00536A92" w:rsidRDefault="007E1A71" w:rsidP="00B258AB">
      <w:pPr>
        <w:pStyle w:val="NoSpacing"/>
        <w:numPr>
          <w:ilvl w:val="2"/>
          <w:numId w:val="4"/>
        </w:numPr>
        <w:spacing w:line="276" w:lineRule="auto"/>
        <w:ind w:left="0" w:firstLine="567"/>
        <w:jc w:val="both"/>
        <w:rPr>
          <w:szCs w:val="22"/>
          <w:lang w:val="lt-LT"/>
        </w:rPr>
      </w:pPr>
      <w:r w:rsidRPr="00536A92">
        <w:rPr>
          <w:szCs w:val="22"/>
          <w:lang w:val="lt-LT"/>
        </w:rPr>
        <w:t>nustatyti ir Nekilnojamojo turto registre įregistruoti servitutą (-us), suteikiantį (-čius) teisę tiesti, aptarnauti, naudoti požemines/antžemines komunikacijas. Atlikti visus veiksmus, reikalingus servitutui (-ams) nustatyti ir įregistruoti Nekilnojamojo turto registre (parengti žemės sklypo planą (-us) su įbraižytu nustatomu servitutu, organizuoti servitutų sutarčių pasirašymą, sumokėti kompensacijas ir kt.).  Derinant techninį projektą pateikti žemės sklypo (-ų) Nekilnojamojo turto registro centrinio duomenų banko išrašą (-us), patvirtinantį (-čius) servituto (-ų) įregistravimą Nekilnojamojo turto registre ir kitus būtinus trečiųjų šalių sutikimus.</w:t>
      </w:r>
    </w:p>
    <w:p w14:paraId="563F425D" w14:textId="694C0C44" w:rsidR="007E1A71" w:rsidRPr="00536A92" w:rsidRDefault="007E1A71" w:rsidP="00B258AB">
      <w:pPr>
        <w:pStyle w:val="NoSpacing"/>
        <w:numPr>
          <w:ilvl w:val="2"/>
          <w:numId w:val="4"/>
        </w:numPr>
        <w:spacing w:line="276" w:lineRule="auto"/>
        <w:ind w:left="0" w:firstLine="567"/>
        <w:jc w:val="both"/>
        <w:rPr>
          <w:szCs w:val="22"/>
          <w:lang w:val="lt-LT"/>
        </w:rPr>
      </w:pPr>
      <w:r w:rsidRPr="00536A92">
        <w:rPr>
          <w:szCs w:val="22"/>
          <w:lang w:val="lt-LT"/>
        </w:rPr>
        <w:t>Pateikti žemės sklypo/-ų savininko/-ų, valstybinės ar savivaldybės žemės patikėtinio sutikimą dėl elektros tinklų apsaugos zonos nustatymo vadovaujantis Lietuvos Respublikos specialiųjų žemės naudojimo sąlygų įstatymo 7 straipsniu. Brėžiniuose nurodyti esamas ir projektuojamas elektros tinklų apsaugos zonas.</w:t>
      </w:r>
    </w:p>
    <w:p w14:paraId="5FEE73EE" w14:textId="6F76B881" w:rsidR="007E1A71" w:rsidRPr="00536A92" w:rsidRDefault="007E1A71" w:rsidP="00B258AB">
      <w:pPr>
        <w:pStyle w:val="NoSpacing"/>
        <w:numPr>
          <w:ilvl w:val="2"/>
          <w:numId w:val="4"/>
        </w:numPr>
        <w:spacing w:line="276" w:lineRule="auto"/>
        <w:ind w:left="0" w:firstLine="567"/>
        <w:jc w:val="both"/>
        <w:rPr>
          <w:szCs w:val="22"/>
          <w:lang w:val="lt-LT"/>
        </w:rPr>
      </w:pPr>
      <w:r w:rsidRPr="00536A92">
        <w:rPr>
          <w:szCs w:val="22"/>
          <w:lang w:val="lt-LT"/>
        </w:rPr>
        <w:t>Nustatyti ir Nekilnojamojo turto kadastre ir Nekilnojamojo turto registre įregistruoti teritorijas, kuriose taikomos specialiosios žemės naudojimo sąlygos (elektros tinklų apsaugos zonos). Atlikti visus veiksmus, reikalingus šioms teritorijoms įregistruoti Nekilnojamojo turto kadastre ir Nekilnojamojo turto registre. Pateikti žemės sklypų Nekilnojamojo turto registro centrinio duomenų banko išrašus, patvirtinančius teritorijų, kurioms taikomos specialiosios žemės naudojimo sąlygos (elektros tinklų apsaugos zonos) įregistravimą.</w:t>
      </w:r>
    </w:p>
    <w:p w14:paraId="59E24CF2" w14:textId="77777777" w:rsidR="007E1A71" w:rsidRPr="00536A92" w:rsidRDefault="007E1A71" w:rsidP="00B258AB">
      <w:pPr>
        <w:numPr>
          <w:ilvl w:val="1"/>
          <w:numId w:val="4"/>
        </w:numPr>
        <w:spacing w:line="276" w:lineRule="auto"/>
        <w:ind w:left="0" w:firstLine="567"/>
        <w:jc w:val="both"/>
        <w:rPr>
          <w:rFonts w:ascii="Trebuchet MS" w:hAnsi="Trebuchet MS"/>
          <w:sz w:val="22"/>
          <w:szCs w:val="22"/>
          <w:lang w:val="lt-LT"/>
        </w:rPr>
      </w:pPr>
      <w:r w:rsidRPr="00536A92">
        <w:rPr>
          <w:rFonts w:ascii="Trebuchet MS" w:hAnsi="Trebuchet MS"/>
          <w:sz w:val="22"/>
          <w:szCs w:val="22"/>
          <w:lang w:val="lt-LT"/>
        </w:rPr>
        <w:t>Nekilnojamojo turto kadastro ir Nekilnojamojo turto registro tvarkytojui Nekilnojamojo turto kadastro ir Nekilnojamojo turto registro įstatymų nustatyta tvarka pateikti pranešimą apie naujai nustatytas ir/ar pasikeitusias/panaikintas teritorijas, kuriose taikomos specialiosios žemės naudojimo sąlygos – elektros tinklų apsaugos zonos, kartu su Nekilnojamojo turto kadastro nuostatuose nurodytais nustatytų teritorijų erdviniais duomenimis, parengtais vadovaujantis teritorijų, kuriose taikomos specialiosios žemės naudojimo sąlygos, erdvinių duomenų rinkinio specifikacija. Pranešimas turi būti pateiktas per 10 darbo dienų nuo statybą leidžiančio dokumento išdavimo dienos.</w:t>
      </w:r>
    </w:p>
    <w:p w14:paraId="454BA20E" w14:textId="5AC2C432" w:rsidR="002133FB" w:rsidRPr="00536A92" w:rsidRDefault="004D2850" w:rsidP="00B258AB">
      <w:pPr>
        <w:pStyle w:val="Heading1"/>
        <w:numPr>
          <w:ilvl w:val="0"/>
          <w:numId w:val="26"/>
        </w:numPr>
        <w:spacing w:before="120" w:after="120" w:line="276" w:lineRule="auto"/>
        <w:ind w:firstLine="567"/>
        <w:rPr>
          <w:color w:val="000000"/>
          <w:szCs w:val="22"/>
          <w:lang w:val="lt-LT"/>
        </w:rPr>
      </w:pPr>
      <w:r w:rsidRPr="00536A92">
        <w:rPr>
          <w:color w:val="000000"/>
          <w:szCs w:val="22"/>
          <w:lang w:val="lt-LT"/>
        </w:rPr>
        <w:t>RELINĖS APSAUGOS IR AUTOMATIKOS DALIS</w:t>
      </w:r>
      <w:bookmarkEnd w:id="46"/>
    </w:p>
    <w:p w14:paraId="0BF76652" w14:textId="77777777" w:rsidR="000514B2" w:rsidRPr="00536A92" w:rsidRDefault="000514B2"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0194C4D6" w14:textId="137F0BE1" w:rsidR="007C2945" w:rsidRPr="00536A92" w:rsidRDefault="005E3122"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Bendra dalis:</w:t>
      </w:r>
    </w:p>
    <w:p w14:paraId="434FFFBD" w14:textId="330F89F3"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A</w:t>
      </w:r>
      <w:r w:rsidR="007C2945" w:rsidRPr="00536A92">
        <w:rPr>
          <w:rFonts w:cs="Arial"/>
          <w:szCs w:val="22"/>
          <w:lang w:val="lt-LT"/>
        </w:rPr>
        <w:t>tlikti būtinus skaičiavimus</w:t>
      </w:r>
      <w:r w:rsidR="005A3D07" w:rsidRPr="00536A92">
        <w:rPr>
          <w:rFonts w:cs="Arial"/>
          <w:szCs w:val="22"/>
          <w:lang w:val="lt-LT"/>
        </w:rPr>
        <w:t xml:space="preserve"> vadovaujantis EĮĮT</w:t>
      </w:r>
      <w:r w:rsidR="007C2945" w:rsidRPr="00536A92">
        <w:rPr>
          <w:rFonts w:cs="Arial"/>
          <w:szCs w:val="22"/>
          <w:lang w:val="lt-LT"/>
        </w:rPr>
        <w:t xml:space="preserve"> matavimų transformatorių, RA</w:t>
      </w:r>
      <w:r w:rsidR="00C11A91" w:rsidRPr="00536A92">
        <w:rPr>
          <w:rFonts w:cs="Arial"/>
          <w:szCs w:val="22"/>
          <w:lang w:val="lt-LT"/>
        </w:rPr>
        <w:t>A principų ir įtaisų parinkimui;</w:t>
      </w:r>
    </w:p>
    <w:p w14:paraId="752EA6DE" w14:textId="3A4CE590" w:rsidR="00BE0535" w:rsidRPr="00536A92" w:rsidRDefault="00271EC9" w:rsidP="00B258AB">
      <w:pPr>
        <w:pStyle w:val="NoSpacing"/>
        <w:numPr>
          <w:ilvl w:val="2"/>
          <w:numId w:val="4"/>
        </w:numPr>
        <w:spacing w:line="276" w:lineRule="auto"/>
        <w:ind w:left="0" w:firstLine="567"/>
        <w:jc w:val="both"/>
        <w:rPr>
          <w:rFonts w:cs="Arial"/>
          <w:szCs w:val="22"/>
          <w:lang w:val="lt-LT"/>
        </w:rPr>
      </w:pPr>
      <w:bookmarkStart w:id="47" w:name="_Hlk534208209"/>
      <w:r w:rsidRPr="00536A92">
        <w:rPr>
          <w:rFonts w:cs="Arial"/>
          <w:szCs w:val="22"/>
          <w:lang w:val="lt-LT"/>
        </w:rPr>
        <w:t>Atlikti</w:t>
      </w:r>
      <w:r w:rsidR="00BE0535" w:rsidRPr="00536A92">
        <w:rPr>
          <w:rFonts w:cs="Arial"/>
          <w:szCs w:val="22"/>
          <w:lang w:val="lt-LT"/>
        </w:rPr>
        <w:t xml:space="preserve"> RAA derinimo, konfigūravimo, nuostatų keitimo darbus bei kompleksinius bandymus, vadovaujantis LITGRID AB perdavimo tinklo įrenginių eksploatavimo reglamento, EĮĮT, elektrinių ir elektros tinklų eksploatavimo taisyklių reikalavimais</w:t>
      </w:r>
      <w:bookmarkEnd w:id="47"/>
      <w:r w:rsidR="00BE0535" w:rsidRPr="00536A92">
        <w:rPr>
          <w:rFonts w:cs="Arial"/>
          <w:szCs w:val="22"/>
          <w:lang w:val="lt-LT"/>
        </w:rPr>
        <w:t>;</w:t>
      </w:r>
    </w:p>
    <w:p w14:paraId="33D86AD8" w14:textId="40694EC3" w:rsidR="00271EC9"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 xml:space="preserve">Atlikti RAA įrenginių kompleksinius bandymus vadovaujantis AB LITGRID RAA kompleksinių bandymų aprašo reikalavimais, kuris pateikiamas </w:t>
      </w:r>
      <w:sdt>
        <w:sdtPr>
          <w:rPr>
            <w:rFonts w:cs="Arial"/>
            <w:szCs w:val="22"/>
            <w:lang w:val="lt-LT"/>
          </w:rPr>
          <w:id w:val="2127894435"/>
          <w:citation/>
        </w:sdtPr>
        <w:sdtEndPr/>
        <w:sdtContent>
          <w:r w:rsidRPr="00536A92">
            <w:rPr>
              <w:rFonts w:cs="Arial"/>
              <w:szCs w:val="22"/>
              <w:lang w:val="lt-LT"/>
            </w:rPr>
            <w:fldChar w:fldCharType="begin"/>
          </w:r>
          <w:r w:rsidRPr="00536A92">
            <w:rPr>
              <w:rFonts w:cs="Arial"/>
              <w:szCs w:val="22"/>
              <w:lang w:val="lt-LT"/>
            </w:rPr>
            <w:instrText xml:space="preserve"> CITATION RAA \l 1063 </w:instrText>
          </w:r>
          <w:r w:rsidRPr="00536A92">
            <w:rPr>
              <w:rFonts w:cs="Arial"/>
              <w:szCs w:val="22"/>
              <w:lang w:val="lt-LT"/>
            </w:rPr>
            <w:fldChar w:fldCharType="separate"/>
          </w:r>
          <w:r w:rsidR="00536A92" w:rsidRPr="00536A92">
            <w:rPr>
              <w:rFonts w:cs="Arial"/>
              <w:noProof/>
              <w:szCs w:val="22"/>
              <w:lang w:val="lt-LT"/>
            </w:rPr>
            <w:t>(51)</w:t>
          </w:r>
          <w:r w:rsidRPr="00536A92">
            <w:rPr>
              <w:rFonts w:cs="Arial"/>
              <w:szCs w:val="22"/>
              <w:lang w:val="lt-LT"/>
            </w:rPr>
            <w:fldChar w:fldCharType="end"/>
          </w:r>
        </w:sdtContent>
      </w:sdt>
      <w:r w:rsidRPr="00536A92">
        <w:rPr>
          <w:rFonts w:cs="Arial"/>
          <w:szCs w:val="22"/>
          <w:lang w:val="lt-LT"/>
        </w:rPr>
        <w:t xml:space="preserve"> priede;</w:t>
      </w:r>
    </w:p>
    <w:p w14:paraId="6F12BFC3" w14:textId="14E330F4" w:rsidR="006A2560" w:rsidRPr="00536A92" w:rsidRDefault="007C2945"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 xml:space="preserve">RAA įranga </w:t>
      </w:r>
      <w:r w:rsidR="007445D9" w:rsidRPr="00536A92">
        <w:rPr>
          <w:rFonts w:cs="Arial"/>
          <w:szCs w:val="22"/>
          <w:lang w:val="lt-LT"/>
        </w:rPr>
        <w:t xml:space="preserve">turi būti numatoma </w:t>
      </w:r>
      <w:r w:rsidRPr="00536A92">
        <w:rPr>
          <w:rFonts w:cs="Arial"/>
          <w:szCs w:val="22"/>
          <w:lang w:val="lt-LT"/>
        </w:rPr>
        <w:t xml:space="preserve">mikroprocesorinė su savikontrolės sistema, tenkinanti EĮĮT ir kitų techninių, </w:t>
      </w:r>
      <w:r w:rsidR="00C11A91" w:rsidRPr="00536A92">
        <w:rPr>
          <w:rFonts w:cs="Arial"/>
          <w:szCs w:val="22"/>
          <w:lang w:val="lt-LT"/>
        </w:rPr>
        <w:t>norminių dokumentų reikalavimus</w:t>
      </w:r>
      <w:r w:rsidR="00BF74B5" w:rsidRPr="00536A92">
        <w:rPr>
          <w:rFonts w:cs="Arial"/>
          <w:bCs/>
          <w:szCs w:val="22"/>
          <w:lang w:val="lt-LT"/>
        </w:rPr>
        <w:t xml:space="preserve">. </w:t>
      </w:r>
      <w:r w:rsidR="00BF74B5" w:rsidRPr="00536A92">
        <w:rPr>
          <w:rFonts w:cs="Arial"/>
          <w:iCs/>
          <w:szCs w:val="22"/>
          <w:lang w:val="lt-LT"/>
        </w:rPr>
        <w:t xml:space="preserve">Standartiniai techniniai reikalavimai mikroprocesorinėms relėms ir valdikliams pateikiami </w:t>
      </w:r>
      <w:sdt>
        <w:sdtPr>
          <w:rPr>
            <w:rFonts w:cs="Arial"/>
            <w:szCs w:val="22"/>
            <w:lang w:val="lt-LT"/>
          </w:rPr>
          <w:id w:val="-78675247"/>
          <w:citation/>
        </w:sdtPr>
        <w:sdtEndPr/>
        <w:sdtContent>
          <w:r w:rsidR="00205D51" w:rsidRPr="00536A92">
            <w:rPr>
              <w:rFonts w:cs="Arial"/>
              <w:szCs w:val="22"/>
              <w:lang w:val="lt-LT"/>
            </w:rPr>
            <w:fldChar w:fldCharType="begin"/>
          </w:r>
          <w:r w:rsidR="00971CD2" w:rsidRPr="00536A92">
            <w:rPr>
              <w:rFonts w:cs="Arial"/>
              <w:szCs w:val="22"/>
              <w:lang w:val="lt-LT"/>
            </w:rPr>
            <w:instrText xml:space="preserve">CITATION RAA1 \l 1063 </w:instrText>
          </w:r>
          <w:r w:rsidR="00205D51" w:rsidRPr="00536A92">
            <w:rPr>
              <w:rFonts w:cs="Arial"/>
              <w:szCs w:val="22"/>
              <w:lang w:val="lt-LT"/>
            </w:rPr>
            <w:fldChar w:fldCharType="separate"/>
          </w:r>
          <w:r w:rsidR="00536A92" w:rsidRPr="00536A92">
            <w:rPr>
              <w:rFonts w:cs="Arial"/>
              <w:noProof/>
              <w:szCs w:val="22"/>
              <w:lang w:val="lt-LT"/>
            </w:rPr>
            <w:t>(52)</w:t>
          </w:r>
          <w:r w:rsidR="00205D51" w:rsidRPr="00536A92">
            <w:rPr>
              <w:rFonts w:cs="Arial"/>
              <w:szCs w:val="22"/>
              <w:lang w:val="lt-LT"/>
            </w:rPr>
            <w:fldChar w:fldCharType="end"/>
          </w:r>
        </w:sdtContent>
      </w:sdt>
      <w:r w:rsidR="00BF74B5" w:rsidRPr="00536A92">
        <w:rPr>
          <w:rFonts w:cs="Arial"/>
          <w:iCs/>
          <w:szCs w:val="22"/>
          <w:lang w:val="lt-LT"/>
        </w:rPr>
        <w:t xml:space="preserve"> priede</w:t>
      </w:r>
      <w:r w:rsidR="00BF74B5" w:rsidRPr="00536A92">
        <w:rPr>
          <w:rFonts w:cs="Arial"/>
          <w:szCs w:val="22"/>
          <w:lang w:val="lt-LT"/>
        </w:rPr>
        <w:t xml:space="preserve">. Kiti, standartiniuose techniniuose reikalavimuose nenurodyti reikalavimai </w:t>
      </w:r>
      <w:r w:rsidR="00BF74B5" w:rsidRPr="00536A92">
        <w:rPr>
          <w:rFonts w:cs="Arial"/>
          <w:iCs/>
          <w:szCs w:val="22"/>
          <w:lang w:val="lt-LT"/>
        </w:rPr>
        <w:t xml:space="preserve">mikroprocesorinėms relėms ir valdikliams </w:t>
      </w:r>
      <w:r w:rsidR="00BF74B5" w:rsidRPr="00536A92">
        <w:rPr>
          <w:rFonts w:cs="Arial"/>
          <w:szCs w:val="22"/>
          <w:lang w:val="lt-LT"/>
        </w:rPr>
        <w:t>parenkami techninio projekto rengimo metu</w:t>
      </w:r>
      <w:r w:rsidR="00C11A91" w:rsidRPr="00536A92">
        <w:rPr>
          <w:rFonts w:cs="Arial"/>
          <w:szCs w:val="22"/>
          <w:lang w:val="lt-LT"/>
        </w:rPr>
        <w:t>;</w:t>
      </w:r>
    </w:p>
    <w:p w14:paraId="4B3FE79F" w14:textId="7B4EEC30"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N</w:t>
      </w:r>
      <w:r w:rsidR="005A3D07" w:rsidRPr="00536A92">
        <w:rPr>
          <w:rFonts w:cs="Arial"/>
          <w:szCs w:val="22"/>
          <w:lang w:val="lt-LT"/>
        </w:rPr>
        <w:t>auji RAA</w:t>
      </w:r>
      <w:r w:rsidR="00A7718C" w:rsidRPr="00536A92">
        <w:rPr>
          <w:rFonts w:cs="Arial"/>
          <w:szCs w:val="22"/>
          <w:lang w:val="lt-LT"/>
        </w:rPr>
        <w:t xml:space="preserve"> ir valdymo</w:t>
      </w:r>
      <w:r w:rsidR="005A3D07" w:rsidRPr="00536A92">
        <w:rPr>
          <w:rFonts w:cs="Arial"/>
          <w:szCs w:val="22"/>
          <w:lang w:val="lt-LT"/>
        </w:rPr>
        <w:t xml:space="preserve"> įrenginiai turi turėti visas reikiamas ryšio traktų ir antrinių grandinių prijungimo sąsajas, matavimų, apsa</w:t>
      </w:r>
      <w:r w:rsidR="00711E02" w:rsidRPr="00536A92">
        <w:rPr>
          <w:rFonts w:cs="Arial"/>
          <w:szCs w:val="22"/>
          <w:lang w:val="lt-LT"/>
        </w:rPr>
        <w:t>u</w:t>
      </w:r>
      <w:r w:rsidR="005A3D07" w:rsidRPr="00536A92">
        <w:rPr>
          <w:rFonts w:cs="Arial"/>
          <w:szCs w:val="22"/>
          <w:lang w:val="lt-LT"/>
        </w:rPr>
        <w:t>gų,</w:t>
      </w:r>
      <w:r w:rsidR="0076029D" w:rsidRPr="00536A92">
        <w:rPr>
          <w:rFonts w:cs="Arial"/>
          <w:szCs w:val="22"/>
          <w:lang w:val="lt-LT"/>
        </w:rPr>
        <w:t xml:space="preserve"> automatikos,</w:t>
      </w:r>
      <w:r w:rsidR="005A3D07" w:rsidRPr="00536A92">
        <w:rPr>
          <w:rFonts w:cs="Arial"/>
          <w:szCs w:val="22"/>
          <w:lang w:val="lt-LT"/>
        </w:rPr>
        <w:t xml:space="preserve"> stebėsenos (monitoringo) ir valdymo funkcijoms išpildyti;</w:t>
      </w:r>
    </w:p>
    <w:p w14:paraId="6DA5A7A9" w14:textId="5094E62B"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lastRenderedPageBreak/>
        <w:t>T</w:t>
      </w:r>
      <w:r w:rsidR="00DD128F" w:rsidRPr="00536A92">
        <w:rPr>
          <w:rFonts w:cs="Arial"/>
          <w:szCs w:val="22"/>
          <w:lang w:val="lt-LT"/>
        </w:rPr>
        <w:t>echniniame projekte s</w:t>
      </w:r>
      <w:r w:rsidR="007C2945" w:rsidRPr="00536A92">
        <w:rPr>
          <w:rFonts w:cs="Arial"/>
          <w:szCs w:val="22"/>
          <w:lang w:val="lt-LT"/>
        </w:rPr>
        <w:t>udaryti struktūrines schemas:</w:t>
      </w:r>
    </w:p>
    <w:p w14:paraId="071DE3A0" w14:textId="77777777" w:rsidR="007C2945" w:rsidRPr="00536A92" w:rsidRDefault="007C2945"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RAA prijungimo prie matavimo transformatorių;</w:t>
      </w:r>
    </w:p>
    <w:p w14:paraId="20B233E3" w14:textId="1DC7F536" w:rsidR="007C2945" w:rsidRPr="00536A92" w:rsidRDefault="00271EC9"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P</w:t>
      </w:r>
      <w:r w:rsidR="005E3122" w:rsidRPr="00536A92">
        <w:rPr>
          <w:rFonts w:cs="Arial"/>
          <w:szCs w:val="22"/>
          <w:lang w:val="lt-LT"/>
        </w:rPr>
        <w:t>astotės pagrind</w:t>
      </w:r>
      <w:r w:rsidR="007C2945" w:rsidRPr="00536A92">
        <w:rPr>
          <w:rFonts w:cs="Arial"/>
          <w:szCs w:val="22"/>
          <w:lang w:val="lt-LT"/>
        </w:rPr>
        <w:t>inių įrenginių valdymo blokuočių;</w:t>
      </w:r>
    </w:p>
    <w:p w14:paraId="6F7D5F3B" w14:textId="220FEA18" w:rsidR="007C2945" w:rsidRPr="00536A92" w:rsidRDefault="007C2945"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110</w:t>
      </w:r>
      <w:r w:rsidR="001238DC" w:rsidRPr="00536A92">
        <w:rPr>
          <w:rFonts w:cs="Arial"/>
          <w:szCs w:val="22"/>
          <w:lang w:val="lt-LT"/>
        </w:rPr>
        <w:t xml:space="preserve"> </w:t>
      </w:r>
      <w:r w:rsidRPr="00536A92">
        <w:rPr>
          <w:rFonts w:cs="Arial"/>
          <w:szCs w:val="22"/>
          <w:lang w:val="lt-LT"/>
        </w:rPr>
        <w:t>kV RAA įrenginių funkcinių ryšių ir elementų išdėstymo spintose;</w:t>
      </w:r>
    </w:p>
    <w:p w14:paraId="37BB5D7C" w14:textId="77777777" w:rsidR="007C2945" w:rsidRPr="00536A92" w:rsidRDefault="007C2945"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RAA įrenginių funkcijų tarpusavio sąveikų;</w:t>
      </w:r>
    </w:p>
    <w:p w14:paraId="29FE2C0D" w14:textId="1B16D131" w:rsidR="00A36B4E" w:rsidRPr="00536A92" w:rsidRDefault="00271EC9"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K</w:t>
      </w:r>
      <w:r w:rsidR="00603034" w:rsidRPr="00536A92">
        <w:rPr>
          <w:rFonts w:cs="Arial"/>
          <w:szCs w:val="22"/>
          <w:lang w:val="lt-LT"/>
        </w:rPr>
        <w:t>omu</w:t>
      </w:r>
      <w:r w:rsidR="00205FCE" w:rsidRPr="00536A92">
        <w:rPr>
          <w:rFonts w:cs="Arial"/>
          <w:szCs w:val="22"/>
          <w:lang w:val="lt-LT"/>
        </w:rPr>
        <w:t>ni</w:t>
      </w:r>
      <w:r w:rsidR="00603034" w:rsidRPr="00536A92">
        <w:rPr>
          <w:rFonts w:cs="Arial"/>
          <w:szCs w:val="22"/>
          <w:lang w:val="lt-LT"/>
        </w:rPr>
        <w:t>kacinių aparatų operatyvinių blokuočių loginių tarpusavio sąveikų išpildytų GOOSE žinutėmis (sudaryti preliminarų GOOSE žinučių sąrašą) arba laidiniais ryšiais funkcinę schemą</w:t>
      </w:r>
      <w:r w:rsidR="00A36B4E" w:rsidRPr="00536A92">
        <w:rPr>
          <w:rFonts w:cs="Arial"/>
          <w:szCs w:val="22"/>
          <w:lang w:val="lt-LT"/>
        </w:rPr>
        <w:t>;</w:t>
      </w:r>
    </w:p>
    <w:p w14:paraId="16ECA593" w14:textId="46BE0B64" w:rsidR="007C2945" w:rsidRPr="00536A92" w:rsidRDefault="007C2945"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RAA įrenginių prijungimo prie</w:t>
      </w:r>
      <w:r w:rsidR="001238DC" w:rsidRPr="00536A92">
        <w:rPr>
          <w:rFonts w:cs="Arial"/>
          <w:szCs w:val="22"/>
          <w:lang w:val="lt-LT"/>
        </w:rPr>
        <w:t xml:space="preserve"> pastotės duomenų tinklo (toliau –</w:t>
      </w:r>
      <w:r w:rsidRPr="00536A92">
        <w:rPr>
          <w:rFonts w:cs="Arial"/>
          <w:szCs w:val="22"/>
          <w:lang w:val="lt-LT"/>
        </w:rPr>
        <w:t xml:space="preserve"> PDT</w:t>
      </w:r>
      <w:r w:rsidR="001238DC" w:rsidRPr="00536A92">
        <w:rPr>
          <w:rFonts w:cs="Arial"/>
          <w:szCs w:val="22"/>
          <w:lang w:val="lt-LT"/>
        </w:rPr>
        <w:t>)</w:t>
      </w:r>
      <w:r w:rsidRPr="00536A92">
        <w:rPr>
          <w:rFonts w:cs="Arial"/>
          <w:szCs w:val="22"/>
          <w:lang w:val="lt-LT"/>
        </w:rPr>
        <w:t xml:space="preserve"> </w:t>
      </w:r>
      <w:r w:rsidR="007445D9" w:rsidRPr="00536A92">
        <w:rPr>
          <w:rFonts w:cs="Arial"/>
          <w:szCs w:val="22"/>
          <w:lang w:val="lt-LT"/>
        </w:rPr>
        <w:t xml:space="preserve">funkcinę </w:t>
      </w:r>
      <w:r w:rsidRPr="00536A92">
        <w:rPr>
          <w:rFonts w:cs="Arial"/>
          <w:szCs w:val="22"/>
          <w:lang w:val="lt-LT"/>
        </w:rPr>
        <w:t>schemą;</w:t>
      </w:r>
    </w:p>
    <w:p w14:paraId="2A21531E" w14:textId="6000A859" w:rsidR="00DD128F" w:rsidRPr="00536A92" w:rsidRDefault="007C2945"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 xml:space="preserve">RAA stebėjimo sistemos (monitoringo) </w:t>
      </w:r>
      <w:r w:rsidR="007445D9" w:rsidRPr="00536A92">
        <w:rPr>
          <w:rFonts w:cs="Arial"/>
          <w:szCs w:val="22"/>
          <w:lang w:val="lt-LT"/>
        </w:rPr>
        <w:t>funkcinę schemą</w:t>
      </w:r>
      <w:r w:rsidR="00742E00" w:rsidRPr="00536A92">
        <w:rPr>
          <w:rFonts w:cs="Arial"/>
          <w:szCs w:val="22"/>
          <w:lang w:val="lt-LT"/>
        </w:rPr>
        <w:t>;</w:t>
      </w:r>
    </w:p>
    <w:p w14:paraId="0F98AA62" w14:textId="5563FD98" w:rsidR="007C2945" w:rsidRPr="00536A92" w:rsidRDefault="00271EC9" w:rsidP="00B258AB">
      <w:pPr>
        <w:pStyle w:val="NoSpacing"/>
        <w:numPr>
          <w:ilvl w:val="3"/>
          <w:numId w:val="4"/>
        </w:numPr>
        <w:spacing w:line="276" w:lineRule="auto"/>
        <w:ind w:left="0" w:firstLine="567"/>
        <w:jc w:val="both"/>
        <w:rPr>
          <w:rFonts w:cs="Arial"/>
          <w:szCs w:val="22"/>
          <w:lang w:val="lt-LT"/>
        </w:rPr>
      </w:pPr>
      <w:r w:rsidRPr="00536A92">
        <w:rPr>
          <w:rFonts w:cs="Arial"/>
          <w:szCs w:val="22"/>
          <w:lang w:val="lt-LT"/>
        </w:rPr>
        <w:t>N</w:t>
      </w:r>
      <w:r w:rsidR="00DD128F" w:rsidRPr="00536A92">
        <w:rPr>
          <w:rFonts w:cs="Arial"/>
          <w:szCs w:val="22"/>
          <w:lang w:val="lt-LT"/>
        </w:rPr>
        <w:t>uolatinės operatyviosios</w:t>
      </w:r>
      <w:r w:rsidR="0025589E" w:rsidRPr="00536A92">
        <w:rPr>
          <w:rFonts w:cs="Arial"/>
          <w:szCs w:val="22"/>
          <w:lang w:val="lt-LT"/>
        </w:rPr>
        <w:t xml:space="preserve"> srovės tiekimo RAA įrenginiams;</w:t>
      </w:r>
    </w:p>
    <w:p w14:paraId="6FD64B80" w14:textId="44A6FB95" w:rsidR="00BE053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R</w:t>
      </w:r>
      <w:r w:rsidR="00BE0535" w:rsidRPr="00536A92">
        <w:rPr>
          <w:rFonts w:cs="Arial"/>
          <w:szCs w:val="22"/>
          <w:lang w:val="lt-LT"/>
        </w:rPr>
        <w:t xml:space="preserve">engiant RAA struktūrines schemas vadovautis Litgrid AB perdavimo tinklo 110 kV transformatorių pastočių standartinių relinės apsaugos ir automatikos funkcinių schemų išpildymo techniniuose projektuose aprašu, kuris pateikiamas </w:t>
      </w:r>
      <w:sdt>
        <w:sdtPr>
          <w:rPr>
            <w:rFonts w:cs="Arial"/>
            <w:szCs w:val="22"/>
            <w:lang w:val="lt-LT"/>
          </w:rPr>
          <w:id w:val="1735819041"/>
          <w:citation/>
        </w:sdtPr>
        <w:sdtEndPr/>
        <w:sdtContent>
          <w:r w:rsidR="00894636" w:rsidRPr="00536A92">
            <w:rPr>
              <w:rFonts w:cs="Arial"/>
              <w:szCs w:val="22"/>
              <w:lang w:val="lt-LT"/>
            </w:rPr>
            <w:fldChar w:fldCharType="begin"/>
          </w:r>
          <w:r w:rsidR="00AD68B7" w:rsidRPr="00536A92">
            <w:rPr>
              <w:rFonts w:cs="Arial"/>
              <w:szCs w:val="22"/>
              <w:lang w:val="lt-LT"/>
            </w:rPr>
            <w:instrText xml:space="preserve">CITATION RAA2 \l 1063 </w:instrText>
          </w:r>
          <w:r w:rsidR="00894636" w:rsidRPr="00536A92">
            <w:rPr>
              <w:rFonts w:cs="Arial"/>
              <w:szCs w:val="22"/>
              <w:lang w:val="lt-LT"/>
            </w:rPr>
            <w:fldChar w:fldCharType="separate"/>
          </w:r>
          <w:r w:rsidR="00536A92" w:rsidRPr="00536A92">
            <w:rPr>
              <w:rFonts w:cs="Arial"/>
              <w:noProof/>
              <w:szCs w:val="22"/>
              <w:lang w:val="lt-LT"/>
            </w:rPr>
            <w:t>(53)</w:t>
          </w:r>
          <w:r w:rsidR="00894636" w:rsidRPr="00536A92">
            <w:rPr>
              <w:rFonts w:cs="Arial"/>
              <w:szCs w:val="22"/>
              <w:lang w:val="lt-LT"/>
            </w:rPr>
            <w:fldChar w:fldCharType="end"/>
          </w:r>
        </w:sdtContent>
      </w:sdt>
      <w:r w:rsidR="00894636" w:rsidRPr="00536A92">
        <w:rPr>
          <w:rFonts w:cs="Arial"/>
          <w:szCs w:val="22"/>
          <w:lang w:val="lt-LT"/>
        </w:rPr>
        <w:t xml:space="preserve"> </w:t>
      </w:r>
      <w:r w:rsidR="00BE0535" w:rsidRPr="00536A92">
        <w:rPr>
          <w:rFonts w:cs="Arial"/>
          <w:szCs w:val="22"/>
          <w:lang w:val="lt-LT"/>
        </w:rPr>
        <w:t>priede</w:t>
      </w:r>
      <w:r w:rsidR="001A506C" w:rsidRPr="00536A92">
        <w:rPr>
          <w:rFonts w:cs="Arial"/>
          <w:szCs w:val="22"/>
          <w:lang w:val="lt-LT"/>
        </w:rPr>
        <w:t>.</w:t>
      </w:r>
      <w:r w:rsidR="00BE0535" w:rsidRPr="00536A92">
        <w:rPr>
          <w:rFonts w:cs="Arial"/>
          <w:szCs w:val="22"/>
          <w:lang w:val="lt-LT"/>
        </w:rPr>
        <w:t xml:space="preserve"> </w:t>
      </w:r>
    </w:p>
    <w:p w14:paraId="6ECD2AFE" w14:textId="23D0D617"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7C2945" w:rsidRPr="00536A92">
        <w:rPr>
          <w:rFonts w:cs="Arial"/>
          <w:szCs w:val="22"/>
          <w:lang w:val="lt-LT"/>
        </w:rPr>
        <w:t>iekvienas RAA įrenginys privalo turėti integruotą šviesinę signalizacij</w:t>
      </w:r>
      <w:r w:rsidR="006A5346" w:rsidRPr="00536A92">
        <w:rPr>
          <w:rFonts w:cs="Arial"/>
          <w:szCs w:val="22"/>
          <w:lang w:val="lt-LT"/>
        </w:rPr>
        <w:t>ą</w:t>
      </w:r>
      <w:r w:rsidR="007C2945" w:rsidRPr="00536A92">
        <w:rPr>
          <w:rFonts w:cs="Arial"/>
          <w:szCs w:val="22"/>
          <w:lang w:val="lt-LT"/>
        </w:rPr>
        <w:t>, signalizuojanči</w:t>
      </w:r>
      <w:r w:rsidR="006A5346" w:rsidRPr="00536A92">
        <w:rPr>
          <w:rFonts w:cs="Arial"/>
          <w:szCs w:val="22"/>
          <w:lang w:val="lt-LT"/>
        </w:rPr>
        <w:t>ą</w:t>
      </w:r>
      <w:r w:rsidR="007C2945" w:rsidRPr="00536A92">
        <w:rPr>
          <w:rFonts w:cs="Arial"/>
          <w:szCs w:val="22"/>
          <w:lang w:val="lt-LT"/>
        </w:rPr>
        <w:t xml:space="preserve"> apie įrenginio funkcionalumo sutrikimą, funkcijų ir automatikos poveikius, k</w:t>
      </w:r>
      <w:r w:rsidR="00742E00" w:rsidRPr="00536A92">
        <w:rPr>
          <w:rFonts w:cs="Arial"/>
          <w:szCs w:val="22"/>
          <w:lang w:val="lt-LT"/>
        </w:rPr>
        <w:t>itus RAA veikimus pagal poreikį;</w:t>
      </w:r>
    </w:p>
    <w:p w14:paraId="114318E6" w14:textId="28CD6A4B" w:rsidR="00271EC9"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Kiekvienas mikroprocesorinis RAA įrenginys privalo turėti integruotą avarinių procesų registratorių registruojantį darbo ir avarinio režimo sroves įtampas ir laisvai parenkamus vidinius ir išorinius signalus.</w:t>
      </w:r>
    </w:p>
    <w:p w14:paraId="6B738AD4" w14:textId="077E560E" w:rsidR="00271EC9"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Kiekvienas mikroprocesorinis RAA įrenginys privalo turėti įvykių registratoriaus funkciją fiksuojančią įrenginio visų tipų vidinės logikos (tame tarpe apsaugų ir automatikos) veikimus.</w:t>
      </w:r>
    </w:p>
    <w:p w14:paraId="4FF757B8" w14:textId="4E19418E" w:rsidR="007C2945" w:rsidRPr="00536A92" w:rsidRDefault="00E543F6"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 xml:space="preserve">Skirtingų </w:t>
      </w:r>
      <w:r w:rsidR="007C2945" w:rsidRPr="00536A92">
        <w:rPr>
          <w:rFonts w:cs="Arial"/>
          <w:szCs w:val="22"/>
          <w:lang w:val="lt-LT"/>
        </w:rPr>
        <w:t>prijunginių RAA įtais</w:t>
      </w:r>
      <w:r w:rsidR="00742E00" w:rsidRPr="00536A92">
        <w:rPr>
          <w:rFonts w:cs="Arial"/>
          <w:szCs w:val="22"/>
          <w:lang w:val="lt-LT"/>
        </w:rPr>
        <w:t xml:space="preserve">ai </w:t>
      </w:r>
      <w:r w:rsidR="007445D9" w:rsidRPr="00536A92">
        <w:rPr>
          <w:rFonts w:cs="Arial"/>
          <w:szCs w:val="22"/>
          <w:lang w:val="lt-LT"/>
        </w:rPr>
        <w:t xml:space="preserve">turi būti </w:t>
      </w:r>
      <w:r w:rsidR="00742E00" w:rsidRPr="00536A92">
        <w:rPr>
          <w:rFonts w:cs="Arial"/>
          <w:szCs w:val="22"/>
          <w:lang w:val="lt-LT"/>
        </w:rPr>
        <w:t>išdėstomi atskirose spintose;</w:t>
      </w:r>
    </w:p>
    <w:p w14:paraId="41B8A22E" w14:textId="00D4E3C3" w:rsidR="00603034" w:rsidRPr="00536A92" w:rsidRDefault="00E543F6"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 xml:space="preserve">Numatyti </w:t>
      </w:r>
      <w:r w:rsidR="007C2945" w:rsidRPr="00536A92">
        <w:rPr>
          <w:rFonts w:cs="Arial"/>
          <w:szCs w:val="22"/>
          <w:lang w:val="lt-LT"/>
        </w:rPr>
        <w:t>10-15% rezervą RAA terminalų binarin</w:t>
      </w:r>
      <w:r w:rsidR="007C790D" w:rsidRPr="00536A92">
        <w:rPr>
          <w:rFonts w:cs="Arial"/>
          <w:szCs w:val="22"/>
          <w:lang w:val="lt-LT"/>
        </w:rPr>
        <w:t>ių įėjimų/išėjimų ir RAA gnybtų.</w:t>
      </w:r>
    </w:p>
    <w:p w14:paraId="493234E1" w14:textId="0DB623E6" w:rsidR="007C2945" w:rsidRPr="00536A92" w:rsidRDefault="007C2945"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Sąsajos ir duomenų ma</w:t>
      </w:r>
      <w:r w:rsidR="007445D9" w:rsidRPr="00536A92">
        <w:rPr>
          <w:rFonts w:cs="Arial"/>
          <w:szCs w:val="22"/>
          <w:lang w:val="lt-LT"/>
        </w:rPr>
        <w:t>i</w:t>
      </w:r>
      <w:r w:rsidRPr="00536A92">
        <w:rPr>
          <w:rFonts w:cs="Arial"/>
          <w:szCs w:val="22"/>
          <w:lang w:val="lt-LT"/>
        </w:rPr>
        <w:t xml:space="preserve">nai tarp </w:t>
      </w:r>
      <w:r w:rsidR="00B5351A" w:rsidRPr="00536A92">
        <w:rPr>
          <w:rFonts w:cs="Arial"/>
          <w:szCs w:val="22"/>
          <w:lang w:val="lt-LT"/>
        </w:rPr>
        <w:t>RAA, ir kitų pastotės įrenginių:</w:t>
      </w:r>
    </w:p>
    <w:p w14:paraId="26238012" w14:textId="0232505D"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D</w:t>
      </w:r>
      <w:r w:rsidR="007C2945" w:rsidRPr="00536A92">
        <w:rPr>
          <w:rFonts w:cs="Arial"/>
          <w:szCs w:val="22"/>
          <w:lang w:val="lt-LT"/>
        </w:rPr>
        <w:t>uomenų manai tarp RAA įrenginių ir</w:t>
      </w:r>
      <w:r w:rsidR="00603034" w:rsidRPr="00536A92">
        <w:rPr>
          <w:rFonts w:cs="Arial"/>
          <w:szCs w:val="22"/>
          <w:lang w:val="lt-LT"/>
        </w:rPr>
        <w:t xml:space="preserve"> TSPĮ</w:t>
      </w:r>
      <w:r w:rsidR="007C2945" w:rsidRPr="00536A92">
        <w:rPr>
          <w:rFonts w:cs="Arial"/>
          <w:szCs w:val="22"/>
          <w:lang w:val="lt-LT"/>
        </w:rPr>
        <w:t xml:space="preserve"> </w:t>
      </w:r>
      <w:r w:rsidR="007445D9" w:rsidRPr="00536A92">
        <w:rPr>
          <w:rFonts w:cs="Arial"/>
          <w:szCs w:val="22"/>
          <w:lang w:val="lt-LT"/>
        </w:rPr>
        <w:t xml:space="preserve">turi būti </w:t>
      </w:r>
      <w:r w:rsidR="007C2945" w:rsidRPr="00536A92">
        <w:rPr>
          <w:rFonts w:cs="Arial"/>
          <w:szCs w:val="22"/>
          <w:lang w:val="lt-LT"/>
        </w:rPr>
        <w:t>vykdomi IEC61850</w:t>
      </w:r>
      <w:r w:rsidR="00BE0535" w:rsidRPr="00536A92">
        <w:rPr>
          <w:szCs w:val="22"/>
          <w:lang w:val="lt-LT"/>
        </w:rPr>
        <w:t xml:space="preserve"> ed.2.0</w:t>
      </w:r>
      <w:r w:rsidR="007C2945" w:rsidRPr="00536A92">
        <w:rPr>
          <w:rFonts w:cs="Arial"/>
          <w:szCs w:val="22"/>
          <w:lang w:val="lt-LT"/>
        </w:rPr>
        <w:t xml:space="preserve"> protokolu</w:t>
      </w:r>
      <w:r w:rsidR="00913CC2" w:rsidRPr="00536A92">
        <w:rPr>
          <w:rFonts w:cs="Arial"/>
          <w:szCs w:val="22"/>
          <w:lang w:val="lt-LT"/>
        </w:rPr>
        <w:t xml:space="preserve"> (vertikali komunikacija)</w:t>
      </w:r>
      <w:r w:rsidR="007C2945" w:rsidRPr="00536A92">
        <w:rPr>
          <w:rFonts w:cs="Arial"/>
          <w:szCs w:val="22"/>
          <w:lang w:val="lt-LT"/>
        </w:rPr>
        <w:t>;</w:t>
      </w:r>
    </w:p>
    <w:p w14:paraId="3AF4EE55" w14:textId="5F41ACD1"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2E6C78" w:rsidRPr="00536A92">
        <w:rPr>
          <w:rFonts w:cs="Arial"/>
          <w:szCs w:val="22"/>
          <w:lang w:val="lt-LT"/>
        </w:rPr>
        <w:t xml:space="preserve">iekvieną RAA įrenginį, atskiromis sąsajomis, jungti į du atskirus </w:t>
      </w:r>
      <w:r w:rsidR="00DF5099" w:rsidRPr="00536A92">
        <w:rPr>
          <w:rFonts w:cs="Arial"/>
          <w:szCs w:val="22"/>
          <w:lang w:val="lt-LT"/>
        </w:rPr>
        <w:t>PDT</w:t>
      </w:r>
      <w:r w:rsidR="002E6C78" w:rsidRPr="00536A92">
        <w:rPr>
          <w:rFonts w:cs="Arial"/>
          <w:szCs w:val="22"/>
          <w:lang w:val="lt-LT"/>
        </w:rPr>
        <w:t xml:space="preserve"> komutatorius, kad būtų užtikrintas informacijos mainų patikimumas. Dubliuotas duomenų srautų perdavimas per šiuos dvigubus sujungimus turi būti val</w:t>
      </w:r>
      <w:r w:rsidR="00742E00" w:rsidRPr="00536A92">
        <w:rPr>
          <w:rFonts w:cs="Arial"/>
          <w:szCs w:val="22"/>
          <w:lang w:val="lt-LT"/>
        </w:rPr>
        <w:t>domas IEC 62439 (PRP) protokolu;</w:t>
      </w:r>
    </w:p>
    <w:p w14:paraId="61680AC5" w14:textId="758FB9A1" w:rsidR="007C790D"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913CC2" w:rsidRPr="00536A92">
        <w:rPr>
          <w:rFonts w:cs="Arial"/>
          <w:szCs w:val="22"/>
          <w:lang w:val="lt-LT"/>
        </w:rPr>
        <w:t xml:space="preserve">iekvieno </w:t>
      </w:r>
      <w:r w:rsidR="00977F3E" w:rsidRPr="00536A92">
        <w:rPr>
          <w:rFonts w:cs="Arial"/>
          <w:szCs w:val="22"/>
          <w:lang w:val="lt-LT"/>
        </w:rPr>
        <w:t>p</w:t>
      </w:r>
      <w:r w:rsidR="007C790D" w:rsidRPr="00536A92">
        <w:rPr>
          <w:rFonts w:cs="Arial"/>
          <w:szCs w:val="22"/>
          <w:lang w:val="lt-LT"/>
        </w:rPr>
        <w:t xml:space="preserve">rijunginio srovės ir įtampos transformatorių antrinės </w:t>
      </w:r>
      <w:r w:rsidR="007A1144" w:rsidRPr="00536A92">
        <w:rPr>
          <w:rFonts w:cs="Arial"/>
          <w:szCs w:val="22"/>
          <w:lang w:val="lt-LT"/>
        </w:rPr>
        <w:t xml:space="preserve">grandinės turi būti </w:t>
      </w:r>
      <w:r w:rsidR="007C790D" w:rsidRPr="00536A92">
        <w:rPr>
          <w:rFonts w:cs="Arial"/>
          <w:szCs w:val="22"/>
          <w:lang w:val="lt-LT"/>
        </w:rPr>
        <w:t>jungiamos su relėmis variniais kabeliais;</w:t>
      </w:r>
    </w:p>
    <w:p w14:paraId="0F6E629F" w14:textId="25D15611" w:rsidR="007247EB"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913CC2" w:rsidRPr="00536A92">
        <w:rPr>
          <w:rFonts w:cs="Arial"/>
          <w:szCs w:val="22"/>
          <w:lang w:val="lt-LT"/>
        </w:rPr>
        <w:t xml:space="preserve">iekvieno </w:t>
      </w:r>
      <w:r w:rsidR="00977F3E" w:rsidRPr="00536A92">
        <w:rPr>
          <w:rFonts w:cs="Arial"/>
          <w:szCs w:val="22"/>
          <w:lang w:val="lt-LT"/>
        </w:rPr>
        <w:t>p</w:t>
      </w:r>
      <w:r w:rsidR="007C790D" w:rsidRPr="00536A92">
        <w:rPr>
          <w:rFonts w:cs="Arial"/>
          <w:szCs w:val="22"/>
          <w:lang w:val="lt-LT"/>
        </w:rPr>
        <w:t>rijunginio</w:t>
      </w:r>
      <w:r w:rsidR="00913CC2" w:rsidRPr="00536A92">
        <w:rPr>
          <w:rFonts w:cs="Arial"/>
          <w:szCs w:val="22"/>
          <w:lang w:val="lt-LT"/>
        </w:rPr>
        <w:t xml:space="preserve"> RAA (</w:t>
      </w:r>
      <w:r w:rsidR="007C790D" w:rsidRPr="00536A92">
        <w:rPr>
          <w:rFonts w:cs="Arial"/>
          <w:szCs w:val="22"/>
          <w:lang w:val="lt-LT"/>
        </w:rPr>
        <w:t>valdymo, technologinių signalų</w:t>
      </w:r>
      <w:r w:rsidR="00913CC2" w:rsidRPr="00536A92">
        <w:rPr>
          <w:rFonts w:cs="Arial"/>
          <w:szCs w:val="22"/>
          <w:lang w:val="lt-LT"/>
        </w:rPr>
        <w:t xml:space="preserve"> ir kt.)</w:t>
      </w:r>
      <w:r w:rsidR="007C790D" w:rsidRPr="00536A92">
        <w:rPr>
          <w:rFonts w:cs="Arial"/>
          <w:szCs w:val="22"/>
          <w:lang w:val="lt-LT"/>
        </w:rPr>
        <w:t xml:space="preserve"> antrinės </w:t>
      </w:r>
      <w:r w:rsidR="007A1144" w:rsidRPr="00536A92">
        <w:rPr>
          <w:rFonts w:cs="Arial"/>
          <w:szCs w:val="22"/>
          <w:lang w:val="lt-LT"/>
        </w:rPr>
        <w:t xml:space="preserve">grandinės turi būti </w:t>
      </w:r>
      <w:r w:rsidR="007C790D" w:rsidRPr="00536A92">
        <w:rPr>
          <w:rFonts w:cs="Arial"/>
          <w:szCs w:val="22"/>
          <w:lang w:val="lt-LT"/>
        </w:rPr>
        <w:t>jungiamos su relėmis variniais kabeliais;</w:t>
      </w:r>
    </w:p>
    <w:p w14:paraId="1CA0BBE3" w14:textId="3E5F8EF8" w:rsidR="007247EB"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A</w:t>
      </w:r>
      <w:r w:rsidR="007247EB" w:rsidRPr="00536A92">
        <w:rPr>
          <w:rFonts w:cs="Arial"/>
          <w:szCs w:val="22"/>
          <w:lang w:val="lt-LT"/>
        </w:rPr>
        <w:t xml:space="preserve">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w:t>
      </w:r>
      <w:r w:rsidR="001238DC" w:rsidRPr="00536A92">
        <w:rPr>
          <w:rFonts w:cs="Arial"/>
          <w:bCs/>
          <w:szCs w:val="22"/>
          <w:lang w:val="lt-LT"/>
        </w:rPr>
        <w:t xml:space="preserve">pirminius įrenginius pateikiami </w:t>
      </w:r>
      <w:sdt>
        <w:sdtPr>
          <w:rPr>
            <w:rFonts w:cs="Arial"/>
            <w:szCs w:val="22"/>
            <w:lang w:val="lt-LT"/>
          </w:rPr>
          <w:id w:val="-1508355861"/>
          <w:citation/>
        </w:sdtPr>
        <w:sdtEndPr/>
        <w:sdtContent>
          <w:r w:rsidR="00EF0501" w:rsidRPr="00536A92">
            <w:rPr>
              <w:rFonts w:cs="Arial"/>
              <w:szCs w:val="22"/>
              <w:lang w:val="lt-LT"/>
            </w:rPr>
            <w:fldChar w:fldCharType="begin"/>
          </w:r>
          <w:r w:rsidR="00971CD2" w:rsidRPr="00536A92">
            <w:rPr>
              <w:rFonts w:cs="Arial"/>
              <w:szCs w:val="22"/>
              <w:lang w:val="lt-LT"/>
            </w:rPr>
            <w:instrText xml:space="preserve">CITATION RAA3 \l 1063 </w:instrText>
          </w:r>
          <w:r w:rsidR="00EF0501" w:rsidRPr="00536A92">
            <w:rPr>
              <w:rFonts w:cs="Arial"/>
              <w:szCs w:val="22"/>
              <w:lang w:val="lt-LT"/>
            </w:rPr>
            <w:fldChar w:fldCharType="separate"/>
          </w:r>
          <w:r w:rsidR="00536A92" w:rsidRPr="00536A92">
            <w:rPr>
              <w:rFonts w:cs="Arial"/>
              <w:noProof/>
              <w:szCs w:val="22"/>
              <w:lang w:val="lt-LT"/>
            </w:rPr>
            <w:t>(54)</w:t>
          </w:r>
          <w:r w:rsidR="00EF0501" w:rsidRPr="00536A92">
            <w:rPr>
              <w:rFonts w:cs="Arial"/>
              <w:szCs w:val="22"/>
              <w:lang w:val="lt-LT"/>
            </w:rPr>
            <w:fldChar w:fldCharType="end"/>
          </w:r>
        </w:sdtContent>
      </w:sdt>
      <w:r w:rsidR="001238DC" w:rsidRPr="00536A92">
        <w:rPr>
          <w:rFonts w:cs="Arial"/>
          <w:szCs w:val="22"/>
          <w:lang w:val="lt-LT"/>
        </w:rPr>
        <w:t xml:space="preserve"> priede</w:t>
      </w:r>
      <w:r w:rsidR="001238DC" w:rsidRPr="00536A92">
        <w:rPr>
          <w:rFonts w:cs="Arial"/>
          <w:bCs/>
          <w:szCs w:val="22"/>
          <w:lang w:val="lt-LT"/>
        </w:rPr>
        <w:t>, lauko ir vidaus spintų vidinio montažo laidams</w:t>
      </w:r>
      <w:r w:rsidR="00EF0501" w:rsidRPr="00536A92">
        <w:rPr>
          <w:rFonts w:cs="Arial"/>
          <w:bCs/>
          <w:szCs w:val="22"/>
          <w:lang w:val="lt-LT"/>
        </w:rPr>
        <w:t xml:space="preserve"> </w:t>
      </w:r>
      <w:sdt>
        <w:sdtPr>
          <w:rPr>
            <w:rFonts w:cs="Arial"/>
            <w:szCs w:val="22"/>
            <w:lang w:val="lt-LT"/>
          </w:rPr>
          <w:id w:val="-521163529"/>
          <w:citation/>
        </w:sdtPr>
        <w:sdtEndPr/>
        <w:sdtContent>
          <w:r w:rsidR="00EF0501" w:rsidRPr="00536A92">
            <w:rPr>
              <w:rFonts w:cs="Arial"/>
              <w:szCs w:val="22"/>
              <w:lang w:val="lt-LT"/>
            </w:rPr>
            <w:fldChar w:fldCharType="begin"/>
          </w:r>
          <w:r w:rsidR="00EF0501" w:rsidRPr="00536A92">
            <w:rPr>
              <w:rFonts w:cs="Arial"/>
              <w:szCs w:val="22"/>
              <w:lang w:val="lt-LT"/>
            </w:rPr>
            <w:instrText xml:space="preserve"> CITATION RAA4 \l 1063 </w:instrText>
          </w:r>
          <w:r w:rsidR="00EF0501" w:rsidRPr="00536A92">
            <w:rPr>
              <w:rFonts w:cs="Arial"/>
              <w:szCs w:val="22"/>
              <w:lang w:val="lt-LT"/>
            </w:rPr>
            <w:fldChar w:fldCharType="separate"/>
          </w:r>
          <w:r w:rsidR="00536A92" w:rsidRPr="00536A92">
            <w:rPr>
              <w:rFonts w:cs="Arial"/>
              <w:noProof/>
              <w:szCs w:val="22"/>
              <w:lang w:val="lt-LT"/>
            </w:rPr>
            <w:t>(55)</w:t>
          </w:r>
          <w:r w:rsidR="00EF0501" w:rsidRPr="00536A92">
            <w:rPr>
              <w:rFonts w:cs="Arial"/>
              <w:szCs w:val="22"/>
              <w:lang w:val="lt-LT"/>
            </w:rPr>
            <w:fldChar w:fldCharType="end"/>
          </w:r>
        </w:sdtContent>
      </w:sdt>
      <w:r w:rsidR="001238DC" w:rsidRPr="00536A92">
        <w:rPr>
          <w:rFonts w:cs="Arial"/>
          <w:szCs w:val="22"/>
          <w:lang w:val="lt-LT"/>
        </w:rPr>
        <w:t xml:space="preserve"> priede</w:t>
      </w:r>
      <w:r w:rsidR="007247EB" w:rsidRPr="00536A92">
        <w:rPr>
          <w:rFonts w:cs="Arial"/>
          <w:szCs w:val="22"/>
          <w:lang w:val="lt-LT"/>
        </w:rPr>
        <w:t>;</w:t>
      </w:r>
    </w:p>
    <w:p w14:paraId="040BA030" w14:textId="21621B56"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A36B4E" w:rsidRPr="00536A92">
        <w:rPr>
          <w:rFonts w:cs="Arial"/>
          <w:szCs w:val="22"/>
          <w:lang w:val="lt-LT"/>
        </w:rPr>
        <w:t>iti loginiai ryšiai (</w:t>
      </w:r>
      <w:r w:rsidR="00913CC2" w:rsidRPr="00536A92">
        <w:rPr>
          <w:rFonts w:cs="Arial"/>
          <w:szCs w:val="22"/>
          <w:lang w:val="lt-LT"/>
        </w:rPr>
        <w:t>išskyrus atvejus kai projektavimo užduotyje nurodyta kitaip</w:t>
      </w:r>
      <w:r w:rsidR="00A36B4E" w:rsidRPr="00536A92">
        <w:rPr>
          <w:rFonts w:cs="Arial"/>
          <w:szCs w:val="22"/>
          <w:lang w:val="lt-LT"/>
        </w:rPr>
        <w:t xml:space="preserve">), tarp prijunginio </w:t>
      </w:r>
      <w:r w:rsidR="002C3CCA" w:rsidRPr="00536A92">
        <w:rPr>
          <w:rFonts w:cs="Arial"/>
          <w:szCs w:val="22"/>
          <w:lang w:val="lt-LT"/>
        </w:rPr>
        <w:t>ir</w:t>
      </w:r>
      <w:r w:rsidR="00A36B4E" w:rsidRPr="00536A92">
        <w:rPr>
          <w:rFonts w:cs="Arial"/>
          <w:szCs w:val="22"/>
          <w:lang w:val="lt-LT"/>
        </w:rPr>
        <w:t xml:space="preserve"> kitų prijunginių RAA, kurie organizuojami protokolo IEC 61850</w:t>
      </w:r>
      <w:r w:rsidR="00CC2EAA" w:rsidRPr="00536A92">
        <w:rPr>
          <w:szCs w:val="22"/>
          <w:lang w:val="lt-LT"/>
        </w:rPr>
        <w:t xml:space="preserve"> ed.2.0</w:t>
      </w:r>
      <w:r w:rsidR="00A36B4E" w:rsidRPr="00536A92">
        <w:rPr>
          <w:rFonts w:cs="Arial"/>
          <w:szCs w:val="22"/>
          <w:lang w:val="lt-LT"/>
        </w:rPr>
        <w:t xml:space="preserve"> GOOSE</w:t>
      </w:r>
      <w:r w:rsidR="00913CC2" w:rsidRPr="00536A92">
        <w:rPr>
          <w:rFonts w:cs="Arial"/>
          <w:szCs w:val="22"/>
          <w:lang w:val="lt-LT"/>
        </w:rPr>
        <w:t xml:space="preserve"> </w:t>
      </w:r>
      <w:r w:rsidR="00A36B4E" w:rsidRPr="00536A92">
        <w:rPr>
          <w:rFonts w:cs="Arial"/>
          <w:szCs w:val="22"/>
          <w:lang w:val="lt-LT"/>
        </w:rPr>
        <w:t>žinutėmis</w:t>
      </w:r>
      <w:r w:rsidR="00913CC2" w:rsidRPr="00536A92">
        <w:rPr>
          <w:rFonts w:cs="Arial"/>
          <w:szCs w:val="22"/>
          <w:lang w:val="lt-LT"/>
        </w:rPr>
        <w:t xml:space="preserve"> (horizontali komunikacija)</w:t>
      </w:r>
      <w:r w:rsidR="00A36B4E" w:rsidRPr="00536A92">
        <w:rPr>
          <w:rFonts w:cs="Arial"/>
          <w:szCs w:val="22"/>
          <w:lang w:val="lt-LT"/>
        </w:rPr>
        <w:t>, naudojami tik tose loginėse grandinėse, kuriose ryšio kanalo sutrikimas ar dalinis išjungimas, nepažeidžia, nekeičia relinės apsaugos ir automatikos patikimumo, selekty</w:t>
      </w:r>
      <w:r w:rsidR="00742E00" w:rsidRPr="00536A92">
        <w:rPr>
          <w:rFonts w:cs="Arial"/>
          <w:szCs w:val="22"/>
          <w:lang w:val="lt-LT"/>
        </w:rPr>
        <w:t>vumo ir greitaveikiškumo sąlygų;</w:t>
      </w:r>
    </w:p>
    <w:p w14:paraId="4D0D15FF" w14:textId="3898E41E" w:rsidR="007C2945" w:rsidRPr="00536A92" w:rsidRDefault="00A36B4E"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RAA duomenų mainuose IEC 61850</w:t>
      </w:r>
      <w:r w:rsidR="00CC2EAA" w:rsidRPr="00536A92">
        <w:rPr>
          <w:szCs w:val="22"/>
          <w:lang w:val="lt-LT"/>
        </w:rPr>
        <w:t xml:space="preserve"> ed.2.0</w:t>
      </w:r>
      <w:r w:rsidRPr="00536A92">
        <w:rPr>
          <w:rFonts w:cs="Arial"/>
          <w:szCs w:val="22"/>
          <w:lang w:val="lt-LT"/>
        </w:rPr>
        <w:t xml:space="preserve"> protokolu naudojama įranga (kartu su jos vidinės programinės įrangos versija), privalo būti tarpusavyje pilnai suderinama ir turėti tai patvirtinantį gamintojo dokumentą, kad įrenginys </w:t>
      </w:r>
      <w:r w:rsidR="007445D9" w:rsidRPr="00536A92">
        <w:rPr>
          <w:rFonts w:cs="Arial"/>
          <w:szCs w:val="22"/>
          <w:lang w:val="lt-LT"/>
        </w:rPr>
        <w:t xml:space="preserve">su jo programine įranga </w:t>
      </w:r>
      <w:r w:rsidRPr="00536A92">
        <w:rPr>
          <w:rFonts w:cs="Arial"/>
          <w:szCs w:val="22"/>
          <w:lang w:val="lt-LT"/>
        </w:rPr>
        <w:t>išbandytas ir veikia ka</w:t>
      </w:r>
      <w:r w:rsidR="00742E00" w:rsidRPr="00536A92">
        <w:rPr>
          <w:rFonts w:cs="Arial"/>
          <w:szCs w:val="22"/>
          <w:lang w:val="lt-LT"/>
        </w:rPr>
        <w:t>ip numatyta IEC 61850</w:t>
      </w:r>
      <w:r w:rsidR="00CC2EAA" w:rsidRPr="00536A92">
        <w:rPr>
          <w:szCs w:val="22"/>
          <w:lang w:val="lt-LT"/>
        </w:rPr>
        <w:t xml:space="preserve"> ed.2.0</w:t>
      </w:r>
      <w:r w:rsidR="00742E00" w:rsidRPr="00536A92">
        <w:rPr>
          <w:rFonts w:cs="Arial"/>
          <w:szCs w:val="22"/>
          <w:lang w:val="lt-LT"/>
        </w:rPr>
        <w:t xml:space="preserve"> standarte;</w:t>
      </w:r>
    </w:p>
    <w:p w14:paraId="0A11B932" w14:textId="00CC7B17" w:rsidR="007C2945" w:rsidRPr="00536A92" w:rsidRDefault="00271EC9"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lastRenderedPageBreak/>
        <w:t>T</w:t>
      </w:r>
      <w:r w:rsidR="003B1F8D" w:rsidRPr="00536A92">
        <w:rPr>
          <w:rFonts w:cs="Arial"/>
          <w:szCs w:val="22"/>
          <w:lang w:val="lt-LT"/>
        </w:rPr>
        <w:t>echninio projekto RAA dalyje aprašyti duomenų mainų tarp RAA ir kitų pastotės įrenginių, vykdomų protokolu IEC61850</w:t>
      </w:r>
      <w:r w:rsidR="00CC2EAA" w:rsidRPr="00536A92">
        <w:rPr>
          <w:szCs w:val="22"/>
          <w:lang w:val="lt-LT"/>
        </w:rPr>
        <w:t xml:space="preserve"> ed.2.0</w:t>
      </w:r>
      <w:r w:rsidR="003B1F8D" w:rsidRPr="00536A92">
        <w:rPr>
          <w:rFonts w:cs="Arial"/>
          <w:szCs w:val="22"/>
          <w:lang w:val="lt-LT"/>
        </w:rPr>
        <w:t xml:space="preserve"> arba laidiniais ryšiais, organizavimo ir išpildymo principus</w:t>
      </w:r>
      <w:r w:rsidR="007C790D" w:rsidRPr="00536A92">
        <w:rPr>
          <w:rFonts w:cs="Arial"/>
          <w:szCs w:val="22"/>
          <w:lang w:val="lt-LT"/>
        </w:rPr>
        <w:t>.</w:t>
      </w:r>
    </w:p>
    <w:p w14:paraId="64FA79AB" w14:textId="49DC186B" w:rsidR="00A36B4E" w:rsidRPr="00536A92" w:rsidRDefault="00DD128F"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Kiekvieno prijunginio valdiklyje turi būti</w:t>
      </w:r>
      <w:r w:rsidR="00F21F9A" w:rsidRPr="00536A92">
        <w:rPr>
          <w:szCs w:val="22"/>
          <w:lang w:val="lt-LT"/>
        </w:rPr>
        <w:t xml:space="preserve"> suprojektuotos ir įdiegtos šios pagrindinės funkcijos</w:t>
      </w:r>
      <w:r w:rsidR="00A36B4E" w:rsidRPr="00536A92">
        <w:rPr>
          <w:rFonts w:cs="Arial"/>
          <w:szCs w:val="22"/>
          <w:lang w:val="lt-LT"/>
        </w:rPr>
        <w:t>:</w:t>
      </w:r>
    </w:p>
    <w:p w14:paraId="1E96E08A" w14:textId="77777777" w:rsidR="00F21F9A" w:rsidRPr="00536A92" w:rsidRDefault="00F21F9A" w:rsidP="00B258AB">
      <w:pPr>
        <w:pStyle w:val="ListParagraph"/>
        <w:numPr>
          <w:ilvl w:val="2"/>
          <w:numId w:val="4"/>
        </w:numPr>
        <w:tabs>
          <w:tab w:val="left" w:pos="720"/>
          <w:tab w:val="left" w:pos="1276"/>
        </w:tabs>
        <w:spacing w:line="276" w:lineRule="auto"/>
        <w:ind w:left="0" w:firstLine="567"/>
        <w:jc w:val="both"/>
        <w:rPr>
          <w:rFonts w:ascii="Trebuchet MS" w:hAnsi="Trebuchet MS" w:cs="Arial"/>
          <w:bCs/>
          <w:sz w:val="22"/>
          <w:szCs w:val="22"/>
          <w:lang w:val="lt-LT" w:eastAsia="ar-SA"/>
        </w:rPr>
      </w:pPr>
      <w:r w:rsidRPr="00536A92">
        <w:rPr>
          <w:rFonts w:ascii="Trebuchet MS" w:hAnsi="Trebuchet MS" w:cs="Arial"/>
          <w:kern w:val="1"/>
          <w:sz w:val="22"/>
          <w:szCs w:val="22"/>
          <w:lang w:val="lt-LT" w:eastAsia="ar-SA"/>
        </w:rPr>
        <w:t>kryptinės, ne mažiau 4 pakopų, nulinės sekos srovės apsaugos funkcija</w:t>
      </w:r>
      <w:r w:rsidRPr="00536A92">
        <w:rPr>
          <w:rFonts w:ascii="Trebuchet MS" w:hAnsi="Trebuchet MS" w:cs="Arial"/>
          <w:bCs/>
          <w:sz w:val="22"/>
          <w:szCs w:val="22"/>
          <w:lang w:val="lt-LT" w:eastAsia="ar-SA"/>
        </w:rPr>
        <w:t>;</w:t>
      </w:r>
    </w:p>
    <w:p w14:paraId="3337B4AF" w14:textId="20AFE4FD" w:rsidR="00DD128F" w:rsidRPr="00536A92" w:rsidRDefault="00F21F9A" w:rsidP="00B258AB">
      <w:pPr>
        <w:pStyle w:val="ListParagraph"/>
        <w:numPr>
          <w:ilvl w:val="2"/>
          <w:numId w:val="4"/>
        </w:numPr>
        <w:tabs>
          <w:tab w:val="left" w:pos="720"/>
          <w:tab w:val="left" w:pos="1276"/>
        </w:tabs>
        <w:spacing w:line="276" w:lineRule="auto"/>
        <w:ind w:left="0" w:firstLine="567"/>
        <w:jc w:val="both"/>
        <w:rPr>
          <w:rFonts w:ascii="Trebuchet MS" w:hAnsi="Trebuchet MS" w:cs="Arial"/>
          <w:kern w:val="1"/>
          <w:sz w:val="22"/>
          <w:szCs w:val="22"/>
          <w:lang w:val="lt-LT" w:eastAsia="ar-SA"/>
        </w:rPr>
      </w:pPr>
      <w:r w:rsidRPr="00536A92">
        <w:rPr>
          <w:rFonts w:ascii="Trebuchet MS" w:hAnsi="Trebuchet MS" w:cs="Arial"/>
          <w:kern w:val="1"/>
          <w:sz w:val="22"/>
          <w:szCs w:val="22"/>
          <w:lang w:val="lt-LT" w:eastAsia="ar-SA"/>
        </w:rPr>
        <w:t>kryptinės, ne mažiau 4 pakopų, maksimalios srovės apsaugos funkcija</w:t>
      </w:r>
      <w:r w:rsidR="00A36B4E" w:rsidRPr="00536A92">
        <w:rPr>
          <w:rFonts w:ascii="Trebuchet MS" w:hAnsi="Trebuchet MS" w:cs="Arial"/>
          <w:kern w:val="1"/>
          <w:sz w:val="22"/>
          <w:szCs w:val="22"/>
          <w:lang w:val="lt-LT" w:eastAsia="ar-SA"/>
        </w:rPr>
        <w:t>;</w:t>
      </w:r>
    </w:p>
    <w:p w14:paraId="781A9266" w14:textId="05B3249A" w:rsidR="00A36B4E" w:rsidRPr="00536A92" w:rsidRDefault="00977F3E"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a</w:t>
      </w:r>
      <w:r w:rsidR="00DD128F" w:rsidRPr="00536A92">
        <w:rPr>
          <w:rFonts w:cs="Arial"/>
          <w:szCs w:val="22"/>
          <w:lang w:val="lt-LT"/>
        </w:rPr>
        <w:t>psaugų pagreitinimo</w:t>
      </w:r>
      <w:r w:rsidR="007445D9" w:rsidRPr="00536A92">
        <w:rPr>
          <w:rFonts w:cs="Arial"/>
          <w:szCs w:val="22"/>
          <w:lang w:val="lt-LT"/>
        </w:rPr>
        <w:t>,</w:t>
      </w:r>
      <w:r w:rsidR="00DD128F" w:rsidRPr="00536A92">
        <w:rPr>
          <w:rFonts w:cs="Arial"/>
          <w:szCs w:val="22"/>
          <w:lang w:val="lt-LT"/>
        </w:rPr>
        <w:t xml:space="preserve"> įjungiant jungtuvą į trumpą jungimą</w:t>
      </w:r>
      <w:r w:rsidR="007445D9" w:rsidRPr="00536A92">
        <w:rPr>
          <w:rFonts w:cs="Arial"/>
          <w:szCs w:val="22"/>
          <w:lang w:val="lt-LT"/>
        </w:rPr>
        <w:t>,</w:t>
      </w:r>
      <w:r w:rsidR="00DD128F" w:rsidRPr="00536A92">
        <w:rPr>
          <w:rFonts w:cs="Arial"/>
          <w:szCs w:val="22"/>
          <w:lang w:val="lt-LT"/>
        </w:rPr>
        <w:t xml:space="preserve"> funkcija;</w:t>
      </w:r>
    </w:p>
    <w:p w14:paraId="688CC841" w14:textId="1BB16B9F" w:rsidR="00F21F9A" w:rsidRPr="00536A92" w:rsidRDefault="00F21F9A"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galios transformatoriaus prijunginio valdiklyje minimalios įtampos blokuotė apsaugos nuo tarpfazių trumpųjų jungimų paleidimui;</w:t>
      </w:r>
    </w:p>
    <w:p w14:paraId="2E6F47DF" w14:textId="553B8C93" w:rsidR="00A36B4E" w:rsidRPr="00536A92" w:rsidRDefault="00977F3E"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a</w:t>
      </w:r>
      <w:r w:rsidR="00A36B4E" w:rsidRPr="00536A92">
        <w:rPr>
          <w:rFonts w:cs="Arial"/>
          <w:szCs w:val="22"/>
          <w:lang w:val="lt-LT"/>
        </w:rPr>
        <w:t>utomatika (AKĮ</w:t>
      </w:r>
      <w:r w:rsidR="00DD128F" w:rsidRPr="00536A92">
        <w:rPr>
          <w:rFonts w:cs="Arial"/>
          <w:szCs w:val="22"/>
          <w:lang w:val="lt-LT"/>
        </w:rPr>
        <w:t>,</w:t>
      </w:r>
      <w:r w:rsidR="00A36B4E" w:rsidRPr="00536A92">
        <w:rPr>
          <w:rFonts w:cs="Arial"/>
          <w:szCs w:val="22"/>
          <w:lang w:val="lt-LT"/>
        </w:rPr>
        <w:t xml:space="preserve"> įtamp</w:t>
      </w:r>
      <w:r w:rsidR="00DD128F" w:rsidRPr="00536A92">
        <w:rPr>
          <w:rFonts w:cs="Arial"/>
          <w:szCs w:val="22"/>
          <w:lang w:val="lt-LT"/>
        </w:rPr>
        <w:t>os</w:t>
      </w:r>
      <w:r w:rsidR="00A36B4E" w:rsidRPr="00536A92">
        <w:rPr>
          <w:rFonts w:cs="Arial"/>
          <w:szCs w:val="22"/>
          <w:lang w:val="lt-LT"/>
        </w:rPr>
        <w:t xml:space="preserve"> kontrol</w:t>
      </w:r>
      <w:r w:rsidR="00DD128F" w:rsidRPr="00536A92">
        <w:rPr>
          <w:rFonts w:cs="Arial"/>
          <w:szCs w:val="22"/>
          <w:lang w:val="lt-LT"/>
        </w:rPr>
        <w:t>ė</w:t>
      </w:r>
      <w:r w:rsidR="00A36B4E" w:rsidRPr="00536A92">
        <w:rPr>
          <w:rFonts w:cs="Arial"/>
          <w:szCs w:val="22"/>
          <w:lang w:val="lt-LT"/>
        </w:rPr>
        <w:t>, sinchronizmo kontrol</w:t>
      </w:r>
      <w:r w:rsidR="00DD128F" w:rsidRPr="00536A92">
        <w:rPr>
          <w:rFonts w:cs="Arial"/>
          <w:szCs w:val="22"/>
          <w:lang w:val="lt-LT"/>
        </w:rPr>
        <w:t>ė</w:t>
      </w:r>
      <w:r w:rsidR="00A36B4E" w:rsidRPr="00536A92">
        <w:rPr>
          <w:rFonts w:cs="Arial"/>
          <w:szCs w:val="22"/>
          <w:lang w:val="lt-LT"/>
        </w:rPr>
        <w:t xml:space="preserve">); </w:t>
      </w:r>
    </w:p>
    <w:p w14:paraId="7E24F061" w14:textId="43C44799" w:rsidR="00A36B4E" w:rsidRPr="00536A92" w:rsidRDefault="00A36B4E"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JRĮ (su srovės kontrole ir su jungtuvo atjungimo komandos pakartojimu, neblokuojant AKĮ)</w:t>
      </w:r>
      <w:r w:rsidR="00DD128F" w:rsidRPr="00536A92">
        <w:rPr>
          <w:rFonts w:cs="Arial"/>
          <w:szCs w:val="22"/>
          <w:lang w:val="lt-LT"/>
        </w:rPr>
        <w:t xml:space="preserve"> funkcija</w:t>
      </w:r>
      <w:r w:rsidRPr="00536A92">
        <w:rPr>
          <w:rFonts w:cs="Arial"/>
          <w:szCs w:val="22"/>
          <w:lang w:val="lt-LT"/>
        </w:rPr>
        <w:t>;</w:t>
      </w:r>
    </w:p>
    <w:p w14:paraId="5BFB9186" w14:textId="25A7A11C" w:rsidR="00E543F6" w:rsidRPr="00536A92" w:rsidRDefault="00E543F6"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kern w:val="1"/>
          <w:szCs w:val="22"/>
          <w:lang w:val="lt-LT" w:eastAsia="ar-SA"/>
        </w:rPr>
        <w:t>įtampos grandinių sveikumo kontrolės funkcija;</w:t>
      </w:r>
    </w:p>
    <w:p w14:paraId="2ADC67F8" w14:textId="167ED56D" w:rsidR="00E543F6" w:rsidRPr="00536A92" w:rsidRDefault="00E543F6"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kern w:val="1"/>
          <w:szCs w:val="22"/>
          <w:lang w:val="lt-LT" w:eastAsia="ar-SA"/>
        </w:rPr>
        <w:t>srovės grandinių sveikumo kontrolės funkcija;</w:t>
      </w:r>
    </w:p>
    <w:p w14:paraId="39DAB8C8" w14:textId="5E946012" w:rsidR="00F21F9A" w:rsidRPr="00536A92" w:rsidRDefault="00F21F9A"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bCs/>
          <w:szCs w:val="22"/>
          <w:lang w:val="lt-LT"/>
        </w:rPr>
        <w:t>rezervinės maksimalios srovės apsaugos ir nulinės sekos srovės apsaugos funkcijos, įsijungiančios sugedus įtampos grandinėms;</w:t>
      </w:r>
    </w:p>
    <w:p w14:paraId="6A26A62F" w14:textId="1157BD66" w:rsidR="00A36B4E" w:rsidRPr="00536A92" w:rsidRDefault="0003317C"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 xml:space="preserve"> </w:t>
      </w:r>
      <w:r w:rsidR="00A36B4E" w:rsidRPr="00536A92">
        <w:rPr>
          <w:rFonts w:cs="Arial"/>
          <w:szCs w:val="22"/>
          <w:lang w:val="lt-LT"/>
        </w:rPr>
        <w:t>110 kV prijunginio jungtuvo ir kitų komutacinių aparatų valdymas;</w:t>
      </w:r>
    </w:p>
    <w:p w14:paraId="67C2371B" w14:textId="6E09BA6F" w:rsidR="00A36B4E" w:rsidRPr="00536A92" w:rsidRDefault="0003317C"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bCs/>
          <w:szCs w:val="22"/>
          <w:lang w:val="lt-LT"/>
        </w:rPr>
        <w:t xml:space="preserve"> </w:t>
      </w:r>
      <w:r w:rsidR="00F21F9A" w:rsidRPr="00536A92">
        <w:rPr>
          <w:rFonts w:cs="Arial"/>
          <w:bCs/>
          <w:szCs w:val="22"/>
          <w:lang w:val="lt-LT"/>
        </w:rPr>
        <w:t>skystųjų kristalų ekranas su galimybe sudaryti komutuojamų pirminių įrenginių ir komutuojamų RAA antrinių grandinių ar funkcijų mnemoschemas. Prijunginio komutacinių pirminių įrenginių mnemoschema ir matavimai turi būti talpinami ir programuojami/vaizduojami viename skystųjų kristalų ekrano lape (valdiklio ekranas ir jo vidinės programinės įrangos versija su kelių vaizduojamų schemų lapų palaikymo funkciją);</w:t>
      </w:r>
    </w:p>
    <w:p w14:paraId="20C90571" w14:textId="73279210" w:rsidR="00A36B4E" w:rsidRPr="00536A92" w:rsidRDefault="00977F3E"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v</w:t>
      </w:r>
      <w:r w:rsidR="00A36B4E" w:rsidRPr="00536A92">
        <w:rPr>
          <w:rFonts w:cs="Arial"/>
          <w:szCs w:val="22"/>
          <w:lang w:val="lt-LT"/>
        </w:rPr>
        <w:t>aldymo būdų pasirinkimo (relė/</w:t>
      </w:r>
      <w:r w:rsidR="00395925" w:rsidRPr="00536A92">
        <w:rPr>
          <w:rFonts w:cs="Arial"/>
          <w:szCs w:val="22"/>
          <w:lang w:val="lt-LT"/>
        </w:rPr>
        <w:t xml:space="preserve">PSO </w:t>
      </w:r>
      <w:r w:rsidR="001D74B6" w:rsidRPr="00536A92">
        <w:rPr>
          <w:rFonts w:cs="Arial"/>
          <w:szCs w:val="22"/>
          <w:lang w:val="lt-LT"/>
        </w:rPr>
        <w:t>DVS</w:t>
      </w:r>
      <w:r w:rsidR="00A36B4E" w:rsidRPr="00536A92">
        <w:rPr>
          <w:rFonts w:cs="Arial"/>
          <w:szCs w:val="22"/>
          <w:lang w:val="lt-LT"/>
        </w:rPr>
        <w:t>) funkcija;</w:t>
      </w:r>
    </w:p>
    <w:p w14:paraId="5AE2727A" w14:textId="58A6521C" w:rsidR="00A36B4E" w:rsidRPr="00536A92" w:rsidRDefault="00977F3E"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szCs w:val="22"/>
          <w:lang w:val="lt-LT"/>
        </w:rPr>
        <w:t>v</w:t>
      </w:r>
      <w:r w:rsidR="00A36B4E" w:rsidRPr="00536A92">
        <w:rPr>
          <w:rFonts w:cs="Arial"/>
          <w:szCs w:val="22"/>
          <w:lang w:val="lt-LT"/>
        </w:rPr>
        <w:t>aldomų komutacinių aparatų (jungtuvo, skyriklių, įžemiklių, RAA funkcij</w:t>
      </w:r>
      <w:r w:rsidR="00B5351A" w:rsidRPr="00536A92">
        <w:rPr>
          <w:rFonts w:cs="Arial"/>
          <w:szCs w:val="22"/>
          <w:lang w:val="lt-LT"/>
        </w:rPr>
        <w:t>ų), valdymo ir saugos blokuotės;</w:t>
      </w:r>
      <w:r w:rsidR="00A36B4E" w:rsidRPr="00536A92">
        <w:rPr>
          <w:rFonts w:cs="Arial"/>
          <w:szCs w:val="22"/>
          <w:lang w:val="lt-LT"/>
        </w:rPr>
        <w:t xml:space="preserve"> </w:t>
      </w:r>
    </w:p>
    <w:p w14:paraId="3C4E9587" w14:textId="26FC0C35"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p</w:t>
      </w:r>
      <w:r w:rsidR="00A36B4E" w:rsidRPr="00536A92">
        <w:rPr>
          <w:rFonts w:cs="Arial"/>
          <w:szCs w:val="22"/>
          <w:lang w:val="lt-LT"/>
        </w:rPr>
        <w:t>rijunginio signalų</w:t>
      </w:r>
      <w:r w:rsidR="007445D9" w:rsidRPr="00536A92">
        <w:rPr>
          <w:rFonts w:cs="Arial"/>
          <w:szCs w:val="22"/>
          <w:lang w:val="lt-LT"/>
        </w:rPr>
        <w:t>,</w:t>
      </w:r>
      <w:r w:rsidR="00A36B4E" w:rsidRPr="00536A92">
        <w:rPr>
          <w:rFonts w:cs="Arial"/>
          <w:szCs w:val="22"/>
          <w:lang w:val="lt-LT"/>
        </w:rPr>
        <w:t xml:space="preserve"> perduodamų į </w:t>
      </w:r>
      <w:r w:rsidR="001D74B6" w:rsidRPr="00536A92">
        <w:rPr>
          <w:rFonts w:cs="Arial"/>
          <w:szCs w:val="22"/>
          <w:lang w:val="lt-LT"/>
        </w:rPr>
        <w:t>DVS</w:t>
      </w:r>
      <w:r w:rsidR="007445D9" w:rsidRPr="00536A92">
        <w:rPr>
          <w:rFonts w:cs="Arial"/>
          <w:szCs w:val="22"/>
          <w:lang w:val="lt-LT"/>
        </w:rPr>
        <w:t>,</w:t>
      </w:r>
      <w:r w:rsidR="00A36B4E" w:rsidRPr="00536A92">
        <w:rPr>
          <w:rFonts w:cs="Arial"/>
          <w:szCs w:val="22"/>
          <w:lang w:val="lt-LT"/>
        </w:rPr>
        <w:t xml:space="preserve"> surinkimas;</w:t>
      </w:r>
    </w:p>
    <w:p w14:paraId="2DCB2267" w14:textId="22A4E13A" w:rsidR="00A36B4E" w:rsidRPr="00536A92" w:rsidRDefault="00B44036"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įvykių ir avarinių procesų registratoriaus funkcija, registruojantį darbo ir avarinio režimo sroves ir įtampas, su galimybe laisvai parinkti</w:t>
      </w:r>
      <w:r w:rsidR="00F56334" w:rsidRPr="00536A92">
        <w:rPr>
          <w:rFonts w:cs="Arial"/>
          <w:szCs w:val="22"/>
          <w:lang w:val="lt-LT"/>
        </w:rPr>
        <w:t>/priskirti/įvardinti vidinių fu</w:t>
      </w:r>
      <w:r w:rsidRPr="00536A92">
        <w:rPr>
          <w:rFonts w:cs="Arial"/>
          <w:szCs w:val="22"/>
          <w:lang w:val="lt-LT"/>
        </w:rPr>
        <w:t>n</w:t>
      </w:r>
      <w:r w:rsidR="00F56334" w:rsidRPr="00536A92">
        <w:rPr>
          <w:rFonts w:cs="Arial"/>
          <w:szCs w:val="22"/>
          <w:lang w:val="lt-LT"/>
        </w:rPr>
        <w:t>k</w:t>
      </w:r>
      <w:r w:rsidRPr="00536A92">
        <w:rPr>
          <w:rFonts w:cs="Arial"/>
          <w:szCs w:val="22"/>
          <w:lang w:val="lt-LT"/>
        </w:rPr>
        <w:t>cijų, logikos ir išorinius registruotinus signalus</w:t>
      </w:r>
      <w:r w:rsidR="00A36B4E" w:rsidRPr="00536A92">
        <w:rPr>
          <w:rFonts w:cs="Arial"/>
          <w:szCs w:val="22"/>
          <w:lang w:val="lt-LT"/>
        </w:rPr>
        <w:t>;</w:t>
      </w:r>
    </w:p>
    <w:p w14:paraId="64F39265" w14:textId="300C5643"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g</w:t>
      </w:r>
      <w:r w:rsidR="00A36B4E" w:rsidRPr="00536A92">
        <w:rPr>
          <w:rFonts w:cs="Arial"/>
          <w:szCs w:val="22"/>
          <w:lang w:val="lt-LT"/>
        </w:rPr>
        <w:t xml:space="preserve">alimybė įvesti ne mažiau kaip </w:t>
      </w:r>
      <w:r w:rsidR="00E543F6" w:rsidRPr="00536A92">
        <w:rPr>
          <w:rFonts w:cs="Arial"/>
          <w:szCs w:val="22"/>
          <w:lang w:val="lt-LT"/>
        </w:rPr>
        <w:t>4</w:t>
      </w:r>
      <w:r w:rsidR="00A36B4E" w:rsidRPr="00536A92">
        <w:rPr>
          <w:rFonts w:cs="Arial"/>
          <w:szCs w:val="22"/>
          <w:lang w:val="lt-LT"/>
        </w:rPr>
        <w:t xml:space="preserve"> nuostatų grupes;</w:t>
      </w:r>
    </w:p>
    <w:p w14:paraId="6F4429BF" w14:textId="645752FC"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n</w:t>
      </w:r>
      <w:r w:rsidR="00A36B4E" w:rsidRPr="00536A92">
        <w:rPr>
          <w:rFonts w:cs="Arial"/>
          <w:szCs w:val="22"/>
          <w:lang w:val="lt-LT"/>
        </w:rPr>
        <w:t>e mažiau 8 šviesinių indikatorių apsaugų ir signalizacijos poveikių atvaizdavimui;</w:t>
      </w:r>
    </w:p>
    <w:p w14:paraId="691EBE77" w14:textId="77777777" w:rsidR="00CB1D93"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j</w:t>
      </w:r>
      <w:r w:rsidR="00A36B4E" w:rsidRPr="00536A92">
        <w:rPr>
          <w:rFonts w:cs="Arial"/>
          <w:szCs w:val="22"/>
          <w:lang w:val="lt-LT"/>
        </w:rPr>
        <w:t>ungtuvo resurso skaičiavimo funkcija;</w:t>
      </w:r>
      <w:r w:rsidR="00CB1D93" w:rsidRPr="00536A92">
        <w:rPr>
          <w:szCs w:val="22"/>
        </w:rPr>
        <w:t xml:space="preserve"> </w:t>
      </w:r>
    </w:p>
    <w:p w14:paraId="268EDCEC" w14:textId="6C5131E1" w:rsidR="00A36B4E" w:rsidRPr="00536A92" w:rsidRDefault="002C2274" w:rsidP="00B258AB">
      <w:pPr>
        <w:pStyle w:val="NoSpacing"/>
        <w:numPr>
          <w:ilvl w:val="1"/>
          <w:numId w:val="4"/>
        </w:numPr>
        <w:tabs>
          <w:tab w:val="left" w:pos="1418"/>
        </w:tabs>
        <w:spacing w:line="276" w:lineRule="auto"/>
        <w:ind w:left="0" w:firstLine="567"/>
        <w:jc w:val="both"/>
        <w:rPr>
          <w:rFonts w:cs="Arial"/>
          <w:szCs w:val="22"/>
          <w:lang w:val="lt-LT"/>
        </w:rPr>
      </w:pPr>
      <w:r w:rsidRPr="00536A92">
        <w:rPr>
          <w:rFonts w:cs="Arial"/>
          <w:szCs w:val="22"/>
          <w:lang w:val="lt-LT"/>
        </w:rPr>
        <w:t>Pastotės b</w:t>
      </w:r>
      <w:r w:rsidR="00A36B4E" w:rsidRPr="00536A92">
        <w:rPr>
          <w:rFonts w:cs="Arial"/>
          <w:szCs w:val="22"/>
          <w:lang w:val="lt-LT"/>
        </w:rPr>
        <w:t>endrapastotinio valdiklio pagrindinės funkcijos:</w:t>
      </w:r>
    </w:p>
    <w:p w14:paraId="51BE0287" w14:textId="6B13BEC1"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a</w:t>
      </w:r>
      <w:r w:rsidR="00A36B4E" w:rsidRPr="00536A92">
        <w:rPr>
          <w:rFonts w:cs="Arial"/>
          <w:szCs w:val="22"/>
          <w:lang w:val="lt-LT"/>
        </w:rPr>
        <w:t>kumuliatorių baterijos įkroviklių įtampos ir srovės matavimas, gedimų signalai;</w:t>
      </w:r>
    </w:p>
    <w:p w14:paraId="0173E91C" w14:textId="6F89D4CB"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n</w:t>
      </w:r>
      <w:r w:rsidR="00A36B4E" w:rsidRPr="00536A92">
        <w:rPr>
          <w:rFonts w:cs="Arial"/>
          <w:szCs w:val="22"/>
          <w:lang w:val="lt-LT"/>
        </w:rPr>
        <w:t>uolatinės srovės šynų įžemėjimo signalas;</w:t>
      </w:r>
    </w:p>
    <w:p w14:paraId="56C29882"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KSS ir NSS savųjų reikmių įtampų matavimai, signalai, valdymas;</w:t>
      </w:r>
    </w:p>
    <w:p w14:paraId="02619C0E"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ASĮ apšvietimo ir patalpų infrastruktūros signalai ir valdymas;</w:t>
      </w:r>
    </w:p>
    <w:p w14:paraId="75AC8872" w14:textId="15B55221" w:rsidR="00A36B4E"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A36B4E" w:rsidRPr="00536A92">
        <w:rPr>
          <w:rFonts w:cs="Arial"/>
          <w:szCs w:val="22"/>
          <w:lang w:val="lt-LT"/>
        </w:rPr>
        <w:t>ietinio/nuotolinio valdymo funkcija;</w:t>
      </w:r>
    </w:p>
    <w:p w14:paraId="7AAE515B" w14:textId="3281293C" w:rsidR="00ED5AC4" w:rsidRPr="00536A92" w:rsidRDefault="00977F3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k</w:t>
      </w:r>
      <w:r w:rsidR="00A36B4E" w:rsidRPr="00536A92">
        <w:rPr>
          <w:rFonts w:cs="Arial"/>
          <w:szCs w:val="22"/>
          <w:lang w:val="lt-LT"/>
        </w:rPr>
        <w:t>iti signalai, valdymas ir matavimai, kurie nepr</w:t>
      </w:r>
      <w:r w:rsidR="007C790D" w:rsidRPr="00536A92">
        <w:rPr>
          <w:rFonts w:cs="Arial"/>
          <w:szCs w:val="22"/>
          <w:lang w:val="lt-LT"/>
        </w:rPr>
        <w:t>iskirti konkrečiam prijunginiui.</w:t>
      </w:r>
    </w:p>
    <w:p w14:paraId="6C6B265D" w14:textId="6A293969" w:rsidR="00A914D3" w:rsidRPr="00536A92" w:rsidRDefault="002B5399"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Techniniai reikalavimai RAA spintoms montuojamoms pastotės valdymo patalpoje (toliau - vidaus spintos)</w:t>
      </w:r>
      <w:r w:rsidR="00A914D3" w:rsidRPr="00536A92">
        <w:rPr>
          <w:rFonts w:cs="Arial"/>
          <w:szCs w:val="22"/>
          <w:lang w:val="lt-LT"/>
        </w:rPr>
        <w:t>:</w:t>
      </w:r>
    </w:p>
    <w:p w14:paraId="53704E8A" w14:textId="65B14692" w:rsidR="002B5399" w:rsidRPr="00536A92" w:rsidRDefault="00960C1B" w:rsidP="00B258AB">
      <w:pPr>
        <w:pStyle w:val="NoSpacing"/>
        <w:numPr>
          <w:ilvl w:val="2"/>
          <w:numId w:val="4"/>
        </w:numPr>
        <w:tabs>
          <w:tab w:val="left" w:pos="1276"/>
        </w:tabs>
        <w:spacing w:line="276" w:lineRule="auto"/>
        <w:ind w:left="0" w:firstLine="567"/>
        <w:jc w:val="both"/>
        <w:rPr>
          <w:rFonts w:cs="Arial"/>
          <w:szCs w:val="22"/>
          <w:lang w:val="lt-LT"/>
        </w:rPr>
      </w:pPr>
      <w:r w:rsidRPr="00536A92">
        <w:rPr>
          <w:szCs w:val="22"/>
          <w:lang w:val="lt-LT"/>
        </w:rPr>
        <w:t>N</w:t>
      </w:r>
      <w:r w:rsidR="002B5399" w:rsidRPr="00536A92">
        <w:rPr>
          <w:szCs w:val="22"/>
          <w:lang w:val="lt-LT"/>
        </w:rPr>
        <w:t xml:space="preserve">aujų RAA vidaus spintų komplektacija turi atitikti standartinius techninius reikalavimus nurodytus </w:t>
      </w:r>
      <w:sdt>
        <w:sdtPr>
          <w:rPr>
            <w:szCs w:val="22"/>
            <w:lang w:val="lt-LT"/>
          </w:rPr>
          <w:id w:val="-766152859"/>
          <w:citation/>
        </w:sdtPr>
        <w:sdtEndPr/>
        <w:sdtContent>
          <w:r w:rsidR="00842203" w:rsidRPr="00536A92">
            <w:rPr>
              <w:szCs w:val="22"/>
              <w:lang w:val="lt-LT"/>
            </w:rPr>
            <w:fldChar w:fldCharType="begin"/>
          </w:r>
          <w:r w:rsidR="00842203" w:rsidRPr="00536A92">
            <w:rPr>
              <w:szCs w:val="22"/>
              <w:lang w:val="lt-LT"/>
            </w:rPr>
            <w:instrText xml:space="preserve"> CITATION RAA5 \l 1063 </w:instrText>
          </w:r>
          <w:r w:rsidR="00842203" w:rsidRPr="00536A92">
            <w:rPr>
              <w:szCs w:val="22"/>
              <w:lang w:val="lt-LT"/>
            </w:rPr>
            <w:fldChar w:fldCharType="separate"/>
          </w:r>
          <w:r w:rsidR="00536A92" w:rsidRPr="00536A92">
            <w:rPr>
              <w:noProof/>
              <w:szCs w:val="22"/>
              <w:lang w:val="lt-LT"/>
            </w:rPr>
            <w:t>(56)</w:t>
          </w:r>
          <w:r w:rsidR="00842203" w:rsidRPr="00536A92">
            <w:rPr>
              <w:szCs w:val="22"/>
              <w:lang w:val="lt-LT"/>
            </w:rPr>
            <w:fldChar w:fldCharType="end"/>
          </w:r>
        </w:sdtContent>
      </w:sdt>
      <w:r w:rsidR="002B5399" w:rsidRPr="00536A92">
        <w:rPr>
          <w:szCs w:val="22"/>
          <w:lang w:val="lt-LT"/>
        </w:rPr>
        <w:t xml:space="preserve"> priede</w:t>
      </w:r>
      <w:r w:rsidR="002B5399" w:rsidRPr="00536A92">
        <w:rPr>
          <w:rFonts w:cs="Arial"/>
          <w:szCs w:val="22"/>
          <w:lang w:val="lt-LT"/>
        </w:rPr>
        <w:t>. Kita standartiniuose techniniuose reikalavimuose nenurodyta pilnai vidaus spintų komplektacijai reikalingą įrangą parenkama darbo projekto rengimo metu;</w:t>
      </w:r>
    </w:p>
    <w:p w14:paraId="2E4ADA80" w14:textId="591C0CAE" w:rsidR="00A914D3" w:rsidRPr="00536A92" w:rsidRDefault="00960C1B" w:rsidP="00B258AB">
      <w:pPr>
        <w:pStyle w:val="NoSpacing"/>
        <w:numPr>
          <w:ilvl w:val="2"/>
          <w:numId w:val="4"/>
        </w:numPr>
        <w:tabs>
          <w:tab w:val="left" w:pos="1276"/>
        </w:tabs>
        <w:spacing w:line="276" w:lineRule="auto"/>
        <w:ind w:left="0" w:firstLine="567"/>
        <w:jc w:val="both"/>
        <w:rPr>
          <w:rFonts w:cs="Arial"/>
          <w:szCs w:val="22"/>
          <w:lang w:val="lt-LT"/>
        </w:rPr>
      </w:pPr>
      <w:r w:rsidRPr="00536A92">
        <w:rPr>
          <w:szCs w:val="22"/>
          <w:lang w:val="lt-LT"/>
        </w:rPr>
        <w:t>U</w:t>
      </w:r>
      <w:r w:rsidR="002B5399" w:rsidRPr="00536A92">
        <w:rPr>
          <w:bCs/>
          <w:szCs w:val="22"/>
          <w:lang w:val="lt-LT"/>
        </w:rPr>
        <w:t xml:space="preserve">žpildytas pagrindinių ir kitų RAA įrenginių sąrankos </w:t>
      </w:r>
      <w:r w:rsidR="002B5399" w:rsidRPr="00536A92">
        <w:rPr>
          <w:szCs w:val="22"/>
          <w:lang w:val="lt-LT"/>
        </w:rPr>
        <w:t>RAA</w:t>
      </w:r>
      <w:r w:rsidR="002B5399" w:rsidRPr="00536A92">
        <w:rPr>
          <w:bCs/>
          <w:szCs w:val="22"/>
          <w:lang w:val="lt-LT"/>
        </w:rPr>
        <w:t xml:space="preserve"> </w:t>
      </w:r>
      <w:r w:rsidR="002B5399" w:rsidRPr="00536A92">
        <w:rPr>
          <w:szCs w:val="22"/>
          <w:lang w:val="lt-LT"/>
        </w:rPr>
        <w:t xml:space="preserve">vidaus </w:t>
      </w:r>
      <w:r w:rsidR="002B5399" w:rsidRPr="00536A92">
        <w:rPr>
          <w:bCs/>
          <w:szCs w:val="22"/>
          <w:lang w:val="lt-LT"/>
        </w:rPr>
        <w:t xml:space="preserve">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szCs w:val="22"/>
            <w:lang w:val="lt-LT"/>
          </w:rPr>
          <w:id w:val="1697120951"/>
          <w:citation/>
        </w:sdtPr>
        <w:sdtEndPr/>
        <w:sdtContent>
          <w:r w:rsidR="00842203" w:rsidRPr="00536A92">
            <w:rPr>
              <w:szCs w:val="22"/>
              <w:lang w:val="lt-LT"/>
            </w:rPr>
            <w:fldChar w:fldCharType="begin"/>
          </w:r>
          <w:r w:rsidR="00842203" w:rsidRPr="00536A92">
            <w:rPr>
              <w:szCs w:val="22"/>
              <w:lang w:val="lt-LT"/>
            </w:rPr>
            <w:instrText xml:space="preserve"> CITATION RAA6 \l 1063 </w:instrText>
          </w:r>
          <w:r w:rsidR="00842203" w:rsidRPr="00536A92">
            <w:rPr>
              <w:szCs w:val="22"/>
              <w:lang w:val="lt-LT"/>
            </w:rPr>
            <w:fldChar w:fldCharType="separate"/>
          </w:r>
          <w:r w:rsidR="00536A92" w:rsidRPr="00536A92">
            <w:rPr>
              <w:noProof/>
              <w:szCs w:val="22"/>
              <w:lang w:val="lt-LT"/>
            </w:rPr>
            <w:t>(57)</w:t>
          </w:r>
          <w:r w:rsidR="00842203" w:rsidRPr="00536A92">
            <w:rPr>
              <w:szCs w:val="22"/>
              <w:lang w:val="lt-LT"/>
            </w:rPr>
            <w:fldChar w:fldCharType="end"/>
          </w:r>
        </w:sdtContent>
      </w:sdt>
      <w:r w:rsidR="002B5399" w:rsidRPr="00536A92">
        <w:rPr>
          <w:szCs w:val="22"/>
          <w:lang w:val="lt-LT"/>
        </w:rPr>
        <w:t xml:space="preserve"> priede.</w:t>
      </w:r>
    </w:p>
    <w:p w14:paraId="26619035" w14:textId="42DA56CD" w:rsidR="00960C1B" w:rsidRPr="00536A92" w:rsidRDefault="00960C1B" w:rsidP="00B258AB">
      <w:pPr>
        <w:pStyle w:val="NoSpacing"/>
        <w:numPr>
          <w:ilvl w:val="2"/>
          <w:numId w:val="4"/>
        </w:numPr>
        <w:tabs>
          <w:tab w:val="left" w:pos="1276"/>
        </w:tabs>
        <w:spacing w:line="276" w:lineRule="auto"/>
        <w:ind w:left="0" w:firstLine="567"/>
        <w:jc w:val="both"/>
        <w:rPr>
          <w:rFonts w:cs="Arial"/>
          <w:szCs w:val="22"/>
          <w:lang w:val="lt-LT"/>
        </w:rPr>
      </w:pPr>
      <w:r w:rsidRPr="00536A92">
        <w:rPr>
          <w:rFonts w:cs="Arial"/>
          <w:bCs/>
          <w:szCs w:val="22"/>
          <w:lang w:val="lt-LT" w:eastAsia="ar-SA"/>
        </w:rPr>
        <w:lastRenderedPageBreak/>
        <w:t xml:space="preserve">RAA elektros grandinių elektromechaninės relės turi atitikti standartinius techninius reikalavimus nurodytus </w:t>
      </w:r>
      <w:sdt>
        <w:sdtPr>
          <w:rPr>
            <w:rFonts w:cs="Arial"/>
            <w:bCs/>
            <w:szCs w:val="22"/>
            <w:lang w:val="lt-LT" w:eastAsia="ar-SA"/>
          </w:rPr>
          <w:id w:val="-1108577020"/>
          <w:citation/>
        </w:sdtPr>
        <w:sdtEndPr/>
        <w:sdtContent>
          <w:r w:rsidRPr="00536A92">
            <w:rPr>
              <w:rFonts w:cs="Arial"/>
              <w:bCs/>
              <w:szCs w:val="22"/>
              <w:lang w:val="lt-LT" w:eastAsia="ar-SA"/>
            </w:rPr>
            <w:fldChar w:fldCharType="begin"/>
          </w:r>
          <w:r w:rsidR="00971CD2" w:rsidRPr="00536A92">
            <w:rPr>
              <w:rFonts w:cs="Arial"/>
              <w:bCs/>
              <w:szCs w:val="22"/>
              <w:lang w:val="lt-LT" w:eastAsia="ar-SA"/>
            </w:rPr>
            <w:instrText xml:space="preserve">CITATION RArel \l 1063 </w:instrText>
          </w:r>
          <w:r w:rsidRPr="00536A92">
            <w:rPr>
              <w:rFonts w:cs="Arial"/>
              <w:bCs/>
              <w:szCs w:val="22"/>
              <w:lang w:val="lt-LT" w:eastAsia="ar-SA"/>
            </w:rPr>
            <w:fldChar w:fldCharType="separate"/>
          </w:r>
          <w:r w:rsidR="00536A92" w:rsidRPr="00536A92">
            <w:rPr>
              <w:rFonts w:cs="Arial"/>
              <w:noProof/>
              <w:szCs w:val="22"/>
              <w:lang w:val="lt-LT" w:eastAsia="ar-SA"/>
            </w:rPr>
            <w:t>(58)</w:t>
          </w:r>
          <w:r w:rsidRPr="00536A92">
            <w:rPr>
              <w:rFonts w:cs="Arial"/>
              <w:bCs/>
              <w:szCs w:val="22"/>
              <w:lang w:val="lt-LT" w:eastAsia="ar-SA"/>
            </w:rPr>
            <w:fldChar w:fldCharType="end"/>
          </w:r>
        </w:sdtContent>
      </w:sdt>
      <w:r w:rsidRPr="00536A92">
        <w:rPr>
          <w:rFonts w:cs="Arial"/>
          <w:bCs/>
          <w:szCs w:val="22"/>
          <w:lang w:val="lt-LT" w:eastAsia="ar-SA"/>
        </w:rPr>
        <w:t xml:space="preserve"> priede. Kiti standartiniuose techniniuose reikalavimuose nenurodyti elektromechaninių relių tipai parenkami darbo projekto rengimo metu.</w:t>
      </w:r>
    </w:p>
    <w:p w14:paraId="08AD3732" w14:textId="002A88F7" w:rsidR="00A914D3" w:rsidRPr="00536A92" w:rsidRDefault="002B5399" w:rsidP="00B258AB">
      <w:pPr>
        <w:pStyle w:val="NoSpacing"/>
        <w:numPr>
          <w:ilvl w:val="1"/>
          <w:numId w:val="4"/>
        </w:numPr>
        <w:spacing w:line="276" w:lineRule="auto"/>
        <w:ind w:left="0" w:firstLine="567"/>
        <w:jc w:val="both"/>
        <w:rPr>
          <w:szCs w:val="22"/>
          <w:lang w:val="lt-LT"/>
        </w:rPr>
      </w:pPr>
      <w:r w:rsidRPr="00536A92">
        <w:rPr>
          <w:iCs/>
          <w:szCs w:val="22"/>
          <w:lang w:val="lt-LT"/>
        </w:rPr>
        <w:t>Techniniai reikalavimai lauko tarpinių gnybtų spintoms montuojamoms atviroje skirstykloje:</w:t>
      </w:r>
    </w:p>
    <w:p w14:paraId="55DB6D4D" w14:textId="2D3450F2" w:rsidR="002B5399" w:rsidRPr="00536A92" w:rsidRDefault="00960C1B" w:rsidP="00B258AB">
      <w:pPr>
        <w:pStyle w:val="NoSpacing"/>
        <w:numPr>
          <w:ilvl w:val="2"/>
          <w:numId w:val="4"/>
        </w:numPr>
        <w:tabs>
          <w:tab w:val="left" w:pos="1276"/>
        </w:tabs>
        <w:spacing w:line="276" w:lineRule="auto"/>
        <w:ind w:left="0" w:firstLine="567"/>
        <w:jc w:val="both"/>
        <w:rPr>
          <w:szCs w:val="22"/>
          <w:lang w:val="lt-LT"/>
        </w:rPr>
      </w:pPr>
      <w:r w:rsidRPr="00536A92">
        <w:rPr>
          <w:szCs w:val="22"/>
          <w:lang w:val="lt-LT"/>
        </w:rPr>
        <w:t>T</w:t>
      </w:r>
      <w:r w:rsidR="002B5399" w:rsidRPr="00536A92">
        <w:rPr>
          <w:szCs w:val="22"/>
          <w:lang w:val="lt-LT"/>
        </w:rPr>
        <w:t xml:space="preserve">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szCs w:val="22"/>
            <w:lang w:val="lt-LT"/>
          </w:rPr>
          <w:id w:val="657274463"/>
          <w:citation/>
        </w:sdtPr>
        <w:sdtEndPr/>
        <w:sdtContent>
          <w:r w:rsidR="005C7B13" w:rsidRPr="00536A92">
            <w:rPr>
              <w:szCs w:val="22"/>
              <w:lang w:val="lt-LT"/>
            </w:rPr>
            <w:fldChar w:fldCharType="begin"/>
          </w:r>
          <w:r w:rsidR="00243308" w:rsidRPr="00536A92">
            <w:rPr>
              <w:szCs w:val="22"/>
              <w:lang w:val="lt-LT"/>
            </w:rPr>
            <w:instrText xml:space="preserve">CITATION RAA7 \l 1063 </w:instrText>
          </w:r>
          <w:r w:rsidR="005C7B13" w:rsidRPr="00536A92">
            <w:rPr>
              <w:szCs w:val="22"/>
              <w:lang w:val="lt-LT"/>
            </w:rPr>
            <w:fldChar w:fldCharType="separate"/>
          </w:r>
          <w:r w:rsidR="00536A92" w:rsidRPr="00536A92">
            <w:rPr>
              <w:noProof/>
              <w:szCs w:val="22"/>
              <w:lang w:val="lt-LT"/>
            </w:rPr>
            <w:t>(59)</w:t>
          </w:r>
          <w:r w:rsidR="005C7B13" w:rsidRPr="00536A92">
            <w:rPr>
              <w:szCs w:val="22"/>
              <w:lang w:val="lt-LT"/>
            </w:rPr>
            <w:fldChar w:fldCharType="end"/>
          </w:r>
        </w:sdtContent>
      </w:sdt>
      <w:r w:rsidR="007E1184" w:rsidRPr="00536A92">
        <w:rPr>
          <w:szCs w:val="22"/>
          <w:lang w:val="lt-LT"/>
        </w:rPr>
        <w:t xml:space="preserve"> </w:t>
      </w:r>
      <w:r w:rsidR="002B5399" w:rsidRPr="00536A92">
        <w:rPr>
          <w:szCs w:val="22"/>
          <w:lang w:val="lt-LT"/>
        </w:rPr>
        <w:t>priede, o likę, standartiniuose techniniuose reikalavimuose nenurodyti, reikalavimai tarpinių gnybtų spintoms parenkami darbo projekto rengimo metu;</w:t>
      </w:r>
    </w:p>
    <w:p w14:paraId="2826E78A" w14:textId="680D15E0" w:rsidR="00D47F28" w:rsidRPr="00536A92" w:rsidRDefault="00960C1B" w:rsidP="00B258AB">
      <w:pPr>
        <w:pStyle w:val="NoSpacing"/>
        <w:numPr>
          <w:ilvl w:val="2"/>
          <w:numId w:val="4"/>
        </w:numPr>
        <w:tabs>
          <w:tab w:val="left" w:pos="1276"/>
        </w:tabs>
        <w:spacing w:line="276" w:lineRule="auto"/>
        <w:ind w:left="0" w:firstLine="567"/>
        <w:jc w:val="both"/>
        <w:rPr>
          <w:szCs w:val="22"/>
          <w:lang w:val="lt-LT"/>
        </w:rPr>
      </w:pPr>
      <w:r w:rsidRPr="00536A92">
        <w:rPr>
          <w:szCs w:val="22"/>
          <w:lang w:val="lt-LT"/>
        </w:rPr>
        <w:t>U</w:t>
      </w:r>
      <w:r w:rsidR="002B5399" w:rsidRPr="00536A92">
        <w:rPr>
          <w:szCs w:val="22"/>
          <w:lang w:val="lt-LT"/>
        </w:rPr>
        <w:t>žpildytas pagrindinių ir kitų RAA įrenginių sąrankos lauko tarpinių gnybtynų spintose</w:t>
      </w:r>
      <w:r w:rsidR="00005BC5" w:rsidRPr="00536A92">
        <w:rPr>
          <w:szCs w:val="22"/>
          <w:lang w:val="lt-LT"/>
        </w:rPr>
        <w:t xml:space="preserve"> užsakovo</w:t>
      </w:r>
      <w:r w:rsidR="002B5399" w:rsidRPr="00536A92">
        <w:rPr>
          <w:szCs w:val="22"/>
          <w:lang w:val="lt-LT"/>
        </w:rPr>
        <w:t xml:space="preserve">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szCs w:val="22"/>
            <w:lang w:val="lt-LT"/>
          </w:rPr>
          <w:id w:val="-1424261870"/>
          <w:citation/>
        </w:sdtPr>
        <w:sdtEndPr/>
        <w:sdtContent>
          <w:r w:rsidR="005C7B13" w:rsidRPr="00536A92">
            <w:rPr>
              <w:szCs w:val="22"/>
              <w:lang w:val="lt-LT"/>
            </w:rPr>
            <w:fldChar w:fldCharType="begin"/>
          </w:r>
          <w:r w:rsidR="00D15E57" w:rsidRPr="00536A92">
            <w:rPr>
              <w:szCs w:val="22"/>
              <w:lang w:val="lt-LT"/>
            </w:rPr>
            <w:instrText xml:space="preserve">CITATION RAA8 \l 1063 </w:instrText>
          </w:r>
          <w:r w:rsidR="005C7B13" w:rsidRPr="00536A92">
            <w:rPr>
              <w:szCs w:val="22"/>
              <w:lang w:val="lt-LT"/>
            </w:rPr>
            <w:fldChar w:fldCharType="separate"/>
          </w:r>
          <w:r w:rsidR="00536A92" w:rsidRPr="00536A92">
            <w:rPr>
              <w:noProof/>
              <w:szCs w:val="22"/>
              <w:lang w:val="lt-LT"/>
            </w:rPr>
            <w:t>(60)</w:t>
          </w:r>
          <w:r w:rsidR="005C7B13" w:rsidRPr="00536A92">
            <w:rPr>
              <w:szCs w:val="22"/>
              <w:lang w:val="lt-LT"/>
            </w:rPr>
            <w:fldChar w:fldCharType="end"/>
          </w:r>
        </w:sdtContent>
      </w:sdt>
      <w:r w:rsidR="00744E68" w:rsidRPr="00536A92">
        <w:rPr>
          <w:szCs w:val="22"/>
          <w:lang w:val="lt-LT"/>
        </w:rPr>
        <w:t xml:space="preserve"> </w:t>
      </w:r>
      <w:r w:rsidR="002B5399" w:rsidRPr="00536A92">
        <w:rPr>
          <w:szCs w:val="22"/>
          <w:lang w:val="lt-LT"/>
        </w:rPr>
        <w:t>priede.</w:t>
      </w:r>
    </w:p>
    <w:p w14:paraId="798C2574" w14:textId="4DE11B3F" w:rsidR="00A36B4E" w:rsidRPr="00536A92" w:rsidRDefault="00A36B4E" w:rsidP="00B258AB">
      <w:pPr>
        <w:pStyle w:val="NoSpacing"/>
        <w:numPr>
          <w:ilvl w:val="1"/>
          <w:numId w:val="4"/>
        </w:numPr>
        <w:spacing w:line="276" w:lineRule="auto"/>
        <w:ind w:left="0" w:firstLine="567"/>
        <w:jc w:val="both"/>
        <w:rPr>
          <w:rFonts w:cs="Arial"/>
          <w:bCs/>
          <w:szCs w:val="22"/>
          <w:lang w:val="lt-LT"/>
        </w:rPr>
      </w:pPr>
      <w:r w:rsidRPr="00536A92">
        <w:rPr>
          <w:rFonts w:cs="Arial"/>
          <w:szCs w:val="22"/>
          <w:lang w:val="lt-LT"/>
        </w:rPr>
        <w:t>Relinės apsaugos ir automatikos funkcijos v</w:t>
      </w:r>
      <w:r w:rsidR="00234196" w:rsidRPr="00536A92">
        <w:rPr>
          <w:rFonts w:cs="Arial"/>
          <w:szCs w:val="22"/>
          <w:lang w:val="lt-LT"/>
        </w:rPr>
        <w:t xml:space="preserve">aldomos iš RAA įrenginių ir </w:t>
      </w:r>
      <w:r w:rsidR="00395925" w:rsidRPr="00536A92">
        <w:rPr>
          <w:rFonts w:cs="Arial"/>
          <w:szCs w:val="22"/>
          <w:lang w:val="lt-LT"/>
        </w:rPr>
        <w:t xml:space="preserve">PSO </w:t>
      </w:r>
      <w:r w:rsidR="00234196" w:rsidRPr="00536A92">
        <w:rPr>
          <w:rFonts w:cs="Arial"/>
          <w:szCs w:val="22"/>
          <w:lang w:val="lt-LT"/>
        </w:rPr>
        <w:t>DVS:</w:t>
      </w:r>
    </w:p>
    <w:p w14:paraId="1085C27D"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RAA nuostatų grupių keitimas;</w:t>
      </w:r>
    </w:p>
    <w:p w14:paraId="7682E5E3"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JRĮ paleidimas į aukštesnės pakopos įrenginius;</w:t>
      </w:r>
    </w:p>
    <w:p w14:paraId="7DE972A0" w14:textId="44891DBD" w:rsidR="00A36B4E"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A</w:t>
      </w:r>
      <w:r w:rsidR="00A36B4E" w:rsidRPr="00536A92">
        <w:rPr>
          <w:rFonts w:cs="Arial"/>
          <w:szCs w:val="22"/>
          <w:lang w:val="lt-LT"/>
        </w:rPr>
        <w:t>utomatikos funkcijų valdymas;</w:t>
      </w:r>
    </w:p>
    <w:p w14:paraId="3632F232" w14:textId="25E6A35D" w:rsidR="00A36B4E" w:rsidRPr="00536A92" w:rsidRDefault="00A36B4E" w:rsidP="00B258AB">
      <w:pPr>
        <w:pStyle w:val="NoSpacing"/>
        <w:numPr>
          <w:ilvl w:val="1"/>
          <w:numId w:val="4"/>
        </w:numPr>
        <w:tabs>
          <w:tab w:val="left" w:pos="1418"/>
        </w:tabs>
        <w:spacing w:line="276" w:lineRule="auto"/>
        <w:ind w:left="0" w:firstLine="567"/>
        <w:jc w:val="both"/>
        <w:rPr>
          <w:rFonts w:cs="Arial"/>
          <w:bCs/>
          <w:szCs w:val="22"/>
          <w:lang w:val="lt-LT"/>
        </w:rPr>
      </w:pPr>
      <w:r w:rsidRPr="00536A92">
        <w:rPr>
          <w:rFonts w:cs="Arial"/>
          <w:szCs w:val="22"/>
          <w:lang w:val="lt-LT"/>
        </w:rPr>
        <w:t>RAA įrangos stebėjimo sistema (monitoringas)</w:t>
      </w:r>
      <w:r w:rsidR="00D47F28" w:rsidRPr="00536A92">
        <w:rPr>
          <w:rFonts w:cs="Arial"/>
          <w:szCs w:val="22"/>
          <w:lang w:val="lt-LT"/>
        </w:rPr>
        <w:t>:</w:t>
      </w:r>
    </w:p>
    <w:p w14:paraId="5B822F1F" w14:textId="194D71FF" w:rsidR="00ED3283"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S</w:t>
      </w:r>
      <w:r w:rsidR="00A36B4E" w:rsidRPr="00536A92">
        <w:rPr>
          <w:rFonts w:cs="Arial"/>
          <w:szCs w:val="22"/>
          <w:lang w:val="lt-LT"/>
        </w:rPr>
        <w:t>tebėjimo sistema virtualiai atskirta nuo valdymo sistemos, RAA te</w:t>
      </w:r>
      <w:r w:rsidR="00742E00" w:rsidRPr="00536A92">
        <w:rPr>
          <w:rFonts w:cs="Arial"/>
          <w:szCs w:val="22"/>
          <w:lang w:val="lt-LT"/>
        </w:rPr>
        <w:t>rminale naudojama bendra sąsaja;</w:t>
      </w:r>
    </w:p>
    <w:p w14:paraId="2C5692A0" w14:textId="4B1B07AC" w:rsidR="00ED3283"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K</w:t>
      </w:r>
      <w:r w:rsidR="003F5AF7" w:rsidRPr="00536A92">
        <w:rPr>
          <w:rFonts w:cs="Arial"/>
          <w:szCs w:val="22"/>
          <w:lang w:val="lt-LT"/>
        </w:rPr>
        <w:t>iekvieno prijunginio RAA terminaluose turi būti vykdomas vietinis pastovus prijunginio įrenginių būklės monitoringas, o informacija apie</w:t>
      </w:r>
      <w:r w:rsidR="00D47F28" w:rsidRPr="00536A92">
        <w:rPr>
          <w:rFonts w:cs="Arial"/>
          <w:szCs w:val="22"/>
          <w:lang w:val="lt-LT"/>
        </w:rPr>
        <w:t xml:space="preserve"> jų būklę  perduodama į PSO DVS</w:t>
      </w:r>
      <w:r w:rsidR="00742E00" w:rsidRPr="00536A92">
        <w:rPr>
          <w:rFonts w:cs="Arial"/>
          <w:szCs w:val="22"/>
          <w:lang w:val="lt-LT"/>
        </w:rPr>
        <w:t>;</w:t>
      </w:r>
    </w:p>
    <w:p w14:paraId="1043E037" w14:textId="670228A0" w:rsidR="00ED3283"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I</w:t>
      </w:r>
      <w:r w:rsidR="003F5AF7" w:rsidRPr="00536A92">
        <w:rPr>
          <w:rFonts w:cs="Arial"/>
          <w:szCs w:val="22"/>
          <w:lang w:val="lt-LT"/>
        </w:rPr>
        <w:t>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w:t>
      </w:r>
      <w:r w:rsidR="005B2150" w:rsidRPr="00536A92">
        <w:rPr>
          <w:rFonts w:cs="Arial"/>
          <w:szCs w:val="22"/>
          <w:lang w:val="lt-LT"/>
        </w:rPr>
        <w:t>Viršuliškių skg. 99B</w:t>
      </w:r>
      <w:r w:rsidR="003F5AF7" w:rsidRPr="00536A92">
        <w:rPr>
          <w:rFonts w:cs="Arial"/>
          <w:szCs w:val="22"/>
          <w:lang w:val="lt-LT"/>
        </w:rPr>
        <w:t>, Vilnius) ir PSO Infrastruktūros priežiūros centro eksploatuojančio regiono RAA inžinierių darbo vietas</w:t>
      </w:r>
      <w:r w:rsidR="00742E00" w:rsidRPr="00536A92">
        <w:rPr>
          <w:rFonts w:cs="Arial"/>
          <w:szCs w:val="22"/>
          <w:lang w:val="lt-LT"/>
        </w:rPr>
        <w:t>;</w:t>
      </w:r>
    </w:p>
    <w:p w14:paraId="16FD5A86" w14:textId="58DD657B" w:rsidR="00ED3283"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w:t>
      </w:r>
      <w:r w:rsidR="003F5AF7" w:rsidRPr="00536A92">
        <w:rPr>
          <w:rFonts w:cs="Arial"/>
          <w:szCs w:val="22"/>
          <w:lang w:val="lt-LT"/>
        </w:rPr>
        <w:t xml:space="preserve">uri būti pateikti RAA terminalų gamintojo numatyti </w:t>
      </w:r>
      <w:r w:rsidR="00977F3E" w:rsidRPr="00536A92">
        <w:rPr>
          <w:rFonts w:cs="Arial"/>
          <w:szCs w:val="22"/>
          <w:lang w:val="lt-LT"/>
        </w:rPr>
        <w:t>p</w:t>
      </w:r>
      <w:r w:rsidR="00A36B4E" w:rsidRPr="00536A92">
        <w:rPr>
          <w:rFonts w:cs="Arial"/>
          <w:szCs w:val="22"/>
          <w:lang w:val="lt-LT"/>
        </w:rPr>
        <w:t>rograminės įrangos komplektai vietiniam/nuotoliniam relinės apsaugos ir valdymo įrenginių monitoringui vykdyti (įskaitant gedimų į</w:t>
      </w:r>
      <w:r w:rsidR="00742E00" w:rsidRPr="00536A92">
        <w:rPr>
          <w:rFonts w:cs="Arial"/>
          <w:szCs w:val="22"/>
          <w:lang w:val="lt-LT"/>
        </w:rPr>
        <w:t>rašų nuskaitymą ir analizavimą);</w:t>
      </w:r>
    </w:p>
    <w:p w14:paraId="659194F6" w14:textId="36A89F52" w:rsidR="00837BF6"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 xml:space="preserve">RAA terminale monitoringui naudojama ta pati sąsaja, kuri skirta duomenų mainams </w:t>
      </w:r>
      <w:r w:rsidR="00F56334" w:rsidRPr="00536A92">
        <w:rPr>
          <w:rFonts w:cs="Arial"/>
          <w:szCs w:val="22"/>
          <w:lang w:val="lt-LT"/>
        </w:rPr>
        <w:t>PDT</w:t>
      </w:r>
      <w:r w:rsidR="003F5AF7" w:rsidRPr="00536A92">
        <w:rPr>
          <w:rFonts w:cs="Arial"/>
          <w:szCs w:val="22"/>
          <w:lang w:val="lt-LT"/>
        </w:rPr>
        <w:t xml:space="preserve"> su TSPĮ </w:t>
      </w:r>
      <w:r w:rsidR="00837BF6" w:rsidRPr="00536A92">
        <w:rPr>
          <w:rFonts w:cs="Arial"/>
          <w:szCs w:val="22"/>
          <w:lang w:val="lt-LT"/>
        </w:rPr>
        <w:t>IEC 61850</w:t>
      </w:r>
      <w:r w:rsidR="00576943" w:rsidRPr="00536A92">
        <w:rPr>
          <w:rFonts w:cs="Arial"/>
          <w:bCs/>
          <w:szCs w:val="22"/>
          <w:lang w:val="lt-LT"/>
        </w:rPr>
        <w:t xml:space="preserve"> ed.2.0</w:t>
      </w:r>
      <w:r w:rsidR="00837BF6" w:rsidRPr="00536A92">
        <w:rPr>
          <w:rFonts w:cs="Arial"/>
          <w:szCs w:val="22"/>
          <w:lang w:val="lt-LT"/>
        </w:rPr>
        <w:t xml:space="preserve"> protokolu</w:t>
      </w:r>
      <w:r w:rsidR="00602D8F" w:rsidRPr="00536A92">
        <w:rPr>
          <w:rFonts w:cs="Arial"/>
          <w:szCs w:val="22"/>
          <w:lang w:val="lt-LT"/>
        </w:rPr>
        <w:t xml:space="preserve"> per PTD komutatorius</w:t>
      </w:r>
      <w:r w:rsidR="00C379B5" w:rsidRPr="00536A92">
        <w:rPr>
          <w:rFonts w:cs="Arial"/>
          <w:szCs w:val="22"/>
          <w:lang w:val="lt-LT"/>
        </w:rPr>
        <w:t>;</w:t>
      </w:r>
    </w:p>
    <w:p w14:paraId="4993D450" w14:textId="0E099451" w:rsidR="00837BF6"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N</w:t>
      </w:r>
      <w:r w:rsidR="00837BF6" w:rsidRPr="00536A92">
        <w:rPr>
          <w:rFonts w:cs="Arial"/>
          <w:szCs w:val="22"/>
          <w:lang w:val="lt-LT"/>
        </w:rPr>
        <w:t>uolatinės srovės grandinių izoliacijos kontrolės įrenginio monitoringas</w:t>
      </w:r>
      <w:r w:rsidR="003F5AF7" w:rsidRPr="00536A92">
        <w:rPr>
          <w:rFonts w:cs="Arial"/>
          <w:szCs w:val="22"/>
          <w:lang w:val="lt-LT"/>
        </w:rPr>
        <w:t xml:space="preserve"> turi būti</w:t>
      </w:r>
      <w:r w:rsidR="00837BF6" w:rsidRPr="00536A92">
        <w:rPr>
          <w:rFonts w:cs="Arial"/>
          <w:szCs w:val="22"/>
          <w:lang w:val="lt-LT"/>
        </w:rPr>
        <w:t xml:space="preserve"> vykdomas  per Ethernet sąsają (jungiama į </w:t>
      </w:r>
      <w:r w:rsidR="00F00665" w:rsidRPr="00536A92">
        <w:rPr>
          <w:rFonts w:cs="Arial"/>
          <w:szCs w:val="22"/>
          <w:lang w:val="lt-LT"/>
        </w:rPr>
        <w:t>PDT</w:t>
      </w:r>
      <w:r w:rsidR="00837BF6" w:rsidRPr="00536A92">
        <w:rPr>
          <w:rFonts w:cs="Arial"/>
          <w:szCs w:val="22"/>
          <w:lang w:val="lt-LT"/>
        </w:rPr>
        <w:t>). Informacijos perdavimui perspektyvoje į centralizuotą monitoringo sistemą įrenginys turi palaikyti MODBUS TCP/IP, IEC60870-5-104 arba IEC61850</w:t>
      </w:r>
      <w:r w:rsidR="00576943" w:rsidRPr="00536A92">
        <w:rPr>
          <w:rFonts w:cs="Arial"/>
          <w:bCs/>
          <w:szCs w:val="22"/>
          <w:lang w:val="lt-LT"/>
        </w:rPr>
        <w:t xml:space="preserve"> ed.2.0</w:t>
      </w:r>
      <w:r w:rsidR="00837BF6" w:rsidRPr="00536A92">
        <w:rPr>
          <w:rFonts w:cs="Arial"/>
          <w:szCs w:val="22"/>
          <w:lang w:val="lt-LT"/>
        </w:rPr>
        <w:t xml:space="preserve"> protokolus;</w:t>
      </w:r>
    </w:p>
    <w:p w14:paraId="166FEF83" w14:textId="77777777" w:rsidR="00A36B4E" w:rsidRPr="00536A92" w:rsidRDefault="00A36B4E" w:rsidP="00B258AB">
      <w:pPr>
        <w:pStyle w:val="NoSpacing"/>
        <w:numPr>
          <w:ilvl w:val="1"/>
          <w:numId w:val="4"/>
        </w:numPr>
        <w:spacing w:line="276" w:lineRule="auto"/>
        <w:ind w:left="0" w:firstLine="567"/>
        <w:jc w:val="both"/>
        <w:rPr>
          <w:rFonts w:cs="Arial"/>
          <w:bCs/>
          <w:szCs w:val="22"/>
          <w:lang w:val="lt-LT"/>
        </w:rPr>
      </w:pPr>
      <w:r w:rsidRPr="00536A92">
        <w:rPr>
          <w:rFonts w:cs="Arial"/>
          <w:szCs w:val="22"/>
          <w:lang w:val="lt-LT"/>
        </w:rPr>
        <w:t>Programinė</w:t>
      </w:r>
      <w:r w:rsidRPr="00536A92">
        <w:rPr>
          <w:rFonts w:cs="Arial"/>
          <w:color w:val="000000"/>
          <w:szCs w:val="22"/>
          <w:lang w:val="lt-LT"/>
        </w:rPr>
        <w:t xml:space="preserve"> įranga ir dokumentacija</w:t>
      </w:r>
      <w:r w:rsidR="00742E00" w:rsidRPr="00536A92">
        <w:rPr>
          <w:rFonts w:cs="Arial"/>
          <w:szCs w:val="22"/>
          <w:lang w:val="lt-LT"/>
        </w:rPr>
        <w:t>:</w:t>
      </w:r>
    </w:p>
    <w:p w14:paraId="5F44236B" w14:textId="700F179B" w:rsidR="00A36B4E" w:rsidRPr="00536A92" w:rsidRDefault="00960C1B"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w:t>
      </w:r>
      <w:r w:rsidR="00A36B4E" w:rsidRPr="00536A92">
        <w:rPr>
          <w:rFonts w:cs="Arial"/>
          <w:szCs w:val="22"/>
          <w:lang w:val="lt-LT"/>
        </w:rPr>
        <w:t>artu su RAA įranga turi būti patiekiam</w:t>
      </w:r>
      <w:r w:rsidR="00977F3E" w:rsidRPr="00536A92">
        <w:rPr>
          <w:rFonts w:cs="Arial"/>
          <w:szCs w:val="22"/>
          <w:lang w:val="lt-LT"/>
        </w:rPr>
        <w:t>i</w:t>
      </w:r>
      <w:r w:rsidR="00A36B4E" w:rsidRPr="00536A92">
        <w:rPr>
          <w:rFonts w:cs="Arial"/>
          <w:szCs w:val="22"/>
          <w:lang w:val="lt-LT"/>
        </w:rPr>
        <w:t xml:space="preserve"> realaus laiko operacinei sistemai adaptuotos</w:t>
      </w:r>
      <w:r w:rsidR="003F5AF7" w:rsidRPr="00536A92">
        <w:rPr>
          <w:rFonts w:cs="Arial"/>
          <w:szCs w:val="22"/>
          <w:lang w:val="lt-LT"/>
        </w:rPr>
        <w:t xml:space="preserve"> ir specializuotos</w:t>
      </w:r>
      <w:r w:rsidR="00F00665" w:rsidRPr="00536A92">
        <w:rPr>
          <w:rFonts w:cs="Arial"/>
          <w:szCs w:val="22"/>
          <w:lang w:val="lt-LT"/>
        </w:rPr>
        <w:t>,</w:t>
      </w:r>
      <w:r w:rsidR="003F5AF7" w:rsidRPr="00536A92">
        <w:rPr>
          <w:rFonts w:cs="Arial"/>
          <w:szCs w:val="22"/>
          <w:lang w:val="lt-LT"/>
        </w:rPr>
        <w:t xml:space="preserve"> paties įrangos gamintojo numatytos</w:t>
      </w:r>
      <w:r w:rsidR="00F00665" w:rsidRPr="00536A92">
        <w:rPr>
          <w:rFonts w:cs="Arial"/>
          <w:szCs w:val="22"/>
          <w:lang w:val="lt-LT"/>
        </w:rPr>
        <w:t>,</w:t>
      </w:r>
      <w:r w:rsidR="00A36B4E" w:rsidRPr="00536A92">
        <w:rPr>
          <w:rFonts w:cs="Arial"/>
          <w:szCs w:val="22"/>
          <w:lang w:val="lt-LT"/>
        </w:rPr>
        <w:t xml:space="preserve"> technologinės programinės įrangos komplektai su licencijomis, kurių pagalba </w:t>
      </w:r>
      <w:r w:rsidR="008A24F0" w:rsidRPr="00536A92">
        <w:rPr>
          <w:rFonts w:cs="Arial"/>
          <w:szCs w:val="22"/>
          <w:lang w:val="lt-LT"/>
        </w:rPr>
        <w:t xml:space="preserve">vietinių (pastotėje) ir nuotolinių būdu (nutolusiose RAA inžinierių darbo vietose) </w:t>
      </w:r>
      <w:r w:rsidR="00A36B4E" w:rsidRPr="00536A92">
        <w:rPr>
          <w:rFonts w:cs="Arial"/>
          <w:szCs w:val="22"/>
          <w:lang w:val="lt-LT"/>
        </w:rPr>
        <w:t>vartotojas galėtų išpildyti apsaugų algoritmus, apsaugų funkcionavimo registraciją ir analizę, papildomą realaus laiko įeinančių</w:t>
      </w:r>
      <w:r w:rsidR="007D6A3B" w:rsidRPr="00536A92">
        <w:rPr>
          <w:rFonts w:cs="Arial"/>
          <w:szCs w:val="22"/>
          <w:lang w:val="lt-LT"/>
        </w:rPr>
        <w:t xml:space="preserve"> ir išeinančių</w:t>
      </w:r>
      <w:r w:rsidR="00A36B4E" w:rsidRPr="00536A92">
        <w:rPr>
          <w:rFonts w:cs="Arial"/>
          <w:szCs w:val="22"/>
          <w:lang w:val="lt-LT"/>
        </w:rPr>
        <w:t xml:space="preserve"> duomenų kontrolę. Programinės įrangos pagalba vartotojas įgalinamas susieti skirtingus darbo variantus su išoriniais įrenginiais ir objekto RAA režimais</w:t>
      </w:r>
      <w:r w:rsidR="004F0F01" w:rsidRPr="00536A92">
        <w:rPr>
          <w:rFonts w:cs="Arial"/>
          <w:szCs w:val="22"/>
          <w:lang w:val="lt-LT"/>
        </w:rPr>
        <w:t>, įjungti papildomas funkcijas</w:t>
      </w:r>
      <w:r w:rsidR="00742E00" w:rsidRPr="00536A92">
        <w:rPr>
          <w:rFonts w:cs="Arial"/>
          <w:szCs w:val="22"/>
          <w:lang w:val="lt-LT"/>
        </w:rPr>
        <w:t>;</w:t>
      </w:r>
    </w:p>
    <w:p w14:paraId="1BDC5CF8" w14:textId="208B9668" w:rsidR="008A24F0" w:rsidRPr="00536A92" w:rsidRDefault="00960C1B"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T</w:t>
      </w:r>
      <w:r w:rsidR="00BF716D" w:rsidRPr="00536A92">
        <w:rPr>
          <w:rFonts w:cs="Arial"/>
          <w:szCs w:val="22"/>
          <w:lang w:val="lt-LT"/>
        </w:rPr>
        <w:t>uri būti patiekiama licenzijuojama (ne atviro kodo) specializuota programinė įranga gebanti atlikti IEC 61850</w:t>
      </w:r>
      <w:r w:rsidR="00576943" w:rsidRPr="00536A92">
        <w:rPr>
          <w:rFonts w:cs="Arial"/>
          <w:bCs/>
          <w:szCs w:val="22"/>
          <w:lang w:val="lt-LT"/>
        </w:rPr>
        <w:t xml:space="preserve"> ed.2.0</w:t>
      </w:r>
      <w:r w:rsidR="00BF716D" w:rsidRPr="00536A92">
        <w:rPr>
          <w:rFonts w:cs="Arial"/>
          <w:szCs w:val="22"/>
          <w:lang w:val="lt-LT"/>
        </w:rPr>
        <w:t xml:space="preserve"> protokolo realaus laiko įeinančių ir išeinančių duomenų kontrolę ir analizę. Šios programinės įrangos paketo funkcionalumas su galimybe duomenų kontrolės ir analizės </w:t>
      </w:r>
      <w:r w:rsidR="00BF716D" w:rsidRPr="00536A92">
        <w:rPr>
          <w:rFonts w:cs="Arial"/>
          <w:szCs w:val="22"/>
          <w:lang w:val="lt-LT"/>
        </w:rPr>
        <w:lastRenderedPageBreak/>
        <w:t>duomenis teikti IEC 61850</w:t>
      </w:r>
      <w:r w:rsidR="00576943" w:rsidRPr="00536A92">
        <w:rPr>
          <w:rFonts w:cs="Arial"/>
          <w:bCs/>
          <w:szCs w:val="22"/>
          <w:lang w:val="lt-LT"/>
        </w:rPr>
        <w:t xml:space="preserve"> ed.2.0</w:t>
      </w:r>
      <w:r w:rsidR="00BF716D" w:rsidRPr="00536A92">
        <w:rPr>
          <w:rFonts w:cs="Arial"/>
          <w:szCs w:val="22"/>
          <w:lang w:val="lt-LT"/>
        </w:rPr>
        <w:t xml:space="preserve"> standarte numatytais atributais realiame laike</w:t>
      </w:r>
      <w:r w:rsidR="00BF716D" w:rsidRPr="00536A92" w:rsidDel="00ED601B">
        <w:rPr>
          <w:rFonts w:cs="Arial"/>
          <w:szCs w:val="22"/>
          <w:lang w:val="lt-LT"/>
        </w:rPr>
        <w:t xml:space="preserve"> </w:t>
      </w:r>
      <w:r w:rsidR="00BF716D" w:rsidRPr="00536A92">
        <w:rPr>
          <w:rFonts w:cs="Arial"/>
          <w:szCs w:val="22"/>
          <w:lang w:val="lt-LT"/>
        </w:rPr>
        <w:t>, su galimybe importuoti  ir importavus gebėti nuskaityti RAA terminaluose gamintojo įdiegto, derinimo metu sukonfigūruoto, duomenų perdavimo IEC61850</w:t>
      </w:r>
      <w:r w:rsidR="00576943" w:rsidRPr="00536A92">
        <w:rPr>
          <w:rFonts w:cs="Arial"/>
          <w:bCs/>
          <w:szCs w:val="22"/>
          <w:lang w:val="lt-LT"/>
        </w:rPr>
        <w:t xml:space="preserve"> ed.2.0</w:t>
      </w:r>
      <w:r w:rsidR="00BF716D" w:rsidRPr="00536A92">
        <w:rPr>
          <w:rFonts w:cs="Arial"/>
          <w:szCs w:val="22"/>
          <w:lang w:val="lt-LT"/>
        </w:rPr>
        <w:t xml:space="preserve"> protokolu paketų struktūrinį failą, su galimybę importuoti pastotės konfiguracinį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w:t>
      </w:r>
      <w:r w:rsidR="00576943" w:rsidRPr="00536A92">
        <w:rPr>
          <w:rFonts w:cs="Arial"/>
          <w:bCs/>
          <w:szCs w:val="22"/>
          <w:lang w:val="lt-LT"/>
        </w:rPr>
        <w:t xml:space="preserve"> ed.2.0</w:t>
      </w:r>
      <w:r w:rsidR="00BF716D" w:rsidRPr="00536A92">
        <w:rPr>
          <w:rFonts w:cs="Arial"/>
          <w:szCs w:val="22"/>
          <w:lang w:val="lt-LT"/>
        </w:rPr>
        <w:t xml:space="preserve"> standarte numatytais atributais;</w:t>
      </w:r>
    </w:p>
    <w:p w14:paraId="788DE9FF" w14:textId="79FB17B9" w:rsidR="00A36B4E" w:rsidRPr="00536A92" w:rsidRDefault="00960C1B"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w:t>
      </w:r>
      <w:r w:rsidR="00A36B4E" w:rsidRPr="00536A92">
        <w:rPr>
          <w:rFonts w:cs="Arial"/>
          <w:szCs w:val="22"/>
          <w:lang w:val="lt-LT"/>
        </w:rPr>
        <w:t>uri būti paruošti ir patvirtinti RAA įrenginių, įtaisų, programinės įrangos vartotojų aprašymai, vartotojų vadovai, techninio aptarnavimo aprašymai (</w:t>
      </w:r>
      <w:r w:rsidR="00837BF6" w:rsidRPr="00536A92">
        <w:rPr>
          <w:rFonts w:cs="Arial"/>
          <w:szCs w:val="22"/>
          <w:lang w:val="lt-LT"/>
        </w:rPr>
        <w:t>spausdintame variante ir *.docx formatu kompiuterinėje laikmenoje, lietuvių ir anglų kalba</w:t>
      </w:r>
      <w:r w:rsidR="00A36B4E" w:rsidRPr="00536A92">
        <w:rPr>
          <w:rFonts w:cs="Arial"/>
          <w:szCs w:val="22"/>
          <w:lang w:val="lt-LT"/>
        </w:rPr>
        <w:t>), funkcinės, principinės, montažinės ir mikroprocesorinių įrenginių vidinės konfigūracijos (nustatymai, logika, IEC61850</w:t>
      </w:r>
      <w:r w:rsidR="00BE55DF" w:rsidRPr="00536A92">
        <w:rPr>
          <w:rFonts w:cs="Arial"/>
          <w:bCs/>
          <w:szCs w:val="22"/>
          <w:lang w:val="lt-LT"/>
        </w:rPr>
        <w:t xml:space="preserve"> ed.2.0</w:t>
      </w:r>
      <w:r w:rsidR="00A36B4E" w:rsidRPr="00536A92">
        <w:rPr>
          <w:rFonts w:cs="Arial"/>
          <w:szCs w:val="22"/>
          <w:lang w:val="lt-LT"/>
        </w:rPr>
        <w:t xml:space="preserve"> signalų priėmim</w:t>
      </w:r>
      <w:r w:rsidR="008A24F0" w:rsidRPr="00536A92">
        <w:rPr>
          <w:rFonts w:cs="Arial"/>
          <w:szCs w:val="22"/>
          <w:lang w:val="lt-LT"/>
        </w:rPr>
        <w:t>o</w:t>
      </w:r>
      <w:r w:rsidR="00A36B4E" w:rsidRPr="00536A92">
        <w:rPr>
          <w:rFonts w:cs="Arial"/>
          <w:szCs w:val="22"/>
          <w:lang w:val="lt-LT"/>
        </w:rPr>
        <w:t xml:space="preserve"> ir </w:t>
      </w:r>
      <w:r w:rsidR="008A24F0" w:rsidRPr="00536A92">
        <w:rPr>
          <w:rFonts w:cs="Arial"/>
          <w:szCs w:val="22"/>
          <w:lang w:val="lt-LT"/>
        </w:rPr>
        <w:t>atidavimo horizontalioje komunikacijoje sąrašas</w:t>
      </w:r>
      <w:r w:rsidR="00A36B4E" w:rsidRPr="00536A92">
        <w:rPr>
          <w:rFonts w:cs="Arial"/>
          <w:szCs w:val="22"/>
          <w:lang w:val="lt-LT"/>
        </w:rPr>
        <w:t>), jų konfigūracinės schemos (</w:t>
      </w:r>
      <w:r w:rsidR="00837BF6" w:rsidRPr="00536A92">
        <w:rPr>
          <w:rFonts w:cs="Arial"/>
          <w:szCs w:val="22"/>
          <w:lang w:val="lt-LT"/>
        </w:rPr>
        <w:t>spausdintame variante ir *.dwg formatu kompiuterinėje laikmenoje</w:t>
      </w:r>
      <w:r w:rsidR="004F0F01" w:rsidRPr="00536A92">
        <w:rPr>
          <w:rFonts w:cs="Arial"/>
          <w:szCs w:val="22"/>
          <w:lang w:val="lt-LT"/>
        </w:rPr>
        <w:t>)</w:t>
      </w:r>
      <w:r w:rsidR="005C244A" w:rsidRPr="00536A92">
        <w:rPr>
          <w:rFonts w:cs="Arial"/>
          <w:szCs w:val="22"/>
          <w:lang w:val="lt-LT"/>
        </w:rPr>
        <w:t>;</w:t>
      </w:r>
    </w:p>
    <w:p w14:paraId="191C6BBD" w14:textId="3DBBB25E" w:rsidR="009A352F"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 xml:space="preserve">RAA dalies brėžiniai </w:t>
      </w:r>
      <w:r w:rsidR="00905D4E" w:rsidRPr="00536A92">
        <w:rPr>
          <w:rFonts w:cs="Arial"/>
          <w:szCs w:val="22"/>
          <w:lang w:val="lt-LT"/>
        </w:rPr>
        <w:t>tiek techniniame</w:t>
      </w:r>
      <w:r w:rsidR="007D6A3B" w:rsidRPr="00536A92">
        <w:rPr>
          <w:rFonts w:cs="Arial"/>
          <w:szCs w:val="22"/>
          <w:lang w:val="lt-LT"/>
        </w:rPr>
        <w:t>,</w:t>
      </w:r>
      <w:r w:rsidR="00905D4E" w:rsidRPr="00536A92">
        <w:rPr>
          <w:rFonts w:cs="Arial"/>
          <w:szCs w:val="22"/>
          <w:lang w:val="lt-LT"/>
        </w:rPr>
        <w:t xml:space="preserve"> tiek darbo projektuose turi būti </w:t>
      </w:r>
      <w:r w:rsidR="00837BF6" w:rsidRPr="00536A92">
        <w:rPr>
          <w:rFonts w:cs="Arial"/>
          <w:szCs w:val="22"/>
          <w:lang w:val="lt-LT"/>
        </w:rPr>
        <w:t>spausdintame variante ir *.dwg formatu kompiuterinėje laikmenoje</w:t>
      </w:r>
      <w:r w:rsidRPr="00536A92">
        <w:rPr>
          <w:rFonts w:cs="Arial"/>
          <w:szCs w:val="22"/>
          <w:lang w:val="lt-LT"/>
        </w:rPr>
        <w:t xml:space="preserve"> su galimybe vartotojui eksploatacijos eigoj</w:t>
      </w:r>
      <w:r w:rsidR="00234196" w:rsidRPr="00536A92">
        <w:rPr>
          <w:rFonts w:cs="Arial"/>
          <w:szCs w:val="22"/>
          <w:lang w:val="lt-LT"/>
        </w:rPr>
        <w:t>e koreguoti (taisy</w:t>
      </w:r>
      <w:r w:rsidR="000237BC" w:rsidRPr="00536A92">
        <w:rPr>
          <w:rFonts w:cs="Arial"/>
          <w:szCs w:val="22"/>
          <w:lang w:val="lt-LT"/>
        </w:rPr>
        <w:t>ti) brėžinius</w:t>
      </w:r>
      <w:r w:rsidR="001753E0" w:rsidRPr="00536A92">
        <w:rPr>
          <w:rFonts w:cs="Arial"/>
          <w:szCs w:val="22"/>
          <w:lang w:val="lt-LT"/>
        </w:rPr>
        <w:t>.</w:t>
      </w:r>
    </w:p>
    <w:p w14:paraId="5AC3B2D9" w14:textId="385FF3E2" w:rsidR="00ED3283" w:rsidRPr="00536A92" w:rsidRDefault="00A31311" w:rsidP="00B258AB">
      <w:pPr>
        <w:pStyle w:val="NoSpacing"/>
        <w:numPr>
          <w:ilvl w:val="1"/>
          <w:numId w:val="4"/>
        </w:numPr>
        <w:tabs>
          <w:tab w:val="left" w:pos="1418"/>
        </w:tabs>
        <w:spacing w:line="276" w:lineRule="auto"/>
        <w:ind w:left="0" w:firstLine="567"/>
        <w:jc w:val="both"/>
        <w:rPr>
          <w:rFonts w:cs="Arial"/>
          <w:bCs/>
          <w:szCs w:val="22"/>
          <w:lang w:val="lt-LT"/>
        </w:rPr>
      </w:pPr>
      <w:r w:rsidRPr="00536A92">
        <w:rPr>
          <w:rFonts w:cs="Arial"/>
          <w:szCs w:val="22"/>
          <w:lang w:val="lt-LT"/>
        </w:rPr>
        <w:t xml:space="preserve">Su </w:t>
      </w:r>
      <w:r w:rsidR="0023315E" w:rsidRPr="00536A92">
        <w:rPr>
          <w:rFonts w:cs="Arial"/>
          <w:szCs w:val="22"/>
          <w:lang w:val="lt-LT"/>
        </w:rPr>
        <w:t>s</w:t>
      </w:r>
      <w:r w:rsidR="00A36B4E" w:rsidRPr="00536A92">
        <w:rPr>
          <w:rFonts w:cs="Arial"/>
          <w:szCs w:val="22"/>
          <w:lang w:val="lt-LT"/>
        </w:rPr>
        <w:t>kirstomojo tinklo RAA susiję</w:t>
      </w:r>
      <w:r w:rsidR="00234196" w:rsidRPr="00536A92">
        <w:rPr>
          <w:rFonts w:cs="Arial"/>
          <w:szCs w:val="22"/>
          <w:lang w:val="lt-LT"/>
        </w:rPr>
        <w:t xml:space="preserve"> pakeitimai ir sąsajos:</w:t>
      </w:r>
    </w:p>
    <w:p w14:paraId="0636EFA8" w14:textId="4DEE394E" w:rsidR="005E59C4"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s</w:t>
      </w:r>
      <w:r w:rsidR="00A36B4E" w:rsidRPr="00536A92">
        <w:rPr>
          <w:rFonts w:cs="Arial"/>
          <w:szCs w:val="22"/>
          <w:lang w:val="lt-LT"/>
        </w:rPr>
        <w:t>u rekonstrukcija s</w:t>
      </w:r>
      <w:r w:rsidR="0023315E" w:rsidRPr="00536A92">
        <w:rPr>
          <w:rFonts w:cs="Arial"/>
          <w:szCs w:val="22"/>
          <w:lang w:val="lt-LT"/>
        </w:rPr>
        <w:t>usiję papildymai ar pakeitimai s</w:t>
      </w:r>
      <w:r w:rsidR="00A36B4E" w:rsidRPr="00536A92">
        <w:rPr>
          <w:rFonts w:cs="Arial"/>
          <w:szCs w:val="22"/>
          <w:lang w:val="lt-LT"/>
        </w:rPr>
        <w:t>kirstomojo tinklo RAA grandinėse</w:t>
      </w:r>
      <w:r w:rsidR="00395925" w:rsidRPr="00536A92">
        <w:rPr>
          <w:rFonts w:cs="Arial"/>
          <w:szCs w:val="22"/>
          <w:lang w:val="lt-LT"/>
        </w:rPr>
        <w:t xml:space="preserve"> </w:t>
      </w:r>
      <w:r w:rsidR="007445D9" w:rsidRPr="00536A92">
        <w:rPr>
          <w:rFonts w:cs="Arial"/>
          <w:szCs w:val="22"/>
          <w:lang w:val="lt-LT"/>
        </w:rPr>
        <w:t xml:space="preserve">turi būti projektuojami </w:t>
      </w:r>
      <w:r w:rsidR="00A36B4E" w:rsidRPr="00536A92">
        <w:rPr>
          <w:rFonts w:cs="Arial"/>
          <w:szCs w:val="22"/>
          <w:lang w:val="lt-LT"/>
        </w:rPr>
        <w:t>atsk</w:t>
      </w:r>
      <w:r w:rsidR="00EF2BAE" w:rsidRPr="00536A92">
        <w:rPr>
          <w:rFonts w:cs="Arial"/>
          <w:szCs w:val="22"/>
          <w:lang w:val="lt-LT"/>
        </w:rPr>
        <w:t>iroje t</w:t>
      </w:r>
      <w:r w:rsidR="00ED3283" w:rsidRPr="00536A92">
        <w:rPr>
          <w:rFonts w:cs="Arial"/>
          <w:szCs w:val="22"/>
          <w:lang w:val="lt-LT"/>
        </w:rPr>
        <w:t>echninio projekto byloje</w:t>
      </w:r>
      <w:r w:rsidR="00742E00" w:rsidRPr="00536A92">
        <w:rPr>
          <w:rFonts w:cs="Arial"/>
          <w:szCs w:val="22"/>
          <w:lang w:val="lt-LT"/>
        </w:rPr>
        <w:t>;</w:t>
      </w:r>
    </w:p>
    <w:p w14:paraId="4466EBFB" w14:textId="77771106" w:rsidR="00ED3283"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k</w:t>
      </w:r>
      <w:r w:rsidR="00324340" w:rsidRPr="00536A92">
        <w:rPr>
          <w:rFonts w:cs="Arial"/>
          <w:szCs w:val="22"/>
          <w:lang w:val="lt-LT"/>
        </w:rPr>
        <w:t>abelių tarp p</w:t>
      </w:r>
      <w:r w:rsidR="0045108B" w:rsidRPr="00536A92">
        <w:rPr>
          <w:rFonts w:cs="Arial"/>
          <w:szCs w:val="22"/>
          <w:lang w:val="lt-LT"/>
        </w:rPr>
        <w:t xml:space="preserve">erdavimo ir </w:t>
      </w:r>
      <w:r w:rsidR="0023315E" w:rsidRPr="00536A92">
        <w:rPr>
          <w:rFonts w:cs="Arial"/>
          <w:szCs w:val="22"/>
          <w:lang w:val="lt-LT"/>
        </w:rPr>
        <w:t>s</w:t>
      </w:r>
      <w:r w:rsidR="00A36B4E" w:rsidRPr="00536A92">
        <w:rPr>
          <w:rFonts w:cs="Arial"/>
          <w:szCs w:val="22"/>
          <w:lang w:val="lt-LT"/>
        </w:rPr>
        <w:t>kirstomojo tinklų RAA įrenginių grandinių sujungimui, kiekvienam galios transformatoriui suprojektuoti gnybtų atskyrimo spintas (</w:t>
      </w:r>
      <w:r w:rsidR="00191151" w:rsidRPr="00536A92">
        <w:rPr>
          <w:rFonts w:cs="Arial"/>
          <w:szCs w:val="22"/>
          <w:lang w:val="lt-LT"/>
        </w:rPr>
        <w:t xml:space="preserve">toliau - </w:t>
      </w:r>
      <w:r w:rsidR="00A36B4E" w:rsidRPr="00536A92">
        <w:rPr>
          <w:rFonts w:cs="Arial"/>
          <w:szCs w:val="22"/>
          <w:lang w:val="lt-LT"/>
        </w:rPr>
        <w:t xml:space="preserve">GAS) ties </w:t>
      </w:r>
      <w:r w:rsidR="00905D4E" w:rsidRPr="00536A92">
        <w:rPr>
          <w:rFonts w:cs="Arial"/>
          <w:szCs w:val="22"/>
          <w:lang w:val="lt-LT"/>
        </w:rPr>
        <w:t xml:space="preserve">atskirų šalių </w:t>
      </w:r>
      <w:r w:rsidR="00A36B4E" w:rsidRPr="00536A92">
        <w:rPr>
          <w:rFonts w:cs="Arial"/>
          <w:szCs w:val="22"/>
          <w:lang w:val="lt-LT"/>
        </w:rPr>
        <w:t>teritorijų riba</w:t>
      </w:r>
      <w:r w:rsidR="00742E00" w:rsidRPr="00536A92">
        <w:rPr>
          <w:rFonts w:cs="Arial"/>
          <w:szCs w:val="22"/>
          <w:lang w:val="lt-LT"/>
        </w:rPr>
        <w:t>;</w:t>
      </w:r>
    </w:p>
    <w:p w14:paraId="3B77DEDD" w14:textId="3E247163" w:rsidR="00ED3283" w:rsidRPr="00536A92" w:rsidRDefault="0063786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bCs/>
          <w:szCs w:val="22"/>
          <w:lang w:val="lt-LT"/>
        </w:rPr>
        <w:t>Apkrovos atjungimo automatikos pažemėjus įtampai 110 kV tinkle ir nukrovimo automatikos (toliau – NU) skirstomojo tinklo dalyje įrengimui, per atskirą automatinį jungiklį iki GAS paduoti, to prijunginio relinę apsaugą ir automatiką maitinančio 110 kV įtampos transformatoriaus, reikalingas atviro trikampio antrines įtampos grandines.</w:t>
      </w:r>
      <w:r w:rsidRPr="00536A92">
        <w:rPr>
          <w:szCs w:val="22"/>
          <w:lang w:val="lt-LT"/>
        </w:rPr>
        <w:t xml:space="preserve"> </w:t>
      </w:r>
      <w:r w:rsidRPr="00536A92">
        <w:rPr>
          <w:rFonts w:cs="Arial"/>
          <w:bCs/>
          <w:szCs w:val="22"/>
          <w:lang w:val="lt-LT"/>
        </w:rPr>
        <w:t>ADN prie šių grandinių nejungiama</w:t>
      </w:r>
      <w:r w:rsidR="005E59C4" w:rsidRPr="00536A92">
        <w:rPr>
          <w:rFonts w:cs="Arial"/>
          <w:szCs w:val="22"/>
          <w:lang w:val="lt-LT"/>
        </w:rPr>
        <w:t>;</w:t>
      </w:r>
    </w:p>
    <w:p w14:paraId="00ADA698" w14:textId="30477C94" w:rsidR="00ED3283"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 xml:space="preserve">T-1 </w:t>
      </w:r>
      <w:r w:rsidR="00AA6C7D" w:rsidRPr="00536A92">
        <w:rPr>
          <w:rFonts w:cs="Arial"/>
          <w:szCs w:val="22"/>
          <w:lang w:val="lt-LT"/>
        </w:rPr>
        <w:t xml:space="preserve">ir T-2 </w:t>
      </w:r>
      <w:r w:rsidRPr="00536A92">
        <w:rPr>
          <w:rFonts w:cs="Arial"/>
          <w:szCs w:val="22"/>
          <w:lang w:val="lt-LT"/>
        </w:rPr>
        <w:t>110 kV jungtuv</w:t>
      </w:r>
      <w:r w:rsidR="00AA6C7D" w:rsidRPr="00536A92">
        <w:rPr>
          <w:rFonts w:cs="Arial"/>
          <w:szCs w:val="22"/>
          <w:lang w:val="lt-LT"/>
        </w:rPr>
        <w:t>ų</w:t>
      </w:r>
      <w:r w:rsidRPr="00536A92">
        <w:rPr>
          <w:rFonts w:cs="Arial"/>
          <w:szCs w:val="22"/>
          <w:lang w:val="lt-LT"/>
        </w:rPr>
        <w:t xml:space="preserve"> išjungimo komandos nuo </w:t>
      </w:r>
      <w:r w:rsidR="0023315E" w:rsidRPr="00536A92">
        <w:rPr>
          <w:rFonts w:cs="Arial"/>
          <w:szCs w:val="22"/>
          <w:lang w:val="lt-LT"/>
        </w:rPr>
        <w:t>s</w:t>
      </w:r>
      <w:r w:rsidRPr="00536A92">
        <w:rPr>
          <w:rFonts w:cs="Arial"/>
          <w:szCs w:val="22"/>
          <w:lang w:val="lt-LT"/>
        </w:rPr>
        <w:t>kirstomojo tinklo galios transformatori</w:t>
      </w:r>
      <w:r w:rsidR="00AA6C7D" w:rsidRPr="00536A92">
        <w:rPr>
          <w:rFonts w:cs="Arial"/>
          <w:szCs w:val="22"/>
          <w:lang w:val="lt-LT"/>
        </w:rPr>
        <w:t>ų</w:t>
      </w:r>
      <w:r w:rsidRPr="00536A92">
        <w:rPr>
          <w:rFonts w:cs="Arial"/>
          <w:szCs w:val="22"/>
          <w:lang w:val="lt-LT"/>
        </w:rPr>
        <w:t xml:space="preserve"> RAA galinių relių (ne iš valdiklių) turi būti paduodamos tiesiogiai į jungtuvų abi išju</w:t>
      </w:r>
      <w:r w:rsidR="00ED3283" w:rsidRPr="00536A92">
        <w:rPr>
          <w:rFonts w:cs="Arial"/>
          <w:szCs w:val="22"/>
          <w:lang w:val="lt-LT"/>
        </w:rPr>
        <w:t>ngim</w:t>
      </w:r>
      <w:r w:rsidR="00742E00" w:rsidRPr="00536A92">
        <w:rPr>
          <w:rFonts w:cs="Arial"/>
          <w:szCs w:val="22"/>
          <w:lang w:val="lt-LT"/>
        </w:rPr>
        <w:t>o rites (ne per valdiklius);</w:t>
      </w:r>
    </w:p>
    <w:p w14:paraId="20DCD4AF" w14:textId="0055C86F" w:rsidR="00ED3283"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n</w:t>
      </w:r>
      <w:r w:rsidR="0023315E" w:rsidRPr="00536A92">
        <w:rPr>
          <w:rFonts w:cs="Arial"/>
          <w:szCs w:val="22"/>
          <w:lang w:val="lt-LT"/>
        </w:rPr>
        <w:t>uo s</w:t>
      </w:r>
      <w:r w:rsidR="00A36B4E" w:rsidRPr="00536A92">
        <w:rPr>
          <w:rFonts w:cs="Arial"/>
          <w:szCs w:val="22"/>
          <w:lang w:val="lt-LT"/>
        </w:rPr>
        <w:t>kirstomojo tinklo galios transformatorių RAA galinių relių į T-1</w:t>
      </w:r>
      <w:r w:rsidR="00AA6C7D" w:rsidRPr="00536A92">
        <w:rPr>
          <w:rFonts w:cs="Arial"/>
          <w:szCs w:val="22"/>
          <w:lang w:val="lt-LT"/>
        </w:rPr>
        <w:t xml:space="preserve"> ir T-2</w:t>
      </w:r>
      <w:r w:rsidR="00A36B4E" w:rsidRPr="00536A92">
        <w:rPr>
          <w:rFonts w:cs="Arial"/>
          <w:szCs w:val="22"/>
          <w:lang w:val="lt-LT"/>
        </w:rPr>
        <w:t xml:space="preserve"> 110 kV jungtuvų valdiklius turi būti paduodamas si</w:t>
      </w:r>
      <w:r w:rsidR="00F24634" w:rsidRPr="00536A92">
        <w:rPr>
          <w:rFonts w:cs="Arial"/>
          <w:szCs w:val="22"/>
          <w:lang w:val="lt-LT"/>
        </w:rPr>
        <w:t>gnalas jų suveikimo fiksavimui p</w:t>
      </w:r>
      <w:r w:rsidR="00952F48" w:rsidRPr="00536A92">
        <w:rPr>
          <w:rFonts w:cs="Arial"/>
          <w:szCs w:val="22"/>
          <w:lang w:val="lt-LT"/>
        </w:rPr>
        <w:t>erdavimo tinklo</w:t>
      </w:r>
      <w:r w:rsidR="00A36B4E" w:rsidRPr="00536A92">
        <w:rPr>
          <w:rFonts w:cs="Arial"/>
          <w:szCs w:val="22"/>
          <w:lang w:val="lt-LT"/>
        </w:rPr>
        <w:t xml:space="preserve"> įrangos valdymo sistemoje, JRĮ</w:t>
      </w:r>
      <w:r w:rsidR="00ED3283" w:rsidRPr="00536A92">
        <w:rPr>
          <w:rFonts w:cs="Arial"/>
          <w:szCs w:val="22"/>
          <w:lang w:val="lt-LT"/>
        </w:rPr>
        <w:t xml:space="preserve"> paleidimui, AKĮ  logikai</w:t>
      </w:r>
      <w:r w:rsidR="00742E00" w:rsidRPr="00536A92">
        <w:rPr>
          <w:rFonts w:cs="Arial"/>
          <w:szCs w:val="22"/>
          <w:lang w:val="lt-LT"/>
        </w:rPr>
        <w:t>;</w:t>
      </w:r>
    </w:p>
    <w:p w14:paraId="50238365" w14:textId="2338846E" w:rsidR="005E59C4"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s</w:t>
      </w:r>
      <w:r w:rsidR="00A36B4E" w:rsidRPr="00536A92">
        <w:rPr>
          <w:rFonts w:cs="Arial"/>
          <w:szCs w:val="22"/>
          <w:lang w:val="lt-LT"/>
        </w:rPr>
        <w:t>kirstomojo tinklo galios transformatorių 110 kV pusės apsaugų prijungimui naudoti galios transformatorių įvaduose įmo</w:t>
      </w:r>
      <w:r w:rsidR="007C790D" w:rsidRPr="00536A92">
        <w:rPr>
          <w:rFonts w:cs="Arial"/>
          <w:szCs w:val="22"/>
          <w:lang w:val="lt-LT"/>
        </w:rPr>
        <w:t>ntuotus srovės transformatorius</w:t>
      </w:r>
      <w:r w:rsidR="00CA5319" w:rsidRPr="00536A92">
        <w:rPr>
          <w:rFonts w:cs="Arial"/>
          <w:szCs w:val="22"/>
          <w:lang w:val="lt-LT"/>
        </w:rPr>
        <w:t>;</w:t>
      </w:r>
    </w:p>
    <w:p w14:paraId="4629C4A4" w14:textId="697105FD" w:rsidR="00A36B4E" w:rsidRPr="00536A92" w:rsidRDefault="00DE1D21"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 xml:space="preserve">turi būti suprojektuoti </w:t>
      </w:r>
      <w:r w:rsidR="001753E0" w:rsidRPr="00536A92">
        <w:rPr>
          <w:rFonts w:cs="Arial"/>
          <w:szCs w:val="22"/>
          <w:lang w:val="lt-LT"/>
        </w:rPr>
        <w:t>k</w:t>
      </w:r>
      <w:r w:rsidR="005E59C4" w:rsidRPr="00536A92">
        <w:rPr>
          <w:rFonts w:cs="Arial"/>
          <w:szCs w:val="22"/>
          <w:lang w:val="lt-LT"/>
        </w:rPr>
        <w:t>iti su rekonstrukcija s</w:t>
      </w:r>
      <w:r w:rsidR="0023315E" w:rsidRPr="00536A92">
        <w:rPr>
          <w:rFonts w:cs="Arial"/>
          <w:szCs w:val="22"/>
          <w:lang w:val="lt-LT"/>
        </w:rPr>
        <w:t>usiję papildymai ir pakeitimai s</w:t>
      </w:r>
      <w:r w:rsidR="005E59C4" w:rsidRPr="00536A92">
        <w:rPr>
          <w:rFonts w:cs="Arial"/>
          <w:szCs w:val="22"/>
          <w:lang w:val="lt-LT"/>
        </w:rPr>
        <w:t>kirstomojo tinklo RAA grandinėse</w:t>
      </w:r>
      <w:r w:rsidR="00CA5319" w:rsidRPr="00536A92">
        <w:rPr>
          <w:rFonts w:cs="Arial"/>
          <w:szCs w:val="22"/>
          <w:lang w:val="lt-LT"/>
        </w:rPr>
        <w:t>.</w:t>
      </w:r>
    </w:p>
    <w:p w14:paraId="4B6993B4" w14:textId="77777777" w:rsidR="0078407E" w:rsidRPr="00536A92" w:rsidRDefault="00A36B4E" w:rsidP="00B258AB">
      <w:pPr>
        <w:pStyle w:val="NoSpacing"/>
        <w:numPr>
          <w:ilvl w:val="1"/>
          <w:numId w:val="4"/>
        </w:numPr>
        <w:spacing w:line="276" w:lineRule="auto"/>
        <w:ind w:left="0" w:firstLine="567"/>
        <w:jc w:val="both"/>
        <w:rPr>
          <w:rFonts w:cs="Arial"/>
          <w:bCs/>
          <w:szCs w:val="22"/>
          <w:lang w:val="lt-LT"/>
        </w:rPr>
      </w:pPr>
      <w:r w:rsidRPr="00536A92">
        <w:rPr>
          <w:rFonts w:cs="Arial"/>
          <w:szCs w:val="22"/>
          <w:lang w:val="lt-LT"/>
        </w:rPr>
        <w:t>Kitos RAA įrangos įrengimas</w:t>
      </w:r>
      <w:r w:rsidR="00742E00" w:rsidRPr="00536A92">
        <w:rPr>
          <w:rFonts w:cs="Arial"/>
          <w:szCs w:val="22"/>
          <w:lang w:val="lt-LT"/>
        </w:rPr>
        <w:t>:</w:t>
      </w:r>
    </w:p>
    <w:p w14:paraId="2C544F36" w14:textId="1DFB712E" w:rsidR="0078407E" w:rsidRPr="00536A92" w:rsidRDefault="0032434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turi būti suprojektuotas ir įrengiamas</w:t>
      </w:r>
      <w:r w:rsidR="00A36B4E" w:rsidRPr="00536A92">
        <w:rPr>
          <w:rFonts w:cs="Arial"/>
          <w:szCs w:val="22"/>
          <w:lang w:val="lt-LT"/>
        </w:rPr>
        <w:t xml:space="preserve"> nuolatinės srovės grandinių izoliacijos įtaisas nuolat kontroliuojantis nuolatinės srovės šynų izoliacijos varžos dydį, signalizuojantis jam sumažėjus ir selektyviai nusta</w:t>
      </w:r>
      <w:r w:rsidR="00126DCD" w:rsidRPr="00536A92">
        <w:rPr>
          <w:rFonts w:cs="Arial"/>
          <w:szCs w:val="22"/>
          <w:lang w:val="lt-LT"/>
        </w:rPr>
        <w:t>tantis pažeistą įrenginių grupę.</w:t>
      </w:r>
      <w:r w:rsidR="00D15BD5" w:rsidRPr="00536A92">
        <w:rPr>
          <w:rFonts w:cs="Arial"/>
          <w:szCs w:val="22"/>
          <w:lang w:val="lt-LT"/>
        </w:rPr>
        <w:t xml:space="preserve"> Įtaisas turi turėti Ethernet 10/100 Base-T sąsają (jungiama į </w:t>
      </w:r>
      <w:r w:rsidR="00191151" w:rsidRPr="00536A92">
        <w:rPr>
          <w:rFonts w:cs="Arial"/>
          <w:szCs w:val="22"/>
          <w:lang w:val="lt-LT"/>
        </w:rPr>
        <w:t>PDT</w:t>
      </w:r>
      <w:r w:rsidR="00D15BD5" w:rsidRPr="00536A92">
        <w:rPr>
          <w:rFonts w:cs="Arial"/>
          <w:szCs w:val="22"/>
          <w:lang w:val="lt-LT"/>
        </w:rPr>
        <w:t>).</w:t>
      </w:r>
      <w:r w:rsidR="00126DCD" w:rsidRPr="00536A92">
        <w:rPr>
          <w:rFonts w:cs="Arial"/>
          <w:szCs w:val="22"/>
          <w:lang w:val="lt-LT"/>
        </w:rPr>
        <w:t xml:space="preserve"> </w:t>
      </w:r>
      <w:r w:rsidR="00CA5319" w:rsidRPr="00536A92">
        <w:rPr>
          <w:rFonts w:cs="Arial"/>
          <w:szCs w:val="22"/>
          <w:lang w:val="lt-LT"/>
        </w:rPr>
        <w:t xml:space="preserve">Įrengiamas izoliacijos kontrolės įrenginio </w:t>
      </w:r>
      <w:r w:rsidR="00367342" w:rsidRPr="00536A92">
        <w:rPr>
          <w:rFonts w:cs="Arial"/>
          <w:szCs w:val="22"/>
          <w:lang w:val="lt-LT"/>
        </w:rPr>
        <w:t xml:space="preserve">nuotolinis </w:t>
      </w:r>
      <w:r w:rsidR="00CA5319" w:rsidRPr="00536A92">
        <w:rPr>
          <w:rFonts w:cs="Arial"/>
          <w:szCs w:val="22"/>
          <w:lang w:val="lt-LT"/>
        </w:rPr>
        <w:t>monitoringas nutolusiose RAA inž</w:t>
      </w:r>
      <w:r w:rsidR="00126DCD" w:rsidRPr="00536A92">
        <w:rPr>
          <w:rFonts w:cs="Arial"/>
          <w:szCs w:val="22"/>
          <w:lang w:val="lt-LT"/>
        </w:rPr>
        <w:t>inierių darbo vietose;</w:t>
      </w:r>
    </w:p>
    <w:p w14:paraId="396F96E5" w14:textId="56CEF5F6" w:rsidR="0078407E"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4C3287" w:rsidRPr="00536A92">
        <w:rPr>
          <w:rFonts w:cs="Arial"/>
          <w:szCs w:val="22"/>
          <w:lang w:val="lt-LT"/>
        </w:rPr>
        <w:t>isi ASĮ ir valdymo pulto</w:t>
      </w:r>
      <w:r w:rsidR="00A36B4E" w:rsidRPr="00536A92">
        <w:rPr>
          <w:rFonts w:cs="Arial"/>
          <w:szCs w:val="22"/>
          <w:lang w:val="lt-LT"/>
        </w:rPr>
        <w:t xml:space="preserve"> spintose esantys automatiniai jungikliai, naudojami operatyviniuose perjungimuose turi būti suprojektuoti vietose ne žemesnėse, kaip 1 m n</w:t>
      </w:r>
      <w:r w:rsidR="00742E00" w:rsidRPr="00536A92">
        <w:rPr>
          <w:rFonts w:cs="Arial"/>
          <w:szCs w:val="22"/>
          <w:lang w:val="lt-LT"/>
        </w:rPr>
        <w:t>uo grindų (ASĮ nuo žemės lygio);</w:t>
      </w:r>
    </w:p>
    <w:p w14:paraId="08FCA596" w14:textId="77777777" w:rsidR="0078407E" w:rsidRPr="00536A92" w:rsidRDefault="00A36B4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RAA įrenginių galinių relių valdančių komutacinius aparatus kontaktai turi sugebėti nut</w:t>
      </w:r>
      <w:r w:rsidR="00905D4E" w:rsidRPr="00536A92">
        <w:rPr>
          <w:rFonts w:cs="Arial"/>
          <w:szCs w:val="22"/>
          <w:lang w:val="lt-LT"/>
        </w:rPr>
        <w:t>r</w:t>
      </w:r>
      <w:r w:rsidRPr="00536A92">
        <w:rPr>
          <w:rFonts w:cs="Arial"/>
          <w:szCs w:val="22"/>
          <w:lang w:val="lt-LT"/>
        </w:rPr>
        <w:t>aukti šių aparatų valdymo riči</w:t>
      </w:r>
      <w:r w:rsidR="0078407E" w:rsidRPr="00536A92">
        <w:rPr>
          <w:rFonts w:cs="Arial"/>
          <w:szCs w:val="22"/>
          <w:lang w:val="lt-LT"/>
        </w:rPr>
        <w:t>ų srovę, esant vardinei įtampai</w:t>
      </w:r>
      <w:r w:rsidR="00742E00" w:rsidRPr="00536A92">
        <w:rPr>
          <w:rFonts w:cs="Arial"/>
          <w:szCs w:val="22"/>
          <w:lang w:val="lt-LT"/>
        </w:rPr>
        <w:t>;</w:t>
      </w:r>
    </w:p>
    <w:p w14:paraId="5F692F87" w14:textId="669042AF" w:rsidR="00F90FAA"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lastRenderedPageBreak/>
        <w:t>p</w:t>
      </w:r>
      <w:r w:rsidR="00AA5A05" w:rsidRPr="00536A92">
        <w:rPr>
          <w:rFonts w:cs="Arial"/>
          <w:szCs w:val="22"/>
          <w:lang w:val="lt-LT"/>
        </w:rPr>
        <w:t>rie gnybtų rinklių arba įtaisų prijungiami antrinių grandinių kabeliai, laidai ir kabelių laidininkai turi būti paženklinti specialiomis žymėmis (markiruotėmis), kuriose turi būti nurodyta:</w:t>
      </w:r>
    </w:p>
    <w:p w14:paraId="6151252F" w14:textId="75B16DF9" w:rsidR="00AA5A05" w:rsidRPr="00536A92" w:rsidRDefault="00AA5A05"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kabelių laidininkams</w:t>
      </w:r>
      <w:r w:rsidR="00B21EB4" w:rsidRPr="00536A92">
        <w:rPr>
          <w:rFonts w:cs="Arial"/>
          <w:szCs w:val="22"/>
          <w:lang w:val="lt-LT"/>
        </w:rPr>
        <w:t xml:space="preserve"> </w:t>
      </w:r>
      <w:r w:rsidR="005E3081" w:rsidRPr="00536A92">
        <w:rPr>
          <w:rFonts w:cs="Arial"/>
          <w:szCs w:val="22"/>
          <w:lang w:val="lt-LT"/>
        </w:rPr>
        <w:t>-</w:t>
      </w:r>
      <w:r w:rsidRPr="00536A92">
        <w:rPr>
          <w:rFonts w:cs="Arial"/>
          <w:szCs w:val="22"/>
          <w:lang w:val="lt-LT"/>
        </w:rPr>
        <w:t xml:space="preserve"> </w:t>
      </w:r>
      <w:r w:rsidR="000C5E6F" w:rsidRPr="00536A92">
        <w:rPr>
          <w:rFonts w:cs="Arial"/>
          <w:szCs w:val="22"/>
          <w:lang w:val="lt-LT"/>
        </w:rPr>
        <w:t>gnybtų rinklės ir gnybto, prie kurio prijungiama, numeriai, kabelio pavadinimas (pagal darbo projekto principines schemas ir kabelinį žurnalą</w:t>
      </w:r>
      <w:r w:rsidR="000C5E6F" w:rsidRPr="00536A92" w:rsidDel="000C5E6F">
        <w:rPr>
          <w:rFonts w:cs="Arial"/>
          <w:szCs w:val="22"/>
          <w:lang w:val="lt-LT"/>
        </w:rPr>
        <w:t xml:space="preserve"> </w:t>
      </w:r>
      <w:r w:rsidRPr="00536A92">
        <w:rPr>
          <w:rFonts w:cs="Arial"/>
          <w:szCs w:val="22"/>
          <w:lang w:val="lt-LT"/>
        </w:rPr>
        <w:t>;</w:t>
      </w:r>
    </w:p>
    <w:p w14:paraId="4D779099" w14:textId="6C04B630" w:rsidR="00367342" w:rsidRPr="00536A92" w:rsidRDefault="00367342"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vidinio montažo laidams RAA vidaus ir lauko tarpinių gnybtų spintose - abiejų galų, kuriuose jungiamas laidas (kabelio laidininkas): gnybtų rinklės ir gnybto, prie kurio prijungiama, numeriai;</w:t>
      </w:r>
    </w:p>
    <w:p w14:paraId="010C5F6F" w14:textId="7F9117FE" w:rsidR="00AA5A05" w:rsidRPr="00536A92" w:rsidRDefault="00CA5319"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kabeliams - kabelio ti</w:t>
      </w:r>
      <w:r w:rsidR="00E7244D" w:rsidRPr="00536A92">
        <w:rPr>
          <w:rFonts w:cs="Arial"/>
          <w:szCs w:val="22"/>
          <w:lang w:val="lt-LT"/>
        </w:rPr>
        <w:t>pas, kabelio žymėjimas (pagal darbo projekto</w:t>
      </w:r>
      <w:r w:rsidRPr="00536A92">
        <w:rPr>
          <w:rFonts w:cs="Arial"/>
          <w:szCs w:val="22"/>
          <w:lang w:val="lt-LT"/>
        </w:rPr>
        <w:t xml:space="preserve"> kabelinį žurnalą), galų prijungi</w:t>
      </w:r>
      <w:r w:rsidR="00126DCD" w:rsidRPr="00536A92">
        <w:rPr>
          <w:rFonts w:cs="Arial"/>
          <w:szCs w:val="22"/>
          <w:lang w:val="lt-LT"/>
        </w:rPr>
        <w:t>mo vietos adresai (iš/į), ilgis</w:t>
      </w:r>
      <w:r w:rsidR="001753E0" w:rsidRPr="00536A92">
        <w:rPr>
          <w:rFonts w:cs="Arial"/>
          <w:szCs w:val="22"/>
          <w:lang w:val="lt-LT"/>
        </w:rPr>
        <w:t>;</w:t>
      </w:r>
    </w:p>
    <w:p w14:paraId="52B5D341" w14:textId="6EE446ED" w:rsidR="00A36B4E"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s</w:t>
      </w:r>
      <w:r w:rsidR="00A36B4E" w:rsidRPr="00536A92">
        <w:rPr>
          <w:rFonts w:cs="Arial"/>
          <w:szCs w:val="22"/>
          <w:lang w:val="lt-LT"/>
        </w:rPr>
        <w:t xml:space="preserve">kyriklių ir </w:t>
      </w:r>
      <w:r w:rsidR="00ED399C" w:rsidRPr="00536A92">
        <w:rPr>
          <w:rFonts w:cs="Arial"/>
          <w:szCs w:val="22"/>
          <w:lang w:val="lt-LT"/>
        </w:rPr>
        <w:t>į</w:t>
      </w:r>
      <w:r w:rsidR="00A36B4E" w:rsidRPr="00536A92">
        <w:rPr>
          <w:rFonts w:cs="Arial"/>
          <w:szCs w:val="22"/>
          <w:lang w:val="lt-LT"/>
        </w:rPr>
        <w:t xml:space="preserve">žemiklių pavarų valdymui, prijunginių valdikliuose turi būti </w:t>
      </w:r>
      <w:r w:rsidR="003D57A1" w:rsidRPr="00536A92">
        <w:rPr>
          <w:rFonts w:cs="Arial"/>
          <w:szCs w:val="22"/>
          <w:lang w:val="lt-LT"/>
        </w:rPr>
        <w:t>integruoti atitinkami kontaktai</w:t>
      </w:r>
      <w:r w:rsidR="007C790D" w:rsidRPr="00536A92">
        <w:rPr>
          <w:rFonts w:cs="Arial"/>
          <w:szCs w:val="22"/>
          <w:lang w:val="lt-LT"/>
        </w:rPr>
        <w:t>.</w:t>
      </w:r>
    </w:p>
    <w:p w14:paraId="24764BB8" w14:textId="079F40B2" w:rsidR="00A36B4E" w:rsidRPr="00536A92" w:rsidRDefault="00A36B4E" w:rsidP="00B258AB">
      <w:pPr>
        <w:pStyle w:val="NoSpacing"/>
        <w:numPr>
          <w:ilvl w:val="1"/>
          <w:numId w:val="4"/>
        </w:numPr>
        <w:tabs>
          <w:tab w:val="left" w:pos="1418"/>
        </w:tabs>
        <w:spacing w:line="276" w:lineRule="auto"/>
        <w:ind w:left="0" w:firstLine="567"/>
        <w:jc w:val="both"/>
        <w:rPr>
          <w:rFonts w:cs="Arial"/>
          <w:bCs/>
          <w:szCs w:val="22"/>
          <w:lang w:val="lt-LT"/>
        </w:rPr>
      </w:pPr>
      <w:r w:rsidRPr="00536A92">
        <w:rPr>
          <w:rFonts w:cs="Arial"/>
          <w:szCs w:val="22"/>
          <w:lang w:val="lt-LT"/>
        </w:rPr>
        <w:t>Su pastotės rekonstrukcija</w:t>
      </w:r>
      <w:r w:rsidR="00BF716D" w:rsidRPr="00536A92">
        <w:rPr>
          <w:rFonts w:cs="Arial"/>
          <w:szCs w:val="22"/>
          <w:lang w:val="lt-LT"/>
        </w:rPr>
        <w:t xml:space="preserve"> įvertinti, suprojektuoti ir atlikti</w:t>
      </w:r>
      <w:r w:rsidRPr="00536A92">
        <w:rPr>
          <w:rFonts w:cs="Arial"/>
          <w:szCs w:val="22"/>
          <w:lang w:val="lt-LT"/>
        </w:rPr>
        <w:t xml:space="preserve"> pa</w:t>
      </w:r>
      <w:r w:rsidR="003D57A1" w:rsidRPr="00536A92">
        <w:rPr>
          <w:rFonts w:cs="Arial"/>
          <w:szCs w:val="22"/>
          <w:lang w:val="lt-LT"/>
        </w:rPr>
        <w:t>keitim</w:t>
      </w:r>
      <w:r w:rsidR="00BF716D" w:rsidRPr="00536A92">
        <w:rPr>
          <w:rFonts w:cs="Arial"/>
          <w:szCs w:val="22"/>
          <w:lang w:val="lt-LT"/>
        </w:rPr>
        <w:t>us</w:t>
      </w:r>
      <w:r w:rsidR="003D57A1" w:rsidRPr="00536A92">
        <w:rPr>
          <w:rFonts w:cs="Arial"/>
          <w:szCs w:val="22"/>
          <w:lang w:val="lt-LT"/>
        </w:rPr>
        <w:t xml:space="preserve"> kituose </w:t>
      </w:r>
      <w:r w:rsidR="00324340" w:rsidRPr="00536A92">
        <w:rPr>
          <w:rFonts w:cs="Arial"/>
          <w:szCs w:val="22"/>
          <w:lang w:val="lt-LT"/>
        </w:rPr>
        <w:t>p</w:t>
      </w:r>
      <w:r w:rsidR="00905D4E" w:rsidRPr="00536A92">
        <w:rPr>
          <w:rFonts w:cs="Arial"/>
          <w:szCs w:val="22"/>
          <w:lang w:val="lt-LT"/>
        </w:rPr>
        <w:t xml:space="preserve">erdavimo tinklo </w:t>
      </w:r>
      <w:r w:rsidR="003D57A1" w:rsidRPr="00536A92">
        <w:rPr>
          <w:rFonts w:cs="Arial"/>
          <w:szCs w:val="22"/>
          <w:lang w:val="lt-LT"/>
        </w:rPr>
        <w:t>objektuose</w:t>
      </w:r>
      <w:r w:rsidR="00BF716D" w:rsidRPr="00536A92">
        <w:rPr>
          <w:rFonts w:cs="Arial"/>
          <w:szCs w:val="22"/>
          <w:lang w:val="lt-LT"/>
        </w:rPr>
        <w:t xml:space="preserve"> </w:t>
      </w:r>
      <w:r w:rsidR="00BF716D" w:rsidRPr="00536A92">
        <w:rPr>
          <w:rFonts w:cs="Arial"/>
          <w:i/>
          <w:szCs w:val="22"/>
          <w:lang w:val="lt-LT"/>
        </w:rPr>
        <w:t>(</w:t>
      </w:r>
      <w:r w:rsidR="00AA6C7D" w:rsidRPr="00536A92">
        <w:rPr>
          <w:rFonts w:cs="Arial"/>
          <w:bCs/>
          <w:i/>
          <w:szCs w:val="22"/>
          <w:lang w:val="lt-LT"/>
        </w:rPr>
        <w:t>Neries</w:t>
      </w:r>
      <w:r w:rsidR="00637860" w:rsidRPr="00536A92">
        <w:rPr>
          <w:rFonts w:cs="Arial"/>
          <w:bCs/>
          <w:i/>
          <w:szCs w:val="22"/>
          <w:lang w:val="lt-LT"/>
        </w:rPr>
        <w:t xml:space="preserve"> </w:t>
      </w:r>
      <w:r w:rsidR="00D424A7" w:rsidRPr="00536A92">
        <w:rPr>
          <w:rFonts w:cs="Arial"/>
          <w:i/>
          <w:szCs w:val="22"/>
          <w:lang w:val="lt-LT"/>
        </w:rPr>
        <w:t xml:space="preserve">TP, </w:t>
      </w:r>
      <w:r w:rsidR="00AA6C7D" w:rsidRPr="00536A92">
        <w:rPr>
          <w:rFonts w:cs="Arial"/>
          <w:bCs/>
          <w:i/>
          <w:szCs w:val="22"/>
          <w:lang w:val="lt-LT"/>
        </w:rPr>
        <w:t>Pabradės</w:t>
      </w:r>
      <w:r w:rsidR="00637860" w:rsidRPr="00536A92">
        <w:rPr>
          <w:rFonts w:cs="Arial"/>
          <w:bCs/>
          <w:i/>
          <w:szCs w:val="22"/>
          <w:lang w:val="lt-LT"/>
        </w:rPr>
        <w:t xml:space="preserve"> </w:t>
      </w:r>
      <w:r w:rsidR="003D4FF4" w:rsidRPr="00536A92">
        <w:rPr>
          <w:rFonts w:cs="Arial"/>
          <w:i/>
          <w:szCs w:val="22"/>
          <w:lang w:val="lt-LT"/>
        </w:rPr>
        <w:t>TP</w:t>
      </w:r>
      <w:r w:rsidR="0078192C" w:rsidRPr="00536A92">
        <w:rPr>
          <w:rFonts w:cs="Arial"/>
          <w:i/>
          <w:szCs w:val="22"/>
          <w:lang w:val="lt-LT"/>
        </w:rPr>
        <w:t xml:space="preserve">, </w:t>
      </w:r>
      <w:r w:rsidR="0078192C" w:rsidRPr="00536A92">
        <w:rPr>
          <w:rFonts w:cs="Arial"/>
          <w:bCs/>
          <w:i/>
          <w:szCs w:val="22"/>
          <w:lang w:val="lt-LT"/>
        </w:rPr>
        <w:t xml:space="preserve">Paberžės </w:t>
      </w:r>
      <w:r w:rsidR="0078192C" w:rsidRPr="00536A92">
        <w:rPr>
          <w:rFonts w:cs="Arial"/>
          <w:i/>
          <w:szCs w:val="22"/>
          <w:lang w:val="lt-LT"/>
        </w:rPr>
        <w:t>TP</w:t>
      </w:r>
      <w:r w:rsidR="00BF716D" w:rsidRPr="00536A92">
        <w:rPr>
          <w:rFonts w:cs="Arial"/>
          <w:i/>
          <w:szCs w:val="22"/>
          <w:lang w:val="lt-LT"/>
        </w:rPr>
        <w:t>)</w:t>
      </w:r>
      <w:r w:rsidR="003D57A1" w:rsidRPr="00536A92">
        <w:rPr>
          <w:rFonts w:cs="Arial"/>
          <w:szCs w:val="22"/>
          <w:lang w:val="lt-LT"/>
        </w:rPr>
        <w:t>:</w:t>
      </w:r>
    </w:p>
    <w:p w14:paraId="3F616A6B" w14:textId="0BDAB26B" w:rsidR="007C3187"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w:t>
      </w:r>
      <w:r w:rsidR="007C3187" w:rsidRPr="00536A92">
        <w:rPr>
          <w:rFonts w:cs="Arial"/>
          <w:szCs w:val="22"/>
          <w:lang w:val="lt-LT"/>
        </w:rPr>
        <w:t>echniniame projekte numatyti kompleksinius RAA įtaisų bandymus visuose su rekon</w:t>
      </w:r>
      <w:r w:rsidR="00191151" w:rsidRPr="00536A92">
        <w:rPr>
          <w:rFonts w:cs="Arial"/>
          <w:szCs w:val="22"/>
          <w:lang w:val="lt-LT"/>
        </w:rPr>
        <w:t xml:space="preserve">strukcija susijusiuose </w:t>
      </w:r>
      <w:r w:rsidR="002E63F1" w:rsidRPr="00536A92">
        <w:rPr>
          <w:rFonts w:cs="Arial"/>
          <w:szCs w:val="22"/>
          <w:lang w:val="lt-LT"/>
        </w:rPr>
        <w:t xml:space="preserve">minėtuose </w:t>
      </w:r>
      <w:r w:rsidR="00191151" w:rsidRPr="00536A92">
        <w:rPr>
          <w:rFonts w:cs="Arial"/>
          <w:szCs w:val="22"/>
          <w:lang w:val="lt-LT"/>
        </w:rPr>
        <w:t>p</w:t>
      </w:r>
      <w:r w:rsidR="007C3187" w:rsidRPr="00536A92">
        <w:rPr>
          <w:rFonts w:cs="Arial"/>
          <w:szCs w:val="22"/>
          <w:lang w:val="lt-LT"/>
        </w:rPr>
        <w:t>erdavimo tinklo objektuose;</w:t>
      </w:r>
    </w:p>
    <w:p w14:paraId="69438E62" w14:textId="5FFB62D3" w:rsidR="00AF7635"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w:t>
      </w:r>
      <w:r w:rsidR="00A36B4E" w:rsidRPr="00536A92">
        <w:rPr>
          <w:rFonts w:cs="Arial"/>
          <w:szCs w:val="22"/>
          <w:lang w:val="lt-LT"/>
        </w:rPr>
        <w:t>echniniame projekte aprašyti ir pateikti skaičiavimų išvadas reikalingiems RAA pakeitimams atlikti su rekon</w:t>
      </w:r>
      <w:r w:rsidR="00324340" w:rsidRPr="00536A92">
        <w:rPr>
          <w:rFonts w:cs="Arial"/>
          <w:szCs w:val="22"/>
          <w:lang w:val="lt-LT"/>
        </w:rPr>
        <w:t xml:space="preserve">strukcija susijusiuose </w:t>
      </w:r>
      <w:r w:rsidR="002E63F1" w:rsidRPr="00536A92">
        <w:rPr>
          <w:rFonts w:cs="Arial"/>
          <w:szCs w:val="22"/>
          <w:lang w:val="lt-LT"/>
        </w:rPr>
        <w:t>minėtuose</w:t>
      </w:r>
      <w:r w:rsidR="00324340" w:rsidRPr="00536A92">
        <w:rPr>
          <w:rFonts w:cs="Arial"/>
          <w:szCs w:val="22"/>
          <w:lang w:val="lt-LT"/>
        </w:rPr>
        <w:t xml:space="preserve"> p</w:t>
      </w:r>
      <w:r w:rsidR="00905D4E" w:rsidRPr="00536A92">
        <w:rPr>
          <w:rFonts w:cs="Arial"/>
          <w:szCs w:val="22"/>
          <w:lang w:val="lt-LT"/>
        </w:rPr>
        <w:t>erdavimo tinklo</w:t>
      </w:r>
      <w:r w:rsidR="00A36B4E" w:rsidRPr="00536A92">
        <w:rPr>
          <w:rFonts w:cs="Arial"/>
          <w:szCs w:val="22"/>
          <w:lang w:val="lt-LT"/>
        </w:rPr>
        <w:t xml:space="preserve"> objektuose</w:t>
      </w:r>
      <w:r w:rsidR="00742E00" w:rsidRPr="00536A92">
        <w:rPr>
          <w:rFonts w:cs="Arial"/>
          <w:szCs w:val="22"/>
          <w:lang w:val="lt-LT"/>
        </w:rPr>
        <w:t>;</w:t>
      </w:r>
    </w:p>
    <w:p w14:paraId="5FBA3CD0" w14:textId="4A0B1C15" w:rsidR="0022361A"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į</w:t>
      </w:r>
      <w:r w:rsidR="007D6A3B" w:rsidRPr="00536A92">
        <w:rPr>
          <w:rFonts w:cs="Arial"/>
          <w:szCs w:val="22"/>
          <w:lang w:val="lt-LT"/>
        </w:rPr>
        <w:t xml:space="preserve"> šio projek</w:t>
      </w:r>
      <w:r w:rsidR="00324340" w:rsidRPr="00536A92">
        <w:rPr>
          <w:rFonts w:cs="Arial"/>
          <w:szCs w:val="22"/>
          <w:lang w:val="lt-LT"/>
        </w:rPr>
        <w:t>to kaštus įtraukti ir t</w:t>
      </w:r>
      <w:r w:rsidR="007D6A3B" w:rsidRPr="00536A92">
        <w:rPr>
          <w:rFonts w:cs="Arial"/>
          <w:szCs w:val="22"/>
          <w:lang w:val="lt-LT"/>
        </w:rPr>
        <w:t>echniniame projekte numatyti poreikį su šio objekto rekon</w:t>
      </w:r>
      <w:r w:rsidR="00324340" w:rsidRPr="00536A92">
        <w:rPr>
          <w:rFonts w:cs="Arial"/>
          <w:szCs w:val="22"/>
          <w:lang w:val="lt-LT"/>
        </w:rPr>
        <w:t xml:space="preserve">strukcija susijusiuose </w:t>
      </w:r>
      <w:r w:rsidR="002E63F1" w:rsidRPr="00536A92">
        <w:rPr>
          <w:rFonts w:cs="Arial"/>
          <w:szCs w:val="22"/>
          <w:lang w:val="lt-LT"/>
        </w:rPr>
        <w:t>minėtuose</w:t>
      </w:r>
      <w:r w:rsidR="00324340" w:rsidRPr="00536A92">
        <w:rPr>
          <w:rFonts w:cs="Arial"/>
          <w:szCs w:val="22"/>
          <w:lang w:val="lt-LT"/>
        </w:rPr>
        <w:t xml:space="preserve"> p</w:t>
      </w:r>
      <w:r w:rsidR="006A3B52" w:rsidRPr="00536A92">
        <w:rPr>
          <w:rFonts w:cs="Arial"/>
          <w:szCs w:val="22"/>
          <w:lang w:val="lt-LT"/>
        </w:rPr>
        <w:t>erdavimo tinklo</w:t>
      </w:r>
      <w:r w:rsidR="007572C1" w:rsidRPr="00536A92">
        <w:rPr>
          <w:rFonts w:cs="Arial"/>
          <w:szCs w:val="22"/>
          <w:lang w:val="lt-LT"/>
        </w:rPr>
        <w:t xml:space="preserve"> </w:t>
      </w:r>
      <w:r w:rsidR="003609EF" w:rsidRPr="00536A92">
        <w:rPr>
          <w:rFonts w:cs="Arial"/>
          <w:szCs w:val="22"/>
          <w:lang w:val="lt-LT"/>
        </w:rPr>
        <w:t>objektuose</w:t>
      </w:r>
      <w:r w:rsidR="006A3B52" w:rsidRPr="00536A92">
        <w:rPr>
          <w:rFonts w:cs="Arial"/>
          <w:szCs w:val="22"/>
          <w:lang w:val="lt-LT"/>
        </w:rPr>
        <w:t xml:space="preserve"> </w:t>
      </w:r>
      <w:r w:rsidR="007D6A3B" w:rsidRPr="00536A92">
        <w:rPr>
          <w:rFonts w:cs="Arial"/>
          <w:szCs w:val="22"/>
          <w:lang w:val="lt-LT"/>
        </w:rPr>
        <w:t>reikalingą įdiegti RAA įrangą, jos derinimą, konfigūravimą, kompleksinius bandymus, naujos ir esamos RAA įrangos nuostatų keitimą</w:t>
      </w:r>
      <w:r w:rsidR="00395925" w:rsidRPr="00536A92">
        <w:rPr>
          <w:rFonts w:cs="Arial"/>
          <w:szCs w:val="22"/>
          <w:lang w:val="lt-LT"/>
        </w:rPr>
        <w:t>, dokumentacijos</w:t>
      </w:r>
      <w:r w:rsidR="006F6087" w:rsidRPr="00536A92">
        <w:rPr>
          <w:rFonts w:cs="Arial"/>
          <w:szCs w:val="22"/>
          <w:lang w:val="lt-LT"/>
        </w:rPr>
        <w:t xml:space="preserve"> atnaujinimą bei suderinimą su </w:t>
      </w:r>
      <w:r w:rsidR="00191151" w:rsidRPr="00536A92">
        <w:rPr>
          <w:rFonts w:cs="Arial"/>
          <w:szCs w:val="22"/>
          <w:lang w:val="lt-LT"/>
        </w:rPr>
        <w:t>PSO</w:t>
      </w:r>
      <w:r w:rsidR="007D6A3B" w:rsidRPr="00536A92">
        <w:rPr>
          <w:rFonts w:cs="Arial"/>
          <w:szCs w:val="22"/>
          <w:lang w:val="lt-LT"/>
        </w:rPr>
        <w:t>;</w:t>
      </w:r>
    </w:p>
    <w:p w14:paraId="46B1DB8B" w14:textId="374FC919" w:rsidR="002A1D6F"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t</w:t>
      </w:r>
      <w:r w:rsidR="00384355" w:rsidRPr="00536A92">
        <w:rPr>
          <w:rFonts w:cs="Arial"/>
          <w:szCs w:val="22"/>
          <w:lang w:val="lt-LT"/>
        </w:rPr>
        <w:t>uri būti atlikti visi reikalingi montažinių</w:t>
      </w:r>
      <w:r w:rsidR="008049D3" w:rsidRPr="00536A92">
        <w:rPr>
          <w:rFonts w:cs="Arial"/>
          <w:szCs w:val="22"/>
          <w:lang w:val="lt-LT"/>
        </w:rPr>
        <w:t xml:space="preserve"> ir principinių</w:t>
      </w:r>
      <w:r w:rsidR="00384355" w:rsidRPr="00536A92">
        <w:rPr>
          <w:rFonts w:cs="Arial"/>
          <w:szCs w:val="22"/>
          <w:lang w:val="lt-LT"/>
        </w:rPr>
        <w:t xml:space="preserve"> schemų pataisymai ir papildymai kituose su pastot</w:t>
      </w:r>
      <w:r w:rsidR="00324340" w:rsidRPr="00536A92">
        <w:rPr>
          <w:rFonts w:cs="Arial"/>
          <w:szCs w:val="22"/>
          <w:lang w:val="lt-LT"/>
        </w:rPr>
        <w:t xml:space="preserve">ės rekonstrukcija susijusiuose </w:t>
      </w:r>
      <w:r w:rsidR="002E63F1" w:rsidRPr="00536A92">
        <w:rPr>
          <w:rFonts w:cs="Arial"/>
          <w:szCs w:val="22"/>
          <w:lang w:val="lt-LT"/>
        </w:rPr>
        <w:t xml:space="preserve">minėtuose </w:t>
      </w:r>
      <w:r w:rsidR="00324340" w:rsidRPr="00536A92">
        <w:rPr>
          <w:rFonts w:cs="Arial"/>
          <w:szCs w:val="22"/>
          <w:lang w:val="lt-LT"/>
        </w:rPr>
        <w:t>p</w:t>
      </w:r>
      <w:r w:rsidR="00384355" w:rsidRPr="00536A92">
        <w:rPr>
          <w:rFonts w:cs="Arial"/>
          <w:szCs w:val="22"/>
          <w:lang w:val="lt-LT"/>
        </w:rPr>
        <w:t>erdavimo tinklo objektuose;</w:t>
      </w:r>
    </w:p>
    <w:p w14:paraId="12132352" w14:textId="77777777" w:rsidR="005A2744" w:rsidRPr="00536A92" w:rsidRDefault="005A2744" w:rsidP="00B258AB">
      <w:pPr>
        <w:pStyle w:val="NoSpacing"/>
        <w:numPr>
          <w:ilvl w:val="1"/>
          <w:numId w:val="4"/>
        </w:numPr>
        <w:spacing w:line="276" w:lineRule="auto"/>
        <w:ind w:left="0" w:firstLine="567"/>
        <w:jc w:val="both"/>
        <w:rPr>
          <w:rFonts w:cs="Arial"/>
          <w:bCs/>
          <w:szCs w:val="22"/>
          <w:lang w:val="lt-LT"/>
        </w:rPr>
      </w:pPr>
      <w:r w:rsidRPr="00536A92">
        <w:rPr>
          <w:rFonts w:cs="Arial"/>
          <w:bCs/>
          <w:szCs w:val="22"/>
          <w:lang w:val="lt-LT"/>
        </w:rPr>
        <w:t>RAA nuostatų išdavimas ir keitimas.</w:t>
      </w:r>
    </w:p>
    <w:p w14:paraId="033EC7AD" w14:textId="4681E69C"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Sudarant darbų grafiką jame numatyti darbo laiko sąnaudas reikalingas PSO RAA nuostatų skaičiavimų užduočių parengimui.</w:t>
      </w:r>
    </w:p>
    <w:p w14:paraId="1A7EE4E2" w14:textId="77777777"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 xml:space="preserve"> Įvertinti/atsižvelgti į RAA nuostatų išdavimo terminus sudarant atjungimų grafiką.</w:t>
      </w:r>
    </w:p>
    <w:p w14:paraId="111F6BF4" w14:textId="303DA194"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 xml:space="preserve"> RAA </w:t>
      </w:r>
      <w:r w:rsidR="0017309B" w:rsidRPr="00536A92">
        <w:rPr>
          <w:rFonts w:cs="Arial"/>
          <w:bCs/>
          <w:szCs w:val="22"/>
          <w:lang w:val="lt-LT"/>
        </w:rPr>
        <w:t>n</w:t>
      </w:r>
      <w:r w:rsidRPr="00536A92">
        <w:rPr>
          <w:rFonts w:cs="Arial"/>
          <w:bCs/>
          <w:szCs w:val="22"/>
          <w:lang w:val="lt-LT"/>
        </w:rPr>
        <w:t>uostatų skaičiavimas pradedamas vykdyti suderinus pagrindinę įrangą pagal parengto PSO dalies techninio projekto, kuriam atlikta ekspertizė, technin</w:t>
      </w:r>
      <w:r w:rsidR="0078192C" w:rsidRPr="00536A92">
        <w:rPr>
          <w:rFonts w:cs="Arial"/>
          <w:bCs/>
          <w:szCs w:val="22"/>
          <w:lang w:val="lt-LT"/>
        </w:rPr>
        <w:t>e</w:t>
      </w:r>
      <w:r w:rsidRPr="00536A92">
        <w:rPr>
          <w:rFonts w:cs="Arial"/>
          <w:bCs/>
          <w:szCs w:val="22"/>
          <w:lang w:val="lt-LT"/>
        </w:rPr>
        <w:t>s specifikacijas.</w:t>
      </w:r>
    </w:p>
    <w:p w14:paraId="7D7D1C72" w14:textId="5ADAE88E"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 xml:space="preserve"> Vienu etapu rekonstruojamai ar statomai naujai pastotei ar skirstyklai (vienam ar keliems prijunginiams jose),  RAA nuostatai išduodami  </w:t>
      </w:r>
      <w:r w:rsidR="00366ED4" w:rsidRPr="00536A92">
        <w:rPr>
          <w:rFonts w:cs="Arial"/>
          <w:bCs/>
          <w:szCs w:val="22"/>
          <w:lang w:val="lt-LT"/>
        </w:rPr>
        <w:t>3</w:t>
      </w:r>
      <w:r w:rsidRPr="00536A92">
        <w:rPr>
          <w:rFonts w:cs="Arial"/>
          <w:bCs/>
          <w:szCs w:val="22"/>
          <w:lang w:val="lt-LT"/>
        </w:rPr>
        <w:t xml:space="preserve"> mėnesių laikotarpiu po pagrindinės įrangos suderinimo.</w:t>
      </w:r>
    </w:p>
    <w:p w14:paraId="43B93315" w14:textId="1B18817B"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 xml:space="preserve"> Keliais etapais rekonstruojamai ar statomai naujai pastotei ar skirstyklai (vienam ar keliems prijunginiams jose), RAA nuostatai išduodami kiekvienam etapui atskirai, pirmajam etapui išduodami </w:t>
      </w:r>
      <w:r w:rsidR="00366ED4" w:rsidRPr="00536A92">
        <w:rPr>
          <w:rFonts w:cs="Arial"/>
          <w:bCs/>
          <w:szCs w:val="22"/>
          <w:lang w:val="lt-LT"/>
        </w:rPr>
        <w:t>3</w:t>
      </w:r>
      <w:r w:rsidRPr="00536A92">
        <w:rPr>
          <w:rFonts w:cs="Arial"/>
          <w:bCs/>
          <w:szCs w:val="22"/>
          <w:lang w:val="lt-LT"/>
        </w:rPr>
        <w:t xml:space="preserve"> mėnesių laikotarpių po pagrindinės įrangos suderinimo. Sekantiems etapams išduodami RAA nuostatai po kiekvieno etapo užbaigimo 3 mėnesių laikotarpyje.</w:t>
      </w:r>
    </w:p>
    <w:p w14:paraId="32E9753C" w14:textId="77777777"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lang w:val="lt-LT"/>
        </w:rPr>
      </w:pPr>
      <w:r w:rsidRPr="00536A92">
        <w:rPr>
          <w:rFonts w:cs="Arial"/>
          <w:bCs/>
          <w:szCs w:val="22"/>
          <w:lang w:val="lt-LT"/>
        </w:rPr>
        <w:t xml:space="preserve"> Keliais etapai rekonstruojamoje ar statomoje pastotėje ar skirstykloje (vienam ar keliems prijunginiams jose) reikalingoms laikinų sujungimų schemoms RAA nuostatai išduodami 3 savaičių bėgyje suderinus su PSO laikinų sujungimų schema ir atjungimų grafiką.</w:t>
      </w:r>
    </w:p>
    <w:p w14:paraId="4078CF08" w14:textId="782E1BB8" w:rsidR="005A2744" w:rsidRPr="00536A92" w:rsidRDefault="005A2744" w:rsidP="00B258AB">
      <w:pPr>
        <w:numPr>
          <w:ilvl w:val="2"/>
          <w:numId w:val="4"/>
        </w:numPr>
        <w:spacing w:line="276" w:lineRule="auto"/>
        <w:ind w:left="0" w:firstLine="567"/>
        <w:jc w:val="both"/>
        <w:outlineLvl w:val="3"/>
        <w:rPr>
          <w:rFonts w:ascii="Trebuchet MS" w:hAnsi="Trebuchet MS" w:cs="Arial"/>
          <w:sz w:val="22"/>
          <w:szCs w:val="22"/>
          <w:lang w:val="lt-LT"/>
        </w:rPr>
      </w:pPr>
      <w:r w:rsidRPr="00536A92">
        <w:rPr>
          <w:rFonts w:ascii="Trebuchet MS" w:hAnsi="Trebuchet MS" w:cs="Arial"/>
          <w:bCs/>
          <w:sz w:val="22"/>
          <w:szCs w:val="22"/>
          <w:lang w:val="lt-LT"/>
        </w:rPr>
        <w:t>Pastotėse ir skirstyklose, kuriose RAA nuostatų keitimo poreikis yra susijęs su statoma ar rekonstruojama pastote (vienu ar keliais prijunginiais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6E4ECEBC" w14:textId="3C65F39A" w:rsidR="002133FB" w:rsidRPr="00536A92" w:rsidRDefault="00B934CB" w:rsidP="00B258AB">
      <w:pPr>
        <w:pStyle w:val="Heading1"/>
        <w:numPr>
          <w:ilvl w:val="0"/>
          <w:numId w:val="26"/>
        </w:numPr>
        <w:spacing w:before="120" w:after="120" w:line="276" w:lineRule="auto"/>
        <w:ind w:firstLine="567"/>
        <w:rPr>
          <w:bCs/>
          <w:szCs w:val="22"/>
          <w:lang w:val="lt-LT"/>
        </w:rPr>
      </w:pPr>
      <w:bookmarkStart w:id="48" w:name="_Toc66109482"/>
      <w:r w:rsidRPr="00536A92">
        <w:rPr>
          <w:color w:val="000000"/>
          <w:szCs w:val="22"/>
          <w:lang w:val="lt-LT"/>
        </w:rPr>
        <w:t>PROCESŲ</w:t>
      </w:r>
      <w:r w:rsidRPr="00536A92">
        <w:rPr>
          <w:szCs w:val="22"/>
          <w:lang w:val="lt-LT"/>
        </w:rPr>
        <w:t xml:space="preserve"> VALDYMO IR AUTOMATIZACIJOS DALIS</w:t>
      </w:r>
      <w:bookmarkEnd w:id="48"/>
    </w:p>
    <w:p w14:paraId="7F92D87B" w14:textId="77777777" w:rsidR="004F4A97" w:rsidRPr="00536A92" w:rsidRDefault="004F4A97" w:rsidP="00B258AB">
      <w:pPr>
        <w:pStyle w:val="ListParagraph"/>
        <w:numPr>
          <w:ilvl w:val="0"/>
          <w:numId w:val="4"/>
        </w:numPr>
        <w:spacing w:line="276" w:lineRule="auto"/>
        <w:ind w:left="0" w:firstLine="567"/>
        <w:jc w:val="both"/>
        <w:rPr>
          <w:rFonts w:ascii="Trebuchet MS" w:hAnsi="Trebuchet MS"/>
          <w:vanish/>
          <w:sz w:val="22"/>
          <w:szCs w:val="22"/>
          <w:lang w:val="lt-LT"/>
        </w:rPr>
      </w:pPr>
      <w:bookmarkStart w:id="49" w:name="_Toc301894977"/>
    </w:p>
    <w:p w14:paraId="605DF04A" w14:textId="31E37F2E" w:rsidR="003242F7" w:rsidRPr="00536A92" w:rsidRDefault="00395925" w:rsidP="00B258AB">
      <w:pPr>
        <w:pStyle w:val="NoSpacing"/>
        <w:numPr>
          <w:ilvl w:val="1"/>
          <w:numId w:val="4"/>
        </w:numPr>
        <w:spacing w:line="276" w:lineRule="auto"/>
        <w:ind w:left="0" w:firstLine="567"/>
        <w:jc w:val="both"/>
        <w:rPr>
          <w:szCs w:val="22"/>
          <w:lang w:val="lt-LT"/>
        </w:rPr>
      </w:pPr>
      <w:r w:rsidRPr="00536A92">
        <w:rPr>
          <w:szCs w:val="22"/>
          <w:lang w:val="lt-LT"/>
        </w:rPr>
        <w:t>Turi būti numatytas visų naujai projektuojamų 110 kV prijunginių komutavimo aparatų ir įžemiklių televaldymas iš PSO DVS.</w:t>
      </w:r>
      <w:bookmarkEnd w:id="49"/>
    </w:p>
    <w:p w14:paraId="0ED8399A" w14:textId="50E49122" w:rsidR="003242F7" w:rsidRPr="00536A92" w:rsidRDefault="00395925" w:rsidP="00B258AB">
      <w:pPr>
        <w:pStyle w:val="NoSpacing"/>
        <w:numPr>
          <w:ilvl w:val="1"/>
          <w:numId w:val="4"/>
        </w:numPr>
        <w:spacing w:line="276" w:lineRule="auto"/>
        <w:ind w:left="0" w:firstLine="567"/>
        <w:jc w:val="both"/>
        <w:rPr>
          <w:szCs w:val="22"/>
          <w:lang w:val="lt-LT"/>
        </w:rPr>
      </w:pPr>
      <w:r w:rsidRPr="00536A92">
        <w:rPr>
          <w:szCs w:val="22"/>
          <w:lang w:val="lt-LT"/>
        </w:rPr>
        <w:t>Privalomi įdiegti komutavimo aparatų ir įžemiklių valdymo būdai</w:t>
      </w:r>
      <w:r w:rsidR="003242F7" w:rsidRPr="00536A92">
        <w:rPr>
          <w:szCs w:val="22"/>
          <w:lang w:val="lt-LT"/>
        </w:rPr>
        <w:t>:</w:t>
      </w:r>
    </w:p>
    <w:p w14:paraId="18267FF2" w14:textId="0B24D6B1" w:rsidR="003242F7" w:rsidRPr="00536A92" w:rsidRDefault="00C948F5"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3242F7" w:rsidRPr="00536A92">
        <w:rPr>
          <w:rFonts w:cs="Arial"/>
          <w:szCs w:val="22"/>
          <w:lang w:val="lt-LT"/>
        </w:rPr>
        <w:t>ietinis valdymas – įrenginių valdymas vykdomas tiesiogiai iš įrenginio pavaros valdymo spintos;</w:t>
      </w:r>
    </w:p>
    <w:p w14:paraId="180726D5" w14:textId="6987BF68" w:rsidR="003242F7" w:rsidRPr="00536A92" w:rsidRDefault="00C948F5"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lastRenderedPageBreak/>
        <w:t>n</w:t>
      </w:r>
      <w:r w:rsidR="003242F7" w:rsidRPr="00536A92">
        <w:rPr>
          <w:rFonts w:cs="Arial"/>
          <w:szCs w:val="22"/>
          <w:lang w:val="lt-LT"/>
        </w:rPr>
        <w:t xml:space="preserve">uotolinis valdymas – įrenginių valdymas vykdomas iš </w:t>
      </w:r>
      <w:r w:rsidR="00395925" w:rsidRPr="00536A92">
        <w:rPr>
          <w:rFonts w:cs="Arial"/>
          <w:szCs w:val="22"/>
          <w:lang w:val="lt-LT"/>
        </w:rPr>
        <w:t xml:space="preserve">PSO </w:t>
      </w:r>
      <w:r w:rsidR="003242F7" w:rsidRPr="00536A92">
        <w:rPr>
          <w:rFonts w:cs="Arial"/>
          <w:szCs w:val="22"/>
          <w:lang w:val="lt-LT"/>
        </w:rPr>
        <w:t>DVS arba iš prijunginio (įrenginio) individualaus valdiklio. Galimi tokie nuotolinio valdymo režimai:</w:t>
      </w:r>
    </w:p>
    <w:p w14:paraId="65696A88" w14:textId="3F0DD3A7" w:rsidR="003242F7" w:rsidRPr="00536A92" w:rsidRDefault="00D840DA"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3242F7" w:rsidRPr="00536A92">
        <w:rPr>
          <w:rFonts w:cs="Arial"/>
          <w:szCs w:val="22"/>
          <w:lang w:val="lt-LT"/>
        </w:rPr>
        <w:t>aldymas iš prijunginio (įrenginio) valdiklio – įrenginių valdymas vykdomas tiesiogiai iš prijunginio (įrenginio) individualaus valdiklio. Tai rezervinis nuotolinio valdymo būdas;</w:t>
      </w:r>
    </w:p>
    <w:p w14:paraId="1828C33E" w14:textId="792D7AB5" w:rsidR="003242F7" w:rsidRPr="00536A92" w:rsidRDefault="00395925"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valdymas iš PSO DVS. Tai pagrindinis nuotolinio valdymo būdas;</w:t>
      </w:r>
    </w:p>
    <w:p w14:paraId="6ED6E136" w14:textId="60C95B07" w:rsidR="003242F7" w:rsidRPr="00536A92" w:rsidRDefault="00E2523F" w:rsidP="00B258AB">
      <w:pPr>
        <w:pStyle w:val="NoSpacing"/>
        <w:numPr>
          <w:ilvl w:val="3"/>
          <w:numId w:val="4"/>
        </w:numPr>
        <w:tabs>
          <w:tab w:val="left" w:pos="1418"/>
        </w:tabs>
        <w:spacing w:line="276" w:lineRule="auto"/>
        <w:ind w:left="0" w:firstLine="567"/>
        <w:jc w:val="both"/>
        <w:rPr>
          <w:rFonts w:cs="Arial"/>
          <w:szCs w:val="22"/>
          <w:lang w:val="lt-LT"/>
        </w:rPr>
      </w:pPr>
      <w:r w:rsidRPr="00536A92">
        <w:rPr>
          <w:rFonts w:cs="Arial"/>
          <w:szCs w:val="22"/>
          <w:lang w:val="lt-LT"/>
        </w:rPr>
        <w:t>i</w:t>
      </w:r>
      <w:r w:rsidR="003242F7" w:rsidRPr="00536A92">
        <w:rPr>
          <w:rFonts w:cs="Arial"/>
          <w:szCs w:val="22"/>
          <w:lang w:val="lt-LT"/>
        </w:rPr>
        <w:t>šjungtas valdymas – įrenginių valdymo vykdymas uždraustas.</w:t>
      </w:r>
    </w:p>
    <w:p w14:paraId="448ABD97" w14:textId="77777777" w:rsidR="003242F7" w:rsidRPr="00536A92" w:rsidRDefault="003242F7" w:rsidP="00B258AB">
      <w:pPr>
        <w:pStyle w:val="NoSpacing"/>
        <w:numPr>
          <w:ilvl w:val="1"/>
          <w:numId w:val="4"/>
        </w:numPr>
        <w:spacing w:line="276" w:lineRule="auto"/>
        <w:ind w:left="0" w:firstLine="567"/>
        <w:jc w:val="both"/>
        <w:rPr>
          <w:rFonts w:cs="Arial"/>
          <w:bCs/>
          <w:color w:val="000000"/>
          <w:szCs w:val="22"/>
          <w:lang w:val="lt-LT"/>
        </w:rPr>
      </w:pPr>
      <w:r w:rsidRPr="00536A92">
        <w:rPr>
          <w:rFonts w:cs="Arial"/>
          <w:color w:val="000000"/>
          <w:szCs w:val="22"/>
          <w:lang w:val="lt-LT"/>
        </w:rPr>
        <w:t>Valdymo išjungimas, perjungimas į vietinį ar nuotolinį atliekamas valdomo įrenginio pavaros spintoje.</w:t>
      </w:r>
    </w:p>
    <w:p w14:paraId="19983621" w14:textId="102C0ECF"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 xml:space="preserve">Nuotolinio valdymo režimo (iš </w:t>
      </w:r>
      <w:r w:rsidR="00395925" w:rsidRPr="00536A92">
        <w:rPr>
          <w:rFonts w:cs="Arial"/>
          <w:color w:val="000000"/>
          <w:szCs w:val="22"/>
          <w:lang w:val="lt-LT"/>
        </w:rPr>
        <w:t xml:space="preserve">PSO </w:t>
      </w:r>
      <w:r w:rsidRPr="00536A92">
        <w:rPr>
          <w:rFonts w:cs="Arial"/>
          <w:color w:val="000000"/>
          <w:szCs w:val="22"/>
          <w:lang w:val="lt-LT"/>
        </w:rPr>
        <w:t>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7F615585" w14:textId="77777777"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Klaidingų valdymo operacijų prevencijai turi būti numatyta komutavimo aparatų (jungtuvų, skyriklių) ir įžemiklių nuotolinio valdymo operatyvinės blokuotės, kurios realizuotos sekančiai:</w:t>
      </w:r>
    </w:p>
    <w:p w14:paraId="541ABEBC" w14:textId="1C66E649" w:rsidR="003242F7" w:rsidRPr="00536A92" w:rsidRDefault="00F0328E"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b</w:t>
      </w:r>
      <w:r w:rsidR="004912F5" w:rsidRPr="00536A92">
        <w:rPr>
          <w:rFonts w:cs="Arial"/>
          <w:szCs w:val="22"/>
          <w:lang w:val="lt-LT"/>
        </w:rPr>
        <w:t>lokuotės, kurios realizuojamos skyriklių ir įžemiklių pavarose (komplektas „skyriklis-įžemiklis(iai)“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701BA183" w14:textId="5BAB4A9B" w:rsidR="00DA317C" w:rsidRPr="00536A92" w:rsidRDefault="00DA317C"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0023315E" w:rsidRPr="00536A92">
        <w:rPr>
          <w:rFonts w:cs="Arial"/>
          <w:szCs w:val="22"/>
          <w:lang w:val="lt-LT"/>
        </w:rPr>
        <w:t>ri būti iš anksto suderinta su</w:t>
      </w:r>
      <w:r w:rsidR="00005BC5" w:rsidRPr="00536A92">
        <w:rPr>
          <w:rFonts w:cs="Arial"/>
          <w:szCs w:val="22"/>
          <w:lang w:val="lt-LT"/>
        </w:rPr>
        <w:t xml:space="preserve"> PSO</w:t>
      </w:r>
      <w:r w:rsidRPr="00536A92">
        <w:rPr>
          <w:rFonts w:cs="Arial"/>
          <w:szCs w:val="22"/>
          <w:lang w:val="lt-LT"/>
        </w:rPr>
        <w:t>.</w:t>
      </w:r>
    </w:p>
    <w:p w14:paraId="21141009" w14:textId="278E908E" w:rsidR="003242F7" w:rsidRPr="00536A92" w:rsidRDefault="00872F24" w:rsidP="00B258AB">
      <w:pPr>
        <w:pStyle w:val="NoSpacing"/>
        <w:numPr>
          <w:ilvl w:val="2"/>
          <w:numId w:val="4"/>
        </w:numPr>
        <w:spacing w:line="276" w:lineRule="auto"/>
        <w:ind w:left="0" w:firstLine="567"/>
        <w:jc w:val="both"/>
        <w:rPr>
          <w:rFonts w:cs="Arial"/>
          <w:szCs w:val="22"/>
          <w:lang w:val="lt-LT"/>
        </w:rPr>
      </w:pPr>
      <w:r w:rsidRPr="00536A92">
        <w:rPr>
          <w:rFonts w:cs="Arial"/>
          <w:szCs w:val="22"/>
          <w:lang w:val="lt-LT"/>
        </w:rPr>
        <w:t>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w:t>
      </w:r>
      <w:r w:rsidR="006B56B3" w:rsidRPr="00536A92">
        <w:rPr>
          <w:rFonts w:cs="Arial"/>
          <w:szCs w:val="22"/>
          <w:lang w:val="lt-LT"/>
        </w:rPr>
        <w:t>e</w:t>
      </w:r>
      <w:r w:rsidRPr="00536A92">
        <w:rPr>
          <w:rFonts w:cs="Arial"/>
          <w:szCs w:val="22"/>
          <w:lang w:val="lt-LT"/>
        </w:rPr>
        <w:t>žimo logika turi būti leidžiama tik esant gretimų prijunginių valdiklių gedimams, kai iš jų negaunama informacija apie komutacinių aparatų padėtis</w:t>
      </w:r>
      <w:r w:rsidR="003242F7" w:rsidRPr="00536A92">
        <w:rPr>
          <w:rFonts w:cs="Arial"/>
          <w:szCs w:val="22"/>
          <w:lang w:val="lt-LT"/>
        </w:rPr>
        <w:t>.</w:t>
      </w:r>
    </w:p>
    <w:p w14:paraId="19B7E5AA" w14:textId="4126C9A6" w:rsidR="003242F7" w:rsidRPr="00536A92" w:rsidRDefault="005E0C35" w:rsidP="00B258AB">
      <w:pPr>
        <w:pStyle w:val="NoSpacing"/>
        <w:numPr>
          <w:ilvl w:val="1"/>
          <w:numId w:val="4"/>
        </w:numPr>
        <w:spacing w:line="276" w:lineRule="auto"/>
        <w:ind w:left="0" w:firstLine="567"/>
        <w:jc w:val="both"/>
        <w:rPr>
          <w:rFonts w:cs="Arial"/>
          <w:bCs/>
          <w:color w:val="000000"/>
          <w:szCs w:val="22"/>
          <w:lang w:val="lt-LT"/>
        </w:rPr>
      </w:pPr>
      <w:r w:rsidRPr="00536A92">
        <w:rPr>
          <w:rFonts w:cs="Arial"/>
          <w:color w:val="000000"/>
          <w:szCs w:val="22"/>
          <w:lang w:val="lt-LT"/>
        </w:rPr>
        <w:t>Techniniame p</w:t>
      </w:r>
      <w:r w:rsidR="00143BA3" w:rsidRPr="00536A92">
        <w:rPr>
          <w:rFonts w:cs="Arial"/>
          <w:color w:val="000000"/>
          <w:szCs w:val="22"/>
          <w:lang w:val="lt-LT"/>
        </w:rPr>
        <w:t>rojekte įvertinti s</w:t>
      </w:r>
      <w:r w:rsidR="003242F7" w:rsidRPr="00536A92">
        <w:rPr>
          <w:rFonts w:cs="Arial"/>
          <w:color w:val="000000"/>
          <w:szCs w:val="22"/>
          <w:lang w:val="lt-LT"/>
        </w:rPr>
        <w:t>kirstomojo tinklo blokuočių būklę ir panaudojimo galimybę.</w:t>
      </w:r>
    </w:p>
    <w:p w14:paraId="3EF26DAB" w14:textId="77777777"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Aukštesnės valdymo sistemų pakopos sutrikimas neturi trikdyti kitų valdymo pakopų darbo.</w:t>
      </w:r>
    </w:p>
    <w:p w14:paraId="75661AD3" w14:textId="77777777"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Turi būti užtikrinta tos pačios įrangos valdymo galimybė vienu metu tik iš vienos vietos.</w:t>
      </w:r>
    </w:p>
    <w:p w14:paraId="69200B75" w14:textId="01C58996"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 xml:space="preserve">Transformatorių įjungimui/išjungimui, turi būti numatoma galimybė </w:t>
      </w:r>
      <w:r w:rsidR="00395925" w:rsidRPr="00536A92">
        <w:rPr>
          <w:rFonts w:cs="Arial"/>
          <w:color w:val="000000"/>
          <w:szCs w:val="22"/>
          <w:lang w:val="lt-LT"/>
        </w:rPr>
        <w:t xml:space="preserve">galios </w:t>
      </w:r>
      <w:r w:rsidRPr="00536A92">
        <w:rPr>
          <w:rFonts w:cs="Arial"/>
          <w:color w:val="000000"/>
          <w:szCs w:val="22"/>
          <w:lang w:val="lt-LT"/>
        </w:rPr>
        <w:t>transformatorių</w:t>
      </w:r>
      <w:r w:rsidR="009333F9" w:rsidRPr="00536A92">
        <w:rPr>
          <w:rFonts w:cs="Arial"/>
          <w:color w:val="000000"/>
          <w:szCs w:val="22"/>
          <w:lang w:val="lt-LT"/>
        </w:rPr>
        <w:t xml:space="preserve"> 110 kV prijunginių</w:t>
      </w:r>
      <w:r w:rsidRPr="00536A92">
        <w:rPr>
          <w:rFonts w:cs="Arial"/>
          <w:color w:val="000000"/>
          <w:szCs w:val="22"/>
          <w:lang w:val="lt-LT"/>
        </w:rPr>
        <w:t xml:space="preserve"> valdymui iš </w:t>
      </w:r>
      <w:r w:rsidR="00B21B25" w:rsidRPr="00536A92">
        <w:rPr>
          <w:rFonts w:cs="Arial"/>
          <w:color w:val="000000"/>
          <w:szCs w:val="22"/>
          <w:lang w:val="lt-LT"/>
        </w:rPr>
        <w:t>s</w:t>
      </w:r>
      <w:r w:rsidR="002B0D6F" w:rsidRPr="00536A92">
        <w:rPr>
          <w:rFonts w:cs="Arial"/>
          <w:color w:val="000000"/>
          <w:szCs w:val="22"/>
          <w:lang w:val="lt-LT"/>
        </w:rPr>
        <w:t>kirstomojo tinklo</w:t>
      </w:r>
      <w:r w:rsidRPr="00536A92">
        <w:rPr>
          <w:rFonts w:cs="Arial"/>
          <w:color w:val="000000"/>
          <w:szCs w:val="22"/>
          <w:lang w:val="lt-LT"/>
        </w:rPr>
        <w:t xml:space="preserve"> įrenginių valdiklių, blokuojant 110 kV komutavimo aparatų ir įžemiklių, reikalingų minimai funkcijai atlikti, v</w:t>
      </w:r>
      <w:r w:rsidR="0023315E" w:rsidRPr="00536A92">
        <w:rPr>
          <w:rFonts w:cs="Arial"/>
          <w:color w:val="000000"/>
          <w:szCs w:val="22"/>
          <w:lang w:val="lt-LT"/>
        </w:rPr>
        <w:t>aldymo komandas, siunčiamas iš p</w:t>
      </w:r>
      <w:r w:rsidRPr="00536A92">
        <w:rPr>
          <w:rFonts w:cs="Arial"/>
          <w:color w:val="000000"/>
          <w:szCs w:val="22"/>
          <w:lang w:val="lt-LT"/>
        </w:rPr>
        <w:t>erdavimo tinklo valdymo sistemų ir atvirkščiai.</w:t>
      </w:r>
    </w:p>
    <w:p w14:paraId="0D647C9F" w14:textId="495DF86B"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Transformatoriaus</w:t>
      </w:r>
      <w:r w:rsidR="009333F9" w:rsidRPr="00536A92">
        <w:rPr>
          <w:rFonts w:cs="Arial"/>
          <w:color w:val="000000"/>
          <w:szCs w:val="22"/>
          <w:lang w:val="lt-LT"/>
        </w:rPr>
        <w:t xml:space="preserve"> 110 kV prijunginio</w:t>
      </w:r>
      <w:r w:rsidRPr="00536A92">
        <w:rPr>
          <w:rFonts w:cs="Arial"/>
          <w:color w:val="000000"/>
          <w:szCs w:val="22"/>
          <w:lang w:val="lt-LT"/>
        </w:rPr>
        <w:t xml:space="preserve"> valdymo teisių tarp </w:t>
      </w:r>
      <w:r w:rsidR="0023315E" w:rsidRPr="00536A92">
        <w:rPr>
          <w:rFonts w:cs="Arial"/>
          <w:color w:val="000000"/>
          <w:szCs w:val="22"/>
          <w:lang w:val="lt-LT"/>
        </w:rPr>
        <w:t>s</w:t>
      </w:r>
      <w:r w:rsidR="00E10C17" w:rsidRPr="00536A92">
        <w:rPr>
          <w:rFonts w:cs="Arial"/>
          <w:color w:val="000000"/>
          <w:szCs w:val="22"/>
          <w:lang w:val="lt-LT"/>
        </w:rPr>
        <w:t>kirstomojo tinklo</w:t>
      </w:r>
      <w:r w:rsidR="0023315E" w:rsidRPr="00536A92">
        <w:rPr>
          <w:rFonts w:cs="Arial"/>
          <w:color w:val="000000"/>
          <w:szCs w:val="22"/>
          <w:lang w:val="lt-LT"/>
        </w:rPr>
        <w:t xml:space="preserve"> įrenginių valdiklių ir p</w:t>
      </w:r>
      <w:r w:rsidRPr="00536A92">
        <w:rPr>
          <w:rFonts w:cs="Arial"/>
          <w:color w:val="000000"/>
          <w:szCs w:val="22"/>
          <w:lang w:val="lt-LT"/>
        </w:rPr>
        <w:t xml:space="preserve">erdavimo tinklo įrenginių valdiklių, keitimas turi būti atliekamas iš </w:t>
      </w:r>
      <w:r w:rsidR="00395925" w:rsidRPr="00536A92">
        <w:rPr>
          <w:rFonts w:cs="Arial"/>
          <w:color w:val="000000"/>
          <w:szCs w:val="22"/>
          <w:lang w:val="lt-LT"/>
        </w:rPr>
        <w:t>PSO</w:t>
      </w:r>
      <w:r w:rsidRPr="00536A92">
        <w:rPr>
          <w:rFonts w:cs="Arial"/>
          <w:color w:val="000000"/>
          <w:szCs w:val="22"/>
          <w:lang w:val="lt-LT"/>
        </w:rPr>
        <w:t xml:space="preserve"> DVS. Perdavus teises kitai nuotolinio įrenginių valdymo sistemai, nuotolinis 110 kV</w:t>
      </w:r>
      <w:r w:rsidR="0023315E" w:rsidRPr="00536A92">
        <w:rPr>
          <w:rFonts w:cs="Arial"/>
          <w:color w:val="000000"/>
          <w:szCs w:val="22"/>
          <w:lang w:val="lt-LT"/>
        </w:rPr>
        <w:t xml:space="preserve"> įtampos įrenginių valdymas iš p</w:t>
      </w:r>
      <w:r w:rsidRPr="00536A92">
        <w:rPr>
          <w:rFonts w:cs="Arial"/>
          <w:color w:val="000000"/>
          <w:szCs w:val="22"/>
          <w:lang w:val="lt-LT"/>
        </w:rPr>
        <w:t>erdavimo tinklo DVS blokuojamas.</w:t>
      </w:r>
    </w:p>
    <w:p w14:paraId="630D8F90" w14:textId="77777777" w:rsidR="003242F7"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t>Valdymo prioritetų eiliškumas mažėjimo tvarka:</w:t>
      </w:r>
    </w:p>
    <w:p w14:paraId="1A49832C" w14:textId="00393ACD" w:rsidR="003242F7" w:rsidRPr="00536A92" w:rsidRDefault="00C948F5"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395925" w:rsidRPr="00536A92">
        <w:rPr>
          <w:rFonts w:cs="Arial"/>
          <w:szCs w:val="22"/>
          <w:lang w:val="lt-LT"/>
        </w:rPr>
        <w:t>aldymas iš PSO DVS – pagrindinis pastotės įrenginių valdymo būdas</w:t>
      </w:r>
      <w:r w:rsidR="00F8769E" w:rsidRPr="00536A92">
        <w:rPr>
          <w:rFonts w:cs="Arial"/>
          <w:szCs w:val="22"/>
          <w:lang w:val="lt-LT"/>
        </w:rPr>
        <w:t>;</w:t>
      </w:r>
    </w:p>
    <w:p w14:paraId="1139EC21" w14:textId="631490CD" w:rsidR="003242F7"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3242F7" w:rsidRPr="00536A92">
        <w:rPr>
          <w:rFonts w:cs="Arial"/>
          <w:szCs w:val="22"/>
          <w:lang w:val="lt-LT"/>
        </w:rPr>
        <w:t>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w:t>
      </w:r>
      <w:r w:rsidR="00F8769E" w:rsidRPr="00536A92">
        <w:rPr>
          <w:rFonts w:cs="Arial"/>
          <w:szCs w:val="22"/>
          <w:lang w:val="lt-LT"/>
        </w:rPr>
        <w:t xml:space="preserve">imybės valdyti įrenginių iš </w:t>
      </w:r>
      <w:r w:rsidR="00395925" w:rsidRPr="00536A92">
        <w:rPr>
          <w:rFonts w:cs="Arial"/>
          <w:szCs w:val="22"/>
          <w:lang w:val="lt-LT"/>
        </w:rPr>
        <w:t xml:space="preserve">PSO </w:t>
      </w:r>
      <w:r w:rsidR="00F8769E" w:rsidRPr="00536A92">
        <w:rPr>
          <w:rFonts w:cs="Arial"/>
          <w:szCs w:val="22"/>
          <w:lang w:val="lt-LT"/>
        </w:rPr>
        <w:t>DVS;</w:t>
      </w:r>
    </w:p>
    <w:p w14:paraId="762469DA" w14:textId="2703F9B1" w:rsidR="003242F7" w:rsidRPr="00536A92" w:rsidRDefault="001753E0" w:rsidP="00B258AB">
      <w:pPr>
        <w:pStyle w:val="NoSpacing"/>
        <w:numPr>
          <w:ilvl w:val="2"/>
          <w:numId w:val="4"/>
        </w:numPr>
        <w:tabs>
          <w:tab w:val="left" w:pos="1418"/>
        </w:tabs>
        <w:spacing w:line="276" w:lineRule="auto"/>
        <w:ind w:left="0" w:firstLine="567"/>
        <w:jc w:val="both"/>
        <w:rPr>
          <w:rFonts w:cs="Arial"/>
          <w:szCs w:val="22"/>
          <w:lang w:val="lt-LT"/>
        </w:rPr>
      </w:pPr>
      <w:r w:rsidRPr="00536A92">
        <w:rPr>
          <w:rFonts w:cs="Arial"/>
          <w:szCs w:val="22"/>
          <w:lang w:val="lt-LT"/>
        </w:rPr>
        <w:t>v</w:t>
      </w:r>
      <w:r w:rsidR="003242F7" w:rsidRPr="00536A92">
        <w:rPr>
          <w:rFonts w:cs="Arial"/>
          <w:szCs w:val="22"/>
          <w:lang w:val="lt-LT"/>
        </w:rPr>
        <w:t>ietinis valdymas – iš įrenginio pavaros valdymo spintos. Tai – remontinis valdymo būdas. Šiuo būdu valdomi įrenginiai neturi loginių blokuočių, išskyrus mechanines blokuotes, realizuotas pačiuose įrenginiuose.</w:t>
      </w:r>
    </w:p>
    <w:p w14:paraId="6DFDD56A" w14:textId="38F5B2F5" w:rsidR="00F8769E" w:rsidRPr="00536A92" w:rsidRDefault="003242F7" w:rsidP="00B258AB">
      <w:pPr>
        <w:pStyle w:val="NoSpacing"/>
        <w:numPr>
          <w:ilvl w:val="1"/>
          <w:numId w:val="4"/>
        </w:numPr>
        <w:spacing w:line="276" w:lineRule="auto"/>
        <w:ind w:left="0" w:firstLine="567"/>
        <w:jc w:val="both"/>
        <w:rPr>
          <w:rFonts w:cs="Arial"/>
          <w:color w:val="000000"/>
          <w:szCs w:val="22"/>
          <w:lang w:val="lt-LT"/>
        </w:rPr>
      </w:pPr>
      <w:r w:rsidRPr="00536A92">
        <w:rPr>
          <w:rFonts w:cs="Arial"/>
          <w:color w:val="000000"/>
          <w:szCs w:val="22"/>
          <w:lang w:val="lt-LT"/>
        </w:rPr>
        <w:lastRenderedPageBreak/>
        <w:t xml:space="preserve">Turi būti perduodama ši realaus laiko informacija (perdavimo kryptis į </w:t>
      </w:r>
      <w:r w:rsidR="00395925" w:rsidRPr="00536A92">
        <w:rPr>
          <w:rFonts w:cs="Arial"/>
          <w:color w:val="000000"/>
          <w:szCs w:val="22"/>
          <w:lang w:val="lt-LT"/>
        </w:rPr>
        <w:t xml:space="preserve">PSO </w:t>
      </w:r>
      <w:r w:rsidRPr="00536A92">
        <w:rPr>
          <w:rFonts w:cs="Arial"/>
          <w:color w:val="000000"/>
          <w:szCs w:val="22"/>
          <w:lang w:val="lt-LT"/>
        </w:rPr>
        <w:t>DVS) apie įrenginių būklę:</w:t>
      </w:r>
    </w:p>
    <w:p w14:paraId="3DF14236" w14:textId="77777777" w:rsidR="00FE57B2" w:rsidRPr="00536A92" w:rsidRDefault="00FE57B2" w:rsidP="00B258AB">
      <w:pPr>
        <w:spacing w:line="276" w:lineRule="auto"/>
        <w:ind w:firstLine="567"/>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3"/>
        <w:gridCol w:w="8345"/>
      </w:tblGrid>
      <w:tr w:rsidR="00F8769E" w:rsidRPr="00536A92" w14:paraId="0C1BE425" w14:textId="77777777" w:rsidTr="000706F7">
        <w:trPr>
          <w:tblHeader/>
        </w:trPr>
        <w:tc>
          <w:tcPr>
            <w:tcW w:w="1323" w:type="dxa"/>
            <w:vAlign w:val="center"/>
          </w:tcPr>
          <w:p w14:paraId="6B85F173"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Eil.nr.</w:t>
            </w:r>
          </w:p>
        </w:tc>
        <w:tc>
          <w:tcPr>
            <w:tcW w:w="8345" w:type="dxa"/>
            <w:vAlign w:val="center"/>
          </w:tcPr>
          <w:p w14:paraId="0C8CAED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Realaus laiko informacijos apibūdinimas</w:t>
            </w:r>
          </w:p>
        </w:tc>
      </w:tr>
      <w:tr w:rsidR="00F8769E" w:rsidRPr="00536A92" w14:paraId="5A55BD84" w14:textId="77777777" w:rsidTr="000706F7">
        <w:tc>
          <w:tcPr>
            <w:tcW w:w="9668" w:type="dxa"/>
            <w:gridSpan w:val="2"/>
            <w:vAlign w:val="center"/>
          </w:tcPr>
          <w:p w14:paraId="250C0CDA"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i/>
                <w:sz w:val="22"/>
                <w:szCs w:val="22"/>
                <w:lang w:val="lt-LT"/>
              </w:rPr>
            </w:pPr>
            <w:r w:rsidRPr="00536A92">
              <w:rPr>
                <w:rFonts w:ascii="Trebuchet MS" w:hAnsi="Trebuchet MS" w:cs="Arial"/>
                <w:b/>
                <w:i/>
                <w:sz w:val="22"/>
                <w:szCs w:val="22"/>
                <w:lang w:val="lt-LT"/>
              </w:rPr>
              <w:t>TP 110 kV dalies įrenginių signalizacija:</w:t>
            </w:r>
          </w:p>
        </w:tc>
      </w:tr>
      <w:tr w:rsidR="00F8769E" w:rsidRPr="00536A92" w14:paraId="7CC828A9" w14:textId="77777777" w:rsidTr="000706F7">
        <w:tc>
          <w:tcPr>
            <w:tcW w:w="1323" w:type="dxa"/>
            <w:vAlign w:val="center"/>
          </w:tcPr>
          <w:p w14:paraId="2654653E"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p>
        </w:tc>
        <w:tc>
          <w:tcPr>
            <w:tcW w:w="8345" w:type="dxa"/>
            <w:vAlign w:val="center"/>
          </w:tcPr>
          <w:p w14:paraId="0EBCD1C5"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Visų komutavimo aparatų ir įžemiklių padėtys.</w:t>
            </w:r>
          </w:p>
        </w:tc>
      </w:tr>
      <w:tr w:rsidR="00F8769E" w:rsidRPr="00536A92" w14:paraId="765168C8" w14:textId="77777777" w:rsidTr="000706F7">
        <w:tc>
          <w:tcPr>
            <w:tcW w:w="1323" w:type="dxa"/>
            <w:vAlign w:val="center"/>
          </w:tcPr>
          <w:p w14:paraId="25CCE12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p>
        </w:tc>
        <w:tc>
          <w:tcPr>
            <w:tcW w:w="8345" w:type="dxa"/>
            <w:vAlign w:val="center"/>
          </w:tcPr>
          <w:p w14:paraId="3FE604C2"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Relinių apsaugų ir automatikos suveikimas (kiekvienos apsaugos).</w:t>
            </w:r>
          </w:p>
        </w:tc>
      </w:tr>
      <w:tr w:rsidR="00F8769E" w:rsidRPr="00536A92" w14:paraId="5C78ABF7" w14:textId="77777777" w:rsidTr="000706F7">
        <w:tc>
          <w:tcPr>
            <w:tcW w:w="1323" w:type="dxa"/>
            <w:vAlign w:val="center"/>
          </w:tcPr>
          <w:p w14:paraId="2C2DA67C"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w:t>
            </w:r>
          </w:p>
        </w:tc>
        <w:tc>
          <w:tcPr>
            <w:tcW w:w="8345" w:type="dxa"/>
            <w:vAlign w:val="center"/>
          </w:tcPr>
          <w:p w14:paraId="6E58B730"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Įrenginių RAA funkcijų valdymo ir blokavimo būsenos.</w:t>
            </w:r>
          </w:p>
        </w:tc>
      </w:tr>
      <w:tr w:rsidR="00F8769E" w:rsidRPr="00536A92" w14:paraId="2572BCC3" w14:textId="77777777" w:rsidTr="000706F7">
        <w:tc>
          <w:tcPr>
            <w:tcW w:w="1323" w:type="dxa"/>
            <w:vAlign w:val="center"/>
          </w:tcPr>
          <w:p w14:paraId="1C6A0291"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4.</w:t>
            </w:r>
          </w:p>
        </w:tc>
        <w:tc>
          <w:tcPr>
            <w:tcW w:w="8345" w:type="dxa"/>
            <w:vAlign w:val="center"/>
          </w:tcPr>
          <w:p w14:paraId="29F1345E"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PT eksploatuojamos įrangos gedimai.</w:t>
            </w:r>
          </w:p>
        </w:tc>
      </w:tr>
      <w:tr w:rsidR="00F8769E" w:rsidRPr="00536A92" w14:paraId="5E26E8AF" w14:textId="77777777" w:rsidTr="000706F7">
        <w:tc>
          <w:tcPr>
            <w:tcW w:w="1323" w:type="dxa"/>
            <w:vAlign w:val="center"/>
          </w:tcPr>
          <w:p w14:paraId="3DC04AAC"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5.</w:t>
            </w:r>
          </w:p>
        </w:tc>
        <w:tc>
          <w:tcPr>
            <w:tcW w:w="8345" w:type="dxa"/>
            <w:vAlign w:val="center"/>
          </w:tcPr>
          <w:p w14:paraId="14FD8D6A"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Prijunginių RAA nuostatų grupių atvaizdavimas.</w:t>
            </w:r>
          </w:p>
        </w:tc>
      </w:tr>
      <w:tr w:rsidR="00F8769E" w:rsidRPr="00536A92" w14:paraId="53979C12" w14:textId="77777777" w:rsidTr="000706F7">
        <w:tc>
          <w:tcPr>
            <w:tcW w:w="1323" w:type="dxa"/>
            <w:vAlign w:val="center"/>
          </w:tcPr>
          <w:p w14:paraId="15B95EDD"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w:t>
            </w:r>
          </w:p>
        </w:tc>
        <w:tc>
          <w:tcPr>
            <w:tcW w:w="8345" w:type="dxa"/>
            <w:vAlign w:val="center"/>
          </w:tcPr>
          <w:p w14:paraId="0378FD3C"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Prijunginio nuotolinio valdymo režimas perjungtas į:</w:t>
            </w:r>
          </w:p>
        </w:tc>
      </w:tr>
      <w:tr w:rsidR="00F8769E" w:rsidRPr="00536A92" w14:paraId="278373E9" w14:textId="77777777" w:rsidTr="000706F7">
        <w:tc>
          <w:tcPr>
            <w:tcW w:w="1323" w:type="dxa"/>
            <w:vAlign w:val="center"/>
          </w:tcPr>
          <w:p w14:paraId="7A4B3DFF"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6.1.</w:t>
            </w:r>
          </w:p>
        </w:tc>
        <w:tc>
          <w:tcPr>
            <w:tcW w:w="8345" w:type="dxa"/>
            <w:vAlign w:val="center"/>
          </w:tcPr>
          <w:p w14:paraId="33964936"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Valdymą iš DVS;</w:t>
            </w:r>
          </w:p>
        </w:tc>
      </w:tr>
      <w:tr w:rsidR="00F8769E" w:rsidRPr="00536A92" w14:paraId="7E964D10" w14:textId="77777777" w:rsidTr="000706F7">
        <w:tc>
          <w:tcPr>
            <w:tcW w:w="1323" w:type="dxa"/>
            <w:vAlign w:val="center"/>
          </w:tcPr>
          <w:p w14:paraId="79027C92"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6.2.</w:t>
            </w:r>
          </w:p>
        </w:tc>
        <w:tc>
          <w:tcPr>
            <w:tcW w:w="8345" w:type="dxa"/>
            <w:vAlign w:val="center"/>
          </w:tcPr>
          <w:p w14:paraId="6F71DF74" w14:textId="271859C8"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Valdymą iš prijunginio (įrenginio) valdiklio;</w:t>
            </w:r>
          </w:p>
        </w:tc>
      </w:tr>
      <w:tr w:rsidR="00F8769E" w:rsidRPr="00536A92" w14:paraId="3785BE62" w14:textId="77777777" w:rsidTr="000706F7">
        <w:tc>
          <w:tcPr>
            <w:tcW w:w="1323" w:type="dxa"/>
            <w:vAlign w:val="center"/>
          </w:tcPr>
          <w:p w14:paraId="67175C9D"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w:t>
            </w:r>
          </w:p>
        </w:tc>
        <w:tc>
          <w:tcPr>
            <w:tcW w:w="8345" w:type="dxa"/>
            <w:vAlign w:val="center"/>
          </w:tcPr>
          <w:p w14:paraId="0648F258"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Prijunginio įrenginių nuotolinio valdymo režimas perjungtas į:</w:t>
            </w:r>
          </w:p>
        </w:tc>
      </w:tr>
      <w:tr w:rsidR="00F8769E" w:rsidRPr="00536A92" w14:paraId="0A565613" w14:textId="77777777" w:rsidTr="000706F7">
        <w:tc>
          <w:tcPr>
            <w:tcW w:w="1323" w:type="dxa"/>
            <w:vAlign w:val="center"/>
          </w:tcPr>
          <w:p w14:paraId="20E59A1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7.1.</w:t>
            </w:r>
          </w:p>
        </w:tc>
        <w:tc>
          <w:tcPr>
            <w:tcW w:w="8345" w:type="dxa"/>
            <w:vAlign w:val="center"/>
          </w:tcPr>
          <w:p w14:paraId="2354E15C"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Nuotolinį valdymą;</w:t>
            </w:r>
          </w:p>
        </w:tc>
      </w:tr>
      <w:tr w:rsidR="00F8769E" w:rsidRPr="00536A92" w14:paraId="3FBFD955" w14:textId="77777777" w:rsidTr="000706F7">
        <w:tc>
          <w:tcPr>
            <w:tcW w:w="1323" w:type="dxa"/>
            <w:vAlign w:val="center"/>
          </w:tcPr>
          <w:p w14:paraId="2D30CD9A"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7.2.</w:t>
            </w:r>
          </w:p>
        </w:tc>
        <w:tc>
          <w:tcPr>
            <w:tcW w:w="8345" w:type="dxa"/>
            <w:vAlign w:val="center"/>
          </w:tcPr>
          <w:p w14:paraId="444C5759"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Vietinį valdymą;</w:t>
            </w:r>
          </w:p>
        </w:tc>
      </w:tr>
      <w:tr w:rsidR="004912F5" w:rsidRPr="00536A92" w14:paraId="6041C9C8" w14:textId="77777777" w:rsidTr="000706F7">
        <w:tc>
          <w:tcPr>
            <w:tcW w:w="1323" w:type="dxa"/>
            <w:vAlign w:val="center"/>
          </w:tcPr>
          <w:p w14:paraId="3E017037"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7.3.</w:t>
            </w:r>
          </w:p>
        </w:tc>
        <w:tc>
          <w:tcPr>
            <w:tcW w:w="8345" w:type="dxa"/>
            <w:vAlign w:val="center"/>
          </w:tcPr>
          <w:p w14:paraId="583ABBC1"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Išjungtas (negalimas nei nuotolinis nei vietinis valdymo režimai).</w:t>
            </w:r>
          </w:p>
        </w:tc>
      </w:tr>
      <w:tr w:rsidR="004912F5" w:rsidRPr="00536A92" w14:paraId="36CF7CBC" w14:textId="77777777" w:rsidTr="000706F7">
        <w:tc>
          <w:tcPr>
            <w:tcW w:w="1323" w:type="dxa"/>
            <w:vAlign w:val="center"/>
          </w:tcPr>
          <w:p w14:paraId="56E6E25C" w14:textId="63806CC1"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8.</w:t>
            </w:r>
          </w:p>
        </w:tc>
        <w:tc>
          <w:tcPr>
            <w:tcW w:w="8345" w:type="dxa"/>
            <w:vAlign w:val="center"/>
          </w:tcPr>
          <w:p w14:paraId="7286C20E"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Įtampos transformatorių žemos pusės įtampos aj padėtys.</w:t>
            </w:r>
          </w:p>
        </w:tc>
      </w:tr>
      <w:tr w:rsidR="004912F5" w:rsidRPr="00536A92" w14:paraId="6D1D72CB" w14:textId="77777777" w:rsidTr="000706F7">
        <w:tc>
          <w:tcPr>
            <w:tcW w:w="1323" w:type="dxa"/>
            <w:vAlign w:val="center"/>
          </w:tcPr>
          <w:p w14:paraId="50F116A2"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9.</w:t>
            </w:r>
          </w:p>
        </w:tc>
        <w:tc>
          <w:tcPr>
            <w:tcW w:w="8345" w:type="dxa"/>
            <w:vAlign w:val="center"/>
          </w:tcPr>
          <w:p w14:paraId="4BFE12A0"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Elektros energijos apskaitos įtampos grandinėse įrengtų aj būsenos.</w:t>
            </w:r>
          </w:p>
        </w:tc>
      </w:tr>
      <w:tr w:rsidR="004912F5" w:rsidRPr="00536A92" w14:paraId="049D21CC" w14:textId="77777777" w:rsidTr="000706F7">
        <w:tc>
          <w:tcPr>
            <w:tcW w:w="1323" w:type="dxa"/>
            <w:vAlign w:val="center"/>
          </w:tcPr>
          <w:p w14:paraId="1DC9BA74"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10.</w:t>
            </w:r>
          </w:p>
        </w:tc>
        <w:tc>
          <w:tcPr>
            <w:tcW w:w="8345" w:type="dxa"/>
            <w:vAlign w:val="center"/>
          </w:tcPr>
          <w:p w14:paraId="5F02AC69"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Bendras signalas dėl nuolatinės operatyvinės įtampos dingimo PT įrenginiams.</w:t>
            </w:r>
          </w:p>
        </w:tc>
      </w:tr>
      <w:tr w:rsidR="004912F5" w:rsidRPr="00536A92" w14:paraId="7DE5904D" w14:textId="77777777" w:rsidTr="000706F7">
        <w:tc>
          <w:tcPr>
            <w:tcW w:w="1323" w:type="dxa"/>
            <w:vAlign w:val="center"/>
          </w:tcPr>
          <w:p w14:paraId="1B2646EF"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11</w:t>
            </w:r>
          </w:p>
        </w:tc>
        <w:tc>
          <w:tcPr>
            <w:tcW w:w="8345" w:type="dxa"/>
            <w:vAlign w:val="center"/>
          </w:tcPr>
          <w:p w14:paraId="267BFEAA"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PT gaisrinės signalizacijos būsena ir poveikiai.</w:t>
            </w:r>
          </w:p>
        </w:tc>
      </w:tr>
      <w:tr w:rsidR="004912F5" w:rsidRPr="00536A92" w14:paraId="57D2AA43" w14:textId="77777777" w:rsidTr="000706F7">
        <w:tc>
          <w:tcPr>
            <w:tcW w:w="1323" w:type="dxa"/>
            <w:vAlign w:val="center"/>
          </w:tcPr>
          <w:p w14:paraId="6ADDE44A"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12.</w:t>
            </w:r>
          </w:p>
        </w:tc>
        <w:tc>
          <w:tcPr>
            <w:tcW w:w="8345" w:type="dxa"/>
            <w:vAlign w:val="center"/>
          </w:tcPr>
          <w:p w14:paraId="5D8BD0B5"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110 kV jungtuvo valdymo grandinių būsena.</w:t>
            </w:r>
          </w:p>
        </w:tc>
      </w:tr>
      <w:tr w:rsidR="004912F5" w:rsidRPr="00536A92" w14:paraId="2F0943FA" w14:textId="77777777" w:rsidTr="000706F7">
        <w:tc>
          <w:tcPr>
            <w:tcW w:w="1323" w:type="dxa"/>
            <w:vAlign w:val="center"/>
          </w:tcPr>
          <w:p w14:paraId="47DAA581"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13.</w:t>
            </w:r>
          </w:p>
        </w:tc>
        <w:tc>
          <w:tcPr>
            <w:tcW w:w="8345" w:type="dxa"/>
            <w:vAlign w:val="center"/>
          </w:tcPr>
          <w:p w14:paraId="2A0C258C" w14:textId="77777777" w:rsidR="004912F5" w:rsidRPr="00536A92" w:rsidRDefault="004912F5"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Prijunginio RAA ir valdymo terminalų </w:t>
            </w:r>
            <w:r w:rsidR="00A27526" w:rsidRPr="00536A92">
              <w:rPr>
                <w:rFonts w:ascii="Trebuchet MS" w:hAnsi="Trebuchet MS" w:cs="Arial"/>
                <w:sz w:val="22"/>
                <w:szCs w:val="22"/>
                <w:lang w:val="lt-LT"/>
              </w:rPr>
              <w:t xml:space="preserve">gedimai, RAA ir valdymo terminalų </w:t>
            </w:r>
            <w:r w:rsidRPr="00536A92">
              <w:rPr>
                <w:rFonts w:ascii="Trebuchet MS" w:hAnsi="Trebuchet MS" w:cs="Arial"/>
                <w:sz w:val="22"/>
                <w:szCs w:val="22"/>
                <w:lang w:val="lt-LT"/>
              </w:rPr>
              <w:t>maitinimo grandinių gedimai. Signalai formuojami (apjungiami į apibendrintus pastotės RAA ir valdymo terminalų lygmenyje) pagal prijunginį, kuriam priklauso šie RAA ir valdymo terminalai.</w:t>
            </w:r>
          </w:p>
        </w:tc>
      </w:tr>
      <w:tr w:rsidR="00DC320F" w:rsidRPr="00536A92" w14:paraId="2D71C453" w14:textId="77777777" w:rsidTr="000706F7">
        <w:tc>
          <w:tcPr>
            <w:tcW w:w="1323" w:type="dxa"/>
            <w:vAlign w:val="center"/>
          </w:tcPr>
          <w:p w14:paraId="584CA45C" w14:textId="61F8B30C"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14</w:t>
            </w:r>
            <w:r w:rsidR="00DC320F" w:rsidRPr="00536A92">
              <w:rPr>
                <w:rFonts w:ascii="Trebuchet MS" w:hAnsi="Trebuchet MS" w:cs="Arial"/>
                <w:sz w:val="22"/>
                <w:szCs w:val="22"/>
                <w:lang w:val="lt-LT"/>
              </w:rPr>
              <w:t>.</w:t>
            </w:r>
          </w:p>
        </w:tc>
        <w:tc>
          <w:tcPr>
            <w:tcW w:w="8345" w:type="dxa"/>
            <w:vAlign w:val="center"/>
          </w:tcPr>
          <w:p w14:paraId="0F4A38CD"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Jungtuvų valdymo grandinių ir pavaros maitinimo grandinių automatinių jungiklių (aj) padėtys. Signalai formuojami atskirai kiekvienam jungtuvui pagal grandinių tipą (valdymo arba pavaros maitinimo grandinių tipus). Esant bendram minėtų grandinių maitinimo aj, formuojamas bendras signalas. Taikoma aj sumontuotiems jungtuvų pavarose ir/arba KSSRS, NSSRS.</w:t>
            </w:r>
          </w:p>
        </w:tc>
      </w:tr>
      <w:tr w:rsidR="00DC320F" w:rsidRPr="00536A92" w14:paraId="1042785D" w14:textId="77777777" w:rsidTr="000706F7">
        <w:tc>
          <w:tcPr>
            <w:tcW w:w="1323" w:type="dxa"/>
            <w:vAlign w:val="center"/>
          </w:tcPr>
          <w:p w14:paraId="0085724F" w14:textId="31DAEAAD"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15</w:t>
            </w:r>
            <w:r w:rsidR="00DC320F" w:rsidRPr="00536A92">
              <w:rPr>
                <w:rFonts w:ascii="Trebuchet MS" w:hAnsi="Trebuchet MS" w:cs="Arial"/>
                <w:sz w:val="22"/>
                <w:szCs w:val="22"/>
                <w:lang w:val="lt-LT"/>
              </w:rPr>
              <w:t>.</w:t>
            </w:r>
          </w:p>
        </w:tc>
        <w:tc>
          <w:tcPr>
            <w:tcW w:w="8345" w:type="dxa"/>
            <w:vAlign w:val="center"/>
          </w:tcPr>
          <w:p w14:paraId="1A7EDF1F"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Prijunginių skyriklių ir įžemiklių valdymo grandinių ir pavarų maitinimo grandinių aj padėtys. Signalai formuojami atskirai kiekvienam prijunginiui pagal grandinių tipą (valdymo arba pavaros maitinimo grandinių tipus). Esant bendram minėtų grandinių maitinimo aj, formuojamas bendras signalas. Taikoma aj sumontuotiems prijunginių skyriklių ir įžemiklių pavarose ir/arba KSSRS, NSSRS.</w:t>
            </w:r>
          </w:p>
        </w:tc>
      </w:tr>
      <w:tr w:rsidR="00DC320F" w:rsidRPr="00536A92" w14:paraId="0303DA02" w14:textId="77777777" w:rsidTr="000706F7">
        <w:tc>
          <w:tcPr>
            <w:tcW w:w="1323" w:type="dxa"/>
            <w:vAlign w:val="center"/>
          </w:tcPr>
          <w:p w14:paraId="61104D6E" w14:textId="0ED56CB2"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16</w:t>
            </w:r>
            <w:r w:rsidR="00DC320F" w:rsidRPr="00536A92">
              <w:rPr>
                <w:rFonts w:ascii="Trebuchet MS" w:hAnsi="Trebuchet MS" w:cs="Arial"/>
                <w:sz w:val="22"/>
                <w:szCs w:val="22"/>
                <w:lang w:val="lt-LT"/>
              </w:rPr>
              <w:t>.</w:t>
            </w:r>
          </w:p>
        </w:tc>
        <w:tc>
          <w:tcPr>
            <w:tcW w:w="8345" w:type="dxa"/>
            <w:vAlign w:val="center"/>
          </w:tcPr>
          <w:p w14:paraId="49775BA6" w14:textId="418D843A"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Informacija apie galios transformatoriaus 110 kV prijunginio nuotolinio valdymo teisių (tarp transformatorių eksploatuojanč</w:t>
            </w:r>
            <w:r w:rsidR="0023315E" w:rsidRPr="00536A92">
              <w:rPr>
                <w:rFonts w:ascii="Trebuchet MS" w:hAnsi="Trebuchet MS" w:cs="Arial"/>
                <w:sz w:val="22"/>
                <w:szCs w:val="22"/>
                <w:lang w:val="lt-LT"/>
              </w:rPr>
              <w:t>ios organizacijos valdiklių ir p</w:t>
            </w:r>
            <w:r w:rsidRPr="00536A92">
              <w:rPr>
                <w:rFonts w:ascii="Trebuchet MS" w:hAnsi="Trebuchet MS" w:cs="Arial"/>
                <w:sz w:val="22"/>
                <w:szCs w:val="22"/>
                <w:lang w:val="lt-LT"/>
              </w:rPr>
              <w:t>erdavimo tinklo pastotės valdiklių) pasirinkimą.</w:t>
            </w:r>
          </w:p>
        </w:tc>
      </w:tr>
      <w:tr w:rsidR="00DC320F" w:rsidRPr="00536A92" w14:paraId="36CBDD54" w14:textId="77777777" w:rsidTr="000706F7">
        <w:tc>
          <w:tcPr>
            <w:tcW w:w="9668" w:type="dxa"/>
            <w:gridSpan w:val="2"/>
            <w:vAlign w:val="center"/>
          </w:tcPr>
          <w:p w14:paraId="45CF2504"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b/>
                <w:i/>
                <w:sz w:val="22"/>
                <w:szCs w:val="22"/>
                <w:lang w:val="lt-LT"/>
              </w:rPr>
              <w:t>PT dalies įrenginių bendros paskirties signalizacijos apimtys:</w:t>
            </w:r>
          </w:p>
        </w:tc>
      </w:tr>
      <w:tr w:rsidR="009333F9" w:rsidRPr="00536A92" w14:paraId="2622E247" w14:textId="77777777" w:rsidTr="000706F7">
        <w:tc>
          <w:tcPr>
            <w:tcW w:w="1323" w:type="dxa"/>
            <w:vAlign w:val="center"/>
          </w:tcPr>
          <w:p w14:paraId="38459C10" w14:textId="65069455" w:rsidR="009333F9" w:rsidRPr="00536A92" w:rsidRDefault="009333F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17.</w:t>
            </w:r>
          </w:p>
        </w:tc>
        <w:tc>
          <w:tcPr>
            <w:tcW w:w="8345" w:type="dxa"/>
            <w:vAlign w:val="center"/>
          </w:tcPr>
          <w:p w14:paraId="6180D2C6" w14:textId="71188F39" w:rsidR="009333F9" w:rsidRPr="00536A92" w:rsidRDefault="009333F9"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PT KSSRS įvadinių ir sekcijinių aj būsenos, ARĮ būsena ir poveikis.</w:t>
            </w:r>
          </w:p>
        </w:tc>
      </w:tr>
      <w:tr w:rsidR="009333F9" w:rsidRPr="00536A92" w14:paraId="53BB886C" w14:textId="77777777" w:rsidTr="000706F7">
        <w:tc>
          <w:tcPr>
            <w:tcW w:w="1323" w:type="dxa"/>
            <w:vAlign w:val="center"/>
          </w:tcPr>
          <w:p w14:paraId="712D9487" w14:textId="48757F48" w:rsidR="009333F9" w:rsidRPr="00536A92" w:rsidRDefault="009333F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18.</w:t>
            </w:r>
          </w:p>
        </w:tc>
        <w:tc>
          <w:tcPr>
            <w:tcW w:w="8345" w:type="dxa"/>
            <w:vAlign w:val="center"/>
          </w:tcPr>
          <w:p w14:paraId="7CA7FDAB" w14:textId="26898C4C" w:rsidR="009333F9" w:rsidRPr="00536A92" w:rsidRDefault="009333F9"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PT NSSRS įvadinių aj ir sekcijinių aj būsenos, įžemėjimo signalizacija, NSSRS akumuliatorių įkroviklių būsenos.</w:t>
            </w:r>
          </w:p>
        </w:tc>
      </w:tr>
      <w:tr w:rsidR="00DC320F" w:rsidRPr="00536A92" w14:paraId="6C0C22A4" w14:textId="77777777" w:rsidTr="000706F7">
        <w:tc>
          <w:tcPr>
            <w:tcW w:w="1323" w:type="dxa"/>
            <w:vAlign w:val="center"/>
          </w:tcPr>
          <w:p w14:paraId="45F6A5F3" w14:textId="77777777" w:rsidR="00DC320F" w:rsidRPr="00536A92" w:rsidRDefault="00F62389"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19</w:t>
            </w:r>
            <w:r w:rsidR="00DC320F" w:rsidRPr="00536A92">
              <w:rPr>
                <w:rFonts w:ascii="Trebuchet MS" w:hAnsi="Trebuchet MS" w:cs="Arial"/>
                <w:sz w:val="22"/>
                <w:szCs w:val="22"/>
                <w:lang w:val="lt-LT"/>
              </w:rPr>
              <w:t>.</w:t>
            </w:r>
          </w:p>
        </w:tc>
        <w:tc>
          <w:tcPr>
            <w:tcW w:w="8345" w:type="dxa"/>
            <w:vAlign w:val="center"/>
          </w:tcPr>
          <w:p w14:paraId="22492B3A"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Prijunginių jungtuvų, skyriklių ir įžemiklių pavarų šildymo grandinių aj. Prijunginių jungtuvų, skyriklių ir įžemiklių pavarų šildymo grandinių aj apjungiami visai transformatorių pastotei.</w:t>
            </w:r>
          </w:p>
        </w:tc>
      </w:tr>
      <w:tr w:rsidR="00DC320F" w:rsidRPr="00536A92" w14:paraId="2A4B915B" w14:textId="77777777" w:rsidTr="000706F7">
        <w:tc>
          <w:tcPr>
            <w:tcW w:w="1323" w:type="dxa"/>
            <w:vAlign w:val="center"/>
          </w:tcPr>
          <w:p w14:paraId="2899CDDD"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lastRenderedPageBreak/>
              <w:t>2</w:t>
            </w:r>
            <w:r w:rsidR="00F62389" w:rsidRPr="00536A92">
              <w:rPr>
                <w:rFonts w:ascii="Trebuchet MS" w:hAnsi="Trebuchet MS" w:cs="Arial"/>
                <w:sz w:val="22"/>
                <w:szCs w:val="22"/>
                <w:lang w:val="lt-LT"/>
              </w:rPr>
              <w:t>0</w:t>
            </w:r>
            <w:r w:rsidRPr="00536A92">
              <w:rPr>
                <w:rFonts w:ascii="Trebuchet MS" w:hAnsi="Trebuchet MS" w:cs="Arial"/>
                <w:sz w:val="22"/>
                <w:szCs w:val="22"/>
                <w:lang w:val="lt-LT"/>
              </w:rPr>
              <w:t>.</w:t>
            </w:r>
          </w:p>
        </w:tc>
        <w:tc>
          <w:tcPr>
            <w:tcW w:w="8345" w:type="dxa"/>
            <w:vAlign w:val="center"/>
          </w:tcPr>
          <w:p w14:paraId="2F7B5A7F"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Atvirose skirstyklose esančių antrinės komutacijos spintų šildymo grandinių aj padėtys. Šių šildymo grandinių aj apjungiami į vieną grupę visai transformatorių pastotei.</w:t>
            </w:r>
          </w:p>
        </w:tc>
      </w:tr>
      <w:tr w:rsidR="00DC320F" w:rsidRPr="00536A92" w14:paraId="70E17862" w14:textId="77777777" w:rsidTr="000706F7">
        <w:tc>
          <w:tcPr>
            <w:tcW w:w="1323" w:type="dxa"/>
            <w:vAlign w:val="center"/>
          </w:tcPr>
          <w:p w14:paraId="30141405"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F62389" w:rsidRPr="00536A92">
              <w:rPr>
                <w:rFonts w:ascii="Trebuchet MS" w:hAnsi="Trebuchet MS" w:cs="Arial"/>
                <w:sz w:val="22"/>
                <w:szCs w:val="22"/>
                <w:lang w:val="lt-LT"/>
              </w:rPr>
              <w:t>1</w:t>
            </w:r>
            <w:r w:rsidRPr="00536A92">
              <w:rPr>
                <w:rFonts w:ascii="Trebuchet MS" w:hAnsi="Trebuchet MS" w:cs="Arial"/>
                <w:sz w:val="22"/>
                <w:szCs w:val="22"/>
                <w:lang w:val="lt-LT"/>
              </w:rPr>
              <w:t>.</w:t>
            </w:r>
          </w:p>
        </w:tc>
        <w:tc>
          <w:tcPr>
            <w:tcW w:w="8345" w:type="dxa"/>
            <w:vAlign w:val="center"/>
          </w:tcPr>
          <w:p w14:paraId="0D50D3FE"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TSPĮ, ryšių įrangos, MDV ir KDV maitinimo grandinių aj padėtys.</w:t>
            </w:r>
            <w:r w:rsidR="00D137E2" w:rsidRPr="00536A92">
              <w:rPr>
                <w:rFonts w:ascii="Trebuchet MS" w:hAnsi="Trebuchet MS" w:cs="Arial"/>
                <w:sz w:val="22"/>
                <w:szCs w:val="22"/>
                <w:lang w:val="lt-LT"/>
              </w:rPr>
              <w:t xml:space="preserve"> TSPĮ ryšio su RAA terminalais (valdikliais) grandinių gedimai.</w:t>
            </w:r>
          </w:p>
        </w:tc>
      </w:tr>
      <w:tr w:rsidR="002B0D6F" w:rsidRPr="00536A92" w14:paraId="7AF8A65F" w14:textId="77777777" w:rsidTr="000706F7">
        <w:tc>
          <w:tcPr>
            <w:tcW w:w="1323" w:type="dxa"/>
            <w:vAlign w:val="center"/>
          </w:tcPr>
          <w:p w14:paraId="31ADB996" w14:textId="3D4949D7"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22.</w:t>
            </w:r>
          </w:p>
        </w:tc>
        <w:tc>
          <w:tcPr>
            <w:tcW w:w="8345" w:type="dxa"/>
            <w:vAlign w:val="center"/>
          </w:tcPr>
          <w:p w14:paraId="70B56BE2" w14:textId="6B853D01"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TSPĮ stebėjimo (monitoringo) signalai:</w:t>
            </w:r>
          </w:p>
        </w:tc>
      </w:tr>
      <w:tr w:rsidR="002B0D6F" w:rsidRPr="00536A92" w14:paraId="27C6FEEF" w14:textId="77777777" w:rsidTr="000706F7">
        <w:tc>
          <w:tcPr>
            <w:tcW w:w="1323" w:type="dxa"/>
            <w:vAlign w:val="center"/>
          </w:tcPr>
          <w:p w14:paraId="4AE684C1" w14:textId="3FA2888F"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22.1.</w:t>
            </w:r>
          </w:p>
        </w:tc>
        <w:tc>
          <w:tcPr>
            <w:tcW w:w="8345" w:type="dxa"/>
            <w:vAlign w:val="center"/>
          </w:tcPr>
          <w:p w14:paraId="087FBECA" w14:textId="728E9230"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     TSPĮ ryšio kanalų būklė</w:t>
            </w:r>
          </w:p>
        </w:tc>
      </w:tr>
      <w:tr w:rsidR="002B0D6F" w:rsidRPr="00536A92" w14:paraId="54B8F25B" w14:textId="77777777" w:rsidTr="000706F7">
        <w:tc>
          <w:tcPr>
            <w:tcW w:w="1323" w:type="dxa"/>
            <w:vAlign w:val="center"/>
          </w:tcPr>
          <w:p w14:paraId="259B1BC0" w14:textId="0E9DB0A1"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22.2.</w:t>
            </w:r>
          </w:p>
        </w:tc>
        <w:tc>
          <w:tcPr>
            <w:tcW w:w="8345" w:type="dxa"/>
            <w:vAlign w:val="center"/>
          </w:tcPr>
          <w:p w14:paraId="4A8468E5" w14:textId="628B29E1"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     TSPĮ funkcijų vykdymo būklė</w:t>
            </w:r>
          </w:p>
        </w:tc>
      </w:tr>
      <w:tr w:rsidR="002B0D6F" w:rsidRPr="00536A92" w14:paraId="1E286F8F" w14:textId="77777777" w:rsidTr="000706F7">
        <w:tc>
          <w:tcPr>
            <w:tcW w:w="1323" w:type="dxa"/>
            <w:vAlign w:val="center"/>
          </w:tcPr>
          <w:p w14:paraId="3E48F1A6" w14:textId="51BF3446"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22.3.</w:t>
            </w:r>
          </w:p>
        </w:tc>
        <w:tc>
          <w:tcPr>
            <w:tcW w:w="8345" w:type="dxa"/>
            <w:vAlign w:val="center"/>
          </w:tcPr>
          <w:p w14:paraId="0F6B304B" w14:textId="0FD2930E"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     TSPĮ informacijos saugos kontrolė</w:t>
            </w:r>
          </w:p>
        </w:tc>
      </w:tr>
      <w:tr w:rsidR="00DC320F" w:rsidRPr="00536A92" w14:paraId="7A7B5640" w14:textId="77777777" w:rsidTr="000706F7">
        <w:tc>
          <w:tcPr>
            <w:tcW w:w="1323" w:type="dxa"/>
            <w:vAlign w:val="center"/>
          </w:tcPr>
          <w:p w14:paraId="14D441E3" w14:textId="30901988"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23</w:t>
            </w:r>
            <w:r w:rsidR="00DC320F" w:rsidRPr="00536A92">
              <w:rPr>
                <w:rFonts w:ascii="Trebuchet MS" w:hAnsi="Trebuchet MS" w:cs="Arial"/>
                <w:sz w:val="22"/>
                <w:szCs w:val="22"/>
                <w:lang w:val="lt-LT"/>
              </w:rPr>
              <w:t>.</w:t>
            </w:r>
          </w:p>
        </w:tc>
        <w:tc>
          <w:tcPr>
            <w:tcW w:w="8345" w:type="dxa"/>
            <w:vAlign w:val="center"/>
          </w:tcPr>
          <w:p w14:paraId="2DF065BA"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V</w:t>
            </w:r>
            <w:r w:rsidR="006F69E7" w:rsidRPr="00536A92">
              <w:rPr>
                <w:rFonts w:ascii="Trebuchet MS" w:hAnsi="Trebuchet MS" w:cs="Arial"/>
                <w:sz w:val="22"/>
                <w:szCs w:val="22"/>
                <w:lang w:val="lt-LT"/>
              </w:rPr>
              <w:t>P</w:t>
            </w:r>
            <w:r w:rsidRPr="00536A92">
              <w:rPr>
                <w:rFonts w:ascii="Trebuchet MS" w:hAnsi="Trebuchet MS" w:cs="Arial"/>
                <w:sz w:val="22"/>
                <w:szCs w:val="22"/>
                <w:lang w:val="lt-LT"/>
              </w:rPr>
              <w:t xml:space="preserve"> patalpų šildymo grandinių aj padėtys. Šių šildymo grandinių aj apjungiami į vieną grupę pagal pastatą.</w:t>
            </w:r>
          </w:p>
        </w:tc>
      </w:tr>
      <w:tr w:rsidR="00DC320F" w:rsidRPr="00536A92" w14:paraId="4F15F0FA" w14:textId="77777777" w:rsidTr="000706F7">
        <w:tc>
          <w:tcPr>
            <w:tcW w:w="1323" w:type="dxa"/>
            <w:vAlign w:val="center"/>
          </w:tcPr>
          <w:p w14:paraId="68A8D29A" w14:textId="0C1C59BF"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24</w:t>
            </w:r>
            <w:r w:rsidR="00DC320F" w:rsidRPr="00536A92">
              <w:rPr>
                <w:rFonts w:ascii="Trebuchet MS" w:hAnsi="Trebuchet MS" w:cs="Arial"/>
                <w:sz w:val="22"/>
                <w:szCs w:val="22"/>
                <w:lang w:val="lt-LT"/>
              </w:rPr>
              <w:t>.</w:t>
            </w:r>
          </w:p>
        </w:tc>
        <w:tc>
          <w:tcPr>
            <w:tcW w:w="8345" w:type="dxa"/>
            <w:vAlign w:val="center"/>
          </w:tcPr>
          <w:p w14:paraId="2FA459CE"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V</w:t>
            </w:r>
            <w:r w:rsidR="006F69E7" w:rsidRPr="00536A92">
              <w:rPr>
                <w:rFonts w:ascii="Trebuchet MS" w:hAnsi="Trebuchet MS" w:cs="Arial"/>
                <w:sz w:val="22"/>
                <w:szCs w:val="22"/>
                <w:lang w:val="lt-LT"/>
              </w:rPr>
              <w:t>P</w:t>
            </w:r>
            <w:r w:rsidRPr="00536A92">
              <w:rPr>
                <w:rFonts w:ascii="Trebuchet MS" w:hAnsi="Trebuchet MS" w:cs="Arial"/>
                <w:sz w:val="22"/>
                <w:szCs w:val="22"/>
                <w:lang w:val="lt-LT"/>
              </w:rPr>
              <w:t xml:space="preserve"> patalpų ventiliacijos ir kondicionavimo sistemų maitinimo aj padėtys. Šios grupės aj apjungiami į vieną grupę pagal pastatą.</w:t>
            </w:r>
          </w:p>
        </w:tc>
      </w:tr>
      <w:tr w:rsidR="00DC320F" w:rsidRPr="00536A92" w14:paraId="0EB5AA53" w14:textId="77777777" w:rsidTr="000706F7">
        <w:tc>
          <w:tcPr>
            <w:tcW w:w="1323" w:type="dxa"/>
            <w:vAlign w:val="center"/>
          </w:tcPr>
          <w:p w14:paraId="17CA890E" w14:textId="234C7194"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A7375E" w:rsidRPr="00536A92">
              <w:rPr>
                <w:rFonts w:ascii="Trebuchet MS" w:hAnsi="Trebuchet MS" w:cs="Arial"/>
                <w:sz w:val="22"/>
                <w:szCs w:val="22"/>
                <w:lang w:val="lt-LT"/>
              </w:rPr>
              <w:t>5</w:t>
            </w:r>
            <w:r w:rsidR="00DC320F" w:rsidRPr="00536A92">
              <w:rPr>
                <w:rFonts w:ascii="Trebuchet MS" w:hAnsi="Trebuchet MS" w:cs="Arial"/>
                <w:sz w:val="22"/>
                <w:szCs w:val="22"/>
                <w:lang w:val="lt-LT"/>
              </w:rPr>
              <w:t>.</w:t>
            </w:r>
          </w:p>
        </w:tc>
        <w:tc>
          <w:tcPr>
            <w:tcW w:w="8345" w:type="dxa"/>
            <w:vAlign w:val="center"/>
          </w:tcPr>
          <w:p w14:paraId="4FF89695"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KSSRS grupės aj, maitinančių grandines, kurios nepatenka nei į vieną iš aukščiau išvardintų kategorijų. </w:t>
            </w:r>
          </w:p>
        </w:tc>
      </w:tr>
      <w:tr w:rsidR="00DC320F" w:rsidRPr="00536A92" w14:paraId="22EC72FC" w14:textId="77777777" w:rsidTr="000706F7">
        <w:tc>
          <w:tcPr>
            <w:tcW w:w="1323" w:type="dxa"/>
            <w:vAlign w:val="center"/>
          </w:tcPr>
          <w:p w14:paraId="6A53DD9C" w14:textId="46ADF403"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A7375E" w:rsidRPr="00536A92">
              <w:rPr>
                <w:rFonts w:ascii="Trebuchet MS" w:hAnsi="Trebuchet MS" w:cs="Arial"/>
                <w:sz w:val="22"/>
                <w:szCs w:val="22"/>
                <w:lang w:val="lt-LT"/>
              </w:rPr>
              <w:t>6</w:t>
            </w:r>
            <w:r w:rsidR="00DC320F" w:rsidRPr="00536A92">
              <w:rPr>
                <w:rFonts w:ascii="Trebuchet MS" w:hAnsi="Trebuchet MS" w:cs="Arial"/>
                <w:sz w:val="22"/>
                <w:szCs w:val="22"/>
                <w:lang w:val="lt-LT"/>
              </w:rPr>
              <w:t>.</w:t>
            </w:r>
          </w:p>
        </w:tc>
        <w:tc>
          <w:tcPr>
            <w:tcW w:w="8345" w:type="dxa"/>
            <w:vAlign w:val="center"/>
          </w:tcPr>
          <w:p w14:paraId="2E699100"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NSSRS grupės aj, maitinančių grandines, kurios nepatenka nei į vieną iš aukščiau išvardintų kategorijų.</w:t>
            </w:r>
          </w:p>
        </w:tc>
      </w:tr>
      <w:tr w:rsidR="000706F7" w:rsidRPr="00536A92" w14:paraId="61D800C9" w14:textId="77777777" w:rsidTr="000706F7">
        <w:tc>
          <w:tcPr>
            <w:tcW w:w="1323" w:type="dxa"/>
            <w:vAlign w:val="center"/>
          </w:tcPr>
          <w:p w14:paraId="4FC21EFF" w14:textId="59527AC5"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27.</w:t>
            </w:r>
          </w:p>
        </w:tc>
        <w:tc>
          <w:tcPr>
            <w:tcW w:w="8345" w:type="dxa"/>
            <w:vAlign w:val="center"/>
          </w:tcPr>
          <w:p w14:paraId="652BF161" w14:textId="6982856D"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Saulės elektrinės prijungimo aj padėtys.</w:t>
            </w:r>
          </w:p>
        </w:tc>
      </w:tr>
      <w:tr w:rsidR="000706F7" w:rsidRPr="00536A92" w14:paraId="59402FA8" w14:textId="77777777" w:rsidTr="000706F7">
        <w:tc>
          <w:tcPr>
            <w:tcW w:w="1323" w:type="dxa"/>
            <w:vAlign w:val="center"/>
          </w:tcPr>
          <w:p w14:paraId="22EA6936" w14:textId="4C3CC6FC"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28.</w:t>
            </w:r>
          </w:p>
        </w:tc>
        <w:tc>
          <w:tcPr>
            <w:tcW w:w="8345" w:type="dxa"/>
            <w:vAlign w:val="center"/>
          </w:tcPr>
          <w:p w14:paraId="15D2F651" w14:textId="60658FFC"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Apibendrintas signalas dėl saulės elektrinės ar saulės elektrinės keitiklio(-ių) gedimo.</w:t>
            </w:r>
          </w:p>
        </w:tc>
      </w:tr>
      <w:tr w:rsidR="000706F7" w:rsidRPr="00536A92" w14:paraId="079C89A9" w14:textId="77777777" w:rsidTr="000706F7">
        <w:tc>
          <w:tcPr>
            <w:tcW w:w="9668" w:type="dxa"/>
            <w:gridSpan w:val="2"/>
            <w:vAlign w:val="center"/>
          </w:tcPr>
          <w:p w14:paraId="6403FA0C"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b/>
                <w:i/>
                <w:sz w:val="22"/>
                <w:szCs w:val="22"/>
                <w:lang w:val="lt-LT"/>
              </w:rPr>
              <w:t>Skirstomojo tinklo (ST) dalies įrenginių signalizacijos apimtys</w:t>
            </w:r>
          </w:p>
        </w:tc>
      </w:tr>
      <w:tr w:rsidR="000706F7" w:rsidRPr="00536A92" w14:paraId="30A16BD8" w14:textId="77777777" w:rsidTr="000706F7">
        <w:tc>
          <w:tcPr>
            <w:tcW w:w="1323" w:type="dxa"/>
            <w:vAlign w:val="center"/>
          </w:tcPr>
          <w:p w14:paraId="1B59D012" w14:textId="47834D96"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29.</w:t>
            </w:r>
          </w:p>
        </w:tc>
        <w:tc>
          <w:tcPr>
            <w:tcW w:w="8345" w:type="dxa"/>
            <w:vAlign w:val="center"/>
          </w:tcPr>
          <w:p w14:paraId="5F8FF471" w14:textId="152EC9E0"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0706F7" w:rsidRPr="00536A92" w14:paraId="28261937" w14:textId="77777777" w:rsidTr="000706F7">
        <w:tc>
          <w:tcPr>
            <w:tcW w:w="1323" w:type="dxa"/>
            <w:vAlign w:val="center"/>
          </w:tcPr>
          <w:p w14:paraId="3BB2FA50" w14:textId="13445880"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30.</w:t>
            </w:r>
          </w:p>
        </w:tc>
        <w:tc>
          <w:tcPr>
            <w:tcW w:w="8345" w:type="dxa"/>
            <w:vAlign w:val="center"/>
          </w:tcPr>
          <w:p w14:paraId="5C39956B" w14:textId="0028D459"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0706F7" w:rsidRPr="00536A92" w14:paraId="1B61685A" w14:textId="77777777" w:rsidTr="000706F7">
        <w:tc>
          <w:tcPr>
            <w:tcW w:w="1323" w:type="dxa"/>
            <w:vAlign w:val="center"/>
          </w:tcPr>
          <w:p w14:paraId="58A229AC" w14:textId="4003D448"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31.</w:t>
            </w:r>
          </w:p>
        </w:tc>
        <w:tc>
          <w:tcPr>
            <w:tcW w:w="8345" w:type="dxa"/>
            <w:vAlign w:val="center"/>
          </w:tcPr>
          <w:p w14:paraId="60258B64"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0706F7" w:rsidRPr="00536A92" w14:paraId="6C5EB159" w14:textId="77777777" w:rsidTr="000706F7">
        <w:tc>
          <w:tcPr>
            <w:tcW w:w="1323" w:type="dxa"/>
            <w:vAlign w:val="center"/>
          </w:tcPr>
          <w:p w14:paraId="02ED0331" w14:textId="6DF3A752"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32.</w:t>
            </w:r>
          </w:p>
        </w:tc>
        <w:tc>
          <w:tcPr>
            <w:tcW w:w="8345" w:type="dxa"/>
            <w:vAlign w:val="center"/>
          </w:tcPr>
          <w:p w14:paraId="59A00EA5" w14:textId="17D57832"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0706F7" w:rsidRPr="00536A92" w14:paraId="44152D29" w14:textId="77777777" w:rsidTr="000706F7">
        <w:tc>
          <w:tcPr>
            <w:tcW w:w="1323" w:type="dxa"/>
            <w:vAlign w:val="center"/>
          </w:tcPr>
          <w:p w14:paraId="07C69946" w14:textId="3766D479"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33.</w:t>
            </w:r>
          </w:p>
        </w:tc>
        <w:tc>
          <w:tcPr>
            <w:tcW w:w="8345" w:type="dxa"/>
            <w:vAlign w:val="center"/>
          </w:tcPr>
          <w:p w14:paraId="68F2C24F" w14:textId="0AFF01E4"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Galios transformatorių neutralės įžemiklių padėtys.</w:t>
            </w:r>
          </w:p>
        </w:tc>
      </w:tr>
      <w:tr w:rsidR="000706F7" w:rsidRPr="00536A92" w14:paraId="5842FF05" w14:textId="77777777" w:rsidTr="000706F7">
        <w:tc>
          <w:tcPr>
            <w:tcW w:w="1323" w:type="dxa"/>
            <w:vAlign w:val="center"/>
          </w:tcPr>
          <w:p w14:paraId="27F7015A"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p>
        </w:tc>
        <w:tc>
          <w:tcPr>
            <w:tcW w:w="8345" w:type="dxa"/>
            <w:vAlign w:val="center"/>
          </w:tcPr>
          <w:p w14:paraId="49FBB45C"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b/>
                <w:i/>
                <w:sz w:val="22"/>
                <w:szCs w:val="22"/>
                <w:lang w:val="lt-LT"/>
              </w:rPr>
              <w:t>Bendros pastabos</w:t>
            </w:r>
          </w:p>
        </w:tc>
      </w:tr>
      <w:tr w:rsidR="000706F7" w:rsidRPr="00536A92" w14:paraId="63B67094" w14:textId="77777777" w:rsidTr="000706F7">
        <w:tc>
          <w:tcPr>
            <w:tcW w:w="1323" w:type="dxa"/>
            <w:vAlign w:val="center"/>
          </w:tcPr>
          <w:p w14:paraId="1D3E353D" w14:textId="0F2D26EA"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34.</w:t>
            </w:r>
          </w:p>
        </w:tc>
        <w:tc>
          <w:tcPr>
            <w:tcW w:w="8345" w:type="dxa"/>
            <w:vAlign w:val="center"/>
          </w:tcPr>
          <w:p w14:paraId="768D3781"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Įrenginių padėties signalizacijai naudoti sekančius kontaktus:</w:t>
            </w:r>
          </w:p>
          <w:p w14:paraId="2297419B"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1. Įrenginių išjungtą būseną turi atitikti normaliai atviras pagalbinis kontaktas;</w:t>
            </w:r>
          </w:p>
          <w:p w14:paraId="1FBCA6F6"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2. Įjungtą būseną – uždaras pagalbinis kontaktas;</w:t>
            </w:r>
          </w:p>
          <w:p w14:paraId="235DE211"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3. Tai turi būti taikoma jungtuvams, skyrikliams, įžemikliams, automatinaims jungikliams ir kitiems čia neišvardintiems komutavimo aparatams.</w:t>
            </w:r>
          </w:p>
        </w:tc>
      </w:tr>
      <w:tr w:rsidR="000706F7" w:rsidRPr="00536A92" w14:paraId="4DDA801A" w14:textId="77777777" w:rsidTr="000706F7">
        <w:tc>
          <w:tcPr>
            <w:tcW w:w="1323" w:type="dxa"/>
            <w:vAlign w:val="center"/>
          </w:tcPr>
          <w:p w14:paraId="166C3A78" w14:textId="523A92A2"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35.</w:t>
            </w:r>
          </w:p>
        </w:tc>
        <w:tc>
          <w:tcPr>
            <w:tcW w:w="8345" w:type="dxa"/>
            <w:vAlign w:val="center"/>
          </w:tcPr>
          <w:p w14:paraId="510BD440" w14:textId="1112C25D"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Formuojant apibendrintus signalus dėl aj būsenų, į apibendrintą signalą neturi būti įtraukiami aj, kurių normalios būsenos yra skirtingos nei daugumos kitų aj, įtrauktų į konkrečią grupę. Apibendrintame signale turi būti tik aj su vienodomis normaliomis būsenomis t.y. arba normaliai išjungtomis arba normaliai įjungtomis būsenomis.</w:t>
            </w:r>
          </w:p>
        </w:tc>
      </w:tr>
      <w:tr w:rsidR="000706F7" w:rsidRPr="00536A92" w14:paraId="38B153A3" w14:textId="77777777" w:rsidTr="000706F7">
        <w:tc>
          <w:tcPr>
            <w:tcW w:w="1323" w:type="dxa"/>
            <w:vAlign w:val="center"/>
          </w:tcPr>
          <w:p w14:paraId="5B2B07D6" w14:textId="2C183076"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lastRenderedPageBreak/>
              <w:t>36.</w:t>
            </w:r>
          </w:p>
        </w:tc>
        <w:tc>
          <w:tcPr>
            <w:tcW w:w="8345" w:type="dxa"/>
            <w:vAlign w:val="center"/>
          </w:tcPr>
          <w:p w14:paraId="1CD87FF3" w14:textId="23AEE6C5"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Apibendrintų aj grupių paaiškinimui turi būti suformuotos atskiros lentelės, kuriose būtų pateikiama: fizinė aj sumontavimo vieta (spinta, gnybtynas, KSSRS ir t.t.), aj scheminis pavadinimas, aj funkcinis pavadinimas (funkcinė paskirtis).</w:t>
            </w:r>
          </w:p>
        </w:tc>
      </w:tr>
    </w:tbl>
    <w:p w14:paraId="6909C5C4" w14:textId="77777777" w:rsidR="0053010B" w:rsidRPr="00536A92" w:rsidRDefault="0053010B" w:rsidP="00B258AB">
      <w:pPr>
        <w:pStyle w:val="Heading4"/>
        <w:tabs>
          <w:tab w:val="clear" w:pos="720"/>
        </w:tabs>
        <w:spacing w:line="276" w:lineRule="auto"/>
        <w:ind w:firstLine="567"/>
        <w:jc w:val="both"/>
        <w:rPr>
          <w:rFonts w:ascii="Trebuchet MS" w:hAnsi="Trebuchet MS" w:cs="Arial"/>
          <w:sz w:val="22"/>
          <w:szCs w:val="22"/>
          <w:lang w:val="lt-LT"/>
        </w:rPr>
      </w:pPr>
    </w:p>
    <w:p w14:paraId="36F4CE8A" w14:textId="43FA3DFF" w:rsidR="00F8769E" w:rsidRPr="00536A92" w:rsidRDefault="00F8769E" w:rsidP="00B258AB">
      <w:pPr>
        <w:pStyle w:val="NoSpacing"/>
        <w:numPr>
          <w:ilvl w:val="1"/>
          <w:numId w:val="4"/>
        </w:numPr>
        <w:spacing w:line="276" w:lineRule="auto"/>
        <w:ind w:left="0" w:firstLine="567"/>
        <w:jc w:val="both"/>
        <w:rPr>
          <w:rFonts w:cs="Arial"/>
          <w:szCs w:val="22"/>
          <w:lang w:val="lt-LT"/>
        </w:rPr>
      </w:pPr>
      <w:r w:rsidRPr="00536A92">
        <w:rPr>
          <w:rFonts w:cs="Arial"/>
          <w:color w:val="000000"/>
          <w:szCs w:val="22"/>
          <w:lang w:val="lt-LT"/>
        </w:rPr>
        <w:t>Turi</w:t>
      </w:r>
      <w:r w:rsidRPr="00536A92">
        <w:rPr>
          <w:rFonts w:cs="Arial"/>
          <w:szCs w:val="22"/>
          <w:lang w:val="lt-LT"/>
        </w:rPr>
        <w:t xml:space="preserve"> būti perduodami sekantys realaus laiko matavimai (toliau – TM):</w:t>
      </w:r>
    </w:p>
    <w:p w14:paraId="68A451E8" w14:textId="77777777" w:rsidR="00256BB5" w:rsidRPr="00536A92" w:rsidRDefault="00256BB5" w:rsidP="00B258AB">
      <w:pPr>
        <w:spacing w:line="276" w:lineRule="auto"/>
        <w:ind w:firstLine="567"/>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2"/>
        <w:gridCol w:w="8419"/>
      </w:tblGrid>
      <w:tr w:rsidR="00256BB5" w:rsidRPr="00536A92" w14:paraId="580A28D2" w14:textId="77777777" w:rsidTr="00A27526">
        <w:trPr>
          <w:tblHeader/>
        </w:trPr>
        <w:tc>
          <w:tcPr>
            <w:tcW w:w="1332" w:type="dxa"/>
            <w:vAlign w:val="center"/>
          </w:tcPr>
          <w:p w14:paraId="02E71FF4"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Eil.nr.</w:t>
            </w:r>
          </w:p>
        </w:tc>
        <w:tc>
          <w:tcPr>
            <w:tcW w:w="8419" w:type="dxa"/>
            <w:vAlign w:val="center"/>
          </w:tcPr>
          <w:p w14:paraId="77C191FA"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Realaus laiko matavimų apibūdinimas</w:t>
            </w:r>
          </w:p>
        </w:tc>
      </w:tr>
      <w:tr w:rsidR="00256BB5" w:rsidRPr="00536A92" w14:paraId="05EA34E3" w14:textId="77777777" w:rsidTr="00A27526">
        <w:tc>
          <w:tcPr>
            <w:tcW w:w="9751" w:type="dxa"/>
            <w:gridSpan w:val="2"/>
            <w:vAlign w:val="center"/>
          </w:tcPr>
          <w:p w14:paraId="18CCDA95" w14:textId="1E68FC9E" w:rsidR="00256BB5" w:rsidRPr="00536A92" w:rsidRDefault="00256BB5" w:rsidP="00B258AB">
            <w:pPr>
              <w:pStyle w:val="BodyText3"/>
              <w:tabs>
                <w:tab w:val="left" w:pos="720"/>
              </w:tabs>
              <w:spacing w:after="0" w:line="276" w:lineRule="auto"/>
              <w:ind w:firstLine="567"/>
              <w:jc w:val="center"/>
              <w:rPr>
                <w:rFonts w:ascii="Trebuchet MS" w:hAnsi="Trebuchet MS" w:cs="Arial"/>
                <w:b/>
                <w:i/>
                <w:sz w:val="22"/>
                <w:szCs w:val="22"/>
                <w:lang w:val="lt-LT"/>
              </w:rPr>
            </w:pPr>
            <w:r w:rsidRPr="00536A92">
              <w:rPr>
                <w:rFonts w:ascii="Trebuchet MS" w:hAnsi="Trebuchet MS" w:cs="Arial"/>
                <w:b/>
                <w:i/>
                <w:sz w:val="22"/>
                <w:szCs w:val="22"/>
                <w:lang w:val="lt-LT"/>
              </w:rPr>
              <w:t xml:space="preserve"> TP 110 kV </w:t>
            </w:r>
            <w:r w:rsidR="00661056" w:rsidRPr="00536A92">
              <w:rPr>
                <w:rFonts w:ascii="Trebuchet MS" w:hAnsi="Trebuchet MS" w:cs="Arial"/>
                <w:b/>
                <w:i/>
                <w:sz w:val="22"/>
                <w:szCs w:val="22"/>
                <w:lang w:val="lt-LT"/>
              </w:rPr>
              <w:t xml:space="preserve">dalies </w:t>
            </w:r>
            <w:r w:rsidRPr="00536A92">
              <w:rPr>
                <w:rFonts w:ascii="Trebuchet MS" w:hAnsi="Trebuchet MS" w:cs="Arial"/>
                <w:b/>
                <w:i/>
                <w:sz w:val="22"/>
                <w:szCs w:val="22"/>
                <w:lang w:val="lt-LT"/>
              </w:rPr>
              <w:t>matavimai:</w:t>
            </w:r>
          </w:p>
        </w:tc>
      </w:tr>
      <w:tr w:rsidR="00F62389" w:rsidRPr="00536A92" w14:paraId="6BDEDAE9" w14:textId="77777777" w:rsidTr="00A27526">
        <w:tc>
          <w:tcPr>
            <w:tcW w:w="1332" w:type="dxa"/>
            <w:vAlign w:val="center"/>
          </w:tcPr>
          <w:p w14:paraId="006D9DFE" w14:textId="76995323"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r w:rsidR="00F62389" w:rsidRPr="00536A92">
              <w:rPr>
                <w:rFonts w:ascii="Trebuchet MS" w:hAnsi="Trebuchet MS" w:cs="Arial"/>
                <w:sz w:val="22"/>
                <w:szCs w:val="22"/>
                <w:lang w:val="lt-LT"/>
              </w:rPr>
              <w:t>.</w:t>
            </w:r>
          </w:p>
        </w:tc>
        <w:tc>
          <w:tcPr>
            <w:tcW w:w="8419" w:type="dxa"/>
            <w:vAlign w:val="center"/>
          </w:tcPr>
          <w:p w14:paraId="0852CF14"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 transformatorių 110 kV pusėje:</w:t>
            </w:r>
          </w:p>
        </w:tc>
      </w:tr>
      <w:tr w:rsidR="00F62389" w:rsidRPr="00536A92" w14:paraId="0B681793" w14:textId="77777777" w:rsidTr="00A27526">
        <w:tc>
          <w:tcPr>
            <w:tcW w:w="1332" w:type="dxa"/>
            <w:vAlign w:val="center"/>
          </w:tcPr>
          <w:p w14:paraId="5F810763" w14:textId="575F502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r w:rsidR="00F62389" w:rsidRPr="00536A92">
              <w:rPr>
                <w:rFonts w:ascii="Trebuchet MS" w:hAnsi="Trebuchet MS" w:cs="Arial"/>
                <w:sz w:val="22"/>
                <w:szCs w:val="22"/>
                <w:lang w:val="lt-LT"/>
              </w:rPr>
              <w:t>.1.</w:t>
            </w:r>
          </w:p>
        </w:tc>
        <w:tc>
          <w:tcPr>
            <w:tcW w:w="8419" w:type="dxa"/>
            <w:vAlign w:val="center"/>
          </w:tcPr>
          <w:p w14:paraId="740553AD"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Aktyvioji galia P [MW];</w:t>
            </w:r>
          </w:p>
        </w:tc>
      </w:tr>
      <w:tr w:rsidR="00F62389" w:rsidRPr="00536A92" w14:paraId="7926552A" w14:textId="77777777" w:rsidTr="00A27526">
        <w:tc>
          <w:tcPr>
            <w:tcW w:w="1332" w:type="dxa"/>
            <w:vAlign w:val="center"/>
          </w:tcPr>
          <w:p w14:paraId="335D2278" w14:textId="7E934008"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r w:rsidR="00F62389" w:rsidRPr="00536A92">
              <w:rPr>
                <w:rFonts w:ascii="Trebuchet MS" w:hAnsi="Trebuchet MS" w:cs="Arial"/>
                <w:sz w:val="22"/>
                <w:szCs w:val="22"/>
                <w:lang w:val="lt-LT"/>
              </w:rPr>
              <w:t>.2.</w:t>
            </w:r>
          </w:p>
        </w:tc>
        <w:tc>
          <w:tcPr>
            <w:tcW w:w="8419" w:type="dxa"/>
            <w:vAlign w:val="center"/>
          </w:tcPr>
          <w:p w14:paraId="170014B0"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Reaktyvioji galia Q [MVar];</w:t>
            </w:r>
          </w:p>
        </w:tc>
      </w:tr>
      <w:tr w:rsidR="00F62389" w:rsidRPr="00536A92" w14:paraId="49A45A96" w14:textId="77777777" w:rsidTr="00A27526">
        <w:tc>
          <w:tcPr>
            <w:tcW w:w="1332" w:type="dxa"/>
            <w:vAlign w:val="center"/>
          </w:tcPr>
          <w:p w14:paraId="4E9E130F" w14:textId="720C7EDF"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r w:rsidR="00F62389" w:rsidRPr="00536A92">
              <w:rPr>
                <w:rFonts w:ascii="Trebuchet MS" w:hAnsi="Trebuchet MS" w:cs="Arial"/>
                <w:sz w:val="22"/>
                <w:szCs w:val="22"/>
                <w:lang w:val="lt-LT"/>
              </w:rPr>
              <w:t>.3.</w:t>
            </w:r>
          </w:p>
        </w:tc>
        <w:tc>
          <w:tcPr>
            <w:tcW w:w="8419" w:type="dxa"/>
            <w:vAlign w:val="center"/>
          </w:tcPr>
          <w:p w14:paraId="214E0862"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Srovė I [A].</w:t>
            </w:r>
          </w:p>
        </w:tc>
      </w:tr>
      <w:tr w:rsidR="000706F7" w:rsidRPr="00536A92" w14:paraId="5B9CA273" w14:textId="77777777" w:rsidTr="00A27526">
        <w:tc>
          <w:tcPr>
            <w:tcW w:w="1332" w:type="dxa"/>
            <w:vAlign w:val="center"/>
          </w:tcPr>
          <w:p w14:paraId="44FFBB87" w14:textId="109D5F3E" w:rsidR="000706F7" w:rsidRPr="00536A92" w:rsidRDefault="000706F7"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1.4</w:t>
            </w:r>
          </w:p>
        </w:tc>
        <w:tc>
          <w:tcPr>
            <w:tcW w:w="8419" w:type="dxa"/>
            <w:vAlign w:val="center"/>
          </w:tcPr>
          <w:p w14:paraId="21C9F3D9" w14:textId="1EB7928A" w:rsidR="000706F7" w:rsidRPr="00536A92" w:rsidRDefault="000706F7"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Atstumas iki gedimo vietos [km].</w:t>
            </w:r>
          </w:p>
        </w:tc>
      </w:tr>
      <w:tr w:rsidR="00F62389" w:rsidRPr="00536A92" w14:paraId="1D3B2CF7" w14:textId="77777777" w:rsidTr="00A27526">
        <w:tc>
          <w:tcPr>
            <w:tcW w:w="1332" w:type="dxa"/>
            <w:vAlign w:val="center"/>
          </w:tcPr>
          <w:p w14:paraId="4134152B" w14:textId="646C168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F62389" w:rsidRPr="00536A92">
              <w:rPr>
                <w:rFonts w:ascii="Trebuchet MS" w:hAnsi="Trebuchet MS" w:cs="Arial"/>
                <w:sz w:val="22"/>
                <w:szCs w:val="22"/>
                <w:lang w:val="lt-LT"/>
              </w:rPr>
              <w:t>.</w:t>
            </w:r>
          </w:p>
        </w:tc>
        <w:tc>
          <w:tcPr>
            <w:tcW w:w="8419" w:type="dxa"/>
            <w:vAlign w:val="center"/>
          </w:tcPr>
          <w:p w14:paraId="061CE2F3"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110 kV šynų  sekcijos:</w:t>
            </w:r>
          </w:p>
        </w:tc>
      </w:tr>
      <w:tr w:rsidR="00F62389" w:rsidRPr="00536A92" w14:paraId="5109FD2C" w14:textId="77777777" w:rsidTr="00A27526">
        <w:tc>
          <w:tcPr>
            <w:tcW w:w="1332" w:type="dxa"/>
            <w:vAlign w:val="center"/>
          </w:tcPr>
          <w:p w14:paraId="0238CB6A" w14:textId="21A98AC5"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F62389" w:rsidRPr="00536A92">
              <w:rPr>
                <w:rFonts w:ascii="Trebuchet MS" w:hAnsi="Trebuchet MS" w:cs="Arial"/>
                <w:sz w:val="22"/>
                <w:szCs w:val="22"/>
                <w:lang w:val="lt-LT"/>
              </w:rPr>
              <w:t>.1.</w:t>
            </w:r>
          </w:p>
        </w:tc>
        <w:tc>
          <w:tcPr>
            <w:tcW w:w="8419" w:type="dxa"/>
            <w:vAlign w:val="center"/>
          </w:tcPr>
          <w:p w14:paraId="57E04027"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Įtampa U [kV];</w:t>
            </w:r>
          </w:p>
        </w:tc>
      </w:tr>
      <w:tr w:rsidR="00F62389" w:rsidRPr="00536A92" w14:paraId="69F23048" w14:textId="77777777" w:rsidTr="00A27526">
        <w:tc>
          <w:tcPr>
            <w:tcW w:w="1332" w:type="dxa"/>
            <w:vAlign w:val="center"/>
          </w:tcPr>
          <w:p w14:paraId="07426C23" w14:textId="003D6ADB"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r w:rsidR="00F62389" w:rsidRPr="00536A92">
              <w:rPr>
                <w:rFonts w:ascii="Trebuchet MS" w:hAnsi="Trebuchet MS" w:cs="Arial"/>
                <w:sz w:val="22"/>
                <w:szCs w:val="22"/>
                <w:lang w:val="lt-LT"/>
              </w:rPr>
              <w:t>.2.</w:t>
            </w:r>
          </w:p>
        </w:tc>
        <w:tc>
          <w:tcPr>
            <w:tcW w:w="8419" w:type="dxa"/>
            <w:vAlign w:val="center"/>
          </w:tcPr>
          <w:p w14:paraId="1A3B2474"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Dažnis f [Hz].</w:t>
            </w:r>
          </w:p>
        </w:tc>
      </w:tr>
      <w:tr w:rsidR="00F62389" w:rsidRPr="00536A92" w14:paraId="732D5DBB" w14:textId="77777777" w:rsidTr="00A27526">
        <w:tc>
          <w:tcPr>
            <w:tcW w:w="1332" w:type="dxa"/>
            <w:vAlign w:val="center"/>
          </w:tcPr>
          <w:p w14:paraId="0B333890" w14:textId="4F390B61"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w:t>
            </w:r>
            <w:r w:rsidR="00F62389" w:rsidRPr="00536A92">
              <w:rPr>
                <w:rFonts w:ascii="Trebuchet MS" w:hAnsi="Trebuchet MS" w:cs="Arial"/>
                <w:sz w:val="22"/>
                <w:szCs w:val="22"/>
                <w:lang w:val="lt-LT"/>
              </w:rPr>
              <w:t>.</w:t>
            </w:r>
          </w:p>
        </w:tc>
        <w:tc>
          <w:tcPr>
            <w:tcW w:w="8419" w:type="dxa"/>
            <w:vAlign w:val="center"/>
          </w:tcPr>
          <w:p w14:paraId="470DB033"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Lauko (ASĮ-110) temperatūra t [°C].</w:t>
            </w:r>
          </w:p>
        </w:tc>
      </w:tr>
      <w:tr w:rsidR="00F62389" w:rsidRPr="00536A92" w14:paraId="1796466D" w14:textId="77777777" w:rsidTr="00A27526">
        <w:tc>
          <w:tcPr>
            <w:tcW w:w="1332" w:type="dxa"/>
            <w:vAlign w:val="center"/>
          </w:tcPr>
          <w:p w14:paraId="2E71BA88" w14:textId="5A766E71"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4</w:t>
            </w:r>
            <w:r w:rsidR="00F62389" w:rsidRPr="00536A92">
              <w:rPr>
                <w:rFonts w:ascii="Trebuchet MS" w:hAnsi="Trebuchet MS" w:cs="Arial"/>
                <w:sz w:val="22"/>
                <w:szCs w:val="22"/>
                <w:lang w:val="lt-LT"/>
              </w:rPr>
              <w:t>.</w:t>
            </w:r>
          </w:p>
        </w:tc>
        <w:tc>
          <w:tcPr>
            <w:tcW w:w="8419" w:type="dxa"/>
            <w:vAlign w:val="center"/>
          </w:tcPr>
          <w:p w14:paraId="5C0DC6F3"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kintamosios srovės savųjų reikmių skydas (KSSRS):</w:t>
            </w:r>
          </w:p>
        </w:tc>
      </w:tr>
      <w:tr w:rsidR="00F62389" w:rsidRPr="00536A92" w14:paraId="57C68D22" w14:textId="77777777" w:rsidTr="00A27526">
        <w:tc>
          <w:tcPr>
            <w:tcW w:w="1332" w:type="dxa"/>
            <w:vAlign w:val="center"/>
          </w:tcPr>
          <w:p w14:paraId="7B187785" w14:textId="0C77C3FD"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4</w:t>
            </w:r>
            <w:r w:rsidR="00F62389" w:rsidRPr="00536A92">
              <w:rPr>
                <w:rFonts w:ascii="Trebuchet MS" w:hAnsi="Trebuchet MS" w:cs="Arial"/>
                <w:sz w:val="22"/>
                <w:szCs w:val="22"/>
                <w:lang w:val="lt-LT"/>
              </w:rPr>
              <w:t>.1.</w:t>
            </w:r>
          </w:p>
        </w:tc>
        <w:tc>
          <w:tcPr>
            <w:tcW w:w="8419" w:type="dxa"/>
            <w:vAlign w:val="center"/>
          </w:tcPr>
          <w:p w14:paraId="74AE24C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KSSRS įvado fazinė srovė If [A] (reikalinga tik vienos fazės);</w:t>
            </w:r>
          </w:p>
        </w:tc>
      </w:tr>
      <w:tr w:rsidR="00F62389" w:rsidRPr="00536A92" w14:paraId="2D0A2113" w14:textId="77777777" w:rsidTr="00A27526">
        <w:tc>
          <w:tcPr>
            <w:tcW w:w="1332" w:type="dxa"/>
            <w:vAlign w:val="center"/>
          </w:tcPr>
          <w:p w14:paraId="77214842" w14:textId="69A679B4"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4</w:t>
            </w:r>
            <w:r w:rsidR="00F62389" w:rsidRPr="00536A92">
              <w:rPr>
                <w:rFonts w:ascii="Trebuchet MS" w:hAnsi="Trebuchet MS" w:cs="Arial"/>
                <w:sz w:val="22"/>
                <w:szCs w:val="22"/>
                <w:lang w:val="lt-LT"/>
              </w:rPr>
              <w:t>.2.</w:t>
            </w:r>
          </w:p>
        </w:tc>
        <w:tc>
          <w:tcPr>
            <w:tcW w:w="8419" w:type="dxa"/>
            <w:vAlign w:val="center"/>
          </w:tcPr>
          <w:p w14:paraId="52DE164B"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KSSRS šynų sekcijos linijinė įtampa UL [V] (reikalinga nuo dviejų kitų likusių fazių, kur nematuojama fazinė srovė).</w:t>
            </w:r>
          </w:p>
        </w:tc>
      </w:tr>
      <w:tr w:rsidR="00F62389" w:rsidRPr="00536A92" w14:paraId="10ACF58D" w14:textId="77777777" w:rsidTr="00A27526">
        <w:tc>
          <w:tcPr>
            <w:tcW w:w="1332" w:type="dxa"/>
            <w:vAlign w:val="center"/>
          </w:tcPr>
          <w:p w14:paraId="78A3A9F8" w14:textId="3297E275"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5</w:t>
            </w:r>
            <w:r w:rsidR="00F62389" w:rsidRPr="00536A92">
              <w:rPr>
                <w:rFonts w:ascii="Trebuchet MS" w:hAnsi="Trebuchet MS" w:cs="Arial"/>
                <w:sz w:val="22"/>
                <w:szCs w:val="22"/>
                <w:lang w:val="lt-LT"/>
              </w:rPr>
              <w:t>.</w:t>
            </w:r>
          </w:p>
        </w:tc>
        <w:tc>
          <w:tcPr>
            <w:tcW w:w="8419" w:type="dxa"/>
            <w:vAlign w:val="center"/>
          </w:tcPr>
          <w:p w14:paraId="39BC87A7"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nuolatinės srovės savųjų reikmių skydas (NSSRS):</w:t>
            </w:r>
          </w:p>
        </w:tc>
      </w:tr>
      <w:tr w:rsidR="00F62389" w:rsidRPr="00536A92" w14:paraId="2FA36050" w14:textId="77777777" w:rsidTr="00A27526">
        <w:tc>
          <w:tcPr>
            <w:tcW w:w="1332" w:type="dxa"/>
            <w:vAlign w:val="center"/>
          </w:tcPr>
          <w:p w14:paraId="5654DA91" w14:textId="07D763D8"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5</w:t>
            </w:r>
            <w:r w:rsidR="00F62389" w:rsidRPr="00536A92">
              <w:rPr>
                <w:rFonts w:ascii="Trebuchet MS" w:hAnsi="Trebuchet MS" w:cs="Arial"/>
                <w:sz w:val="22"/>
                <w:szCs w:val="22"/>
                <w:lang w:val="lt-LT"/>
              </w:rPr>
              <w:t>.1.</w:t>
            </w:r>
          </w:p>
        </w:tc>
        <w:tc>
          <w:tcPr>
            <w:tcW w:w="8419" w:type="dxa"/>
            <w:vAlign w:val="center"/>
          </w:tcPr>
          <w:p w14:paraId="1051DD4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NSSRS akumuliatorių baterijos kroviklio srovė [A];</w:t>
            </w:r>
          </w:p>
        </w:tc>
      </w:tr>
      <w:tr w:rsidR="00F62389" w:rsidRPr="00536A92" w14:paraId="2B763CA4" w14:textId="77777777" w:rsidTr="00A27526">
        <w:tc>
          <w:tcPr>
            <w:tcW w:w="1332" w:type="dxa"/>
            <w:vAlign w:val="center"/>
          </w:tcPr>
          <w:p w14:paraId="29B29D47" w14:textId="6D1E17ED"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5</w:t>
            </w:r>
            <w:r w:rsidR="00F62389" w:rsidRPr="00536A92">
              <w:rPr>
                <w:rFonts w:ascii="Trebuchet MS" w:hAnsi="Trebuchet MS" w:cs="Arial"/>
                <w:sz w:val="22"/>
                <w:szCs w:val="22"/>
                <w:lang w:val="lt-LT"/>
              </w:rPr>
              <w:t>.2.</w:t>
            </w:r>
          </w:p>
        </w:tc>
        <w:tc>
          <w:tcPr>
            <w:tcW w:w="8419" w:type="dxa"/>
            <w:vAlign w:val="center"/>
          </w:tcPr>
          <w:p w14:paraId="444879D2"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NSSRS akumuliatorių baterijos įtampa U [V].</w:t>
            </w:r>
          </w:p>
        </w:tc>
      </w:tr>
      <w:tr w:rsidR="00F62389" w:rsidRPr="00536A92" w14:paraId="75858AEE" w14:textId="77777777" w:rsidTr="00A27526">
        <w:tc>
          <w:tcPr>
            <w:tcW w:w="1332" w:type="dxa"/>
            <w:vAlign w:val="center"/>
          </w:tcPr>
          <w:p w14:paraId="720120C3" w14:textId="3688E3B9"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w:t>
            </w:r>
            <w:r w:rsidR="00F62389" w:rsidRPr="00536A92">
              <w:rPr>
                <w:rFonts w:ascii="Trebuchet MS" w:hAnsi="Trebuchet MS" w:cs="Arial"/>
                <w:sz w:val="22"/>
                <w:szCs w:val="22"/>
                <w:lang w:val="lt-LT"/>
              </w:rPr>
              <w:t>.</w:t>
            </w:r>
          </w:p>
        </w:tc>
        <w:tc>
          <w:tcPr>
            <w:tcW w:w="8419" w:type="dxa"/>
            <w:vAlign w:val="center"/>
          </w:tcPr>
          <w:p w14:paraId="3052DA18"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įrenginių valdymo punkto patalpa (VPP):</w:t>
            </w:r>
          </w:p>
        </w:tc>
      </w:tr>
      <w:tr w:rsidR="00F62389" w:rsidRPr="00536A92" w14:paraId="7843050B" w14:textId="77777777" w:rsidTr="00A27526">
        <w:tc>
          <w:tcPr>
            <w:tcW w:w="1332" w:type="dxa"/>
            <w:vAlign w:val="center"/>
          </w:tcPr>
          <w:p w14:paraId="1F2FBFDA" w14:textId="3C94F72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w:t>
            </w:r>
            <w:r w:rsidR="00F62389" w:rsidRPr="00536A92">
              <w:rPr>
                <w:rFonts w:ascii="Trebuchet MS" w:hAnsi="Trebuchet MS" w:cs="Arial"/>
                <w:sz w:val="22"/>
                <w:szCs w:val="22"/>
                <w:lang w:val="lt-LT"/>
              </w:rPr>
              <w:t>.1.</w:t>
            </w:r>
          </w:p>
        </w:tc>
        <w:tc>
          <w:tcPr>
            <w:tcW w:w="8419" w:type="dxa"/>
            <w:vAlign w:val="center"/>
          </w:tcPr>
          <w:p w14:paraId="05DFDD8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Valdymo punkto patalpos temperatūra t [°C];</w:t>
            </w:r>
          </w:p>
        </w:tc>
      </w:tr>
      <w:tr w:rsidR="00F62389" w:rsidRPr="00536A92" w14:paraId="40297542" w14:textId="77777777" w:rsidTr="00A27526">
        <w:tc>
          <w:tcPr>
            <w:tcW w:w="1332" w:type="dxa"/>
            <w:vAlign w:val="center"/>
          </w:tcPr>
          <w:p w14:paraId="3E25783F" w14:textId="39DAE09F"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w:t>
            </w:r>
            <w:r w:rsidR="00F62389" w:rsidRPr="00536A92">
              <w:rPr>
                <w:rFonts w:ascii="Trebuchet MS" w:hAnsi="Trebuchet MS" w:cs="Arial"/>
                <w:sz w:val="22"/>
                <w:szCs w:val="22"/>
                <w:lang w:val="lt-LT"/>
              </w:rPr>
              <w:t>.2.</w:t>
            </w:r>
          </w:p>
        </w:tc>
        <w:tc>
          <w:tcPr>
            <w:tcW w:w="8419" w:type="dxa"/>
            <w:vAlign w:val="center"/>
          </w:tcPr>
          <w:p w14:paraId="3E82EF77" w14:textId="1D18C490" w:rsidR="00F62389" w:rsidRPr="00536A92" w:rsidRDefault="00F62389"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 xml:space="preserve">            Valdymo punkto patalpos</w:t>
            </w:r>
            <w:r w:rsidR="00C60F5E" w:rsidRPr="00536A92">
              <w:rPr>
                <w:rFonts w:ascii="Trebuchet MS" w:hAnsi="Trebuchet MS" w:cs="Arial"/>
                <w:sz w:val="22"/>
                <w:szCs w:val="22"/>
                <w:lang w:val="lt-LT"/>
              </w:rPr>
              <w:t xml:space="preserve"> santykinis</w:t>
            </w:r>
            <w:r w:rsidRPr="00536A92">
              <w:rPr>
                <w:rFonts w:ascii="Trebuchet MS" w:hAnsi="Trebuchet MS" w:cs="Arial"/>
                <w:sz w:val="22"/>
                <w:szCs w:val="22"/>
                <w:lang w:val="lt-LT"/>
              </w:rPr>
              <w:t xml:space="preserve"> drėgnumas [</w:t>
            </w:r>
            <w:r w:rsidRPr="00536A92">
              <w:rPr>
                <w:rFonts w:ascii="Trebuchet MS" w:hAnsi="Trebuchet MS" w:cs="Tahoma"/>
                <w:sz w:val="22"/>
                <w:szCs w:val="22"/>
                <w:lang w:val="lt-LT"/>
              </w:rPr>
              <w:t>%</w:t>
            </w:r>
            <w:r w:rsidRPr="00536A92">
              <w:rPr>
                <w:rFonts w:ascii="Trebuchet MS" w:hAnsi="Trebuchet MS" w:cs="Arial"/>
                <w:sz w:val="22"/>
                <w:szCs w:val="22"/>
                <w:lang w:val="lt-LT"/>
              </w:rPr>
              <w:t>]</w:t>
            </w:r>
          </w:p>
        </w:tc>
      </w:tr>
      <w:tr w:rsidR="00F62389" w:rsidRPr="00536A92" w14:paraId="17D83BB5" w14:textId="77777777" w:rsidTr="00A27526">
        <w:tc>
          <w:tcPr>
            <w:tcW w:w="9751" w:type="dxa"/>
            <w:gridSpan w:val="2"/>
            <w:vAlign w:val="center"/>
          </w:tcPr>
          <w:p w14:paraId="11843454" w14:textId="77777777" w:rsidR="00F62389" w:rsidRPr="00536A92" w:rsidRDefault="00F62389" w:rsidP="00B258AB">
            <w:pPr>
              <w:pStyle w:val="BodyText3"/>
              <w:tabs>
                <w:tab w:val="left" w:pos="720"/>
              </w:tabs>
              <w:spacing w:after="0" w:line="276" w:lineRule="auto"/>
              <w:ind w:firstLine="567"/>
              <w:jc w:val="center"/>
              <w:rPr>
                <w:rFonts w:ascii="Trebuchet MS" w:hAnsi="Trebuchet MS" w:cs="Arial"/>
                <w:b/>
                <w:i/>
                <w:sz w:val="22"/>
                <w:szCs w:val="22"/>
                <w:lang w:val="lt-LT"/>
              </w:rPr>
            </w:pPr>
            <w:r w:rsidRPr="00536A92">
              <w:rPr>
                <w:rFonts w:ascii="Trebuchet MS" w:hAnsi="Trebuchet MS" w:cs="Arial"/>
                <w:b/>
                <w:i/>
                <w:sz w:val="22"/>
                <w:szCs w:val="22"/>
                <w:lang w:val="lt-LT"/>
              </w:rPr>
              <w:t>Bendros pastabos:</w:t>
            </w:r>
          </w:p>
        </w:tc>
      </w:tr>
      <w:tr w:rsidR="00F62389" w:rsidRPr="00536A92" w14:paraId="5D3BE6AA" w14:textId="77777777" w:rsidTr="00A27526">
        <w:tc>
          <w:tcPr>
            <w:tcW w:w="1332" w:type="dxa"/>
            <w:vAlign w:val="center"/>
          </w:tcPr>
          <w:p w14:paraId="5D774347" w14:textId="1CE80FD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w:t>
            </w:r>
            <w:r w:rsidR="00F62389" w:rsidRPr="00536A92">
              <w:rPr>
                <w:rFonts w:ascii="Trebuchet MS" w:hAnsi="Trebuchet MS" w:cs="Arial"/>
                <w:sz w:val="22"/>
                <w:szCs w:val="22"/>
                <w:lang w:val="lt-LT"/>
              </w:rPr>
              <w:t>.</w:t>
            </w:r>
          </w:p>
        </w:tc>
        <w:tc>
          <w:tcPr>
            <w:tcW w:w="8419" w:type="dxa"/>
            <w:vAlign w:val="center"/>
          </w:tcPr>
          <w:p w14:paraId="435CE14C" w14:textId="123E7BF9" w:rsidR="00F62389" w:rsidRPr="00536A92" w:rsidRDefault="00661056"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110 kV prijunginių m</w:t>
            </w:r>
            <w:r w:rsidR="00F62389" w:rsidRPr="00536A92">
              <w:rPr>
                <w:rFonts w:ascii="Trebuchet MS" w:hAnsi="Trebuchet MS" w:cs="Arial"/>
                <w:sz w:val="22"/>
                <w:szCs w:val="22"/>
                <w:lang w:val="lt-LT"/>
              </w:rPr>
              <w:t xml:space="preserve">atavimai turi būti perduodami užtikrinant nurodytą paklaidą t.y. </w:t>
            </w:r>
            <w:r w:rsidR="00F62389" w:rsidRPr="00536A92">
              <w:rPr>
                <w:rFonts w:ascii="Trebuchet MS" w:hAnsi="Trebuchet MS" w:cs="Arial"/>
                <w:sz w:val="22"/>
                <w:szCs w:val="22"/>
                <w:lang w:val="lt-LT"/>
              </w:rPr>
              <w:sym w:font="Symbol" w:char="F0A3"/>
            </w:r>
            <w:r w:rsidR="00F62389" w:rsidRPr="00536A92">
              <w:rPr>
                <w:rFonts w:ascii="Trebuchet MS" w:hAnsi="Trebuchet MS" w:cs="Arial"/>
                <w:sz w:val="22"/>
                <w:szCs w:val="22"/>
                <w:lang w:val="lt-LT"/>
              </w:rPr>
              <w:t xml:space="preserve"> 1 %. 0,4 kV KSSRS, 0,2 kV NSSRS, temperatūros matavimai gali būti perduodami užtikrinant paklaidą  </w:t>
            </w:r>
            <w:r w:rsidR="00F62389" w:rsidRPr="00536A92">
              <w:rPr>
                <w:rFonts w:ascii="Trebuchet MS" w:hAnsi="Trebuchet MS" w:cs="Arial"/>
                <w:sz w:val="22"/>
                <w:szCs w:val="22"/>
                <w:lang w:val="lt-LT"/>
              </w:rPr>
              <w:sym w:font="Symbol" w:char="F0A3"/>
            </w:r>
            <w:r w:rsidR="00F62389" w:rsidRPr="00536A92">
              <w:rPr>
                <w:rFonts w:ascii="Trebuchet MS" w:hAnsi="Trebuchet MS" w:cs="Arial"/>
                <w:sz w:val="22"/>
                <w:szCs w:val="22"/>
                <w:lang w:val="lt-LT"/>
              </w:rPr>
              <w:t xml:space="preserve"> 2,5 %. </w:t>
            </w:r>
          </w:p>
        </w:tc>
      </w:tr>
      <w:tr w:rsidR="00F62389" w:rsidRPr="00536A92" w14:paraId="5687A492" w14:textId="77777777" w:rsidTr="00A27526">
        <w:tc>
          <w:tcPr>
            <w:tcW w:w="1332" w:type="dxa"/>
            <w:vAlign w:val="center"/>
          </w:tcPr>
          <w:p w14:paraId="5A11F22B" w14:textId="731763E4"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8</w:t>
            </w:r>
            <w:r w:rsidR="00F62389" w:rsidRPr="00536A92">
              <w:rPr>
                <w:rFonts w:ascii="Trebuchet MS" w:hAnsi="Trebuchet MS" w:cs="Arial"/>
                <w:sz w:val="22"/>
                <w:szCs w:val="22"/>
                <w:lang w:val="lt-LT"/>
              </w:rPr>
              <w:t>.</w:t>
            </w:r>
          </w:p>
        </w:tc>
        <w:tc>
          <w:tcPr>
            <w:tcW w:w="8419" w:type="dxa"/>
            <w:vAlign w:val="center"/>
          </w:tcPr>
          <w:p w14:paraId="7D84463E" w14:textId="77777777" w:rsidR="00F62389" w:rsidRPr="00536A92" w:rsidRDefault="00F62389"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Galios transformatorių 110 kV įvadų P, Q, U , I matavimai turi būti perduodami iš momentinių duomenų valdiklio (MDV) ir, kaip alternatyva, iš RAA įrenginių. Alternatyvūs matavimai iš RAA įrenginių gali būti perduodami užtikrinant paklaidą </w:t>
            </w:r>
            <w:r w:rsidRPr="00536A92">
              <w:rPr>
                <w:rFonts w:ascii="Trebuchet MS" w:hAnsi="Trebuchet MS" w:cs="Arial"/>
                <w:sz w:val="22"/>
                <w:szCs w:val="22"/>
                <w:lang w:val="lt-LT"/>
              </w:rPr>
              <w:sym w:font="Symbol" w:char="F0A3"/>
            </w:r>
            <w:r w:rsidRPr="00536A92">
              <w:rPr>
                <w:rFonts w:ascii="Trebuchet MS" w:hAnsi="Trebuchet MS" w:cs="Arial"/>
                <w:sz w:val="22"/>
                <w:szCs w:val="22"/>
                <w:lang w:val="lt-LT"/>
              </w:rPr>
              <w:t xml:space="preserve"> 2,5 %.</w:t>
            </w:r>
          </w:p>
        </w:tc>
      </w:tr>
    </w:tbl>
    <w:p w14:paraId="2CC14C2F" w14:textId="77777777" w:rsidR="00BF7523" w:rsidRPr="00536A92" w:rsidRDefault="00BF7523" w:rsidP="00B258AB">
      <w:pPr>
        <w:pStyle w:val="ListParagraph"/>
        <w:spacing w:line="276" w:lineRule="auto"/>
        <w:ind w:left="0" w:firstLine="567"/>
        <w:jc w:val="both"/>
        <w:rPr>
          <w:rFonts w:ascii="Trebuchet MS" w:hAnsi="Trebuchet MS" w:cs="Arial"/>
          <w:sz w:val="22"/>
          <w:szCs w:val="22"/>
          <w:lang w:val="lt-LT"/>
        </w:rPr>
      </w:pPr>
    </w:p>
    <w:p w14:paraId="0E946412" w14:textId="77777777" w:rsidR="00256BB5" w:rsidRPr="00536A92" w:rsidRDefault="00256BB5" w:rsidP="00B258AB">
      <w:pPr>
        <w:pStyle w:val="NoSpacing"/>
        <w:numPr>
          <w:ilvl w:val="1"/>
          <w:numId w:val="4"/>
        </w:numPr>
        <w:spacing w:line="276" w:lineRule="auto"/>
        <w:ind w:left="0" w:firstLine="567"/>
        <w:jc w:val="both"/>
        <w:rPr>
          <w:rFonts w:cs="Arial"/>
          <w:szCs w:val="22"/>
          <w:lang w:val="lt-LT"/>
        </w:rPr>
      </w:pPr>
      <w:r w:rsidRPr="00536A92">
        <w:rPr>
          <w:rFonts w:cs="Arial"/>
          <w:szCs w:val="22"/>
          <w:lang w:val="lt-LT"/>
        </w:rPr>
        <w:t>Turi būti perduodamos valdymo komandos realiame laike sekantiems įrenginiams (perdavimo kryptis į TSPĮ):</w:t>
      </w:r>
    </w:p>
    <w:p w14:paraId="6DCFB478" w14:textId="77777777" w:rsidR="00256BB5" w:rsidRPr="00536A92" w:rsidRDefault="00256BB5" w:rsidP="00B258AB">
      <w:pPr>
        <w:pStyle w:val="ListParagraph"/>
        <w:spacing w:line="276" w:lineRule="auto"/>
        <w:ind w:left="0" w:firstLine="567"/>
        <w:jc w:val="both"/>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3"/>
        <w:gridCol w:w="8466"/>
      </w:tblGrid>
      <w:tr w:rsidR="00256BB5" w:rsidRPr="00536A92" w14:paraId="51CBCEAC" w14:textId="77777777" w:rsidTr="00FF4614">
        <w:trPr>
          <w:tblHeader/>
        </w:trPr>
        <w:tc>
          <w:tcPr>
            <w:tcW w:w="1285" w:type="dxa"/>
            <w:vAlign w:val="center"/>
          </w:tcPr>
          <w:p w14:paraId="544B46B2"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Eil.nr.</w:t>
            </w:r>
          </w:p>
        </w:tc>
        <w:tc>
          <w:tcPr>
            <w:tcW w:w="8466" w:type="dxa"/>
            <w:vAlign w:val="center"/>
          </w:tcPr>
          <w:p w14:paraId="66E3F21A" w14:textId="31DC0CED"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lang w:val="lt-LT"/>
              </w:rPr>
            </w:pPr>
            <w:r w:rsidRPr="00536A92">
              <w:rPr>
                <w:rFonts w:ascii="Trebuchet MS" w:hAnsi="Trebuchet MS" w:cs="Arial"/>
                <w:b/>
                <w:sz w:val="22"/>
                <w:szCs w:val="22"/>
                <w:lang w:val="lt-LT"/>
              </w:rPr>
              <w:t xml:space="preserve">Įrenginių, kurie valdomi iš </w:t>
            </w:r>
            <w:r w:rsidR="00395925" w:rsidRPr="00536A92">
              <w:rPr>
                <w:rFonts w:ascii="Trebuchet MS" w:hAnsi="Trebuchet MS" w:cs="Arial"/>
                <w:b/>
                <w:sz w:val="22"/>
                <w:szCs w:val="22"/>
                <w:lang w:val="lt-LT"/>
              </w:rPr>
              <w:t xml:space="preserve">PSO </w:t>
            </w:r>
            <w:r w:rsidRPr="00536A92">
              <w:rPr>
                <w:rFonts w:ascii="Trebuchet MS" w:hAnsi="Trebuchet MS" w:cs="Arial"/>
                <w:b/>
                <w:sz w:val="22"/>
                <w:szCs w:val="22"/>
                <w:lang w:val="lt-LT"/>
              </w:rPr>
              <w:t>DVS, apibūdinimas</w:t>
            </w:r>
          </w:p>
        </w:tc>
      </w:tr>
      <w:tr w:rsidR="00256BB5" w:rsidRPr="00536A92" w14:paraId="186EC3A2" w14:textId="77777777" w:rsidTr="00FF4614">
        <w:tc>
          <w:tcPr>
            <w:tcW w:w="9751" w:type="dxa"/>
            <w:gridSpan w:val="2"/>
            <w:vAlign w:val="center"/>
          </w:tcPr>
          <w:p w14:paraId="12C486A9"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i/>
                <w:sz w:val="22"/>
                <w:szCs w:val="22"/>
                <w:lang w:val="lt-LT"/>
              </w:rPr>
            </w:pPr>
            <w:r w:rsidRPr="00536A92">
              <w:rPr>
                <w:rFonts w:ascii="Trebuchet MS" w:hAnsi="Trebuchet MS" w:cs="Arial"/>
                <w:b/>
                <w:i/>
                <w:sz w:val="22"/>
                <w:szCs w:val="22"/>
                <w:lang w:val="lt-LT"/>
              </w:rPr>
              <w:t>110 kV TP PT dalies įrenginiai:</w:t>
            </w:r>
          </w:p>
        </w:tc>
      </w:tr>
      <w:tr w:rsidR="00256BB5" w:rsidRPr="00536A92" w14:paraId="5F2BB40D" w14:textId="77777777" w:rsidTr="00FF4614">
        <w:tc>
          <w:tcPr>
            <w:tcW w:w="1285" w:type="dxa"/>
            <w:vAlign w:val="center"/>
          </w:tcPr>
          <w:p w14:paraId="6C53E734"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1.</w:t>
            </w:r>
          </w:p>
        </w:tc>
        <w:tc>
          <w:tcPr>
            <w:tcW w:w="8466" w:type="dxa"/>
            <w:vAlign w:val="center"/>
          </w:tcPr>
          <w:p w14:paraId="69D9AF6C"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visų komutavimo aparatų ir įžemiklių valdymas.</w:t>
            </w:r>
          </w:p>
        </w:tc>
      </w:tr>
      <w:tr w:rsidR="00256BB5" w:rsidRPr="00536A92" w14:paraId="6B0360DB" w14:textId="77777777" w:rsidTr="00FF4614">
        <w:tc>
          <w:tcPr>
            <w:tcW w:w="1285" w:type="dxa"/>
            <w:vAlign w:val="center"/>
          </w:tcPr>
          <w:p w14:paraId="2AA72D31"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w:t>
            </w:r>
          </w:p>
        </w:tc>
        <w:tc>
          <w:tcPr>
            <w:tcW w:w="8466" w:type="dxa"/>
            <w:vAlign w:val="center"/>
          </w:tcPr>
          <w:p w14:paraId="6A7D7BCD"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telekomandų perdavimo įrenginių imtuvai/siųstuvai:</w:t>
            </w:r>
          </w:p>
        </w:tc>
      </w:tr>
      <w:tr w:rsidR="00256BB5" w:rsidRPr="00536A92" w14:paraId="79B6C778" w14:textId="77777777" w:rsidTr="00FF4614">
        <w:tc>
          <w:tcPr>
            <w:tcW w:w="1285" w:type="dxa"/>
            <w:vAlign w:val="center"/>
          </w:tcPr>
          <w:p w14:paraId="7BA79549"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2.1.</w:t>
            </w:r>
          </w:p>
        </w:tc>
        <w:tc>
          <w:tcPr>
            <w:tcW w:w="8466" w:type="dxa"/>
            <w:vAlign w:val="center"/>
          </w:tcPr>
          <w:p w14:paraId="671708BA"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Imtuvų/siųstuvų pavienių komandų valdymas (išjungimas/įjungimas);</w:t>
            </w:r>
          </w:p>
        </w:tc>
      </w:tr>
      <w:tr w:rsidR="00256BB5" w:rsidRPr="00536A92" w14:paraId="65D85178" w14:textId="77777777" w:rsidTr="00FF4614">
        <w:tc>
          <w:tcPr>
            <w:tcW w:w="1285" w:type="dxa"/>
            <w:vAlign w:val="center"/>
          </w:tcPr>
          <w:p w14:paraId="740F491E"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2.2.</w:t>
            </w:r>
          </w:p>
        </w:tc>
        <w:tc>
          <w:tcPr>
            <w:tcW w:w="8466" w:type="dxa"/>
            <w:vAlign w:val="center"/>
          </w:tcPr>
          <w:p w14:paraId="0974EDED"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Imtuvų/siųstuvų visų komandų valdymas (išjungimas/įjungimas).</w:t>
            </w:r>
          </w:p>
        </w:tc>
      </w:tr>
      <w:tr w:rsidR="00256BB5" w:rsidRPr="00536A92" w14:paraId="471668E8" w14:textId="77777777" w:rsidTr="00FF4614">
        <w:tc>
          <w:tcPr>
            <w:tcW w:w="1285" w:type="dxa"/>
            <w:vAlign w:val="center"/>
          </w:tcPr>
          <w:p w14:paraId="36BA6786"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3.</w:t>
            </w:r>
          </w:p>
        </w:tc>
        <w:tc>
          <w:tcPr>
            <w:tcW w:w="8466" w:type="dxa"/>
            <w:vAlign w:val="center"/>
          </w:tcPr>
          <w:p w14:paraId="28224DFB"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įrenginių RAA nuostatų grupių valdymas.</w:t>
            </w:r>
          </w:p>
        </w:tc>
      </w:tr>
      <w:tr w:rsidR="00256BB5" w:rsidRPr="00536A92" w14:paraId="24C25875" w14:textId="77777777" w:rsidTr="00FF4614">
        <w:tc>
          <w:tcPr>
            <w:tcW w:w="1285" w:type="dxa"/>
            <w:vAlign w:val="center"/>
          </w:tcPr>
          <w:p w14:paraId="41C35423"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4.</w:t>
            </w:r>
          </w:p>
        </w:tc>
        <w:tc>
          <w:tcPr>
            <w:tcW w:w="8466" w:type="dxa"/>
            <w:vAlign w:val="center"/>
          </w:tcPr>
          <w:p w14:paraId="7D7FA3F8"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įrenginių RAA funkcijų valdymas.</w:t>
            </w:r>
          </w:p>
        </w:tc>
      </w:tr>
      <w:tr w:rsidR="00256BB5" w:rsidRPr="00536A92" w14:paraId="14B9F40D" w14:textId="77777777" w:rsidTr="00FF4614">
        <w:tc>
          <w:tcPr>
            <w:tcW w:w="1285" w:type="dxa"/>
            <w:vAlign w:val="center"/>
          </w:tcPr>
          <w:p w14:paraId="4EC8419E"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lastRenderedPageBreak/>
              <w:t>5.</w:t>
            </w:r>
          </w:p>
        </w:tc>
        <w:tc>
          <w:tcPr>
            <w:tcW w:w="8466" w:type="dxa"/>
            <w:vAlign w:val="center"/>
          </w:tcPr>
          <w:p w14:paraId="738A1E51"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Transformatoriaus 110 kV prijunginio valdymo teisių perjungimas.</w:t>
            </w:r>
          </w:p>
        </w:tc>
      </w:tr>
      <w:tr w:rsidR="00256BB5" w:rsidRPr="00536A92" w14:paraId="4974633D" w14:textId="77777777" w:rsidTr="00FF4614">
        <w:tc>
          <w:tcPr>
            <w:tcW w:w="1285" w:type="dxa"/>
            <w:vAlign w:val="center"/>
          </w:tcPr>
          <w:p w14:paraId="3CD45C7B"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6.</w:t>
            </w:r>
          </w:p>
        </w:tc>
        <w:tc>
          <w:tcPr>
            <w:tcW w:w="8466" w:type="dxa"/>
            <w:vAlign w:val="center"/>
          </w:tcPr>
          <w:p w14:paraId="39ECB8A5" w14:textId="25961233" w:rsidR="00256BB5" w:rsidRPr="00536A92" w:rsidRDefault="00395925" w:rsidP="00B258AB">
            <w:pPr>
              <w:pStyle w:val="BodyText3"/>
              <w:tabs>
                <w:tab w:val="left" w:pos="720"/>
              </w:tabs>
              <w:spacing w:after="0" w:line="276" w:lineRule="auto"/>
              <w:ind w:firstLine="567"/>
              <w:jc w:val="both"/>
              <w:rPr>
                <w:rFonts w:ascii="Trebuchet MS" w:hAnsi="Trebuchet MS" w:cs="Arial"/>
                <w:sz w:val="22"/>
                <w:szCs w:val="22"/>
                <w:lang w:val="lt-LT"/>
              </w:rPr>
            </w:pPr>
            <w:r w:rsidRPr="00536A92">
              <w:rPr>
                <w:rFonts w:ascii="Trebuchet MS" w:hAnsi="Trebuchet MS" w:cs="Arial"/>
                <w:sz w:val="22"/>
                <w:szCs w:val="22"/>
                <w:lang w:val="lt-LT"/>
              </w:rPr>
              <w:t xml:space="preserve">Perdavimo tinklo KSSRS įvadinių ir sekcijinio aj valdymas, KSSRS 0,4 kV ARĮ funkcijos valdymas. Valdymo pulto patalpoje turi būti numatytas fizinis </w:t>
            </w:r>
            <w:r w:rsidR="00AF62F1" w:rsidRPr="00536A92">
              <w:rPr>
                <w:rFonts w:ascii="Trebuchet MS" w:hAnsi="Trebuchet MS" w:cs="Arial"/>
                <w:sz w:val="22"/>
                <w:szCs w:val="22"/>
                <w:lang w:val="lt-LT"/>
              </w:rPr>
              <w:t xml:space="preserve">raktas </w:t>
            </w:r>
            <w:r w:rsidRPr="00536A92">
              <w:rPr>
                <w:rFonts w:ascii="Trebuchet MS" w:hAnsi="Trebuchet MS" w:cs="Arial"/>
                <w:sz w:val="22"/>
                <w:szCs w:val="22"/>
                <w:lang w:val="lt-LT"/>
              </w:rPr>
              <w:t>0,4 kV ARĮ automatikos išjungimui/įjungimui.</w:t>
            </w:r>
          </w:p>
        </w:tc>
      </w:tr>
      <w:tr w:rsidR="00A27526" w:rsidRPr="00536A92" w14:paraId="7783DF63" w14:textId="77777777" w:rsidTr="00FF4614">
        <w:tc>
          <w:tcPr>
            <w:tcW w:w="1285" w:type="dxa"/>
            <w:vAlign w:val="center"/>
          </w:tcPr>
          <w:p w14:paraId="110FF813" w14:textId="51FA1BD8" w:rsidR="00A27526" w:rsidRPr="00536A92" w:rsidRDefault="00A27526" w:rsidP="00B258AB">
            <w:pPr>
              <w:pStyle w:val="BodyText3"/>
              <w:tabs>
                <w:tab w:val="left" w:pos="720"/>
              </w:tabs>
              <w:spacing w:after="0" w:line="276" w:lineRule="auto"/>
              <w:ind w:firstLine="567"/>
              <w:jc w:val="center"/>
              <w:rPr>
                <w:rFonts w:ascii="Trebuchet MS" w:hAnsi="Trebuchet MS" w:cs="Arial"/>
                <w:sz w:val="22"/>
                <w:szCs w:val="22"/>
                <w:lang w:val="lt-LT"/>
              </w:rPr>
            </w:pPr>
            <w:r w:rsidRPr="00536A92">
              <w:rPr>
                <w:rFonts w:ascii="Trebuchet MS" w:hAnsi="Trebuchet MS" w:cs="Arial"/>
                <w:sz w:val="22"/>
                <w:szCs w:val="22"/>
                <w:lang w:val="lt-LT"/>
              </w:rPr>
              <w:t>7.</w:t>
            </w:r>
          </w:p>
        </w:tc>
        <w:tc>
          <w:tcPr>
            <w:tcW w:w="8466" w:type="dxa"/>
            <w:vAlign w:val="center"/>
          </w:tcPr>
          <w:p w14:paraId="2CACAD5F" w14:textId="77777777" w:rsidR="00A27526" w:rsidRPr="00536A92" w:rsidRDefault="00A27526" w:rsidP="00B258AB">
            <w:pPr>
              <w:pStyle w:val="BodyText3"/>
              <w:tabs>
                <w:tab w:val="left" w:pos="720"/>
              </w:tabs>
              <w:spacing w:after="0" w:line="276" w:lineRule="auto"/>
              <w:ind w:firstLine="567"/>
              <w:rPr>
                <w:rFonts w:ascii="Trebuchet MS" w:hAnsi="Trebuchet MS" w:cs="Arial"/>
                <w:sz w:val="22"/>
                <w:szCs w:val="22"/>
                <w:lang w:val="lt-LT"/>
              </w:rPr>
            </w:pPr>
            <w:r w:rsidRPr="00536A92">
              <w:rPr>
                <w:rFonts w:ascii="Trebuchet MS" w:hAnsi="Trebuchet MS" w:cs="Arial"/>
                <w:sz w:val="22"/>
                <w:szCs w:val="22"/>
                <w:lang w:val="lt-LT"/>
              </w:rPr>
              <w:t>Perdavimo tinklo 110 kV linijinių įtampos transformatorių aj valdymas (taikoma įtampos transformatoriams, sumontuotiems 110 kV linijose už linijinio skyriklio į linijos pusę).</w:t>
            </w:r>
          </w:p>
        </w:tc>
      </w:tr>
    </w:tbl>
    <w:p w14:paraId="191DDCEB" w14:textId="77777777" w:rsidR="00FF4614" w:rsidRPr="00536A92" w:rsidRDefault="00FF4614" w:rsidP="00B258AB">
      <w:pPr>
        <w:pStyle w:val="Heading3"/>
        <w:spacing w:before="0" w:after="0" w:line="276" w:lineRule="auto"/>
        <w:ind w:firstLine="567"/>
        <w:jc w:val="both"/>
        <w:rPr>
          <w:rFonts w:ascii="Trebuchet MS" w:hAnsi="Trebuchet MS"/>
          <w:b w:val="0"/>
          <w:bCs w:val="0"/>
          <w:sz w:val="22"/>
          <w:szCs w:val="22"/>
          <w:lang w:val="lt-LT"/>
        </w:rPr>
      </w:pPr>
    </w:p>
    <w:p w14:paraId="775B858C" w14:textId="153B0858" w:rsidR="001A4923" w:rsidRPr="00536A92" w:rsidRDefault="001A4923" w:rsidP="00B258AB">
      <w:pPr>
        <w:pStyle w:val="NoSpacing"/>
        <w:numPr>
          <w:ilvl w:val="1"/>
          <w:numId w:val="4"/>
        </w:numPr>
        <w:spacing w:line="276" w:lineRule="auto"/>
        <w:ind w:left="0" w:firstLine="567"/>
        <w:jc w:val="both"/>
        <w:rPr>
          <w:rFonts w:cs="Arial"/>
          <w:szCs w:val="22"/>
          <w:lang w:val="lt-LT"/>
        </w:rPr>
      </w:pPr>
      <w:bookmarkStart w:id="50" w:name="_Toc412630871"/>
      <w:bookmarkStart w:id="51" w:name="_Toc420068152"/>
      <w:bookmarkStart w:id="52" w:name="_Toc378864530"/>
      <w:r w:rsidRPr="00536A92">
        <w:rPr>
          <w:rFonts w:cs="Arial"/>
          <w:szCs w:val="22"/>
          <w:lang w:val="lt-LT"/>
        </w:rPr>
        <w:t xml:space="preserve">Signalų sąrašas rengiamas, su PSO derinamas ir testavimai atliekami vadovaujantis </w:t>
      </w:r>
      <w:r w:rsidR="00D03BEE" w:rsidRPr="00536A92">
        <w:rPr>
          <w:rFonts w:cs="Arial"/>
          <w:szCs w:val="22"/>
          <w:lang w:val="lt-LT"/>
        </w:rPr>
        <w:t>PSO</w:t>
      </w:r>
      <w:r w:rsidRPr="00536A92">
        <w:rPr>
          <w:rFonts w:cs="Arial"/>
          <w:szCs w:val="22"/>
          <w:lang w:val="lt-LT"/>
        </w:rPr>
        <w:t xml:space="preserve"> patvirtintu perdavimo tinklo transformatorių pastočių ir skirstyklų įrangos nuotolinio valdymo reikalavimų aprašu, pateiktu </w:t>
      </w:r>
      <w:sdt>
        <w:sdtPr>
          <w:rPr>
            <w:rFonts w:cs="Arial"/>
            <w:szCs w:val="22"/>
            <w:lang w:val="lt-LT"/>
          </w:rPr>
          <w:id w:val="1906184426"/>
          <w:citation/>
        </w:sdtPr>
        <w:sdtEndPr/>
        <w:sdtContent>
          <w:r w:rsidR="007604A6" w:rsidRPr="00536A92">
            <w:rPr>
              <w:rFonts w:cs="Arial"/>
              <w:szCs w:val="22"/>
              <w:lang w:val="lt-LT"/>
            </w:rPr>
            <w:fldChar w:fldCharType="begin"/>
          </w:r>
          <w:r w:rsidR="00024DC2" w:rsidRPr="00536A92">
            <w:rPr>
              <w:rFonts w:cs="Arial"/>
              <w:szCs w:val="22"/>
              <w:lang w:val="lt-LT"/>
            </w:rPr>
            <w:instrText xml:space="preserve">CITATION PVA \l 1063 </w:instrText>
          </w:r>
          <w:r w:rsidR="007604A6" w:rsidRPr="00536A92">
            <w:rPr>
              <w:rFonts w:cs="Arial"/>
              <w:szCs w:val="22"/>
              <w:lang w:val="lt-LT"/>
            </w:rPr>
            <w:fldChar w:fldCharType="separate"/>
          </w:r>
          <w:r w:rsidR="00536A92" w:rsidRPr="00536A92">
            <w:rPr>
              <w:rFonts w:cs="Arial"/>
              <w:noProof/>
              <w:szCs w:val="22"/>
              <w:lang w:val="lt-LT"/>
            </w:rPr>
            <w:t>(61)</w:t>
          </w:r>
          <w:r w:rsidR="007604A6" w:rsidRPr="00536A92">
            <w:rPr>
              <w:rFonts w:cs="Arial"/>
              <w:szCs w:val="22"/>
              <w:lang w:val="lt-LT"/>
            </w:rPr>
            <w:fldChar w:fldCharType="end"/>
          </w:r>
        </w:sdtContent>
      </w:sdt>
      <w:r w:rsidR="007604A6" w:rsidRPr="00536A92">
        <w:rPr>
          <w:rFonts w:cs="Arial"/>
          <w:szCs w:val="22"/>
          <w:lang w:val="lt-LT"/>
        </w:rPr>
        <w:t xml:space="preserve"> </w:t>
      </w:r>
      <w:r w:rsidRPr="00536A92">
        <w:rPr>
          <w:rFonts w:cs="Arial"/>
          <w:szCs w:val="22"/>
          <w:lang w:val="lt-LT"/>
        </w:rPr>
        <w:t xml:space="preserve">priede. </w:t>
      </w:r>
    </w:p>
    <w:p w14:paraId="37BF5C03" w14:textId="6A97D600" w:rsidR="001A4923" w:rsidRPr="00536A92" w:rsidRDefault="001A4923" w:rsidP="00B258AB">
      <w:pPr>
        <w:pStyle w:val="NoSpacing"/>
        <w:numPr>
          <w:ilvl w:val="1"/>
          <w:numId w:val="4"/>
        </w:numPr>
        <w:spacing w:line="276" w:lineRule="auto"/>
        <w:ind w:left="0" w:firstLine="567"/>
        <w:jc w:val="both"/>
        <w:rPr>
          <w:szCs w:val="22"/>
          <w:lang w:val="lt-LT"/>
        </w:rPr>
      </w:pPr>
      <w:r w:rsidRPr="00536A92">
        <w:rPr>
          <w:rFonts w:cs="Arial"/>
          <w:szCs w:val="22"/>
          <w:lang w:val="lt-LT"/>
        </w:rPr>
        <w:t>Techniniame projekte numatyti poreikį su šio objekto rekonstrukcija susijusiuose kituose perdavimo tinklo objektuose</w:t>
      </w:r>
      <w:r w:rsidR="00BF716D" w:rsidRPr="00536A92">
        <w:rPr>
          <w:rFonts w:cs="Arial"/>
          <w:szCs w:val="22"/>
          <w:lang w:val="lt-LT"/>
        </w:rPr>
        <w:t xml:space="preserve"> </w:t>
      </w:r>
      <w:r w:rsidR="00355AF5" w:rsidRPr="00536A92">
        <w:rPr>
          <w:rFonts w:cs="Arial"/>
          <w:bCs/>
          <w:i/>
          <w:szCs w:val="22"/>
          <w:lang w:val="lt-LT"/>
        </w:rPr>
        <w:t>(</w:t>
      </w:r>
      <w:r w:rsidR="001B78E8" w:rsidRPr="00536A92">
        <w:rPr>
          <w:rFonts w:cs="Arial"/>
          <w:bCs/>
          <w:i/>
          <w:szCs w:val="22"/>
          <w:lang w:val="lt-LT"/>
        </w:rPr>
        <w:t xml:space="preserve"> </w:t>
      </w:r>
      <w:r w:rsidR="00613B6A" w:rsidRPr="00536A92">
        <w:rPr>
          <w:rFonts w:cs="Arial"/>
          <w:bCs/>
          <w:i/>
          <w:szCs w:val="22"/>
          <w:lang w:val="lt-LT"/>
        </w:rPr>
        <w:t xml:space="preserve">Neries </w:t>
      </w:r>
      <w:r w:rsidR="00613B6A" w:rsidRPr="00536A92">
        <w:rPr>
          <w:rFonts w:cs="Arial"/>
          <w:i/>
          <w:szCs w:val="22"/>
          <w:lang w:val="lt-LT"/>
        </w:rPr>
        <w:t>TP</w:t>
      </w:r>
      <w:r w:rsidR="000706F7" w:rsidRPr="00536A92">
        <w:rPr>
          <w:rFonts w:cs="Arial"/>
          <w:i/>
          <w:szCs w:val="22"/>
          <w:lang w:val="lt-LT"/>
        </w:rPr>
        <w:t xml:space="preserve"> 110kV dalis</w:t>
      </w:r>
      <w:r w:rsidR="00613B6A" w:rsidRPr="00536A92">
        <w:rPr>
          <w:rFonts w:cs="Arial"/>
          <w:i/>
          <w:szCs w:val="22"/>
          <w:lang w:val="lt-LT"/>
        </w:rPr>
        <w:t xml:space="preserve">, </w:t>
      </w:r>
      <w:r w:rsidR="00613B6A" w:rsidRPr="00536A92">
        <w:rPr>
          <w:rFonts w:cs="Arial"/>
          <w:bCs/>
          <w:i/>
          <w:szCs w:val="22"/>
          <w:lang w:val="lt-LT"/>
        </w:rPr>
        <w:t xml:space="preserve">Pabradės </w:t>
      </w:r>
      <w:r w:rsidR="00613B6A" w:rsidRPr="00536A92">
        <w:rPr>
          <w:rFonts w:cs="Arial"/>
          <w:i/>
          <w:szCs w:val="22"/>
          <w:lang w:val="lt-LT"/>
        </w:rPr>
        <w:t xml:space="preserve">TP, </w:t>
      </w:r>
      <w:r w:rsidR="00613B6A" w:rsidRPr="00536A92">
        <w:rPr>
          <w:rFonts w:cs="Arial"/>
          <w:bCs/>
          <w:i/>
          <w:szCs w:val="22"/>
          <w:lang w:val="lt-LT"/>
        </w:rPr>
        <w:t xml:space="preserve">Paberžės </w:t>
      </w:r>
      <w:r w:rsidR="00613B6A" w:rsidRPr="00536A92">
        <w:rPr>
          <w:rFonts w:cs="Arial"/>
          <w:i/>
          <w:szCs w:val="22"/>
          <w:lang w:val="lt-LT"/>
        </w:rPr>
        <w:t>TP</w:t>
      </w:r>
      <w:r w:rsidR="00355AF5" w:rsidRPr="00536A92">
        <w:rPr>
          <w:rFonts w:cs="Arial"/>
          <w:bCs/>
          <w:i/>
          <w:szCs w:val="22"/>
          <w:lang w:val="lt-LT"/>
        </w:rPr>
        <w:t>)</w:t>
      </w:r>
      <w:r w:rsidR="00BF716D" w:rsidRPr="00536A92">
        <w:rPr>
          <w:rFonts w:cs="Arial"/>
          <w:bCs/>
          <w:szCs w:val="22"/>
          <w:lang w:val="lt-LT"/>
        </w:rPr>
        <w:t xml:space="preserve"> </w:t>
      </w:r>
      <w:r w:rsidRPr="00536A92">
        <w:rPr>
          <w:rFonts w:cs="Arial"/>
          <w:szCs w:val="22"/>
          <w:lang w:val="lt-LT"/>
        </w:rPr>
        <w:t>atlikti operatyvinių pavadinimų pakeitimus ir/ar kitus susijusius darbus (objektų signalų sąrašų parengimas, derinimas su</w:t>
      </w:r>
      <w:r w:rsidR="00005BC5" w:rsidRPr="00536A92">
        <w:rPr>
          <w:rFonts w:cs="Arial"/>
          <w:szCs w:val="22"/>
          <w:lang w:val="lt-LT"/>
        </w:rPr>
        <w:t xml:space="preserve"> PSO</w:t>
      </w:r>
      <w:r w:rsidRPr="00536A92">
        <w:rPr>
          <w:rFonts w:cs="Arial"/>
          <w:szCs w:val="22"/>
          <w:lang w:val="lt-LT"/>
        </w:rPr>
        <w:t xml:space="preserve">, testavimas, instrukcijų, schemų ir kitos dokumentacijos pakeitimus). Techniniame projekte išskirti reikalingus atlikti darbus kituose perdavimo tinklo objektuose pagal kiekvieną objektą atskirai. Atliekant pakeitimus kituose perdavimo tinklo objektuose, šių objektų signalų sąrašai rengiami, derinami su </w:t>
      </w:r>
      <w:r w:rsidR="00005BC5" w:rsidRPr="00536A92">
        <w:rPr>
          <w:rFonts w:cs="Arial"/>
          <w:szCs w:val="22"/>
          <w:lang w:val="lt-LT"/>
        </w:rPr>
        <w:t xml:space="preserve">PSO </w:t>
      </w:r>
      <w:r w:rsidRPr="00536A92">
        <w:rPr>
          <w:rFonts w:cs="Arial"/>
          <w:szCs w:val="22"/>
          <w:lang w:val="lt-LT"/>
        </w:rPr>
        <w:t xml:space="preserve">ir testavimai atliekami kiekvienai pastotei (objektui) atskirai vadovaujantis </w:t>
      </w:r>
      <w:r w:rsidR="00D03BEE" w:rsidRPr="00536A92">
        <w:rPr>
          <w:rFonts w:cs="Arial"/>
          <w:szCs w:val="22"/>
          <w:lang w:val="lt-LT"/>
        </w:rPr>
        <w:t>PSO</w:t>
      </w:r>
      <w:r w:rsidRPr="00536A92">
        <w:rPr>
          <w:rFonts w:cs="Arial"/>
          <w:szCs w:val="22"/>
          <w:lang w:val="lt-LT"/>
        </w:rPr>
        <w:t xml:space="preserve"> patvirtintu perdavimo tinklo transformatorių pastočių ir skirstyklų įrangos nuotolinio valdymo reikalavimų aprašu.</w:t>
      </w:r>
    </w:p>
    <w:p w14:paraId="70AEAC16" w14:textId="0CACF2F0" w:rsidR="006D1464" w:rsidRPr="00536A92" w:rsidRDefault="006D1464" w:rsidP="00B258AB">
      <w:pPr>
        <w:pStyle w:val="NoSpacing"/>
        <w:numPr>
          <w:ilvl w:val="1"/>
          <w:numId w:val="4"/>
        </w:numPr>
        <w:spacing w:line="276" w:lineRule="auto"/>
        <w:ind w:left="0" w:firstLine="567"/>
        <w:jc w:val="both"/>
        <w:rPr>
          <w:szCs w:val="22"/>
          <w:lang w:val="lt-LT"/>
        </w:rPr>
      </w:pPr>
      <w:r w:rsidRPr="00536A92">
        <w:rPr>
          <w:rFonts w:cs="Arial"/>
          <w:bCs/>
          <w:szCs w:val="22"/>
          <w:lang w:val="lt-LT"/>
        </w:rPr>
        <w:t>PSO pateikia kitų (susijusių su 110</w:t>
      </w:r>
      <w:r w:rsidR="00DB6BBB" w:rsidRPr="00536A92">
        <w:rPr>
          <w:rFonts w:cs="Arial"/>
          <w:bCs/>
          <w:szCs w:val="22"/>
          <w:lang w:val="lt-LT"/>
        </w:rPr>
        <w:t>/</w:t>
      </w:r>
      <w:r w:rsidRPr="00536A92">
        <w:rPr>
          <w:rFonts w:cs="Arial"/>
          <w:bCs/>
          <w:szCs w:val="22"/>
          <w:lang w:val="lt-LT"/>
        </w:rPr>
        <w:t>10 kV</w:t>
      </w:r>
      <w:r w:rsidR="00285AFE" w:rsidRPr="00536A92">
        <w:rPr>
          <w:rFonts w:cs="Arial"/>
          <w:bCs/>
          <w:szCs w:val="22"/>
          <w:lang w:val="lt-LT"/>
        </w:rPr>
        <w:t xml:space="preserve"> </w:t>
      </w:r>
      <w:r w:rsidR="00DF55FA" w:rsidRPr="00536A92">
        <w:rPr>
          <w:rFonts w:cs="Arial"/>
          <w:bCs/>
          <w:szCs w:val="22"/>
          <w:lang w:val="lt-LT"/>
        </w:rPr>
        <w:t>Nemenčinės</w:t>
      </w:r>
      <w:r w:rsidRPr="00536A92">
        <w:rPr>
          <w:rFonts w:cs="Arial"/>
          <w:bCs/>
          <w:szCs w:val="22"/>
          <w:lang w:val="lt-LT"/>
        </w:rPr>
        <w:t xml:space="preserve"> TP </w:t>
      </w:r>
      <w:r w:rsidR="00285AFE" w:rsidRPr="00536A92">
        <w:rPr>
          <w:rFonts w:cs="Arial"/>
          <w:bCs/>
          <w:szCs w:val="22"/>
          <w:lang w:val="lt-LT"/>
        </w:rPr>
        <w:t xml:space="preserve">110 kV skirstyklos </w:t>
      </w:r>
      <w:r w:rsidRPr="00536A92">
        <w:rPr>
          <w:rFonts w:cs="Arial"/>
          <w:bCs/>
          <w:szCs w:val="22"/>
          <w:lang w:val="lt-LT"/>
        </w:rPr>
        <w:t>rekonstrukcija) perdavimo tinklo objektų teleinformacijos (signalai, valdymas ir matavimai) sąrašus projektavimo paslaugą teikiančiai organizacijai. Tolimesnis kitų perdavimo tinklo objektų 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1B5BEB86" w14:textId="67415A1C" w:rsidR="006D1464" w:rsidRPr="00536A92" w:rsidRDefault="006D1464" w:rsidP="00B258AB">
      <w:pPr>
        <w:pStyle w:val="NoSpacing"/>
        <w:numPr>
          <w:ilvl w:val="1"/>
          <w:numId w:val="4"/>
        </w:numPr>
        <w:spacing w:line="276" w:lineRule="auto"/>
        <w:ind w:left="0" w:firstLine="567"/>
        <w:jc w:val="both"/>
        <w:rPr>
          <w:szCs w:val="22"/>
          <w:lang w:val="lt-LT"/>
        </w:rPr>
      </w:pPr>
      <w:r w:rsidRPr="00536A92">
        <w:rPr>
          <w:rFonts w:cs="Arial"/>
          <w:bCs/>
          <w:szCs w:val="22"/>
          <w:lang w:val="lt-LT"/>
        </w:rPr>
        <w:t>Rangovinės organizacijos projektuotojai pateiktuose kitų (</w:t>
      </w:r>
      <w:r w:rsidRPr="00536A92">
        <w:rPr>
          <w:rFonts w:cs="Arial"/>
          <w:szCs w:val="22"/>
          <w:lang w:val="lt-LT"/>
        </w:rPr>
        <w:t xml:space="preserve">susijusių su </w:t>
      </w:r>
      <w:r w:rsidR="00DB6BBB" w:rsidRPr="00536A92">
        <w:rPr>
          <w:rFonts w:cs="Arial"/>
          <w:bCs/>
          <w:szCs w:val="22"/>
          <w:lang w:val="lt-LT"/>
        </w:rPr>
        <w:t xml:space="preserve">110/10 kV </w:t>
      </w:r>
      <w:r w:rsidR="00DF55FA" w:rsidRPr="00536A92">
        <w:rPr>
          <w:rFonts w:cs="Arial"/>
          <w:bCs/>
          <w:szCs w:val="22"/>
          <w:lang w:val="lt-LT"/>
        </w:rPr>
        <w:t>Nemenčinės</w:t>
      </w:r>
      <w:r w:rsidR="00DB6BBB" w:rsidRPr="00536A92">
        <w:rPr>
          <w:rFonts w:cs="Arial"/>
          <w:szCs w:val="22"/>
          <w:lang w:val="lt-LT"/>
        </w:rPr>
        <w:t xml:space="preserve"> </w:t>
      </w:r>
      <w:r w:rsidR="00A7375E" w:rsidRPr="00536A92">
        <w:rPr>
          <w:rFonts w:cs="Arial"/>
          <w:szCs w:val="22"/>
          <w:lang w:val="lt-LT"/>
        </w:rPr>
        <w:t>TP</w:t>
      </w:r>
      <w:r w:rsidRPr="00536A92">
        <w:rPr>
          <w:rFonts w:cs="Arial"/>
          <w:szCs w:val="22"/>
          <w:lang w:val="lt-LT"/>
        </w:rPr>
        <w:t xml:space="preserve"> rekonstrukcija</w:t>
      </w:r>
      <w:r w:rsidRPr="00536A92">
        <w:rPr>
          <w:rFonts w:cs="Arial"/>
          <w:bCs/>
          <w:szCs w:val="22"/>
          <w:lang w:val="lt-LT"/>
        </w:rPr>
        <w:t xml:space="preserve">) perdavimo tinklo objektų teleinformacijos sąrašuose sužymi visą teleinformaciją (signalai, valdymas ir matavimai) tiesiogiai priklausančią ar susijusią su </w:t>
      </w:r>
      <w:r w:rsidR="00DB6BBB" w:rsidRPr="00536A92">
        <w:rPr>
          <w:rFonts w:cs="Arial"/>
          <w:szCs w:val="22"/>
          <w:lang w:val="lt-LT"/>
        </w:rPr>
        <w:t xml:space="preserve">110/10 kV </w:t>
      </w:r>
      <w:r w:rsidR="00DF55FA" w:rsidRPr="00536A92">
        <w:rPr>
          <w:rFonts w:cs="Arial"/>
          <w:bCs/>
          <w:szCs w:val="22"/>
          <w:lang w:val="lt-LT"/>
        </w:rPr>
        <w:t>Nemenčinės</w:t>
      </w:r>
      <w:r w:rsidR="00DB6BBB" w:rsidRPr="00536A92">
        <w:rPr>
          <w:rFonts w:cs="Arial"/>
          <w:szCs w:val="22"/>
          <w:lang w:val="lt-LT"/>
        </w:rPr>
        <w:t xml:space="preserve"> TP</w:t>
      </w:r>
      <w:r w:rsidRPr="00536A92">
        <w:rPr>
          <w:rFonts w:cs="Arial"/>
          <w:bCs/>
          <w:szCs w:val="22"/>
          <w:lang w:val="lt-LT"/>
        </w:rPr>
        <w:t xml:space="preserve">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 ar matavimų pavadinimai.</w:t>
      </w:r>
    </w:p>
    <w:p w14:paraId="4C609F66" w14:textId="2EB2C990" w:rsidR="006D1464" w:rsidRPr="00536A92" w:rsidRDefault="006D1464" w:rsidP="00B258AB">
      <w:pPr>
        <w:pStyle w:val="NoSpacing"/>
        <w:numPr>
          <w:ilvl w:val="1"/>
          <w:numId w:val="4"/>
        </w:numPr>
        <w:spacing w:line="276" w:lineRule="auto"/>
        <w:ind w:left="0" w:firstLine="567"/>
        <w:jc w:val="both"/>
        <w:rPr>
          <w:szCs w:val="22"/>
          <w:lang w:val="lt-LT"/>
        </w:rPr>
      </w:pPr>
      <w:r w:rsidRPr="00536A92">
        <w:rPr>
          <w:rFonts w:cs="Arial"/>
          <w:bCs/>
          <w:szCs w:val="22"/>
          <w:lang w:val="lt-LT"/>
        </w:rPr>
        <w:t xml:space="preserve">Turi būti ištestuota kitų perdavimo tinklo objektų visa esama ir naujai įtraukiama teleinformacija, kuri susijusi su </w:t>
      </w:r>
      <w:r w:rsidR="00DB6BBB" w:rsidRPr="00536A92">
        <w:rPr>
          <w:rFonts w:cs="Arial"/>
          <w:bCs/>
          <w:szCs w:val="22"/>
          <w:lang w:val="lt-LT"/>
        </w:rPr>
        <w:t xml:space="preserve">110/10 kV </w:t>
      </w:r>
      <w:r w:rsidR="00DF55FA" w:rsidRPr="00536A92">
        <w:rPr>
          <w:rFonts w:cs="Arial"/>
          <w:bCs/>
          <w:szCs w:val="22"/>
          <w:lang w:val="lt-LT"/>
        </w:rPr>
        <w:t>Nemenčinės</w:t>
      </w:r>
      <w:r w:rsidR="00DB6BBB" w:rsidRPr="00536A92">
        <w:rPr>
          <w:rFonts w:cs="Arial"/>
          <w:bCs/>
          <w:szCs w:val="22"/>
          <w:lang w:val="lt-LT"/>
        </w:rPr>
        <w:t xml:space="preserve"> TP </w:t>
      </w:r>
      <w:r w:rsidRPr="00536A92">
        <w:rPr>
          <w:rFonts w:cs="Arial"/>
          <w:bCs/>
          <w:szCs w:val="22"/>
          <w:lang w:val="lt-LT"/>
        </w:rPr>
        <w:t>rekonstrukcija.</w:t>
      </w:r>
    </w:p>
    <w:p w14:paraId="326E5176" w14:textId="6188B14D" w:rsidR="006D1464" w:rsidRPr="00536A92" w:rsidRDefault="006D1464" w:rsidP="00B258AB">
      <w:pPr>
        <w:pStyle w:val="NoSpacing"/>
        <w:numPr>
          <w:ilvl w:val="1"/>
          <w:numId w:val="4"/>
        </w:numPr>
        <w:spacing w:line="276" w:lineRule="auto"/>
        <w:ind w:left="0" w:firstLine="567"/>
        <w:jc w:val="both"/>
        <w:rPr>
          <w:szCs w:val="22"/>
          <w:lang w:val="lt-LT"/>
        </w:rPr>
      </w:pPr>
      <w:r w:rsidRPr="00536A92">
        <w:rPr>
          <w:rFonts w:cs="Arial"/>
          <w:bCs/>
          <w:szCs w:val="22"/>
          <w:lang w:val="lt-LT"/>
        </w:rPr>
        <w:t>Rangovinės organizacijos projektuotojai peržiūri esamus kitų (</w:t>
      </w:r>
      <w:r w:rsidRPr="00536A92">
        <w:rPr>
          <w:rFonts w:cs="Arial"/>
          <w:szCs w:val="22"/>
          <w:lang w:val="lt-LT"/>
        </w:rPr>
        <w:t xml:space="preserve">susijusių su </w:t>
      </w:r>
      <w:r w:rsidR="00DB6BBB" w:rsidRPr="00536A92">
        <w:rPr>
          <w:rFonts w:cs="Arial"/>
          <w:bCs/>
          <w:szCs w:val="22"/>
          <w:lang w:val="lt-LT"/>
        </w:rPr>
        <w:t xml:space="preserve">110/10 kV </w:t>
      </w:r>
      <w:r w:rsidR="00DF55FA" w:rsidRPr="00536A92">
        <w:rPr>
          <w:rFonts w:cs="Arial"/>
          <w:bCs/>
          <w:szCs w:val="22"/>
          <w:lang w:val="lt-LT"/>
        </w:rPr>
        <w:t>Nemenčinės</w:t>
      </w:r>
      <w:r w:rsidR="00DB6BBB" w:rsidRPr="00536A92">
        <w:rPr>
          <w:rFonts w:cs="Arial"/>
          <w:bCs/>
          <w:szCs w:val="22"/>
          <w:lang w:val="lt-LT"/>
        </w:rPr>
        <w:t xml:space="preserve"> TP</w:t>
      </w:r>
      <w:r w:rsidRPr="00536A92">
        <w:rPr>
          <w:rFonts w:cs="Arial"/>
          <w:szCs w:val="22"/>
          <w:lang w:val="lt-LT"/>
        </w:rPr>
        <w:t xml:space="preserve"> rekonstrukcija</w:t>
      </w:r>
      <w:r w:rsidRPr="00536A92">
        <w:rPr>
          <w:rFonts w:cs="Arial"/>
          <w:bCs/>
          <w:szCs w:val="22"/>
          <w:lang w:val="lt-LT"/>
        </w:rPr>
        <w:t xml:space="preserve">) perdavimo tinklo objektų teleinformacijos sąrašus bei įvertina poreikį dėl teleinformacijos, kuri tiesiogiai nepriklauso ar nėra susijusi su </w:t>
      </w:r>
      <w:r w:rsidR="00DB6BBB" w:rsidRPr="00536A92">
        <w:rPr>
          <w:rFonts w:cs="Arial"/>
          <w:bCs/>
          <w:szCs w:val="22"/>
          <w:lang w:val="lt-LT"/>
        </w:rPr>
        <w:t xml:space="preserve">110/10 kV </w:t>
      </w:r>
      <w:r w:rsidR="00DF55FA" w:rsidRPr="00536A92">
        <w:rPr>
          <w:rFonts w:cs="Arial"/>
          <w:bCs/>
          <w:szCs w:val="22"/>
          <w:lang w:val="lt-LT"/>
        </w:rPr>
        <w:t>Nemenčinės</w:t>
      </w:r>
      <w:r w:rsidR="00DB6BBB" w:rsidRPr="00536A92">
        <w:rPr>
          <w:rFonts w:cs="Arial"/>
          <w:bCs/>
          <w:szCs w:val="22"/>
          <w:lang w:val="lt-LT"/>
        </w:rPr>
        <w:t xml:space="preserve"> TP</w:t>
      </w:r>
      <w:r w:rsidR="00A7375E" w:rsidRPr="00536A92">
        <w:rPr>
          <w:rFonts w:cs="Arial"/>
          <w:szCs w:val="22"/>
          <w:lang w:val="lt-LT"/>
        </w:rPr>
        <w:t xml:space="preserve"> </w:t>
      </w:r>
      <w:r w:rsidRPr="00536A92">
        <w:rPr>
          <w:rFonts w:cs="Arial"/>
          <w:bCs/>
          <w:szCs w:val="22"/>
          <w:lang w:val="lt-LT"/>
        </w:rPr>
        <w:t xml:space="preserve">prijunginiais, tačiau gali būti įtakojama dėl </w:t>
      </w:r>
      <w:r w:rsidR="00DB6BBB" w:rsidRPr="00536A92">
        <w:rPr>
          <w:rFonts w:cs="Arial"/>
          <w:bCs/>
          <w:szCs w:val="22"/>
          <w:lang w:val="lt-LT"/>
        </w:rPr>
        <w:t xml:space="preserve">110/10 kV </w:t>
      </w:r>
      <w:r w:rsidR="00DF55FA" w:rsidRPr="00536A92">
        <w:rPr>
          <w:rFonts w:cs="Arial"/>
          <w:bCs/>
          <w:szCs w:val="22"/>
          <w:lang w:val="lt-LT"/>
        </w:rPr>
        <w:t>Nemenčinės</w:t>
      </w:r>
      <w:r w:rsidR="00DB6BBB" w:rsidRPr="00536A92">
        <w:rPr>
          <w:rFonts w:cs="Arial"/>
          <w:bCs/>
          <w:szCs w:val="22"/>
          <w:lang w:val="lt-LT"/>
        </w:rPr>
        <w:t xml:space="preserve"> TP</w:t>
      </w:r>
      <w:r w:rsidRPr="00536A92">
        <w:rPr>
          <w:rFonts w:cs="Arial"/>
          <w:bCs/>
          <w:szCs w:val="22"/>
          <w:lang w:val="lt-LT"/>
        </w:rPr>
        <w:t xml:space="preserve">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teleinformacijai.</w:t>
      </w:r>
    </w:p>
    <w:p w14:paraId="7CBB66D3" w14:textId="04B6B5DC" w:rsidR="00A631B2" w:rsidRPr="00536A92" w:rsidRDefault="00A631B2" w:rsidP="00B258AB">
      <w:pPr>
        <w:pStyle w:val="Heading1"/>
        <w:numPr>
          <w:ilvl w:val="0"/>
          <w:numId w:val="26"/>
        </w:numPr>
        <w:spacing w:before="120" w:after="120" w:line="276" w:lineRule="auto"/>
        <w:ind w:firstLine="567"/>
        <w:rPr>
          <w:szCs w:val="22"/>
          <w:lang w:val="lt-LT"/>
        </w:rPr>
      </w:pPr>
      <w:bookmarkStart w:id="53" w:name="_Toc66109483"/>
      <w:r w:rsidRPr="00536A92">
        <w:rPr>
          <w:szCs w:val="22"/>
          <w:lang w:val="lt-LT"/>
        </w:rPr>
        <w:t>T</w:t>
      </w:r>
      <w:bookmarkEnd w:id="50"/>
      <w:bookmarkEnd w:id="51"/>
      <w:r w:rsidR="001A4923" w:rsidRPr="00536A92">
        <w:rPr>
          <w:szCs w:val="22"/>
          <w:lang w:val="lt-LT"/>
        </w:rPr>
        <w:t>ELEINFORMACIJOS SURINKIMO IR PERDAVIMO DALIS</w:t>
      </w:r>
      <w:bookmarkEnd w:id="53"/>
    </w:p>
    <w:p w14:paraId="64529429"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bookmarkStart w:id="54" w:name="_Toc420068153"/>
      <w:bookmarkEnd w:id="52"/>
    </w:p>
    <w:p w14:paraId="6D0B1EE1"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A4EB0B0"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4E16ACA"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A6C0D48"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8B8BEDC"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35111BE"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CFDBC12"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29A82F8"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810D8AE" w14:textId="7D24A9FE" w:rsidR="001A4923" w:rsidRPr="00536A92" w:rsidRDefault="001A4923" w:rsidP="00B258AB">
      <w:pPr>
        <w:pStyle w:val="NoSpacing"/>
        <w:numPr>
          <w:ilvl w:val="1"/>
          <w:numId w:val="5"/>
        </w:numPr>
        <w:spacing w:line="276" w:lineRule="auto"/>
        <w:ind w:left="0" w:firstLine="567"/>
        <w:jc w:val="both"/>
        <w:rPr>
          <w:bCs/>
          <w:color w:val="000000" w:themeColor="text1"/>
          <w:szCs w:val="22"/>
          <w:lang w:val="lt-LT"/>
        </w:rPr>
      </w:pPr>
      <w:r w:rsidRPr="00536A92">
        <w:rPr>
          <w:bCs/>
          <w:color w:val="000000" w:themeColor="text1"/>
          <w:szCs w:val="22"/>
          <w:lang w:val="lt-LT"/>
        </w:rPr>
        <w:t>Teleinformacijos surinkimas ir perdavimas turi būti vykdomas per</w:t>
      </w:r>
      <w:r w:rsidR="003B5042" w:rsidRPr="00536A92">
        <w:rPr>
          <w:bCs/>
          <w:color w:val="000000" w:themeColor="text1"/>
          <w:szCs w:val="22"/>
          <w:lang w:val="lt-LT"/>
        </w:rPr>
        <w:t xml:space="preserve"> naują</w:t>
      </w:r>
      <w:r w:rsidRPr="00536A92">
        <w:rPr>
          <w:bCs/>
          <w:color w:val="000000" w:themeColor="text1"/>
          <w:szCs w:val="22"/>
          <w:lang w:val="lt-LT"/>
        </w:rPr>
        <w:t xml:space="preserve"> teleinformacijos surinkimo ir perdavimo įrenginį (TSPĮ). </w:t>
      </w:r>
    </w:p>
    <w:p w14:paraId="095541D6" w14:textId="77777777" w:rsidR="001A4923" w:rsidRPr="00536A92" w:rsidRDefault="001A4923" w:rsidP="00B258AB">
      <w:pPr>
        <w:pStyle w:val="NoSpacing"/>
        <w:numPr>
          <w:ilvl w:val="1"/>
          <w:numId w:val="5"/>
        </w:numPr>
        <w:spacing w:line="276" w:lineRule="auto"/>
        <w:ind w:left="0" w:firstLine="567"/>
        <w:jc w:val="both"/>
        <w:rPr>
          <w:bCs/>
          <w:color w:val="000000" w:themeColor="text1"/>
          <w:szCs w:val="22"/>
          <w:lang w:val="lt-LT"/>
        </w:rPr>
      </w:pPr>
      <w:r w:rsidRPr="00536A92">
        <w:rPr>
          <w:bCs/>
          <w:color w:val="000000" w:themeColor="text1"/>
          <w:szCs w:val="22"/>
          <w:lang w:val="lt-LT"/>
        </w:rPr>
        <w:t xml:space="preserve">TSPĮ turi būti suprojektuotas ir įrengtas pagal reikalavimus: </w:t>
      </w:r>
    </w:p>
    <w:p w14:paraId="26CB722E" w14:textId="0C90738E"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standartinius techninius reikalavimus teleinformacijos surinkimo ir perdavimo įrenginiams </w:t>
      </w:r>
      <w:r w:rsidRPr="00536A92">
        <w:rPr>
          <w:color w:val="000000" w:themeColor="text1"/>
          <w:szCs w:val="22"/>
          <w:lang w:val="lt-LT"/>
        </w:rPr>
        <w:t xml:space="preserve">(žr. </w:t>
      </w:r>
      <w:sdt>
        <w:sdtPr>
          <w:rPr>
            <w:color w:val="000000" w:themeColor="text1"/>
            <w:szCs w:val="22"/>
            <w:lang w:val="lt-LT"/>
          </w:rPr>
          <w:id w:val="1934466498"/>
          <w:citation/>
        </w:sdtPr>
        <w:sdtEndPr/>
        <w:sdtContent>
          <w:r w:rsidR="000C3828" w:rsidRPr="00536A92">
            <w:rPr>
              <w:color w:val="000000" w:themeColor="text1"/>
              <w:szCs w:val="22"/>
              <w:lang w:val="lt-LT"/>
            </w:rPr>
            <w:fldChar w:fldCharType="begin"/>
          </w:r>
          <w:r w:rsidR="00DE0192" w:rsidRPr="00536A92">
            <w:rPr>
              <w:color w:val="000000" w:themeColor="text1"/>
              <w:szCs w:val="22"/>
              <w:lang w:val="lt-LT"/>
            </w:rPr>
            <w:instrText xml:space="preserve">CITATION TSPI \l 1063 </w:instrText>
          </w:r>
          <w:r w:rsidR="000C3828" w:rsidRPr="00536A92">
            <w:rPr>
              <w:color w:val="000000" w:themeColor="text1"/>
              <w:szCs w:val="22"/>
              <w:lang w:val="lt-LT"/>
            </w:rPr>
            <w:fldChar w:fldCharType="separate"/>
          </w:r>
          <w:r w:rsidR="00536A92" w:rsidRPr="00536A92">
            <w:rPr>
              <w:noProof/>
              <w:color w:val="000000" w:themeColor="text1"/>
              <w:szCs w:val="22"/>
              <w:lang w:val="lt-LT"/>
            </w:rPr>
            <w:t>(62)</w:t>
          </w:r>
          <w:r w:rsidR="000C3828" w:rsidRPr="00536A92">
            <w:rPr>
              <w:color w:val="000000" w:themeColor="text1"/>
              <w:szCs w:val="22"/>
              <w:lang w:val="lt-LT"/>
            </w:rPr>
            <w:fldChar w:fldCharType="end"/>
          </w:r>
        </w:sdtContent>
      </w:sdt>
      <w:r w:rsidR="00285AFE" w:rsidRPr="00536A92">
        <w:rPr>
          <w:color w:val="000000" w:themeColor="text1"/>
          <w:szCs w:val="22"/>
          <w:lang w:val="lt-LT"/>
        </w:rPr>
        <w:t xml:space="preserve"> </w:t>
      </w:r>
      <w:r w:rsidRPr="00536A92">
        <w:rPr>
          <w:color w:val="000000" w:themeColor="text1"/>
          <w:szCs w:val="22"/>
          <w:lang w:val="lt-LT"/>
        </w:rPr>
        <w:t>priedą);</w:t>
      </w:r>
    </w:p>
    <w:p w14:paraId="65E81478" w14:textId="1A2CE46E"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lastRenderedPageBreak/>
        <w:t xml:space="preserve">perdavimo tinklo transformatorių pastočių ir skirstyklų įrangos nuotolinio valdymo reikalavimų aprašo pagrindinius reikalavimus teleinformacijos surinkimui ir perdavimui bei kitus aprašo priedus  </w:t>
      </w:r>
      <w:r w:rsidRPr="00536A92">
        <w:rPr>
          <w:color w:val="000000" w:themeColor="text1"/>
          <w:szCs w:val="22"/>
          <w:lang w:val="lt-LT"/>
        </w:rPr>
        <w:t xml:space="preserve">(žr. </w:t>
      </w:r>
      <w:sdt>
        <w:sdtPr>
          <w:rPr>
            <w:color w:val="000000" w:themeColor="text1"/>
            <w:szCs w:val="22"/>
            <w:lang w:val="lt-LT"/>
          </w:rPr>
          <w:id w:val="374823648"/>
          <w:citation/>
        </w:sdtPr>
        <w:sdtEndPr/>
        <w:sdtContent>
          <w:r w:rsidR="000C3828" w:rsidRPr="00536A92">
            <w:rPr>
              <w:color w:val="000000" w:themeColor="text1"/>
              <w:szCs w:val="22"/>
              <w:lang w:val="lt-LT"/>
            </w:rPr>
            <w:fldChar w:fldCharType="begin"/>
          </w:r>
          <w:r w:rsidR="00024DC2" w:rsidRPr="00536A92">
            <w:rPr>
              <w:color w:val="000000" w:themeColor="text1"/>
              <w:szCs w:val="22"/>
              <w:lang w:val="lt-LT"/>
            </w:rPr>
            <w:instrText xml:space="preserve">CITATION PVA \l 1063 </w:instrText>
          </w:r>
          <w:r w:rsidR="000C3828" w:rsidRPr="00536A92">
            <w:rPr>
              <w:color w:val="000000" w:themeColor="text1"/>
              <w:szCs w:val="22"/>
              <w:lang w:val="lt-LT"/>
            </w:rPr>
            <w:fldChar w:fldCharType="separate"/>
          </w:r>
          <w:r w:rsidR="00536A92" w:rsidRPr="00536A92">
            <w:rPr>
              <w:noProof/>
              <w:color w:val="000000" w:themeColor="text1"/>
              <w:szCs w:val="22"/>
              <w:lang w:val="lt-LT"/>
            </w:rPr>
            <w:t>(61)</w:t>
          </w:r>
          <w:r w:rsidR="000C3828" w:rsidRPr="00536A92">
            <w:rPr>
              <w:color w:val="000000" w:themeColor="text1"/>
              <w:szCs w:val="22"/>
              <w:lang w:val="lt-LT"/>
            </w:rPr>
            <w:fldChar w:fldCharType="end"/>
          </w:r>
        </w:sdtContent>
      </w:sdt>
      <w:r w:rsidR="000C3828" w:rsidRPr="00536A92">
        <w:rPr>
          <w:color w:val="000000" w:themeColor="text1"/>
          <w:szCs w:val="22"/>
          <w:lang w:val="lt-LT"/>
        </w:rPr>
        <w:t xml:space="preserve"> </w:t>
      </w:r>
      <w:r w:rsidRPr="00536A92">
        <w:rPr>
          <w:color w:val="000000" w:themeColor="text1"/>
          <w:szCs w:val="22"/>
          <w:lang w:val="lt-LT"/>
        </w:rPr>
        <w:t>priedą).</w:t>
      </w:r>
    </w:p>
    <w:p w14:paraId="13661D8F"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Duomenų mainai su STO TSPĮ projektuojami pagal reikalavimus:</w:t>
      </w:r>
    </w:p>
    <w:p w14:paraId="4F88A1E2" w14:textId="4046A4BE"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STO  išduotas technines sąlygas; </w:t>
      </w:r>
    </w:p>
    <w:p w14:paraId="14BAC35E" w14:textId="0E6CC26F" w:rsidR="00064E30" w:rsidRPr="00536A92" w:rsidRDefault="00064E30"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PSO ir STO  elektrotechnikos darbuotojų tarpusavio darbo santykių nuostatus (žr.  </w:t>
      </w:r>
      <w:sdt>
        <w:sdtPr>
          <w:rPr>
            <w:bCs/>
            <w:color w:val="000000" w:themeColor="text1"/>
            <w:szCs w:val="22"/>
            <w:lang w:val="lt-LT"/>
          </w:rPr>
          <w:id w:val="-1997410790"/>
          <w:citation/>
        </w:sdtPr>
        <w:sdtEndPr/>
        <w:sdtContent>
          <w:r w:rsidRPr="00536A92">
            <w:rPr>
              <w:bCs/>
              <w:color w:val="000000" w:themeColor="text1"/>
              <w:szCs w:val="22"/>
              <w:lang w:val="lt-LT"/>
            </w:rPr>
            <w:fldChar w:fldCharType="begin"/>
          </w:r>
          <w:r w:rsidR="00243308" w:rsidRPr="00536A92">
            <w:rPr>
              <w:bCs/>
              <w:color w:val="000000" w:themeColor="text1"/>
              <w:szCs w:val="22"/>
              <w:lang w:val="lt-LT"/>
            </w:rPr>
            <w:instrText xml:space="preserve">CITATION Bendras3 \l 1063 </w:instrText>
          </w:r>
          <w:r w:rsidRPr="00536A92">
            <w:rPr>
              <w:bCs/>
              <w:color w:val="000000" w:themeColor="text1"/>
              <w:szCs w:val="22"/>
              <w:lang w:val="lt-LT"/>
            </w:rPr>
            <w:fldChar w:fldCharType="separate"/>
          </w:r>
          <w:r w:rsidR="00536A92" w:rsidRPr="00536A92">
            <w:rPr>
              <w:noProof/>
              <w:color w:val="000000" w:themeColor="text1"/>
              <w:szCs w:val="22"/>
              <w:lang w:val="lt-LT"/>
            </w:rPr>
            <w:t>(63)</w:t>
          </w:r>
          <w:r w:rsidRPr="00536A92">
            <w:rPr>
              <w:bCs/>
              <w:color w:val="000000" w:themeColor="text1"/>
              <w:szCs w:val="22"/>
              <w:lang w:val="lt-LT"/>
            </w:rPr>
            <w:fldChar w:fldCharType="end"/>
          </w:r>
        </w:sdtContent>
      </w:sdt>
      <w:r w:rsidRPr="00536A92">
        <w:rPr>
          <w:bCs/>
          <w:color w:val="000000" w:themeColor="text1"/>
          <w:szCs w:val="22"/>
          <w:lang w:val="lt-LT"/>
        </w:rPr>
        <w:t xml:space="preserve"> priedą).</w:t>
      </w:r>
    </w:p>
    <w:p w14:paraId="5AECADEB"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turi vykdyti duomenų mainus:</w:t>
      </w:r>
    </w:p>
    <w:p w14:paraId="44D9009D"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IEC 60870-5-104 (Slave) protokolu su PSO DVS;</w:t>
      </w:r>
    </w:p>
    <w:p w14:paraId="53F9649F"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IEC 60870-5-104 (Master) protokolas, rezervas;</w:t>
      </w:r>
    </w:p>
    <w:p w14:paraId="2195FC95" w14:textId="2A364772"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IEC 61850</w:t>
      </w:r>
      <w:r w:rsidR="00C1037D" w:rsidRPr="00536A92">
        <w:rPr>
          <w:bCs/>
          <w:color w:val="000000" w:themeColor="text1"/>
          <w:szCs w:val="22"/>
          <w:lang w:val="lt-LT"/>
        </w:rPr>
        <w:t xml:space="preserve"> ed. 2</w:t>
      </w:r>
      <w:r w:rsidRPr="00536A92">
        <w:rPr>
          <w:bCs/>
          <w:color w:val="000000" w:themeColor="text1"/>
          <w:szCs w:val="22"/>
          <w:lang w:val="lt-LT"/>
        </w:rPr>
        <w:t xml:space="preserve"> (Client) su RAA įrenginiais, rezervavimas pagal standartą IEC 62439 (PRP);</w:t>
      </w:r>
    </w:p>
    <w:p w14:paraId="1207AB49"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IEC 60870-5-101 (Master ir Slave) protokolais su STO TSPĮ;</w:t>
      </w:r>
    </w:p>
    <w:p w14:paraId="4B42CA1D" w14:textId="7347E1B4"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laiko sinchronizavimas SNTP protokolu nuo </w:t>
      </w:r>
      <w:r w:rsidR="00C1037D" w:rsidRPr="00536A92">
        <w:rPr>
          <w:bCs/>
          <w:color w:val="000000" w:themeColor="text1"/>
          <w:szCs w:val="22"/>
          <w:lang w:val="lt-LT"/>
        </w:rPr>
        <w:t>pastotės laiko sinchronizavimo įrenginio (PLSĮ)</w:t>
      </w:r>
      <w:r w:rsidRPr="00536A92">
        <w:rPr>
          <w:bCs/>
          <w:color w:val="000000" w:themeColor="text1"/>
          <w:szCs w:val="22"/>
          <w:lang w:val="lt-LT"/>
        </w:rPr>
        <w:t xml:space="preserve">. </w:t>
      </w:r>
    </w:p>
    <w:p w14:paraId="5C509605"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būklės stebėjimui turi būti suformuoti ir perduodami į DVS signalai:</w:t>
      </w:r>
    </w:p>
    <w:p w14:paraId="1A9835B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ryšio kanalų būklė;</w:t>
      </w:r>
    </w:p>
    <w:p w14:paraId="5C5105D8"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funkcijų vykdymo būklė;</w:t>
      </w:r>
    </w:p>
    <w:p w14:paraId="2B5A05F0"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informacinės saugos kontrolė.</w:t>
      </w:r>
    </w:p>
    <w:p w14:paraId="37A29331"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fizinis sujungimas duomenų mainams:</w:t>
      </w:r>
    </w:p>
    <w:p w14:paraId="72F591D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su STO TSPĮ jungiama per daugiamodes šviesolaidines linijas, panaudojant šviesolaidinius skirstymo įrenginius ir šviesolaidinius/elektrinius keitiklius;</w:t>
      </w:r>
    </w:p>
    <w:p w14:paraId="51E80905" w14:textId="781B35AD"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su bendros paskirties (toliau - BP) ir  pastotės duomenų tinklo (toliau - PDT) komutatoriais ekranuotais (≥5 cat)  lanksčiais jungiamaisiais kabeliais arba šviesolaidiniais</w:t>
      </w:r>
      <w:r w:rsidR="00390B9A" w:rsidRPr="00536A92">
        <w:rPr>
          <w:bCs/>
          <w:color w:val="000000" w:themeColor="text1"/>
          <w:szCs w:val="22"/>
          <w:lang w:val="lt-LT"/>
        </w:rPr>
        <w:t xml:space="preserve"> </w:t>
      </w:r>
      <w:r w:rsidRPr="00536A92">
        <w:rPr>
          <w:bCs/>
          <w:color w:val="000000" w:themeColor="text1"/>
          <w:szCs w:val="22"/>
          <w:lang w:val="lt-LT"/>
        </w:rPr>
        <w:t>daugiamodžiais jungiamaisiais kabeliais atitinkančiais IEC 11801  standarto reikalavimus ir pagamintais bei ištestuotais gamintojo turinčio įdiegtą  kokybės vadybos sistemą įvertintą sertifikatu ISO 9001 arba lygiaverčiu;</w:t>
      </w:r>
    </w:p>
    <w:p w14:paraId="4DAED5AA"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visi naudojami šviesolaidiniai kabeliai turi būti stiklo skaidulų; </w:t>
      </w:r>
    </w:p>
    <w:p w14:paraId="4747B439" w14:textId="1FD8353D"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šviesolaidiniai - elektriniai keitikliai turi tenkinti parametrus pagal standartinių techninių reikalavimų teleinformacijos surinkimo ir perdavimo įrenginiams </w:t>
      </w:r>
      <w:r w:rsidRPr="00536A92">
        <w:rPr>
          <w:color w:val="000000" w:themeColor="text1"/>
          <w:szCs w:val="22"/>
          <w:lang w:val="lt-LT"/>
        </w:rPr>
        <w:t xml:space="preserve">(žr. </w:t>
      </w:r>
      <w:sdt>
        <w:sdtPr>
          <w:rPr>
            <w:color w:val="000000" w:themeColor="text1"/>
            <w:szCs w:val="22"/>
            <w:lang w:val="lt-LT"/>
          </w:rPr>
          <w:id w:val="2128194728"/>
          <w:citation/>
        </w:sdtPr>
        <w:sdtEndPr/>
        <w:sdtContent>
          <w:r w:rsidR="00DD7FD6" w:rsidRPr="00536A92">
            <w:rPr>
              <w:color w:val="000000" w:themeColor="text1"/>
              <w:szCs w:val="22"/>
              <w:lang w:val="lt-LT"/>
            </w:rPr>
            <w:fldChar w:fldCharType="begin"/>
          </w:r>
          <w:r w:rsidR="00DE0192" w:rsidRPr="00536A92">
            <w:rPr>
              <w:color w:val="000000" w:themeColor="text1"/>
              <w:szCs w:val="22"/>
              <w:lang w:val="lt-LT"/>
            </w:rPr>
            <w:instrText xml:space="preserve">CITATION TSPI \l 1063 </w:instrText>
          </w:r>
          <w:r w:rsidR="00DD7FD6" w:rsidRPr="00536A92">
            <w:rPr>
              <w:color w:val="000000" w:themeColor="text1"/>
              <w:szCs w:val="22"/>
              <w:lang w:val="lt-LT"/>
            </w:rPr>
            <w:fldChar w:fldCharType="separate"/>
          </w:r>
          <w:r w:rsidR="00536A92" w:rsidRPr="00536A92">
            <w:rPr>
              <w:noProof/>
              <w:color w:val="000000" w:themeColor="text1"/>
              <w:szCs w:val="22"/>
              <w:lang w:val="lt-LT"/>
            </w:rPr>
            <w:t>(62)</w:t>
          </w:r>
          <w:r w:rsidR="00DD7FD6" w:rsidRPr="00536A92">
            <w:rPr>
              <w:color w:val="000000" w:themeColor="text1"/>
              <w:szCs w:val="22"/>
              <w:lang w:val="lt-LT"/>
            </w:rPr>
            <w:fldChar w:fldCharType="end"/>
          </w:r>
        </w:sdtContent>
      </w:sdt>
      <w:r w:rsidR="00DD7FD6" w:rsidRPr="00536A92">
        <w:rPr>
          <w:color w:val="000000" w:themeColor="text1"/>
          <w:szCs w:val="22"/>
          <w:lang w:val="lt-LT"/>
        </w:rPr>
        <w:t xml:space="preserve"> </w:t>
      </w:r>
      <w:r w:rsidRPr="00536A92">
        <w:rPr>
          <w:color w:val="000000" w:themeColor="text1"/>
          <w:szCs w:val="22"/>
          <w:lang w:val="lt-LT"/>
        </w:rPr>
        <w:t>priedą)</w:t>
      </w:r>
      <w:r w:rsidRPr="00536A92">
        <w:rPr>
          <w:bCs/>
          <w:color w:val="000000" w:themeColor="text1"/>
          <w:szCs w:val="22"/>
          <w:lang w:val="lt-LT"/>
        </w:rPr>
        <w:t xml:space="preserve"> nurodytų punktų reikalavimus:</w:t>
      </w:r>
    </w:p>
    <w:p w14:paraId="24D9C3E7"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reikalavimai standartams (p. 1.1, 1.3);</w:t>
      </w:r>
    </w:p>
    <w:p w14:paraId="513D3C8C"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reikalavimai aplinkos sąlygoms (p. 2);</w:t>
      </w:r>
    </w:p>
    <w:p w14:paraId="3548B993"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reikalavimai aparatinei įrangai ( p. 3);</w:t>
      </w:r>
    </w:p>
    <w:p w14:paraId="420419C3"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duomenų mainų sąsajų parametrai turi būti suderinti su TSPĮ sąsajų parametrais  (p. 6.3);</w:t>
      </w:r>
    </w:p>
    <w:p w14:paraId="325D341E" w14:textId="3E741A4C"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maitinimas nuo nuolatinės srovės vardinės įtampos  220 VDC arba 110 VDC arba 48 VDC, (parenkama projektavimo metu), užtikrinant veikimą prie įėjimo įtampos nuokrypio ribų pagal (p. 4.4.4).</w:t>
      </w:r>
    </w:p>
    <w:p w14:paraId="3CA53A6A" w14:textId="77777777" w:rsidR="001A4923" w:rsidRPr="00536A92" w:rsidRDefault="001A4923" w:rsidP="00B258AB">
      <w:pPr>
        <w:pStyle w:val="NoSpacing"/>
        <w:numPr>
          <w:ilvl w:val="1"/>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 xml:space="preserve">Laiko sinchronizavimas: </w:t>
      </w:r>
    </w:p>
    <w:p w14:paraId="29BED458" w14:textId="27AA9DCB" w:rsidR="001A4923" w:rsidRPr="00536A92" w:rsidRDefault="001A4923" w:rsidP="00B258AB">
      <w:pPr>
        <w:pStyle w:val="NoSpacing"/>
        <w:numPr>
          <w:ilvl w:val="2"/>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 xml:space="preserve">pastotės įrenginių laiko sinchronizavimas vykdomas </w:t>
      </w:r>
      <w:r w:rsidR="00C1037D" w:rsidRPr="00536A92">
        <w:rPr>
          <w:bCs/>
          <w:color w:val="000000" w:themeColor="text1"/>
          <w:szCs w:val="22"/>
          <w:lang w:val="lt-LT"/>
        </w:rPr>
        <w:t>PLSĮ</w:t>
      </w:r>
      <w:r w:rsidRPr="00536A92">
        <w:rPr>
          <w:bCs/>
          <w:color w:val="000000" w:themeColor="text1"/>
          <w:szCs w:val="22"/>
          <w:lang w:val="lt-LT"/>
        </w:rPr>
        <w:t>;</w:t>
      </w:r>
    </w:p>
    <w:p w14:paraId="18E4F3A9" w14:textId="577441B2" w:rsidR="001A4923" w:rsidRPr="00536A92" w:rsidRDefault="00C1037D" w:rsidP="00B258AB">
      <w:pPr>
        <w:pStyle w:val="NoSpacing"/>
        <w:numPr>
          <w:ilvl w:val="2"/>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PLSĮ</w:t>
      </w:r>
      <w:r w:rsidR="001A4923" w:rsidRPr="00536A92">
        <w:rPr>
          <w:bCs/>
          <w:color w:val="000000" w:themeColor="text1"/>
          <w:szCs w:val="22"/>
          <w:lang w:val="lt-LT"/>
        </w:rPr>
        <w:t xml:space="preserve"> turi būti projektuojamas ir atitikti reikalavimus:</w:t>
      </w:r>
    </w:p>
    <w:p w14:paraId="22645D02" w14:textId="63E60D8F"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tipinius reikalavimus pastotės laiko sinchronizavimo įrangos projektavimui (žr.</w:t>
      </w:r>
      <w:sdt>
        <w:sdtPr>
          <w:rPr>
            <w:bCs/>
            <w:color w:val="000000" w:themeColor="text1"/>
            <w:szCs w:val="22"/>
            <w:lang w:val="lt-LT"/>
          </w:rPr>
          <w:id w:val="-1394188833"/>
          <w:citation/>
        </w:sdtPr>
        <w:sdtEndPr/>
        <w:sdtContent>
          <w:r w:rsidR="00DD7FD6" w:rsidRPr="00536A92">
            <w:rPr>
              <w:bCs/>
              <w:color w:val="000000" w:themeColor="text1"/>
              <w:szCs w:val="22"/>
              <w:lang w:val="lt-LT"/>
            </w:rPr>
            <w:fldChar w:fldCharType="begin"/>
          </w:r>
          <w:r w:rsidR="00243308" w:rsidRPr="00536A92">
            <w:rPr>
              <w:bCs/>
              <w:color w:val="000000" w:themeColor="text1"/>
              <w:szCs w:val="22"/>
              <w:lang w:val="lt-LT"/>
            </w:rPr>
            <w:instrText xml:space="preserve">CITATION TSPI2 \l 1063 </w:instrText>
          </w:r>
          <w:r w:rsidR="00DD7FD6" w:rsidRPr="00536A92">
            <w:rPr>
              <w:bCs/>
              <w:color w:val="000000" w:themeColor="text1"/>
              <w:szCs w:val="22"/>
              <w:lang w:val="lt-LT"/>
            </w:rPr>
            <w:fldChar w:fldCharType="separate"/>
          </w:r>
          <w:r w:rsidR="00536A92" w:rsidRPr="00536A92">
            <w:rPr>
              <w:bCs/>
              <w:noProof/>
              <w:color w:val="000000" w:themeColor="text1"/>
              <w:szCs w:val="22"/>
              <w:lang w:val="lt-LT"/>
            </w:rPr>
            <w:t xml:space="preserve"> </w:t>
          </w:r>
          <w:r w:rsidR="00536A92" w:rsidRPr="00536A92">
            <w:rPr>
              <w:noProof/>
              <w:color w:val="000000" w:themeColor="text1"/>
              <w:szCs w:val="22"/>
              <w:lang w:val="lt-LT"/>
            </w:rPr>
            <w:t>(64)</w:t>
          </w:r>
          <w:r w:rsidR="00DD7FD6" w:rsidRPr="00536A92">
            <w:rPr>
              <w:bCs/>
              <w:color w:val="000000" w:themeColor="text1"/>
              <w:szCs w:val="22"/>
              <w:lang w:val="lt-LT"/>
            </w:rPr>
            <w:fldChar w:fldCharType="end"/>
          </w:r>
        </w:sdtContent>
      </w:sdt>
      <w:r w:rsidRPr="00536A92">
        <w:rPr>
          <w:bCs/>
          <w:color w:val="000000" w:themeColor="text1"/>
          <w:szCs w:val="22"/>
          <w:lang w:val="lt-LT"/>
        </w:rPr>
        <w:t xml:space="preserve"> priedą);</w:t>
      </w:r>
    </w:p>
    <w:p w14:paraId="7F50DB8E" w14:textId="12333103"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536A92">
        <w:rPr>
          <w:bCs/>
          <w:color w:val="000000" w:themeColor="text1"/>
          <w:szCs w:val="22"/>
          <w:lang w:val="lt-LT"/>
        </w:rPr>
        <w:t xml:space="preserve">perdavimo tinklo transformatorių pastočių ir skirstyklų įrangos nuotolinio valdymo reikalavimų </w:t>
      </w:r>
      <w:r w:rsidR="009335AE" w:rsidRPr="00536A92">
        <w:rPr>
          <w:rFonts w:cs="Arial"/>
          <w:color w:val="000000" w:themeColor="text1"/>
          <w:szCs w:val="22"/>
          <w:lang w:val="lt-LT"/>
        </w:rPr>
        <w:t xml:space="preserve">aprašo pagrindinius reikalavimus teleinformacijos surinkimui ir perdavimui bei kitus aprašo priedus </w:t>
      </w:r>
      <w:r w:rsidRPr="00536A92">
        <w:rPr>
          <w:bCs/>
          <w:color w:val="000000" w:themeColor="text1"/>
          <w:szCs w:val="22"/>
          <w:lang w:val="lt-LT"/>
        </w:rPr>
        <w:t xml:space="preserve"> </w:t>
      </w:r>
      <w:r w:rsidRPr="00536A92">
        <w:rPr>
          <w:color w:val="000000" w:themeColor="text1"/>
          <w:szCs w:val="22"/>
          <w:lang w:val="lt-LT"/>
        </w:rPr>
        <w:t xml:space="preserve">(žr. </w:t>
      </w:r>
      <w:sdt>
        <w:sdtPr>
          <w:rPr>
            <w:color w:val="000000" w:themeColor="text1"/>
            <w:szCs w:val="22"/>
            <w:lang w:val="lt-LT"/>
          </w:rPr>
          <w:id w:val="-1601251167"/>
          <w:citation/>
        </w:sdtPr>
        <w:sdtEndPr/>
        <w:sdtContent>
          <w:r w:rsidR="00DD7FD6" w:rsidRPr="00536A92">
            <w:rPr>
              <w:color w:val="000000" w:themeColor="text1"/>
              <w:szCs w:val="22"/>
              <w:lang w:val="lt-LT"/>
            </w:rPr>
            <w:fldChar w:fldCharType="begin"/>
          </w:r>
          <w:r w:rsidR="00024DC2" w:rsidRPr="00536A92">
            <w:rPr>
              <w:color w:val="000000" w:themeColor="text1"/>
              <w:szCs w:val="22"/>
              <w:lang w:val="lt-LT"/>
            </w:rPr>
            <w:instrText xml:space="preserve">CITATION PVA \l 1063 </w:instrText>
          </w:r>
          <w:r w:rsidR="00DD7FD6" w:rsidRPr="00536A92">
            <w:rPr>
              <w:color w:val="000000" w:themeColor="text1"/>
              <w:szCs w:val="22"/>
              <w:lang w:val="lt-LT"/>
            </w:rPr>
            <w:fldChar w:fldCharType="separate"/>
          </w:r>
          <w:r w:rsidR="00536A92" w:rsidRPr="00536A92">
            <w:rPr>
              <w:noProof/>
              <w:color w:val="000000" w:themeColor="text1"/>
              <w:szCs w:val="22"/>
              <w:lang w:val="lt-LT"/>
            </w:rPr>
            <w:t>(61)</w:t>
          </w:r>
          <w:r w:rsidR="00DD7FD6" w:rsidRPr="00536A92">
            <w:rPr>
              <w:color w:val="000000" w:themeColor="text1"/>
              <w:szCs w:val="22"/>
              <w:lang w:val="lt-LT"/>
            </w:rPr>
            <w:fldChar w:fldCharType="end"/>
          </w:r>
        </w:sdtContent>
      </w:sdt>
      <w:r w:rsidR="00285AFE" w:rsidRPr="00536A92">
        <w:rPr>
          <w:color w:val="000000" w:themeColor="text1"/>
          <w:szCs w:val="22"/>
          <w:lang w:val="lt-LT"/>
        </w:rPr>
        <w:t xml:space="preserve"> </w:t>
      </w:r>
      <w:r w:rsidRPr="00536A92">
        <w:rPr>
          <w:color w:val="000000" w:themeColor="text1"/>
          <w:szCs w:val="22"/>
          <w:lang w:val="lt-LT"/>
        </w:rPr>
        <w:t>priedą).</w:t>
      </w:r>
    </w:p>
    <w:p w14:paraId="5C03E1E0" w14:textId="77777777" w:rsidR="001A4923" w:rsidRPr="00536A92" w:rsidRDefault="001A4923" w:rsidP="00B258AB">
      <w:pPr>
        <w:pStyle w:val="NoSpacing"/>
        <w:numPr>
          <w:ilvl w:val="1"/>
          <w:numId w:val="5"/>
        </w:numPr>
        <w:spacing w:line="276" w:lineRule="auto"/>
        <w:ind w:left="0" w:firstLine="567"/>
        <w:jc w:val="both"/>
        <w:rPr>
          <w:bCs/>
          <w:color w:val="000000" w:themeColor="text1"/>
          <w:szCs w:val="22"/>
          <w:lang w:val="lt-LT"/>
        </w:rPr>
      </w:pPr>
      <w:r w:rsidRPr="00536A92">
        <w:rPr>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1BFD41FE" w14:textId="46501CD7" w:rsidR="001A4923" w:rsidRPr="00536A92" w:rsidRDefault="001A4923" w:rsidP="00B258AB">
      <w:pPr>
        <w:pStyle w:val="NoSpacing"/>
        <w:numPr>
          <w:ilvl w:val="1"/>
          <w:numId w:val="5"/>
        </w:numPr>
        <w:spacing w:line="276" w:lineRule="auto"/>
        <w:ind w:left="0" w:firstLine="567"/>
        <w:jc w:val="both"/>
        <w:rPr>
          <w:bCs/>
          <w:color w:val="000000" w:themeColor="text1"/>
          <w:szCs w:val="22"/>
          <w:lang w:val="lt-LT"/>
        </w:rPr>
      </w:pPr>
      <w:r w:rsidRPr="00536A92">
        <w:rPr>
          <w:bCs/>
          <w:color w:val="000000" w:themeColor="text1"/>
          <w:szCs w:val="22"/>
          <w:lang w:val="lt-LT"/>
        </w:rPr>
        <w:t xml:space="preserve">Įrenginių maitinamas projektuojamas nuo nuolatinės srovės savų reikmių skydo (toliau - NSSRS) pagal reikalavimus įrangos maitinimui </w:t>
      </w:r>
      <w:r w:rsidRPr="00536A92">
        <w:rPr>
          <w:color w:val="000000" w:themeColor="text1"/>
          <w:szCs w:val="22"/>
          <w:lang w:val="lt-LT"/>
        </w:rPr>
        <w:t xml:space="preserve">(žr. </w:t>
      </w:r>
      <w:sdt>
        <w:sdtPr>
          <w:rPr>
            <w:color w:val="000000" w:themeColor="text1"/>
            <w:szCs w:val="22"/>
            <w:lang w:val="lt-LT"/>
          </w:rPr>
          <w:id w:val="1202971551"/>
          <w:citation/>
        </w:sdtPr>
        <w:sdtEndPr/>
        <w:sdtContent>
          <w:r w:rsidR="0034786D" w:rsidRPr="00536A92">
            <w:rPr>
              <w:color w:val="000000" w:themeColor="text1"/>
              <w:szCs w:val="22"/>
              <w:lang w:val="lt-LT"/>
            </w:rPr>
            <w:fldChar w:fldCharType="begin"/>
          </w:r>
          <w:r w:rsidR="0034786D" w:rsidRPr="00536A92">
            <w:rPr>
              <w:color w:val="000000" w:themeColor="text1"/>
              <w:szCs w:val="22"/>
              <w:lang w:val="lt-LT"/>
            </w:rPr>
            <w:instrText xml:space="preserve">CITATION TSPI3 \l 1063 </w:instrText>
          </w:r>
          <w:r w:rsidR="0034786D" w:rsidRPr="00536A92">
            <w:rPr>
              <w:color w:val="000000" w:themeColor="text1"/>
              <w:szCs w:val="22"/>
              <w:lang w:val="lt-LT"/>
            </w:rPr>
            <w:fldChar w:fldCharType="separate"/>
          </w:r>
          <w:r w:rsidR="00536A92" w:rsidRPr="00536A92">
            <w:rPr>
              <w:noProof/>
              <w:color w:val="000000" w:themeColor="text1"/>
              <w:szCs w:val="22"/>
              <w:lang w:val="lt-LT"/>
            </w:rPr>
            <w:t>(65)</w:t>
          </w:r>
          <w:r w:rsidR="0034786D" w:rsidRPr="00536A92">
            <w:rPr>
              <w:color w:val="000000" w:themeColor="text1"/>
              <w:szCs w:val="22"/>
              <w:lang w:val="lt-LT"/>
            </w:rPr>
            <w:fldChar w:fldCharType="end"/>
          </w:r>
        </w:sdtContent>
      </w:sdt>
      <w:r w:rsidR="0052345C" w:rsidRPr="00536A92">
        <w:rPr>
          <w:color w:val="000000" w:themeColor="text1"/>
          <w:szCs w:val="22"/>
          <w:lang w:val="lt-LT"/>
        </w:rPr>
        <w:t xml:space="preserve"> </w:t>
      </w:r>
      <w:r w:rsidRPr="00536A92">
        <w:rPr>
          <w:color w:val="000000" w:themeColor="text1"/>
          <w:szCs w:val="22"/>
          <w:lang w:val="lt-LT"/>
        </w:rPr>
        <w:t>priedą).</w:t>
      </w:r>
    </w:p>
    <w:p w14:paraId="5DD96B2A"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Įrenginių montavimas - demontavimas:</w:t>
      </w:r>
    </w:p>
    <w:p w14:paraId="78F10571" w14:textId="22093869"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lastRenderedPageBreak/>
        <w:t xml:space="preserve">įrenginiai (TSPĮ, </w:t>
      </w:r>
      <w:r w:rsidR="00C1037D" w:rsidRPr="00536A92">
        <w:rPr>
          <w:bCs/>
          <w:color w:val="000000" w:themeColor="text1"/>
          <w:szCs w:val="22"/>
          <w:lang w:val="lt-LT"/>
        </w:rPr>
        <w:t>PLSĮ</w:t>
      </w:r>
      <w:r w:rsidRPr="00536A92">
        <w:rPr>
          <w:bCs/>
          <w:color w:val="000000" w:themeColor="text1"/>
          <w:szCs w:val="22"/>
          <w:lang w:val="lt-LT"/>
        </w:rPr>
        <w:t xml:space="preserve"> ir kita komplektuojama įranga) turi būti sumontuota spintoje, pagal EĮĮBT reikalavimus užtikrinant įrangos gamintojo numatytą montavimo būdą ir reikiamas eksploatacines sąlygas;</w:t>
      </w:r>
    </w:p>
    <w:p w14:paraId="516AC26D" w14:textId="472BBC4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įranga aptarnaujama iš dviejų pusių, turi būti sumontuota pasukamam </w:t>
      </w:r>
      <w:r w:rsidR="004F22E6" w:rsidRPr="00536A92">
        <w:rPr>
          <w:bCs/>
          <w:color w:val="000000" w:themeColor="text1"/>
          <w:szCs w:val="22"/>
          <w:lang w:val="lt-LT"/>
        </w:rPr>
        <w:t xml:space="preserve">spintos </w:t>
      </w:r>
      <w:r w:rsidRPr="00536A92">
        <w:rPr>
          <w:bCs/>
          <w:color w:val="000000" w:themeColor="text1"/>
          <w:szCs w:val="22"/>
          <w:lang w:val="lt-LT"/>
        </w:rPr>
        <w:t>rėme arba dvipusio aptarnavimo spintoje užtikrinant priėjimą prie įrangos iš abiejų pusių;</w:t>
      </w:r>
    </w:p>
    <w:p w14:paraId="1B4F8003" w14:textId="68742AAC" w:rsidR="000746DA" w:rsidRPr="00536A92" w:rsidRDefault="00BE63D8"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spinta turi atitikti standartinius techninius reikalavimus (žr. </w:t>
      </w:r>
      <w:sdt>
        <w:sdtPr>
          <w:rPr>
            <w:bCs/>
            <w:color w:val="000000" w:themeColor="text1"/>
            <w:szCs w:val="22"/>
            <w:lang w:val="lt-LT"/>
          </w:rPr>
          <w:id w:val="1672375064"/>
          <w:citation/>
        </w:sdtPr>
        <w:sdtEndPr/>
        <w:sdtContent>
          <w:r w:rsidR="0052345C" w:rsidRPr="00536A92">
            <w:rPr>
              <w:bCs/>
              <w:color w:val="000000" w:themeColor="text1"/>
              <w:szCs w:val="22"/>
              <w:lang w:val="lt-LT"/>
            </w:rPr>
            <w:fldChar w:fldCharType="begin"/>
          </w:r>
          <w:r w:rsidR="00243308" w:rsidRPr="00536A92">
            <w:rPr>
              <w:bCs/>
              <w:color w:val="000000" w:themeColor="text1"/>
              <w:szCs w:val="22"/>
              <w:lang w:val="lt-LT"/>
            </w:rPr>
            <w:instrText xml:space="preserve">CITATION TSPI4 \l 1063 </w:instrText>
          </w:r>
          <w:r w:rsidR="0052345C" w:rsidRPr="00536A92">
            <w:rPr>
              <w:bCs/>
              <w:color w:val="000000" w:themeColor="text1"/>
              <w:szCs w:val="22"/>
              <w:lang w:val="lt-LT"/>
            </w:rPr>
            <w:fldChar w:fldCharType="separate"/>
          </w:r>
          <w:r w:rsidR="00536A92" w:rsidRPr="00536A92">
            <w:rPr>
              <w:noProof/>
              <w:color w:val="000000" w:themeColor="text1"/>
              <w:szCs w:val="22"/>
              <w:lang w:val="lt-LT"/>
            </w:rPr>
            <w:t>(66)</w:t>
          </w:r>
          <w:r w:rsidR="0052345C" w:rsidRPr="00536A92">
            <w:rPr>
              <w:bCs/>
              <w:color w:val="000000" w:themeColor="text1"/>
              <w:szCs w:val="22"/>
              <w:lang w:val="lt-LT"/>
            </w:rPr>
            <w:fldChar w:fldCharType="end"/>
          </w:r>
        </w:sdtContent>
      </w:sdt>
      <w:r w:rsidRPr="00536A92">
        <w:rPr>
          <w:bCs/>
          <w:color w:val="000000" w:themeColor="text1"/>
          <w:szCs w:val="22"/>
          <w:lang w:val="lt-LT"/>
        </w:rPr>
        <w:t xml:space="preserve"> priedą</w:t>
      </w:r>
      <w:r w:rsidRPr="00536A92">
        <w:rPr>
          <w:color w:val="000000" w:themeColor="text1"/>
          <w:szCs w:val="22"/>
          <w:lang w:val="lt-LT"/>
        </w:rPr>
        <w:t>);</w:t>
      </w:r>
    </w:p>
    <w:p w14:paraId="460E7BBD"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Testavimas ir bandymai:</w:t>
      </w:r>
    </w:p>
    <w:p w14:paraId="34ADDAC0" w14:textId="56C5D974"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TSPĮ ir </w:t>
      </w:r>
      <w:r w:rsidR="00C1037D" w:rsidRPr="00536A92">
        <w:rPr>
          <w:bCs/>
          <w:color w:val="000000" w:themeColor="text1"/>
          <w:szCs w:val="22"/>
          <w:lang w:val="lt-LT"/>
        </w:rPr>
        <w:t>PLSĮ</w:t>
      </w:r>
      <w:r w:rsidRPr="00536A92">
        <w:rPr>
          <w:bCs/>
          <w:color w:val="000000" w:themeColor="text1"/>
          <w:szCs w:val="22"/>
          <w:lang w:val="lt-LT"/>
        </w:rPr>
        <w:t xml:space="preserve"> gamykliniai bandymai (angl. factory acceptance test - FAT) turi būti atlikti pagal iš anksto suderintą programą,</w:t>
      </w:r>
      <w:r w:rsidR="00005BC5" w:rsidRPr="00536A92">
        <w:rPr>
          <w:bCs/>
          <w:color w:val="000000" w:themeColor="text1"/>
          <w:szCs w:val="22"/>
          <w:lang w:val="lt-LT"/>
        </w:rPr>
        <w:t xml:space="preserve"> PSO</w:t>
      </w:r>
      <w:r w:rsidRPr="00536A92">
        <w:rPr>
          <w:bCs/>
          <w:color w:val="000000" w:themeColor="text1"/>
          <w:szCs w:val="22"/>
          <w:lang w:val="lt-LT"/>
        </w:rPr>
        <w:t xml:space="preserve"> atstovams dalyvaujant juose ir pateikiant bandymų protokolą;</w:t>
      </w:r>
    </w:p>
    <w:p w14:paraId="0CADD078"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duomenų mainų testavimas (angl. site acceptance  test -  SAT) įdiegus įrangą objekte pagal projektą, pateikiant  testavimo protokolą.</w:t>
      </w:r>
    </w:p>
    <w:p w14:paraId="03234179"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Įranga turi būti komplektuojama:</w:t>
      </w:r>
    </w:p>
    <w:p w14:paraId="7A93631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su programine įranga konfigūravimui, funkcijų vykdymui  ir licencijomis; </w:t>
      </w:r>
    </w:p>
    <w:p w14:paraId="034C988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 xml:space="preserve">su aparatinės ir programinės įrangos techniniais aprašymais; </w:t>
      </w:r>
    </w:p>
    <w:p w14:paraId="2C83A47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su duomenų mainų protokolų atitikimų dokumentais.</w:t>
      </w:r>
    </w:p>
    <w:p w14:paraId="51486E80" w14:textId="6A3B6A93" w:rsidR="001A4923" w:rsidRPr="00536A92" w:rsidRDefault="00BF716D"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szCs w:val="22"/>
          <w:lang w:val="lt-LT"/>
        </w:rPr>
        <w:t xml:space="preserve">Reikalavimai teleinformacijos surinkimui, perdavimui ir valdymui su rekonstrukcija susijusiuose PU nurodytuose perdavimo tinklo objektuose </w:t>
      </w:r>
      <w:r w:rsidRPr="00536A92">
        <w:rPr>
          <w:rFonts w:cs="Arial"/>
          <w:bCs/>
          <w:szCs w:val="22"/>
          <w:lang w:val="lt-LT"/>
        </w:rPr>
        <w:t>(</w:t>
      </w:r>
      <w:r w:rsidR="000760A6" w:rsidRPr="00536A92">
        <w:rPr>
          <w:rFonts w:cs="Arial"/>
          <w:i/>
          <w:szCs w:val="22"/>
          <w:lang w:val="lt-LT"/>
        </w:rPr>
        <w:t>Neries TP</w:t>
      </w:r>
      <w:r w:rsidR="00F04918" w:rsidRPr="00536A92">
        <w:rPr>
          <w:rFonts w:cs="Arial"/>
          <w:i/>
          <w:szCs w:val="22"/>
          <w:lang w:val="lt-LT"/>
        </w:rPr>
        <w:t xml:space="preserve">, </w:t>
      </w:r>
      <w:r w:rsidR="00F04918" w:rsidRPr="00536A92">
        <w:rPr>
          <w:rFonts w:cs="Arial"/>
          <w:bCs/>
          <w:i/>
          <w:szCs w:val="22"/>
          <w:lang w:val="lt-LT"/>
        </w:rPr>
        <w:t xml:space="preserve">Pabradės </w:t>
      </w:r>
      <w:r w:rsidR="00F04918" w:rsidRPr="00536A92">
        <w:rPr>
          <w:rFonts w:cs="Arial"/>
          <w:i/>
          <w:szCs w:val="22"/>
          <w:lang w:val="lt-LT"/>
        </w:rPr>
        <w:t>TP</w:t>
      </w:r>
      <w:r w:rsidRPr="00536A92">
        <w:rPr>
          <w:rFonts w:cs="Arial"/>
          <w:bCs/>
          <w:szCs w:val="22"/>
          <w:lang w:val="lt-LT"/>
        </w:rPr>
        <w:t>)</w:t>
      </w:r>
      <w:r w:rsidRPr="00536A92">
        <w:rPr>
          <w:szCs w:val="22"/>
          <w:lang w:val="lt-LT"/>
        </w:rPr>
        <w:t>:</w:t>
      </w:r>
    </w:p>
    <w:p w14:paraId="62C4011C" w14:textId="7673B61A"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szCs w:val="22"/>
          <w:lang w:val="lt-LT"/>
        </w:rPr>
        <w:t>turi būti įvertinti teleinformacijos apimčių pakeitimai  atliekami rekonstravimo metu su rekonstrukcija susijusiuose  PSO objektuose ir juose suprojektuoti ir atlikti reikiami teleinformacijos surinkimo, perdavimo ir valdymo pakeitimai;</w:t>
      </w:r>
      <w:r w:rsidR="0075018E" w:rsidRPr="00536A92">
        <w:rPr>
          <w:bCs/>
          <w:color w:val="000000" w:themeColor="text1"/>
          <w:szCs w:val="22"/>
          <w:lang w:val="lt-LT"/>
        </w:rPr>
        <w:t xml:space="preserve"> </w:t>
      </w:r>
      <w:r w:rsidR="001A4923" w:rsidRPr="00536A92">
        <w:rPr>
          <w:bCs/>
          <w:color w:val="000000" w:themeColor="text1"/>
          <w:szCs w:val="22"/>
          <w:lang w:val="lt-LT"/>
        </w:rPr>
        <w:t xml:space="preserve"> </w:t>
      </w:r>
    </w:p>
    <w:p w14:paraId="146B7C7F" w14:textId="568204F6"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szCs w:val="22"/>
          <w:lang w:val="lt-LT"/>
        </w:rPr>
        <w:t>projekto derinimo metu turi būti suderinti techniniai sprendiniai,  paruošti ir pateikti pilni TSPĮ konfigūracijoje esančių signalų sąrašai, įskaitant rekonstruojamos dalies signalus, rekonstravimo metu naikinamus bei naujus signalus;</w:t>
      </w:r>
    </w:p>
    <w:p w14:paraId="7A93C822" w14:textId="70DF0080"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szCs w:val="22"/>
          <w:lang w:val="lt-LT"/>
        </w:rPr>
        <w:t>esant nepakankamiems TSPĮ resursams turi būti atnaujinta ar papildyta TSPĮ aparatinė ir programinė įranga bei atliktas TSPĮ konfigūravimas.</w:t>
      </w:r>
    </w:p>
    <w:p w14:paraId="1271C2CE"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Kvalifikacija ir darbai:</w:t>
      </w:r>
    </w:p>
    <w:p w14:paraId="314B157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2882DAF5" w14:textId="1A610735"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įrenginius jungiant prie PSO technologinio tinklo turi būti suderinti su</w:t>
      </w:r>
      <w:r w:rsidR="00005BC5" w:rsidRPr="00536A92">
        <w:rPr>
          <w:bCs/>
          <w:color w:val="000000" w:themeColor="text1"/>
          <w:szCs w:val="22"/>
          <w:lang w:val="lt-LT"/>
        </w:rPr>
        <w:t xml:space="preserve"> PSO</w:t>
      </w:r>
      <w:r w:rsidRPr="00536A92">
        <w:rPr>
          <w:bCs/>
          <w:color w:val="000000" w:themeColor="text1"/>
          <w:szCs w:val="22"/>
          <w:lang w:val="lt-LT"/>
        </w:rPr>
        <w:t xml:space="preserve"> ir pakeisti įrenginių gamykliniai prieigos slaptažodžiai;</w:t>
      </w:r>
    </w:p>
    <w:p w14:paraId="3F16BE59"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lang w:val="lt-LT"/>
        </w:rPr>
      </w:pPr>
      <w:r w:rsidRPr="00536A92">
        <w:rPr>
          <w:bCs/>
          <w:color w:val="000000" w:themeColor="text1"/>
          <w:szCs w:val="22"/>
          <w:lang w:val="lt-LT"/>
        </w:rPr>
        <w:t>darbai turi būti suplanuoti ir atliekami taip, kad duomenų perdavimo traktas ir TSPĮ būtų sukonfigūruoti ir pratestuoti iki kiekvieno etapo įvedimo į eksploataciją.</w:t>
      </w:r>
    </w:p>
    <w:p w14:paraId="669131E6" w14:textId="6C525EF7" w:rsidR="001A4923" w:rsidRPr="00536A92" w:rsidRDefault="00BF3A5F" w:rsidP="00B258AB">
      <w:pPr>
        <w:pStyle w:val="NoSpacing"/>
        <w:numPr>
          <w:ilvl w:val="1"/>
          <w:numId w:val="5"/>
        </w:numPr>
        <w:tabs>
          <w:tab w:val="left" w:pos="1418"/>
        </w:tabs>
        <w:spacing w:line="276" w:lineRule="auto"/>
        <w:ind w:left="0" w:firstLine="567"/>
        <w:jc w:val="both"/>
        <w:rPr>
          <w:color w:val="000000" w:themeColor="text1"/>
          <w:szCs w:val="22"/>
          <w:lang w:val="lt-LT"/>
        </w:rPr>
      </w:pPr>
      <w:r w:rsidRPr="00536A92">
        <w:rPr>
          <w:bCs/>
          <w:color w:val="000000" w:themeColor="text1"/>
          <w:szCs w:val="22"/>
          <w:lang w:val="lt-LT"/>
        </w:rPr>
        <w:t>Teleinformacijos surinkimo ir perdavimo dalis techniniame ir darbo projektuose  turi būti pateikta atskirose TIS bylo</w:t>
      </w:r>
      <w:r w:rsidR="00726677" w:rsidRPr="00536A92">
        <w:rPr>
          <w:bCs/>
          <w:color w:val="000000" w:themeColor="text1"/>
          <w:szCs w:val="22"/>
          <w:lang w:val="lt-LT"/>
        </w:rPr>
        <w:t>se.</w:t>
      </w:r>
    </w:p>
    <w:p w14:paraId="277B54A1" w14:textId="6B3CBB78" w:rsidR="00405D48" w:rsidRPr="00536A92" w:rsidRDefault="00D03D2A" w:rsidP="00B258AB">
      <w:pPr>
        <w:pStyle w:val="Heading1"/>
        <w:numPr>
          <w:ilvl w:val="0"/>
          <w:numId w:val="26"/>
        </w:numPr>
        <w:spacing w:before="120" w:after="120" w:line="276" w:lineRule="auto"/>
        <w:ind w:firstLine="567"/>
        <w:rPr>
          <w:szCs w:val="22"/>
          <w:lang w:val="lt-LT"/>
        </w:rPr>
      </w:pPr>
      <w:bookmarkStart w:id="55" w:name="_Toc455492582"/>
      <w:bookmarkStart w:id="56" w:name="_Toc456103654"/>
      <w:bookmarkStart w:id="57" w:name="_Toc66109484"/>
      <w:bookmarkStart w:id="58" w:name="_Toc420068154"/>
      <w:bookmarkEnd w:id="54"/>
      <w:r w:rsidRPr="00536A92">
        <w:rPr>
          <w:color w:val="000000"/>
          <w:szCs w:val="22"/>
          <w:lang w:val="lt-LT"/>
        </w:rPr>
        <w:t>ELEKTR</w:t>
      </w:r>
      <w:r w:rsidR="003319A7" w:rsidRPr="00536A92">
        <w:rPr>
          <w:color w:val="000000"/>
          <w:szCs w:val="22"/>
          <w:lang w:val="lt-LT"/>
        </w:rPr>
        <w:t>ON</w:t>
      </w:r>
      <w:r w:rsidRPr="00536A92">
        <w:rPr>
          <w:color w:val="000000"/>
          <w:szCs w:val="22"/>
          <w:lang w:val="lt-LT"/>
        </w:rPr>
        <w:t>INIŲ</w:t>
      </w:r>
      <w:r w:rsidRPr="00536A92">
        <w:rPr>
          <w:szCs w:val="22"/>
          <w:lang w:val="lt-LT"/>
        </w:rPr>
        <w:t xml:space="preserve"> RYŠIŲ (TELEKOMUNIKACIJŲ) DALI</w:t>
      </w:r>
      <w:bookmarkEnd w:id="55"/>
      <w:bookmarkEnd w:id="56"/>
      <w:r w:rsidR="00F20C80" w:rsidRPr="00536A92">
        <w:rPr>
          <w:szCs w:val="22"/>
          <w:lang w:val="lt-LT"/>
        </w:rPr>
        <w:t>S</w:t>
      </w:r>
      <w:bookmarkEnd w:id="57"/>
    </w:p>
    <w:p w14:paraId="55729EC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bookmarkStart w:id="59" w:name="_Hlk41476431"/>
    </w:p>
    <w:p w14:paraId="55233ECE"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93CE85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799E92F"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62F100C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ED6F5D5"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6C7C6CA"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78B8A88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4808A7C7"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C7DCA83"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7E64DC8" w14:textId="0F19667F" w:rsidR="00D5623A" w:rsidRPr="00536A92" w:rsidRDefault="00D5623A" w:rsidP="00B258AB">
      <w:pPr>
        <w:pStyle w:val="NoSpacing"/>
        <w:numPr>
          <w:ilvl w:val="1"/>
          <w:numId w:val="6"/>
        </w:numPr>
        <w:spacing w:line="276" w:lineRule="auto"/>
        <w:ind w:left="0" w:firstLine="567"/>
        <w:jc w:val="both"/>
        <w:rPr>
          <w:rFonts w:cs="Arial"/>
          <w:szCs w:val="22"/>
          <w:lang w:val="lt-LT"/>
        </w:rPr>
      </w:pPr>
      <w:r w:rsidRPr="00536A92">
        <w:rPr>
          <w:rFonts w:cs="Arial"/>
          <w:bCs/>
          <w:szCs w:val="22"/>
          <w:lang w:val="lt-LT"/>
        </w:rPr>
        <w:t xml:space="preserve">Suprojektuoti </w:t>
      </w:r>
      <w:r w:rsidRPr="00536A92">
        <w:rPr>
          <w:rFonts w:cs="Arial"/>
          <w:szCs w:val="22"/>
          <w:lang w:val="lt-LT"/>
        </w:rPr>
        <w:t xml:space="preserve">ir įrengti </w:t>
      </w:r>
      <w:r w:rsidRPr="00536A92">
        <w:rPr>
          <w:rFonts w:cs="Arial"/>
          <w:bCs/>
          <w:szCs w:val="22"/>
          <w:lang w:val="lt-LT"/>
        </w:rPr>
        <w:t>reikiamą technologinio duomenų perdavimo tinklo (toliau – TDPT) infrastruktūrą, kuri būtų integruota į esamą PSO telekomunikacijų tinklą, skirtą duomenų perdavimui į PSO pagrindinį ir rezervinį duomenų centrus</w:t>
      </w:r>
      <w:bookmarkEnd w:id="59"/>
      <w:r w:rsidRPr="00536A92">
        <w:rPr>
          <w:rFonts w:cs="Arial"/>
          <w:szCs w:val="22"/>
          <w:lang w:val="lt-LT"/>
        </w:rPr>
        <w:t>.</w:t>
      </w:r>
    </w:p>
    <w:p w14:paraId="3942E45F" w14:textId="77777777" w:rsidR="00D5623A" w:rsidRPr="00536A92" w:rsidRDefault="00D5623A" w:rsidP="00B258AB">
      <w:pPr>
        <w:pStyle w:val="NoSpacing"/>
        <w:numPr>
          <w:ilvl w:val="1"/>
          <w:numId w:val="6"/>
        </w:numPr>
        <w:spacing w:line="276" w:lineRule="auto"/>
        <w:ind w:left="0" w:firstLine="567"/>
        <w:jc w:val="both"/>
        <w:rPr>
          <w:rFonts w:cs="Arial"/>
          <w:b/>
          <w:bCs/>
          <w:szCs w:val="22"/>
          <w:lang w:val="lt-LT"/>
        </w:rPr>
      </w:pPr>
      <w:r w:rsidRPr="00536A92">
        <w:rPr>
          <w:rFonts w:cs="Arial"/>
          <w:b/>
          <w:bCs/>
          <w:szCs w:val="22"/>
          <w:lang w:val="lt-LT"/>
        </w:rPr>
        <w:t>Ryšio linijos.</w:t>
      </w:r>
    </w:p>
    <w:p w14:paraId="5EC69525" w14:textId="6687847E" w:rsidR="009C06CD" w:rsidRPr="00536A92" w:rsidRDefault="00DD2A13"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Suprojektuoti </w:t>
      </w:r>
      <w:r w:rsidR="00651138" w:rsidRPr="00536A92">
        <w:rPr>
          <w:bCs/>
          <w:color w:val="000000" w:themeColor="text1"/>
          <w:szCs w:val="22"/>
          <w:lang w:val="lt-LT"/>
        </w:rPr>
        <w:t>ir įrengti esamo</w:t>
      </w:r>
      <w:r w:rsidR="00872EE4" w:rsidRPr="00536A92">
        <w:rPr>
          <w:bCs/>
          <w:color w:val="000000" w:themeColor="text1"/>
          <w:szCs w:val="22"/>
          <w:lang w:val="lt-LT"/>
        </w:rPr>
        <w:t xml:space="preserve"> </w:t>
      </w:r>
      <w:r w:rsidR="006A5D65" w:rsidRPr="00536A92">
        <w:rPr>
          <w:bCs/>
          <w:color w:val="000000" w:themeColor="text1"/>
          <w:szCs w:val="22"/>
          <w:lang w:val="lt-LT"/>
        </w:rPr>
        <w:t xml:space="preserve">24 skaidulų </w:t>
      </w:r>
      <w:r w:rsidR="00D8376A" w:rsidRPr="00536A92">
        <w:rPr>
          <w:bCs/>
          <w:color w:val="000000" w:themeColor="text1"/>
          <w:szCs w:val="22"/>
          <w:lang w:val="lt-LT"/>
        </w:rPr>
        <w:t>žaibosaugos troso</w:t>
      </w:r>
      <w:r w:rsidR="00651138" w:rsidRPr="00536A92">
        <w:rPr>
          <w:bCs/>
          <w:color w:val="000000" w:themeColor="text1"/>
          <w:szCs w:val="22"/>
          <w:lang w:val="lt-LT"/>
        </w:rPr>
        <w:t xml:space="preserve"> </w:t>
      </w:r>
      <w:r w:rsidR="00872EE4" w:rsidRPr="00536A92">
        <w:rPr>
          <w:bCs/>
          <w:color w:val="000000" w:themeColor="text1"/>
          <w:szCs w:val="22"/>
          <w:lang w:val="lt-LT"/>
        </w:rPr>
        <w:t xml:space="preserve">su </w:t>
      </w:r>
      <w:r w:rsidR="00D8376A" w:rsidRPr="00536A92">
        <w:rPr>
          <w:bCs/>
          <w:color w:val="000000" w:themeColor="text1"/>
          <w:szCs w:val="22"/>
          <w:lang w:val="lt-LT"/>
        </w:rPr>
        <w:t xml:space="preserve">šviesolaidiniu kabeliu (toliau – </w:t>
      </w:r>
      <w:r w:rsidR="00651138" w:rsidRPr="00536A92">
        <w:rPr>
          <w:bCs/>
          <w:color w:val="000000" w:themeColor="text1"/>
          <w:szCs w:val="22"/>
          <w:lang w:val="lt-LT"/>
        </w:rPr>
        <w:t>ŽTŠK</w:t>
      </w:r>
      <w:r w:rsidR="00D8376A" w:rsidRPr="00536A92">
        <w:rPr>
          <w:bCs/>
          <w:color w:val="000000" w:themeColor="text1"/>
          <w:szCs w:val="22"/>
          <w:lang w:val="lt-LT"/>
        </w:rPr>
        <w:t>)</w:t>
      </w:r>
      <w:r w:rsidR="000409A0" w:rsidRPr="00536A92">
        <w:rPr>
          <w:bCs/>
          <w:color w:val="000000" w:themeColor="text1"/>
          <w:szCs w:val="22"/>
          <w:lang w:val="lt-LT"/>
        </w:rPr>
        <w:t>,</w:t>
      </w:r>
      <w:r w:rsidR="00651138" w:rsidRPr="00536A92">
        <w:rPr>
          <w:bCs/>
          <w:color w:val="000000" w:themeColor="text1"/>
          <w:szCs w:val="22"/>
          <w:lang w:val="lt-LT"/>
        </w:rPr>
        <w:t xml:space="preserve"> </w:t>
      </w:r>
      <w:r w:rsidR="00E60AC7" w:rsidRPr="00536A92">
        <w:rPr>
          <w:bCs/>
          <w:color w:val="000000" w:themeColor="text1"/>
          <w:szCs w:val="22"/>
          <w:lang w:val="lt-LT"/>
        </w:rPr>
        <w:t xml:space="preserve">esamos </w:t>
      </w:r>
      <w:bookmarkStart w:id="60" w:name="_Hlk74039547"/>
      <w:r w:rsidR="00E60AC7" w:rsidRPr="00536A92">
        <w:rPr>
          <w:bCs/>
          <w:color w:val="000000" w:themeColor="text1"/>
          <w:szCs w:val="22"/>
          <w:lang w:val="lt-LT"/>
        </w:rPr>
        <w:t>ŽTŠK-ŠK sujungimo movos Nr. PN-Ne</w:t>
      </w:r>
      <w:r w:rsidR="00872EE4" w:rsidRPr="00536A92">
        <w:rPr>
          <w:bCs/>
          <w:color w:val="000000" w:themeColor="text1"/>
          <w:szCs w:val="22"/>
          <w:lang w:val="lt-LT"/>
        </w:rPr>
        <w:t xml:space="preserve"> </w:t>
      </w:r>
      <w:bookmarkEnd w:id="60"/>
      <w:r w:rsidR="00651138" w:rsidRPr="00536A92">
        <w:rPr>
          <w:bCs/>
          <w:color w:val="000000" w:themeColor="text1"/>
          <w:szCs w:val="22"/>
          <w:lang w:val="lt-LT"/>
        </w:rPr>
        <w:t xml:space="preserve">perkėlimą ant </w:t>
      </w:r>
      <w:r w:rsidR="00BA45C5" w:rsidRPr="00536A92">
        <w:rPr>
          <w:bCs/>
          <w:color w:val="000000" w:themeColor="text1"/>
          <w:szCs w:val="22"/>
          <w:lang w:val="lt-LT"/>
        </w:rPr>
        <w:t xml:space="preserve">naujai projektuojamo ir įrengiamo </w:t>
      </w:r>
      <w:r w:rsidR="002424B2" w:rsidRPr="00536A92">
        <w:rPr>
          <w:bCs/>
          <w:color w:val="000000" w:themeColor="text1"/>
          <w:szCs w:val="22"/>
          <w:lang w:val="lt-LT"/>
        </w:rPr>
        <w:t xml:space="preserve">OL </w:t>
      </w:r>
      <w:r w:rsidR="00651138" w:rsidRPr="00536A92">
        <w:rPr>
          <w:bCs/>
          <w:color w:val="000000" w:themeColor="text1"/>
          <w:szCs w:val="22"/>
          <w:lang w:val="lt-LT"/>
        </w:rPr>
        <w:t>portalo.</w:t>
      </w:r>
      <w:r w:rsidRPr="00536A92">
        <w:rPr>
          <w:bCs/>
          <w:color w:val="000000" w:themeColor="text1"/>
          <w:szCs w:val="22"/>
          <w:lang w:val="lt-LT"/>
        </w:rPr>
        <w:t xml:space="preserve"> </w:t>
      </w:r>
    </w:p>
    <w:p w14:paraId="6CE5689B" w14:textId="0A5000D9" w:rsidR="005D43DF" w:rsidRPr="00536A92" w:rsidRDefault="005D43DF"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Esamas </w:t>
      </w:r>
      <w:r w:rsidR="000409A0" w:rsidRPr="00536A92">
        <w:rPr>
          <w:bCs/>
          <w:color w:val="000000" w:themeColor="text1"/>
          <w:szCs w:val="22"/>
          <w:lang w:val="lt-LT"/>
        </w:rPr>
        <w:t xml:space="preserve">vienos modos 24 skaidulų </w:t>
      </w:r>
      <w:r w:rsidRPr="00536A92">
        <w:rPr>
          <w:bCs/>
          <w:color w:val="000000" w:themeColor="text1"/>
          <w:szCs w:val="22"/>
          <w:lang w:val="lt-LT"/>
        </w:rPr>
        <w:t>šviesolaidinis kabelis</w:t>
      </w:r>
      <w:r w:rsidR="00967F32" w:rsidRPr="00536A92">
        <w:rPr>
          <w:bCs/>
          <w:color w:val="000000" w:themeColor="text1"/>
          <w:szCs w:val="22"/>
          <w:lang w:val="lt-LT"/>
        </w:rPr>
        <w:t xml:space="preserve"> </w:t>
      </w:r>
      <w:r w:rsidR="00A677F4" w:rsidRPr="00536A92">
        <w:rPr>
          <w:bCs/>
          <w:color w:val="000000" w:themeColor="text1"/>
          <w:szCs w:val="22"/>
          <w:lang w:val="lt-LT"/>
        </w:rPr>
        <w:t>(</w:t>
      </w:r>
      <w:r w:rsidRPr="00536A92">
        <w:rPr>
          <w:bCs/>
          <w:color w:val="000000" w:themeColor="text1"/>
          <w:szCs w:val="22"/>
          <w:lang w:val="lt-LT"/>
        </w:rPr>
        <w:t>į AB ESO valdymo pultą</w:t>
      </w:r>
      <w:r w:rsidR="00A677F4" w:rsidRPr="00536A92">
        <w:rPr>
          <w:bCs/>
          <w:color w:val="000000" w:themeColor="text1"/>
          <w:szCs w:val="22"/>
          <w:lang w:val="lt-LT"/>
        </w:rPr>
        <w:t xml:space="preserve">) </w:t>
      </w:r>
      <w:r w:rsidRPr="00536A92">
        <w:rPr>
          <w:bCs/>
          <w:color w:val="000000" w:themeColor="text1"/>
          <w:szCs w:val="22"/>
          <w:lang w:val="lt-LT"/>
        </w:rPr>
        <w:t>išsaugomas</w:t>
      </w:r>
      <w:r w:rsidR="000409A0" w:rsidRPr="00536A92">
        <w:rPr>
          <w:bCs/>
          <w:color w:val="000000" w:themeColor="text1"/>
          <w:szCs w:val="22"/>
          <w:lang w:val="lt-LT"/>
        </w:rPr>
        <w:t xml:space="preserve"> ir perkeliamas į LITGRID AB valdymo pulto telekomunikacijų spintą, užbaigiant skaidulų paskirstymo įrenginyje (ODF) su E2000/APC tipo jungtimis</w:t>
      </w:r>
      <w:r w:rsidRPr="00536A92">
        <w:rPr>
          <w:bCs/>
          <w:color w:val="000000" w:themeColor="text1"/>
          <w:szCs w:val="22"/>
          <w:lang w:val="lt-LT"/>
        </w:rPr>
        <w:t>.</w:t>
      </w:r>
    </w:p>
    <w:p w14:paraId="0177DDF4" w14:textId="679DE4FF" w:rsidR="00E112EA" w:rsidRPr="00536A92" w:rsidRDefault="002424B2"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110 kV OL Neris-Pabradė atramoje Nr. 82 esančioje </w:t>
      </w:r>
      <w:r w:rsidR="00E112EA" w:rsidRPr="00536A92">
        <w:rPr>
          <w:bCs/>
          <w:color w:val="000000" w:themeColor="text1"/>
          <w:szCs w:val="22"/>
          <w:lang w:val="lt-LT"/>
        </w:rPr>
        <w:t>ŽTŠK movoje PN</w:t>
      </w:r>
      <w:r w:rsidR="003A4DAF" w:rsidRPr="00536A92">
        <w:rPr>
          <w:bCs/>
          <w:color w:val="000000" w:themeColor="text1"/>
          <w:szCs w:val="22"/>
          <w:lang w:val="lt-LT"/>
        </w:rPr>
        <w:t>-82</w:t>
      </w:r>
      <w:r w:rsidR="00E112EA" w:rsidRPr="00536A92">
        <w:rPr>
          <w:bCs/>
          <w:color w:val="000000" w:themeColor="text1"/>
          <w:szCs w:val="22"/>
          <w:lang w:val="lt-LT"/>
        </w:rPr>
        <w:t xml:space="preserve"> atlikti skaidulų </w:t>
      </w:r>
      <w:r w:rsidR="003A4DAF" w:rsidRPr="00536A92">
        <w:rPr>
          <w:bCs/>
          <w:color w:val="000000" w:themeColor="text1"/>
          <w:szCs w:val="22"/>
          <w:lang w:val="lt-LT"/>
        </w:rPr>
        <w:t>pervirinimo darbus (keturių skaidulų) ir išmontuoti požeminį šviesolaidinį kabelį užvestą į movą PN-82.</w:t>
      </w:r>
    </w:p>
    <w:p w14:paraId="6878FFB6" w14:textId="77777777" w:rsidR="003A6532" w:rsidRPr="00536A92" w:rsidRDefault="003A6532"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lastRenderedPageBreak/>
        <w:t>Movos žymėjimas privalo būti atliktas atspariomis atmosferos, temperatūros, saulės poveikiui medžiagomis.</w:t>
      </w:r>
    </w:p>
    <w:p w14:paraId="0155D3B2" w14:textId="501A74C6" w:rsidR="00565FE4" w:rsidRPr="00536A92" w:rsidRDefault="003A6532"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 Suprojektuoti ŽTŠK atsargos suvyniojimo ir tvirtinimo įrenginį portale žemiau esamų fazinių laidų, siekiant išvengti OL linijos atjungimo aptarnaujant ŽTŠK-ŠK movą.</w:t>
      </w:r>
      <w:r w:rsidR="00872EE4" w:rsidRPr="00536A92">
        <w:rPr>
          <w:bCs/>
          <w:color w:val="000000" w:themeColor="text1"/>
          <w:szCs w:val="22"/>
          <w:lang w:val="lt-LT"/>
        </w:rPr>
        <w:t xml:space="preserve"> </w:t>
      </w:r>
    </w:p>
    <w:p w14:paraId="1F2BB57C" w14:textId="205384C4"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Suprojektuoti naujus 50 mm diametro, ne mažesnio kaip 3 mm sienelės storio, plieninius apsauginius vamzdžius ŠK nuvesti nuo </w:t>
      </w:r>
      <w:r w:rsidR="006A5D65" w:rsidRPr="00536A92">
        <w:rPr>
          <w:bCs/>
          <w:color w:val="000000" w:themeColor="text1"/>
          <w:szCs w:val="22"/>
          <w:lang w:val="lt-LT"/>
        </w:rPr>
        <w:t>portalo</w:t>
      </w:r>
      <w:r w:rsidRPr="00536A92">
        <w:rPr>
          <w:bCs/>
          <w:color w:val="000000" w:themeColor="text1"/>
          <w:szCs w:val="22"/>
          <w:lang w:val="lt-LT"/>
        </w:rPr>
        <w:t xml:space="preserve"> iki naujai projektuojamų ir įrengiamų ryšių šulinių (nereikalingus ir nenaudojamus šulinius išmontuoti).</w:t>
      </w:r>
    </w:p>
    <w:p w14:paraId="6ADE0DA4" w14:textId="655A8A0D"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Šviesolaidinio kabelio apsaugai nuo ŽTŠK-ŠK movos iki naujai projektuojamo ir įrengiamo ryšio šulinio suprojektuoti 32 mm skersmens, ne mažesnio nei 2,4 mm sienelės storio PE vamzdžius. Vamzdžio išorinis ir vidinis paviršius - lygūs. </w:t>
      </w:r>
    </w:p>
    <w:p w14:paraId="63BE443D" w14:textId="6B89FF0D"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Apie planuojamą ne ilgesnį nei 4 (keturių) valandų per mėnesį ryšio nutraukimą Rangovas turi pranešti Užsakovui iš anksto, likus ne mažiau kaip 14 (keturiolika) dienų iki numatytų darbų pradžios.</w:t>
      </w:r>
      <w:r w:rsidR="00B42598" w:rsidRPr="00536A92">
        <w:rPr>
          <w:szCs w:val="22"/>
          <w:lang w:val="lt-LT"/>
        </w:rPr>
        <w:t xml:space="preserve"> </w:t>
      </w:r>
      <w:r w:rsidR="00B42598" w:rsidRPr="00536A92">
        <w:rPr>
          <w:bCs/>
          <w:color w:val="000000" w:themeColor="text1"/>
          <w:szCs w:val="22"/>
          <w:lang w:val="lt-LT"/>
        </w:rPr>
        <w:t>Apie planuojamą ilgesnį nei 4 (keturių) valandų per mėnesį ryšio nutraukimą – likus ne mažiau kaip trims mėnesiams iki numatytos darbų pradžios</w:t>
      </w:r>
    </w:p>
    <w:p w14:paraId="154CB526" w14:textId="5FA10AC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Per vieną savaitę galimas tik vieno šviesolaidinio kabelio perjungimas. Techniniame projekte turi būti pateiktas preliminarus ryšio nutraukimo darbų planas (LITGRID AB 2018-05-22 nurodymas NU-165), pateikiamas </w:t>
      </w:r>
      <w:sdt>
        <w:sdtPr>
          <w:rPr>
            <w:bCs/>
            <w:color w:val="000000" w:themeColor="text1"/>
            <w:szCs w:val="22"/>
            <w:lang w:val="lt-LT"/>
          </w:rPr>
          <w:id w:val="-1713336012"/>
          <w:citation/>
        </w:sdtPr>
        <w:sdtEndPr/>
        <w:sdtContent>
          <w:r w:rsidR="003F1544" w:rsidRPr="00536A92">
            <w:rPr>
              <w:bCs/>
              <w:color w:val="000000" w:themeColor="text1"/>
              <w:szCs w:val="22"/>
              <w:lang w:val="lt-LT"/>
            </w:rPr>
            <w:fldChar w:fldCharType="begin"/>
          </w:r>
          <w:r w:rsidR="003F1544" w:rsidRPr="00536A92">
            <w:rPr>
              <w:bCs/>
              <w:color w:val="000000" w:themeColor="text1"/>
              <w:szCs w:val="22"/>
              <w:lang w:val="en-US"/>
            </w:rPr>
            <w:instrText xml:space="preserve"> CITATION Nutraukimas \l 1033 </w:instrText>
          </w:r>
          <w:r w:rsidR="003F1544" w:rsidRPr="00536A92">
            <w:rPr>
              <w:bCs/>
              <w:color w:val="000000" w:themeColor="text1"/>
              <w:szCs w:val="22"/>
              <w:lang w:val="lt-LT"/>
            </w:rPr>
            <w:fldChar w:fldCharType="separate"/>
          </w:r>
          <w:r w:rsidR="00536A92" w:rsidRPr="00536A92">
            <w:rPr>
              <w:noProof/>
              <w:color w:val="000000" w:themeColor="text1"/>
              <w:szCs w:val="22"/>
              <w:lang w:val="en-US"/>
            </w:rPr>
            <w:t>(67)</w:t>
          </w:r>
          <w:r w:rsidR="003F1544" w:rsidRPr="00536A92">
            <w:rPr>
              <w:bCs/>
              <w:color w:val="000000" w:themeColor="text1"/>
              <w:szCs w:val="22"/>
              <w:lang w:val="lt-LT"/>
            </w:rPr>
            <w:fldChar w:fldCharType="end"/>
          </w:r>
        </w:sdtContent>
      </w:sdt>
      <w:r w:rsidR="003F1544" w:rsidRPr="00536A92">
        <w:rPr>
          <w:bCs/>
          <w:color w:val="000000" w:themeColor="text1"/>
          <w:szCs w:val="22"/>
          <w:lang w:val="lt-LT"/>
        </w:rPr>
        <w:t xml:space="preserve"> </w:t>
      </w:r>
      <w:r w:rsidRPr="00536A92">
        <w:rPr>
          <w:bCs/>
          <w:color w:val="000000" w:themeColor="text1"/>
          <w:szCs w:val="22"/>
          <w:lang w:val="lt-LT"/>
        </w:rPr>
        <w:t>priede.</w:t>
      </w:r>
    </w:p>
    <w:p w14:paraId="3E54958F" w14:textId="5CBED0B8" w:rsidR="00872EE4" w:rsidRPr="00536A92" w:rsidRDefault="00872EE4" w:rsidP="00B258AB">
      <w:pPr>
        <w:pStyle w:val="ListParagraph"/>
        <w:numPr>
          <w:ilvl w:val="3"/>
          <w:numId w:val="6"/>
        </w:numPr>
        <w:spacing w:line="276" w:lineRule="auto"/>
        <w:rPr>
          <w:rFonts w:ascii="Trebuchet MS" w:hAnsi="Trebuchet MS"/>
          <w:bCs/>
          <w:color w:val="000000" w:themeColor="text1"/>
          <w:sz w:val="22"/>
          <w:szCs w:val="22"/>
          <w:lang w:val="lt-LT"/>
        </w:rPr>
      </w:pPr>
      <w:r w:rsidRPr="00536A92">
        <w:rPr>
          <w:rFonts w:ascii="Trebuchet MS" w:hAnsi="Trebuchet MS"/>
          <w:bCs/>
          <w:color w:val="000000" w:themeColor="text1"/>
          <w:sz w:val="22"/>
          <w:szCs w:val="22"/>
          <w:lang w:val="lt-LT"/>
        </w:rPr>
        <w:t>Suprojektuoti ir įrengti vienos modos 24 skaidulų šviesolaidinio kabelio (toliau - ŠK) įvadą į projektuojamą valdymo pultą</w:t>
      </w:r>
      <w:r w:rsidRPr="00536A92">
        <w:rPr>
          <w:rFonts w:ascii="Trebuchet MS" w:hAnsi="Trebuchet MS"/>
          <w:sz w:val="22"/>
          <w:szCs w:val="22"/>
          <w:lang w:val="lt-LT"/>
        </w:rPr>
        <w:t xml:space="preserve"> </w:t>
      </w:r>
      <w:r w:rsidRPr="00536A92">
        <w:rPr>
          <w:rFonts w:ascii="Trebuchet MS" w:hAnsi="Trebuchet MS"/>
          <w:bCs/>
          <w:color w:val="000000" w:themeColor="text1"/>
          <w:sz w:val="22"/>
          <w:szCs w:val="22"/>
          <w:lang w:val="lt-LT"/>
        </w:rPr>
        <w:t>nuo portale projektuojamos ŽTŠK-ŠK movos išlaikant esamus sujungimus.</w:t>
      </w:r>
      <w:r w:rsidR="006A5D65" w:rsidRPr="00536A92">
        <w:rPr>
          <w:rFonts w:ascii="Trebuchet MS" w:hAnsi="Trebuchet MS"/>
          <w:bCs/>
          <w:color w:val="000000" w:themeColor="text1"/>
          <w:sz w:val="22"/>
          <w:szCs w:val="22"/>
          <w:lang w:val="lt-LT"/>
        </w:rPr>
        <w:t xml:space="preserve"> </w:t>
      </w:r>
    </w:p>
    <w:p w14:paraId="37749082" w14:textId="0FF5C9CF" w:rsidR="006A5D65" w:rsidRPr="00536A92" w:rsidRDefault="006A5D65" w:rsidP="002424B2">
      <w:pPr>
        <w:pStyle w:val="ListParagraph"/>
        <w:numPr>
          <w:ilvl w:val="3"/>
          <w:numId w:val="6"/>
        </w:numPr>
        <w:spacing w:line="276" w:lineRule="auto"/>
        <w:jc w:val="both"/>
        <w:rPr>
          <w:rFonts w:ascii="Trebuchet MS" w:hAnsi="Trebuchet MS"/>
          <w:bCs/>
          <w:color w:val="000000" w:themeColor="text1"/>
          <w:sz w:val="22"/>
          <w:szCs w:val="22"/>
          <w:lang w:val="lt-LT"/>
        </w:rPr>
      </w:pPr>
      <w:r w:rsidRPr="00536A92">
        <w:rPr>
          <w:rFonts w:ascii="Trebuchet MS" w:hAnsi="Trebuchet MS"/>
          <w:bCs/>
          <w:color w:val="000000" w:themeColor="text1"/>
          <w:sz w:val="22"/>
          <w:szCs w:val="22"/>
          <w:lang w:val="lt-LT"/>
        </w:rPr>
        <w:t>Projektuojamo 24 skaidulų šviesolaidinio kabelio įvedimui į esamą mov</w:t>
      </w:r>
      <w:r w:rsidR="00D53C80" w:rsidRPr="00536A92">
        <w:rPr>
          <w:rFonts w:ascii="Trebuchet MS" w:hAnsi="Trebuchet MS"/>
          <w:bCs/>
          <w:color w:val="000000" w:themeColor="text1"/>
          <w:sz w:val="22"/>
          <w:szCs w:val="22"/>
          <w:lang w:val="lt-LT"/>
        </w:rPr>
        <w:t>ą</w:t>
      </w:r>
      <w:r w:rsidRPr="00536A92">
        <w:rPr>
          <w:rFonts w:ascii="Trebuchet MS" w:hAnsi="Trebuchet MS"/>
          <w:bCs/>
          <w:color w:val="000000" w:themeColor="text1"/>
          <w:sz w:val="22"/>
          <w:szCs w:val="22"/>
          <w:lang w:val="lt-LT"/>
        </w:rPr>
        <w:t xml:space="preserve"> numatyti ir įrengti naują įvadinį sandariklį.</w:t>
      </w:r>
    </w:p>
    <w:p w14:paraId="21F1363F" w14:textId="0C777FB2" w:rsidR="00D8376A" w:rsidRPr="00536A92" w:rsidRDefault="00D8376A" w:rsidP="002424B2">
      <w:pPr>
        <w:pStyle w:val="ListParagraph"/>
        <w:numPr>
          <w:ilvl w:val="3"/>
          <w:numId w:val="6"/>
        </w:numPr>
        <w:spacing w:line="276" w:lineRule="auto"/>
        <w:jc w:val="both"/>
        <w:rPr>
          <w:rFonts w:ascii="Trebuchet MS" w:hAnsi="Trebuchet MS"/>
          <w:bCs/>
          <w:color w:val="000000" w:themeColor="text1"/>
          <w:sz w:val="22"/>
          <w:szCs w:val="22"/>
          <w:lang w:val="lt-LT"/>
        </w:rPr>
      </w:pPr>
      <w:r w:rsidRPr="00536A92">
        <w:rPr>
          <w:rFonts w:ascii="Trebuchet MS" w:hAnsi="Trebuchet MS"/>
          <w:bCs/>
          <w:color w:val="000000" w:themeColor="text1"/>
          <w:sz w:val="22"/>
          <w:szCs w:val="22"/>
          <w:lang w:val="lt-LT"/>
        </w:rPr>
        <w:t xml:space="preserve">Šviesolaidinių skaidulų suvirinimo schema ir </w:t>
      </w:r>
      <w:r w:rsidR="000B3F04" w:rsidRPr="00536A92">
        <w:rPr>
          <w:rFonts w:ascii="Trebuchet MS" w:hAnsi="Trebuchet MS"/>
          <w:bCs/>
          <w:color w:val="000000" w:themeColor="text1"/>
          <w:sz w:val="22"/>
          <w:szCs w:val="22"/>
          <w:lang w:val="lt-LT"/>
        </w:rPr>
        <w:t xml:space="preserve">suvirinamų skaidulų </w:t>
      </w:r>
      <w:r w:rsidRPr="00536A92">
        <w:rPr>
          <w:rFonts w:ascii="Trebuchet MS" w:hAnsi="Trebuchet MS"/>
          <w:bCs/>
          <w:color w:val="000000" w:themeColor="text1"/>
          <w:sz w:val="22"/>
          <w:szCs w:val="22"/>
          <w:lang w:val="lt-LT"/>
        </w:rPr>
        <w:t>kiekis tikslinami projekto rengimo metu.</w:t>
      </w:r>
    </w:p>
    <w:p w14:paraId="1403AE49" w14:textId="438F4508"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Tipiniai reikalavimai ŠK projektavimui pateikti </w:t>
      </w:r>
      <w:sdt>
        <w:sdtPr>
          <w:rPr>
            <w:bCs/>
            <w:color w:val="000000" w:themeColor="text1"/>
            <w:szCs w:val="22"/>
            <w:lang w:val="lt-LT"/>
          </w:rPr>
          <w:id w:val="-864750726"/>
          <w:citation/>
        </w:sdtPr>
        <w:sdtEndPr/>
        <w:sdtContent>
          <w:r w:rsidR="00761638" w:rsidRPr="00536A92">
            <w:rPr>
              <w:bCs/>
              <w:color w:val="000000" w:themeColor="text1"/>
              <w:szCs w:val="22"/>
              <w:lang w:val="lt-LT"/>
            </w:rPr>
            <w:fldChar w:fldCharType="begin"/>
          </w:r>
          <w:r w:rsidR="00761638" w:rsidRPr="00536A92">
            <w:rPr>
              <w:bCs/>
              <w:color w:val="000000" w:themeColor="text1"/>
              <w:szCs w:val="22"/>
              <w:lang w:val="en-US"/>
            </w:rPr>
            <w:instrText xml:space="preserve"> CITATION Tip \l 1033 </w:instrText>
          </w:r>
          <w:r w:rsidR="00761638" w:rsidRPr="00536A92">
            <w:rPr>
              <w:bCs/>
              <w:color w:val="000000" w:themeColor="text1"/>
              <w:szCs w:val="22"/>
              <w:lang w:val="lt-LT"/>
            </w:rPr>
            <w:fldChar w:fldCharType="separate"/>
          </w:r>
          <w:r w:rsidR="00536A92" w:rsidRPr="00536A92">
            <w:rPr>
              <w:noProof/>
              <w:color w:val="000000" w:themeColor="text1"/>
              <w:szCs w:val="22"/>
              <w:lang w:val="en-US"/>
            </w:rPr>
            <w:t>(68)</w:t>
          </w:r>
          <w:r w:rsidR="00761638" w:rsidRPr="00536A92">
            <w:rPr>
              <w:bCs/>
              <w:color w:val="000000" w:themeColor="text1"/>
              <w:szCs w:val="22"/>
              <w:lang w:val="lt-LT"/>
            </w:rPr>
            <w:fldChar w:fldCharType="end"/>
          </w:r>
        </w:sdtContent>
      </w:sdt>
      <w:r w:rsidR="00903735" w:rsidRPr="00536A92">
        <w:rPr>
          <w:bCs/>
          <w:color w:val="000000" w:themeColor="text1"/>
          <w:szCs w:val="22"/>
          <w:lang w:val="lt-LT"/>
        </w:rPr>
        <w:t xml:space="preserve"> </w:t>
      </w:r>
      <w:r w:rsidRPr="00536A92">
        <w:rPr>
          <w:bCs/>
          <w:color w:val="000000" w:themeColor="text1"/>
          <w:szCs w:val="22"/>
          <w:lang w:val="lt-LT"/>
        </w:rPr>
        <w:t>priede:</w:t>
      </w:r>
    </w:p>
    <w:p w14:paraId="6C41DE1D" w14:textId="7777777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 skaidulų tipas vienamodžiam (SM) kabeliui – ITU-T G.652D; </w:t>
      </w:r>
    </w:p>
    <w:p w14:paraId="35F2F632" w14:textId="7777777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 skaidulų tipas daugiamodžiam (MM) kabeliui – ITU-T G.651.</w:t>
      </w:r>
    </w:p>
    <w:p w14:paraId="44DBB926" w14:textId="6ADEB1D3"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Visi ŠK užbaigiami naujai įrengiamuose skaidulų paskirstymo įrenginiuose (toliau - ODF). Tipiniai reikalavimai ODF projektavimui pateikti </w:t>
      </w:r>
      <w:sdt>
        <w:sdtPr>
          <w:rPr>
            <w:bCs/>
            <w:color w:val="000000" w:themeColor="text1"/>
            <w:szCs w:val="22"/>
            <w:lang w:val="lt-LT"/>
          </w:rPr>
          <w:id w:val="1092586744"/>
          <w:citation/>
        </w:sdtPr>
        <w:sdtEndPr/>
        <w:sdtContent>
          <w:r w:rsidR="00761638" w:rsidRPr="00536A92">
            <w:rPr>
              <w:bCs/>
              <w:color w:val="000000" w:themeColor="text1"/>
              <w:szCs w:val="22"/>
              <w:lang w:val="lt-LT"/>
            </w:rPr>
            <w:fldChar w:fldCharType="begin"/>
          </w:r>
          <w:r w:rsidR="00761638" w:rsidRPr="00536A92">
            <w:rPr>
              <w:bCs/>
              <w:color w:val="000000" w:themeColor="text1"/>
              <w:szCs w:val="22"/>
              <w:lang w:val="en-US"/>
            </w:rPr>
            <w:instrText xml:space="preserve"> CITATION ER3 \l 1033 </w:instrText>
          </w:r>
          <w:r w:rsidR="00761638" w:rsidRPr="00536A92">
            <w:rPr>
              <w:bCs/>
              <w:color w:val="000000" w:themeColor="text1"/>
              <w:szCs w:val="22"/>
              <w:lang w:val="lt-LT"/>
            </w:rPr>
            <w:fldChar w:fldCharType="separate"/>
          </w:r>
          <w:r w:rsidR="00536A92" w:rsidRPr="00536A92">
            <w:rPr>
              <w:noProof/>
              <w:color w:val="000000" w:themeColor="text1"/>
              <w:szCs w:val="22"/>
              <w:lang w:val="en-US"/>
            </w:rPr>
            <w:t>(69)</w:t>
          </w:r>
          <w:r w:rsidR="00761638" w:rsidRPr="00536A92">
            <w:rPr>
              <w:bCs/>
              <w:color w:val="000000" w:themeColor="text1"/>
              <w:szCs w:val="22"/>
              <w:lang w:val="lt-LT"/>
            </w:rPr>
            <w:fldChar w:fldCharType="end"/>
          </w:r>
        </w:sdtContent>
      </w:sdt>
      <w:r w:rsidR="00761638" w:rsidRPr="00536A92">
        <w:rPr>
          <w:bCs/>
          <w:color w:val="000000" w:themeColor="text1"/>
          <w:szCs w:val="22"/>
          <w:lang w:val="lt-LT"/>
        </w:rPr>
        <w:t xml:space="preserve"> </w:t>
      </w:r>
      <w:r w:rsidRPr="00536A92">
        <w:rPr>
          <w:bCs/>
          <w:color w:val="000000" w:themeColor="text1"/>
          <w:szCs w:val="22"/>
          <w:lang w:val="lt-LT"/>
        </w:rPr>
        <w:t>priede;</w:t>
      </w:r>
    </w:p>
    <w:p w14:paraId="3C5AD09B" w14:textId="7777777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ODF jungčių tipas vienamodžiam (SM) kabeliui – E2000/APC;</w:t>
      </w:r>
    </w:p>
    <w:p w14:paraId="03019012" w14:textId="7777777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ODF jungčių tipas daugiamodžiam (MM) kabeliui – SC/PC.</w:t>
      </w:r>
    </w:p>
    <w:p w14:paraId="6E00BA22" w14:textId="7777777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Telekomunikacijų spintos viduje, prie spintos šono, palikti tik minimalias ŠK atsargas, reikalingas ODF tvarkymo darbams juos išsiėmus iš spintos.</w:t>
      </w:r>
    </w:p>
    <w:p w14:paraId="2CF1A204" w14:textId="7AA1204D"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Technologines ŠK atsargas palikti įvadiniuose šuliniuose arba patalpų pusrūsiuose.</w:t>
      </w:r>
    </w:p>
    <w:p w14:paraId="12612D53" w14:textId="7A054D34" w:rsidR="00872EE4" w:rsidRPr="00536A92" w:rsidRDefault="00872EE4" w:rsidP="00B258AB">
      <w:pPr>
        <w:pStyle w:val="ListParagraph"/>
        <w:numPr>
          <w:ilvl w:val="3"/>
          <w:numId w:val="6"/>
        </w:numPr>
        <w:spacing w:line="276" w:lineRule="auto"/>
        <w:jc w:val="both"/>
        <w:rPr>
          <w:rFonts w:ascii="Trebuchet MS" w:hAnsi="Trebuchet MS"/>
          <w:bCs/>
          <w:color w:val="000000" w:themeColor="text1"/>
          <w:sz w:val="22"/>
          <w:szCs w:val="22"/>
          <w:lang w:val="lt-LT"/>
        </w:rPr>
      </w:pPr>
      <w:r w:rsidRPr="00536A92">
        <w:rPr>
          <w:rFonts w:ascii="Trebuchet MS" w:hAnsi="Trebuchet MS"/>
          <w:bCs/>
          <w:color w:val="000000" w:themeColor="text1"/>
          <w:sz w:val="22"/>
          <w:szCs w:val="22"/>
          <w:lang w:val="lt-LT"/>
        </w:rPr>
        <w:t>Įrenginių pajungimui ar perjungimui suprojektuoti ir įrengti reikalingus jungiamuosius šviesolaidinius kabelius. Jungiamieji šviesolaidiniai kabeliai tarp spintų tiesiami degimo nepalaikančiuose apsauginiuose vamzdžiuose.</w:t>
      </w:r>
    </w:p>
    <w:p w14:paraId="4CE14101" w14:textId="7E487C5D"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Siekiant išlaikyti nepriklausomus ŠK užvedimus, požeminiai ŠK tiesiami tik naujai projektuojamuose ir įrengiamuose Ø110 mm HDPE </w:t>
      </w:r>
      <w:r w:rsidR="00D8376A" w:rsidRPr="00536A92">
        <w:rPr>
          <w:bCs/>
          <w:color w:val="000000" w:themeColor="text1"/>
          <w:szCs w:val="22"/>
          <w:lang w:val="lt-LT"/>
        </w:rPr>
        <w:t xml:space="preserve">1250N </w:t>
      </w:r>
      <w:r w:rsidRPr="00536A92">
        <w:rPr>
          <w:bCs/>
          <w:color w:val="000000" w:themeColor="text1"/>
          <w:szCs w:val="22"/>
          <w:lang w:val="lt-LT"/>
        </w:rPr>
        <w:t>ryšių kabelių kanalų sistemos (RKKS) vamzdžiuose</w:t>
      </w:r>
      <w:r w:rsidR="00872EE4" w:rsidRPr="00536A92">
        <w:rPr>
          <w:bCs/>
          <w:color w:val="000000" w:themeColor="text1"/>
          <w:szCs w:val="22"/>
          <w:lang w:val="lt-LT"/>
        </w:rPr>
        <w:t>.</w:t>
      </w:r>
    </w:p>
    <w:p w14:paraId="1F7124AD" w14:textId="39B481B3"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 xml:space="preserve">Tipiniai reikalavimai ryšių apsauginiams vamzdžiams pateikti </w:t>
      </w:r>
      <w:sdt>
        <w:sdtPr>
          <w:rPr>
            <w:bCs/>
            <w:color w:val="000000" w:themeColor="text1"/>
            <w:szCs w:val="22"/>
            <w:lang w:val="lt-LT"/>
          </w:rPr>
          <w:id w:val="-1517234516"/>
          <w:citation/>
        </w:sdtPr>
        <w:sdtEndPr/>
        <w:sdtContent>
          <w:r w:rsidR="00147B6E" w:rsidRPr="00536A92">
            <w:rPr>
              <w:bCs/>
              <w:color w:val="000000" w:themeColor="text1"/>
              <w:szCs w:val="22"/>
              <w:lang w:val="lt-LT"/>
            </w:rPr>
            <w:fldChar w:fldCharType="begin"/>
          </w:r>
          <w:r w:rsidR="00147B6E" w:rsidRPr="00536A92">
            <w:rPr>
              <w:bCs/>
              <w:color w:val="000000" w:themeColor="text1"/>
              <w:szCs w:val="22"/>
              <w:lang w:val="lt-LT"/>
            </w:rPr>
            <w:instrText xml:space="preserve"> CITATION Tip1 \l 1063 </w:instrText>
          </w:r>
          <w:r w:rsidR="00147B6E" w:rsidRPr="00536A92">
            <w:rPr>
              <w:bCs/>
              <w:color w:val="000000" w:themeColor="text1"/>
              <w:szCs w:val="22"/>
              <w:lang w:val="lt-LT"/>
            </w:rPr>
            <w:fldChar w:fldCharType="separate"/>
          </w:r>
          <w:r w:rsidR="00536A92" w:rsidRPr="00536A92">
            <w:rPr>
              <w:noProof/>
              <w:color w:val="000000" w:themeColor="text1"/>
              <w:szCs w:val="22"/>
              <w:lang w:val="lt-LT"/>
            </w:rPr>
            <w:t>(70)</w:t>
          </w:r>
          <w:r w:rsidR="00147B6E" w:rsidRPr="00536A92">
            <w:rPr>
              <w:bCs/>
              <w:color w:val="000000" w:themeColor="text1"/>
              <w:szCs w:val="22"/>
              <w:lang w:val="lt-LT"/>
            </w:rPr>
            <w:fldChar w:fldCharType="end"/>
          </w:r>
        </w:sdtContent>
      </w:sdt>
      <w:r w:rsidR="00147B6E" w:rsidRPr="00536A92">
        <w:rPr>
          <w:bCs/>
          <w:color w:val="000000" w:themeColor="text1"/>
          <w:szCs w:val="22"/>
          <w:lang w:val="lt-LT"/>
        </w:rPr>
        <w:t xml:space="preserve"> </w:t>
      </w:r>
      <w:r w:rsidRPr="00536A92">
        <w:rPr>
          <w:bCs/>
          <w:color w:val="000000" w:themeColor="text1"/>
          <w:szCs w:val="22"/>
          <w:lang w:val="lt-LT"/>
        </w:rPr>
        <w:t>priede</w:t>
      </w:r>
      <w:r w:rsidR="00872EE4" w:rsidRPr="00536A92">
        <w:rPr>
          <w:bCs/>
          <w:color w:val="000000" w:themeColor="text1"/>
          <w:szCs w:val="22"/>
          <w:lang w:val="lt-LT"/>
        </w:rPr>
        <w:t>.</w:t>
      </w:r>
    </w:p>
    <w:p w14:paraId="5298BB71" w14:textId="62AFFB37"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Apsauginių vamzdžių, kuriuose klojamas ŠK, galai užsandarinami ugniai atspariomis putomis</w:t>
      </w:r>
      <w:r w:rsidR="00872EE4" w:rsidRPr="00536A92">
        <w:rPr>
          <w:bCs/>
          <w:color w:val="000000" w:themeColor="text1"/>
          <w:szCs w:val="22"/>
          <w:lang w:val="lt-LT"/>
        </w:rPr>
        <w:t>.</w:t>
      </w:r>
    </w:p>
    <w:p w14:paraId="485BB98A" w14:textId="45A391AB"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Ryšių šuliniai turi būti įrengiami tik pastotės teritorijoje.</w:t>
      </w:r>
      <w:r w:rsidR="00F51DEC" w:rsidRPr="00536A92">
        <w:rPr>
          <w:bCs/>
          <w:color w:val="000000" w:themeColor="text1"/>
          <w:szCs w:val="22"/>
          <w:lang w:val="lt-LT"/>
        </w:rPr>
        <w:t xml:space="preserve"> Nereikalingus ryšio šulinius išmontuoti.</w:t>
      </w:r>
    </w:p>
    <w:p w14:paraId="5287BB44" w14:textId="6BFF7939" w:rsidR="00565FE4"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t>Tipiniai reikalavimai ryšio šuliniams pateikti</w:t>
      </w:r>
      <w:r w:rsidR="00147B6E" w:rsidRPr="00536A92">
        <w:rPr>
          <w:bCs/>
          <w:color w:val="000000" w:themeColor="text1"/>
          <w:szCs w:val="22"/>
          <w:lang w:val="lt-LT"/>
        </w:rPr>
        <w:t xml:space="preserve"> </w:t>
      </w:r>
      <w:sdt>
        <w:sdtPr>
          <w:rPr>
            <w:bCs/>
            <w:color w:val="000000" w:themeColor="text1"/>
            <w:szCs w:val="22"/>
            <w:lang w:val="lt-LT"/>
          </w:rPr>
          <w:id w:val="1296105756"/>
          <w:citation/>
        </w:sdtPr>
        <w:sdtEndPr/>
        <w:sdtContent>
          <w:r w:rsidR="00147B6E" w:rsidRPr="00536A92">
            <w:rPr>
              <w:bCs/>
              <w:color w:val="000000" w:themeColor="text1"/>
              <w:szCs w:val="22"/>
              <w:lang w:val="lt-LT"/>
            </w:rPr>
            <w:fldChar w:fldCharType="begin"/>
          </w:r>
          <w:r w:rsidR="00147B6E" w:rsidRPr="00536A92">
            <w:rPr>
              <w:bCs/>
              <w:color w:val="000000" w:themeColor="text1"/>
              <w:szCs w:val="22"/>
              <w:lang w:val="lt-LT"/>
            </w:rPr>
            <w:instrText xml:space="preserve"> CITATION Tip2 \l 1063 </w:instrText>
          </w:r>
          <w:r w:rsidR="00147B6E" w:rsidRPr="00536A92">
            <w:rPr>
              <w:bCs/>
              <w:color w:val="000000" w:themeColor="text1"/>
              <w:szCs w:val="22"/>
              <w:lang w:val="lt-LT"/>
            </w:rPr>
            <w:fldChar w:fldCharType="separate"/>
          </w:r>
          <w:r w:rsidR="00536A92" w:rsidRPr="00536A92">
            <w:rPr>
              <w:noProof/>
              <w:color w:val="000000" w:themeColor="text1"/>
              <w:szCs w:val="22"/>
              <w:lang w:val="lt-LT"/>
            </w:rPr>
            <w:t>(71)</w:t>
          </w:r>
          <w:r w:rsidR="00147B6E" w:rsidRPr="00536A92">
            <w:rPr>
              <w:bCs/>
              <w:color w:val="000000" w:themeColor="text1"/>
              <w:szCs w:val="22"/>
              <w:lang w:val="lt-LT"/>
            </w:rPr>
            <w:fldChar w:fldCharType="end"/>
          </w:r>
        </w:sdtContent>
      </w:sdt>
      <w:r w:rsidR="00147B6E" w:rsidRPr="00536A92">
        <w:rPr>
          <w:bCs/>
          <w:color w:val="000000" w:themeColor="text1"/>
          <w:szCs w:val="22"/>
          <w:lang w:val="lt-LT"/>
        </w:rPr>
        <w:t xml:space="preserve"> </w:t>
      </w:r>
      <w:r w:rsidRPr="00536A92">
        <w:rPr>
          <w:bCs/>
          <w:color w:val="000000" w:themeColor="text1"/>
          <w:szCs w:val="22"/>
          <w:lang w:val="lt-LT"/>
        </w:rPr>
        <w:t>priede.</w:t>
      </w:r>
    </w:p>
    <w:p w14:paraId="6D38C451" w14:textId="5283C044" w:rsidR="00823BE8" w:rsidRPr="00536A92" w:rsidRDefault="00565FE4" w:rsidP="00B258AB">
      <w:pPr>
        <w:pStyle w:val="NoSpacing"/>
        <w:numPr>
          <w:ilvl w:val="3"/>
          <w:numId w:val="6"/>
        </w:numPr>
        <w:spacing w:line="276" w:lineRule="auto"/>
        <w:jc w:val="both"/>
        <w:rPr>
          <w:bCs/>
          <w:color w:val="000000" w:themeColor="text1"/>
          <w:szCs w:val="22"/>
          <w:lang w:val="lt-LT"/>
        </w:rPr>
      </w:pPr>
      <w:r w:rsidRPr="00536A92">
        <w:rPr>
          <w:bCs/>
          <w:color w:val="000000" w:themeColor="text1"/>
          <w:szCs w:val="22"/>
          <w:lang w:val="lt-LT"/>
        </w:rPr>
        <w:lastRenderedPageBreak/>
        <w:t xml:space="preserve">Atlikus šviesolaidinių kabelių įrengimo darbus, pateikti visų skaidulų šviesolaidinius pasus ir originalias skaidulų reflektogramas *.sor formate, vadovaujantis reikalavimais, pateiktais </w:t>
      </w:r>
      <w:sdt>
        <w:sdtPr>
          <w:rPr>
            <w:bCs/>
            <w:color w:val="000000" w:themeColor="text1"/>
            <w:szCs w:val="22"/>
            <w:lang w:val="lt-LT"/>
          </w:rPr>
          <w:id w:val="-1484618722"/>
          <w:citation/>
        </w:sdtPr>
        <w:sdtEndPr/>
        <w:sdtContent>
          <w:r w:rsidR="007F172D" w:rsidRPr="00536A92">
            <w:rPr>
              <w:bCs/>
              <w:color w:val="000000" w:themeColor="text1"/>
              <w:szCs w:val="22"/>
              <w:lang w:val="lt-LT"/>
            </w:rPr>
            <w:fldChar w:fldCharType="begin"/>
          </w:r>
          <w:r w:rsidR="007F172D" w:rsidRPr="00536A92">
            <w:rPr>
              <w:bCs/>
              <w:color w:val="000000" w:themeColor="text1"/>
              <w:szCs w:val="22"/>
              <w:lang w:val="en-US"/>
            </w:rPr>
            <w:instrText xml:space="preserve"> CITATION Bendras6 \l 1033 </w:instrText>
          </w:r>
          <w:r w:rsidR="007F172D" w:rsidRPr="00536A92">
            <w:rPr>
              <w:bCs/>
              <w:color w:val="000000" w:themeColor="text1"/>
              <w:szCs w:val="22"/>
              <w:lang w:val="lt-LT"/>
            </w:rPr>
            <w:fldChar w:fldCharType="separate"/>
          </w:r>
          <w:r w:rsidR="00536A92" w:rsidRPr="00536A92">
            <w:rPr>
              <w:noProof/>
              <w:color w:val="000000" w:themeColor="text1"/>
              <w:szCs w:val="22"/>
              <w:lang w:val="en-US"/>
            </w:rPr>
            <w:t>(6)</w:t>
          </w:r>
          <w:r w:rsidR="007F172D" w:rsidRPr="00536A92">
            <w:rPr>
              <w:bCs/>
              <w:color w:val="000000" w:themeColor="text1"/>
              <w:szCs w:val="22"/>
              <w:lang w:val="lt-LT"/>
            </w:rPr>
            <w:fldChar w:fldCharType="end"/>
          </w:r>
        </w:sdtContent>
      </w:sdt>
      <w:r w:rsidR="007F172D" w:rsidRPr="00536A92">
        <w:rPr>
          <w:bCs/>
          <w:color w:val="000000" w:themeColor="text1"/>
          <w:szCs w:val="22"/>
          <w:lang w:val="lt-LT"/>
        </w:rPr>
        <w:t xml:space="preserve"> </w:t>
      </w:r>
      <w:r w:rsidRPr="00536A92">
        <w:rPr>
          <w:bCs/>
          <w:color w:val="000000" w:themeColor="text1"/>
          <w:szCs w:val="22"/>
          <w:lang w:val="lt-LT"/>
        </w:rPr>
        <w:t xml:space="preserve">ir </w:t>
      </w:r>
      <w:sdt>
        <w:sdtPr>
          <w:rPr>
            <w:bCs/>
            <w:color w:val="000000" w:themeColor="text1"/>
            <w:szCs w:val="22"/>
            <w:lang w:val="lt-LT"/>
          </w:rPr>
          <w:id w:val="-1725368249"/>
          <w:citation/>
        </w:sdtPr>
        <w:sdtEndPr/>
        <w:sdtContent>
          <w:r w:rsidR="007F172D" w:rsidRPr="00536A92">
            <w:rPr>
              <w:bCs/>
              <w:color w:val="000000" w:themeColor="text1"/>
              <w:szCs w:val="22"/>
              <w:lang w:val="lt-LT"/>
            </w:rPr>
            <w:fldChar w:fldCharType="begin"/>
          </w:r>
          <w:r w:rsidR="007F172D" w:rsidRPr="00536A92">
            <w:rPr>
              <w:bCs/>
              <w:color w:val="000000" w:themeColor="text1"/>
              <w:szCs w:val="22"/>
              <w:lang w:val="en-US"/>
            </w:rPr>
            <w:instrText xml:space="preserve"> CITATION Bendras7 \l 1033 </w:instrText>
          </w:r>
          <w:r w:rsidR="007F172D" w:rsidRPr="00536A92">
            <w:rPr>
              <w:bCs/>
              <w:color w:val="000000" w:themeColor="text1"/>
              <w:szCs w:val="22"/>
              <w:lang w:val="lt-LT"/>
            </w:rPr>
            <w:fldChar w:fldCharType="separate"/>
          </w:r>
          <w:r w:rsidR="00536A92" w:rsidRPr="00536A92">
            <w:rPr>
              <w:noProof/>
              <w:color w:val="000000" w:themeColor="text1"/>
              <w:szCs w:val="22"/>
              <w:lang w:val="en-US"/>
            </w:rPr>
            <w:t>(7)</w:t>
          </w:r>
          <w:r w:rsidR="007F172D" w:rsidRPr="00536A92">
            <w:rPr>
              <w:bCs/>
              <w:color w:val="000000" w:themeColor="text1"/>
              <w:szCs w:val="22"/>
              <w:lang w:val="lt-LT"/>
            </w:rPr>
            <w:fldChar w:fldCharType="end"/>
          </w:r>
        </w:sdtContent>
      </w:sdt>
      <w:r w:rsidRPr="00536A92">
        <w:rPr>
          <w:bCs/>
          <w:color w:val="000000" w:themeColor="text1"/>
          <w:szCs w:val="22"/>
          <w:lang w:val="lt-LT"/>
        </w:rPr>
        <w:t xml:space="preserve"> prieduose.</w:t>
      </w:r>
    </w:p>
    <w:p w14:paraId="3D9E160D" w14:textId="77777777" w:rsidR="00D5623A" w:rsidRPr="00536A92" w:rsidRDefault="00D5623A" w:rsidP="00B258AB">
      <w:pPr>
        <w:pStyle w:val="NoSpacing"/>
        <w:numPr>
          <w:ilvl w:val="1"/>
          <w:numId w:val="6"/>
        </w:numPr>
        <w:spacing w:line="276" w:lineRule="auto"/>
        <w:ind w:left="0" w:firstLine="567"/>
        <w:jc w:val="both"/>
        <w:rPr>
          <w:rFonts w:cs="Arial"/>
          <w:b/>
          <w:bCs/>
          <w:szCs w:val="22"/>
          <w:lang w:val="lt-LT"/>
        </w:rPr>
      </w:pPr>
      <w:r w:rsidRPr="00536A92">
        <w:rPr>
          <w:rFonts w:cs="Arial"/>
          <w:b/>
          <w:bCs/>
          <w:szCs w:val="22"/>
          <w:lang w:val="lt-LT"/>
        </w:rPr>
        <w:t>Technologinis duomenų perdavimo tinklas</w:t>
      </w:r>
    </w:p>
    <w:p w14:paraId="74C0D726" w14:textId="77777777" w:rsidR="00D5623A" w:rsidRPr="00536A92" w:rsidRDefault="00D5623A" w:rsidP="00B258AB">
      <w:pPr>
        <w:pStyle w:val="NoSpacing"/>
        <w:numPr>
          <w:ilvl w:val="2"/>
          <w:numId w:val="6"/>
        </w:numPr>
        <w:spacing w:line="276" w:lineRule="auto"/>
        <w:ind w:left="0" w:firstLine="567"/>
        <w:jc w:val="both"/>
        <w:rPr>
          <w:rFonts w:cs="Arial"/>
          <w:b/>
          <w:bCs/>
          <w:szCs w:val="22"/>
          <w:lang w:val="lt-LT"/>
        </w:rPr>
      </w:pPr>
      <w:r w:rsidRPr="00536A92">
        <w:rPr>
          <w:rFonts w:cs="Arial"/>
          <w:b/>
          <w:bCs/>
          <w:szCs w:val="22"/>
          <w:lang w:val="lt-LT"/>
        </w:rPr>
        <w:t>IP/ MPLS tinklas</w:t>
      </w:r>
    </w:p>
    <w:p w14:paraId="250AB242" w14:textId="7EBAD576" w:rsidR="00D5623A" w:rsidRPr="00536A92" w:rsidRDefault="00D5623A" w:rsidP="00B258AB">
      <w:pPr>
        <w:pStyle w:val="NoSpacing"/>
        <w:numPr>
          <w:ilvl w:val="3"/>
          <w:numId w:val="6"/>
        </w:numPr>
        <w:spacing w:line="276" w:lineRule="auto"/>
        <w:ind w:left="0" w:firstLine="567"/>
        <w:jc w:val="both"/>
        <w:rPr>
          <w:rFonts w:cs="Arial"/>
          <w:szCs w:val="22"/>
          <w:lang w:val="lt-LT"/>
        </w:rPr>
      </w:pPr>
      <w:r w:rsidRPr="00536A92">
        <w:rPr>
          <w:bCs/>
          <w:color w:val="000000" w:themeColor="text1"/>
          <w:szCs w:val="22"/>
          <w:lang w:val="lt-LT"/>
        </w:rPr>
        <w:t xml:space="preserve">Suprojektuoti ir įrengti technologinio duomenų perdavimo tinklo (toliau </w:t>
      </w:r>
      <w:r w:rsidR="00562830" w:rsidRPr="00536A92">
        <w:rPr>
          <w:bCs/>
          <w:color w:val="000000" w:themeColor="text1"/>
          <w:szCs w:val="22"/>
          <w:lang w:val="lt-LT"/>
        </w:rPr>
        <w:t xml:space="preserve">- </w:t>
      </w:r>
      <w:r w:rsidRPr="00536A92">
        <w:rPr>
          <w:bCs/>
          <w:color w:val="000000" w:themeColor="text1"/>
          <w:szCs w:val="22"/>
          <w:lang w:val="lt-LT"/>
        </w:rPr>
        <w:t xml:space="preserve">TDPT) įrangą integruojant į esamą </w:t>
      </w:r>
      <w:r w:rsidRPr="00536A92">
        <w:rPr>
          <w:rFonts w:cs="Arial"/>
          <w:szCs w:val="22"/>
          <w:lang w:val="lt-LT"/>
        </w:rPr>
        <w:t>LITGRID AB IP/MPLS  tinklą:</w:t>
      </w:r>
    </w:p>
    <w:p w14:paraId="59B0B5D2" w14:textId="0C172711" w:rsidR="006C7421" w:rsidRPr="00536A92" w:rsidRDefault="006C7421"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MPLS maršrutizatorių </w:t>
      </w:r>
      <w:r w:rsidR="00C71668" w:rsidRPr="00536A92">
        <w:rPr>
          <w:rFonts w:cs="Arial"/>
          <w:bCs/>
          <w:szCs w:val="22"/>
          <w:lang w:val="lt-LT"/>
        </w:rPr>
        <w:t>110/10 kV Nemenčinės</w:t>
      </w:r>
      <w:r w:rsidRPr="00536A92">
        <w:rPr>
          <w:rFonts w:cs="Arial"/>
          <w:szCs w:val="22"/>
          <w:lang w:val="lt-LT"/>
        </w:rPr>
        <w:t xml:space="preserve"> TP su reikiamu kiekiu SFP modulių;</w:t>
      </w:r>
    </w:p>
    <w:p w14:paraId="33F9C9E1" w14:textId="1871F34E" w:rsidR="00E8576E" w:rsidRPr="00536A92" w:rsidRDefault="00E8576E"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Esamus MPLS maršrutizatorius susijusiose Pabradės TP ir Neries TP papildyti reikiamu kiekiu SFP modulių;</w:t>
      </w:r>
    </w:p>
    <w:p w14:paraId="34AF1029" w14:textId="2AA5648C" w:rsidR="00E8576E" w:rsidRPr="00536A92" w:rsidRDefault="00E8576E"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Maršrutizatorių grandinės Pabradės TP - </w:t>
      </w:r>
      <w:r w:rsidRPr="00536A92">
        <w:rPr>
          <w:rFonts w:cs="Arial"/>
          <w:bCs/>
          <w:szCs w:val="22"/>
          <w:lang w:val="lt-LT"/>
        </w:rPr>
        <w:t>110/10 kV Nemenčinės T</w:t>
      </w:r>
      <w:r w:rsidR="00147B6E" w:rsidRPr="00536A92">
        <w:rPr>
          <w:rFonts w:cs="Arial"/>
          <w:bCs/>
          <w:szCs w:val="22"/>
          <w:lang w:val="lt-LT"/>
        </w:rPr>
        <w:t>P</w:t>
      </w:r>
      <w:r w:rsidRPr="00536A92">
        <w:rPr>
          <w:rFonts w:cs="Arial"/>
          <w:szCs w:val="22"/>
          <w:lang w:val="lt-LT"/>
        </w:rPr>
        <w:t xml:space="preserve"> - Neries TP sujungimą per šviesolaidines skaidulas;</w:t>
      </w:r>
    </w:p>
    <w:p w14:paraId="7EC7E257" w14:textId="0A40D000" w:rsidR="00174A68"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color w:val="000000" w:themeColor="text1"/>
          <w:szCs w:val="22"/>
          <w:lang w:val="lt-LT"/>
        </w:rPr>
        <w:t xml:space="preserve">Bendros paskirties (BP) </w:t>
      </w:r>
      <w:r w:rsidR="005C4C71" w:rsidRPr="00536A92">
        <w:rPr>
          <w:rFonts w:cs="Arial"/>
          <w:color w:val="000000" w:themeColor="text1"/>
          <w:szCs w:val="22"/>
          <w:lang w:val="lt-LT"/>
        </w:rPr>
        <w:t xml:space="preserve">pramoninį </w:t>
      </w:r>
      <w:r w:rsidRPr="00536A92">
        <w:rPr>
          <w:rFonts w:cs="Arial"/>
          <w:color w:val="000000" w:themeColor="text1"/>
          <w:szCs w:val="22"/>
          <w:lang w:val="lt-LT"/>
        </w:rPr>
        <w:t>komutatorių</w:t>
      </w:r>
      <w:r w:rsidR="00174A68" w:rsidRPr="00536A92">
        <w:rPr>
          <w:rFonts w:cs="Arial"/>
          <w:color w:val="000000" w:themeColor="text1"/>
          <w:szCs w:val="22"/>
          <w:lang w:val="lt-LT"/>
        </w:rPr>
        <w:t xml:space="preserve"> </w:t>
      </w:r>
      <w:r w:rsidR="005C4C71" w:rsidRPr="00536A92">
        <w:rPr>
          <w:rFonts w:cs="Arial"/>
          <w:bCs/>
          <w:szCs w:val="22"/>
          <w:lang w:val="lt-LT"/>
        </w:rPr>
        <w:t>110/10 kV Nemenčinės</w:t>
      </w:r>
      <w:r w:rsidRPr="00536A92">
        <w:rPr>
          <w:rFonts w:cs="Arial"/>
          <w:szCs w:val="22"/>
          <w:lang w:val="lt-LT"/>
        </w:rPr>
        <w:t xml:space="preserve"> TP su reikiamu kiekiu SFP modulių</w:t>
      </w:r>
      <w:r w:rsidR="0095792C" w:rsidRPr="00536A92">
        <w:rPr>
          <w:rFonts w:cs="Arial"/>
          <w:color w:val="000000" w:themeColor="text1"/>
          <w:szCs w:val="22"/>
          <w:lang w:val="lt-LT"/>
        </w:rPr>
        <w:t>;</w:t>
      </w:r>
      <w:r w:rsidR="00744240" w:rsidRPr="00536A92">
        <w:rPr>
          <w:rFonts w:cs="Arial"/>
          <w:color w:val="000000" w:themeColor="text1"/>
          <w:szCs w:val="22"/>
          <w:lang w:val="lt-LT"/>
        </w:rPr>
        <w:t xml:space="preserve"> </w:t>
      </w:r>
    </w:p>
    <w:p w14:paraId="06EB9900" w14:textId="39E96A66" w:rsidR="00D5623A" w:rsidRPr="00536A92" w:rsidRDefault="00174A68"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color w:val="000000" w:themeColor="text1"/>
          <w:szCs w:val="22"/>
          <w:lang w:val="lt-LT"/>
        </w:rPr>
        <w:t>Maršrutizatorius ir  k</w:t>
      </w:r>
      <w:r w:rsidR="00744240" w:rsidRPr="00536A92">
        <w:rPr>
          <w:szCs w:val="22"/>
          <w:lang w:val="lt-LT"/>
        </w:rPr>
        <w:t>omutatorius montuojam</w:t>
      </w:r>
      <w:r w:rsidRPr="00536A92">
        <w:rPr>
          <w:szCs w:val="22"/>
          <w:lang w:val="lt-LT"/>
        </w:rPr>
        <w:t>i</w:t>
      </w:r>
      <w:r w:rsidR="00744240" w:rsidRPr="00536A92">
        <w:rPr>
          <w:szCs w:val="22"/>
          <w:lang w:val="lt-LT"/>
        </w:rPr>
        <w:t xml:space="preserve"> ryšių spintoje į 19 colių rėmą</w:t>
      </w:r>
      <w:r w:rsidR="0095792C" w:rsidRPr="00536A92">
        <w:rPr>
          <w:szCs w:val="22"/>
          <w:lang w:val="lt-LT"/>
        </w:rPr>
        <w:t>.</w:t>
      </w:r>
    </w:p>
    <w:p w14:paraId="17593C1E"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Suprojektuoti ir įrengti ryšio kanalus:</w:t>
      </w:r>
    </w:p>
    <w:p w14:paraId="5563F754"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bCs/>
          <w:szCs w:val="22"/>
          <w:lang w:val="lt-LT"/>
        </w:rPr>
        <w:t>T</w:t>
      </w:r>
      <w:r w:rsidRPr="00536A92">
        <w:rPr>
          <w:color w:val="000000" w:themeColor="text1"/>
          <w:szCs w:val="22"/>
          <w:lang w:val="lt-LT"/>
        </w:rPr>
        <w:t>SPĮ duomenų perdavimui;</w:t>
      </w:r>
    </w:p>
    <w:p w14:paraId="771446B3"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color w:val="000000" w:themeColor="text1"/>
          <w:szCs w:val="22"/>
          <w:lang w:val="lt-LT"/>
        </w:rPr>
        <w:t>RAA monitoringui;</w:t>
      </w:r>
    </w:p>
    <w:p w14:paraId="5FE94486"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Apsaugos, gaisro, vaizdo stebėjimo sistemų duomenų perdavimui;</w:t>
      </w:r>
    </w:p>
    <w:p w14:paraId="12F6C07E"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NSRS įžemėjimo monitoringui;</w:t>
      </w:r>
    </w:p>
    <w:p w14:paraId="1F436643" w14:textId="0DB4DABE"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eastAsia="Arial Unicode MS" w:cs="Arial"/>
          <w:color w:val="000000" w:themeColor="text1"/>
          <w:kern w:val="1"/>
          <w:szCs w:val="22"/>
          <w:lang w:val="lt-LT" w:eastAsia="hi-IN" w:bidi="hi-IN"/>
        </w:rPr>
        <w:t xml:space="preserve">Komercinės ir techninės apskaitos įrenginių duomenų perdavimui. Naudotini tinkamai parinkti (suderinami su KAS ir TAS įrengiamais </w:t>
      </w:r>
      <w:r w:rsidR="001C7521" w:rsidRPr="00536A92">
        <w:rPr>
          <w:rFonts w:eastAsia="Arial Unicode MS" w:cs="Arial"/>
          <w:color w:val="000000" w:themeColor="text1"/>
          <w:kern w:val="1"/>
          <w:szCs w:val="22"/>
          <w:lang w:val="lt-LT" w:eastAsia="hi-IN" w:bidi="hi-IN"/>
        </w:rPr>
        <w:t>ethernet terpės</w:t>
      </w:r>
      <w:r w:rsidRPr="00536A92">
        <w:rPr>
          <w:rFonts w:eastAsia="Arial Unicode MS" w:cs="Arial"/>
          <w:color w:val="000000" w:themeColor="text1"/>
          <w:kern w:val="1"/>
          <w:szCs w:val="22"/>
          <w:lang w:val="lt-LT" w:eastAsia="hi-IN" w:bidi="hi-IN"/>
        </w:rPr>
        <w:t xml:space="preserve"> keitikliais) SFP moduliai, jungiami į BP komutatoriaus prievadus;</w:t>
      </w:r>
    </w:p>
    <w:p w14:paraId="3AD2A14E"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Kompiuterinės darbo vietos prieigai;</w:t>
      </w:r>
    </w:p>
    <w:p w14:paraId="3D8303E1" w14:textId="6144CE54" w:rsidR="00D5623A" w:rsidRPr="00536A92" w:rsidRDefault="00D5623A" w:rsidP="00B258AB">
      <w:pPr>
        <w:pStyle w:val="ListParagraph"/>
        <w:numPr>
          <w:ilvl w:val="4"/>
          <w:numId w:val="6"/>
        </w:numPr>
        <w:spacing w:line="276" w:lineRule="auto"/>
        <w:ind w:left="0" w:firstLine="567"/>
        <w:rPr>
          <w:rFonts w:ascii="Trebuchet MS" w:hAnsi="Trebuchet MS" w:cs="Arial"/>
          <w:sz w:val="22"/>
          <w:szCs w:val="22"/>
          <w:lang w:val="lt-LT"/>
        </w:rPr>
      </w:pPr>
      <w:r w:rsidRPr="00536A92">
        <w:rPr>
          <w:rFonts w:ascii="Trebuchet MS" w:hAnsi="Trebuchet MS" w:cs="Arial"/>
          <w:sz w:val="22"/>
          <w:szCs w:val="22"/>
          <w:lang w:val="lt-LT"/>
        </w:rPr>
        <w:t>Privilegijuotos (PAW) kompiuterinės darbo vietos prieigai</w:t>
      </w:r>
      <w:r w:rsidR="00C7737B" w:rsidRPr="00536A92">
        <w:rPr>
          <w:rFonts w:ascii="Trebuchet MS" w:hAnsi="Trebuchet MS" w:cs="Arial"/>
          <w:sz w:val="22"/>
          <w:szCs w:val="22"/>
          <w:lang w:val="lt-LT"/>
        </w:rPr>
        <w:t xml:space="preserve"> </w:t>
      </w:r>
      <w:r w:rsidR="00C7737B" w:rsidRPr="00536A92">
        <w:rPr>
          <w:rFonts w:ascii="Trebuchet MS" w:hAnsi="Trebuchet MS" w:cs="Arial"/>
          <w:sz w:val="22"/>
          <w:szCs w:val="22"/>
        </w:rPr>
        <w:t>(2 vnt.)</w:t>
      </w:r>
      <w:r w:rsidRPr="00536A92">
        <w:rPr>
          <w:rFonts w:ascii="Trebuchet MS" w:hAnsi="Trebuchet MS" w:cs="Arial"/>
          <w:sz w:val="22"/>
          <w:szCs w:val="22"/>
          <w:lang w:val="lt-LT"/>
        </w:rPr>
        <w:t>;</w:t>
      </w:r>
    </w:p>
    <w:p w14:paraId="6638A0B5"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lang w:val="lt-LT"/>
        </w:rPr>
      </w:pPr>
      <w:r w:rsidRPr="00536A92">
        <w:rPr>
          <w:rFonts w:cs="Arial"/>
          <w:szCs w:val="22"/>
          <w:lang w:val="lt-LT"/>
        </w:rPr>
        <w:t>Kitoms projektuojamoms TP sistemoms.</w:t>
      </w:r>
    </w:p>
    <w:p w14:paraId="64392635" w14:textId="77777777" w:rsidR="00D5623A" w:rsidRPr="00536A92" w:rsidRDefault="00D5623A" w:rsidP="00B258AB">
      <w:pPr>
        <w:pStyle w:val="NoSpacing"/>
        <w:numPr>
          <w:ilvl w:val="2"/>
          <w:numId w:val="6"/>
        </w:numPr>
        <w:spacing w:line="276" w:lineRule="auto"/>
        <w:ind w:left="0" w:firstLine="567"/>
        <w:jc w:val="both"/>
        <w:rPr>
          <w:rFonts w:cs="Arial"/>
          <w:b/>
          <w:bCs/>
          <w:szCs w:val="22"/>
          <w:lang w:val="lt-LT"/>
        </w:rPr>
      </w:pPr>
      <w:r w:rsidRPr="00536A92">
        <w:rPr>
          <w:rFonts w:cs="Arial"/>
          <w:b/>
          <w:bCs/>
          <w:szCs w:val="22"/>
          <w:lang w:val="lt-LT"/>
        </w:rPr>
        <w:t>Pastotės duomenų tinklas</w:t>
      </w:r>
    </w:p>
    <w:p w14:paraId="7F7BB0D7"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Suprojektuoti ir įrengti vidinį pastotės duomenų tinklą (toliau - PDT), duomenų mainams tarp pastotės TSPĮ, RAA įrenginių ir pastotės laiko sinchronizavimo įrenginio (PLSĮ), užtikrinantį IEC 61850 ir IEC 62439-3 standartų reikalavimus. </w:t>
      </w:r>
    </w:p>
    <w:p w14:paraId="473C3665"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Darbo projekte pateikti užpildytą </w:t>
      </w:r>
      <w:r w:rsidRPr="00536A92">
        <w:rPr>
          <w:szCs w:val="22"/>
          <w:lang w:val="lt-LT"/>
        </w:rPr>
        <w:t>įrenginių sąrašo ir įrenginių ryšio protokolų nustatymo lentelę  IP adresų ir VLAN suteikimui.</w:t>
      </w:r>
    </w:p>
    <w:p w14:paraId="6BFF9821" w14:textId="4017F840"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PDT tinklas turi būti suprojektuotas ir įrengtas įvertinus perduodamos informacijos prioritetus.</w:t>
      </w:r>
    </w:p>
    <w:p w14:paraId="729B98F9" w14:textId="2FF0CBDF" w:rsidR="00A05F51" w:rsidRPr="00536A92" w:rsidRDefault="00A05F51" w:rsidP="00B258AB">
      <w:pPr>
        <w:pStyle w:val="NoSpacing"/>
        <w:numPr>
          <w:ilvl w:val="3"/>
          <w:numId w:val="6"/>
        </w:numPr>
        <w:tabs>
          <w:tab w:val="left" w:pos="1276"/>
        </w:tabs>
        <w:spacing w:line="276" w:lineRule="auto"/>
        <w:ind w:left="0" w:firstLine="567"/>
        <w:jc w:val="both"/>
        <w:rPr>
          <w:rFonts w:cs="Arial"/>
          <w:szCs w:val="22"/>
          <w:lang w:val="lt-LT"/>
        </w:rPr>
      </w:pPr>
      <w:bookmarkStart w:id="61" w:name="_Hlk62733679"/>
      <w:r w:rsidRPr="00536A92">
        <w:rPr>
          <w:szCs w:val="22"/>
          <w:lang w:val="lt-LT"/>
        </w:rPr>
        <w:t>PDT komutatoriai RAA spintose montuojami ant DIN bėgelio;</w:t>
      </w:r>
    </w:p>
    <w:p w14:paraId="43C9EAFA" w14:textId="0F244D1F" w:rsidR="00A05F51" w:rsidRPr="00536A92" w:rsidRDefault="00A05F51" w:rsidP="00B258AB">
      <w:pPr>
        <w:pStyle w:val="NoSpacing"/>
        <w:numPr>
          <w:ilvl w:val="3"/>
          <w:numId w:val="6"/>
        </w:numPr>
        <w:tabs>
          <w:tab w:val="left" w:pos="1276"/>
        </w:tabs>
        <w:spacing w:line="276" w:lineRule="auto"/>
        <w:ind w:left="0" w:firstLine="567"/>
        <w:jc w:val="both"/>
        <w:rPr>
          <w:rFonts w:cs="Arial"/>
          <w:szCs w:val="22"/>
          <w:lang w:val="lt-LT"/>
        </w:rPr>
      </w:pPr>
      <w:r w:rsidRPr="00536A92">
        <w:rPr>
          <w:szCs w:val="22"/>
          <w:lang w:val="lt-LT"/>
        </w:rPr>
        <w:t xml:space="preserve">PDT komutatoriai </w:t>
      </w:r>
      <w:r w:rsidR="00744240" w:rsidRPr="00536A92">
        <w:rPr>
          <w:szCs w:val="22"/>
          <w:lang w:val="lt-LT"/>
        </w:rPr>
        <w:t>TSPĮ</w:t>
      </w:r>
      <w:r w:rsidRPr="00536A92">
        <w:rPr>
          <w:szCs w:val="22"/>
          <w:lang w:val="lt-LT"/>
        </w:rPr>
        <w:t xml:space="preserve"> spinto</w:t>
      </w:r>
      <w:r w:rsidR="00744240" w:rsidRPr="00536A92">
        <w:rPr>
          <w:szCs w:val="22"/>
          <w:lang w:val="lt-LT"/>
        </w:rPr>
        <w:t>j</w:t>
      </w:r>
      <w:r w:rsidRPr="00536A92">
        <w:rPr>
          <w:szCs w:val="22"/>
          <w:lang w:val="lt-LT"/>
        </w:rPr>
        <w:t>e montuojami į 19 colių rėmą</w:t>
      </w:r>
      <w:bookmarkEnd w:id="61"/>
      <w:r w:rsidR="00744240" w:rsidRPr="00536A92">
        <w:rPr>
          <w:szCs w:val="22"/>
          <w:lang w:val="lt-LT"/>
        </w:rPr>
        <w:t>;</w:t>
      </w:r>
    </w:p>
    <w:p w14:paraId="477C2937"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Turi būti atliktas PDT tinklo žiedo persijungimo laiko testavimas ir pateiktas protokolas. </w:t>
      </w:r>
    </w:p>
    <w:p w14:paraId="01460D4F"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color w:val="000000" w:themeColor="text1"/>
          <w:szCs w:val="22"/>
          <w:lang w:val="lt-LT"/>
        </w:rPr>
        <w:t>TDPT ir PDT projektuoti pagal tipinę LITGRID AB transformatorių pastotės TDPT struktūrinę schemą.</w:t>
      </w:r>
    </w:p>
    <w:p w14:paraId="77793982"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color w:val="000000" w:themeColor="text1"/>
          <w:szCs w:val="22"/>
          <w:lang w:val="lt-LT"/>
        </w:rPr>
        <w:t>Maršrutizatoriai, BP bei PDT komutatoriai komplektuojami su LITGRID AB naudojamos duomenų tinklo valdymo ir stebėjimo sistemos licencijomis.</w:t>
      </w:r>
    </w:p>
    <w:p w14:paraId="00A017B5" w14:textId="2540EFE8"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Visi projektuojami SFP moduliai privalo būti originalūs </w:t>
      </w:r>
      <w:r w:rsidR="00C7737B" w:rsidRPr="00536A92">
        <w:rPr>
          <w:rFonts w:cs="Arial"/>
          <w:szCs w:val="22"/>
          <w:lang w:val="lt-LT"/>
        </w:rPr>
        <w:t xml:space="preserve">pramoninio tipo </w:t>
      </w:r>
      <w:r w:rsidRPr="00536A92">
        <w:rPr>
          <w:rFonts w:cs="Arial"/>
          <w:szCs w:val="22"/>
          <w:lang w:val="lt-LT"/>
        </w:rPr>
        <w:t>to paties gamintojo, kaip ir įranga į kurią jie bus jungiami.</w:t>
      </w:r>
    </w:p>
    <w:p w14:paraId="18BA33ED" w14:textId="77777777" w:rsidR="00D5623A" w:rsidRPr="00536A92" w:rsidRDefault="00D5623A" w:rsidP="00B258AB">
      <w:pPr>
        <w:pStyle w:val="NoSpacing"/>
        <w:numPr>
          <w:ilvl w:val="2"/>
          <w:numId w:val="6"/>
        </w:numPr>
        <w:spacing w:line="276" w:lineRule="auto"/>
        <w:ind w:left="0" w:firstLine="567"/>
        <w:jc w:val="both"/>
        <w:rPr>
          <w:rFonts w:cs="Arial"/>
          <w:szCs w:val="22"/>
          <w:lang w:val="lt-LT"/>
        </w:rPr>
      </w:pPr>
      <w:r w:rsidRPr="00536A92">
        <w:rPr>
          <w:rFonts w:cs="Arial"/>
          <w:szCs w:val="22"/>
          <w:lang w:val="lt-LT"/>
        </w:rPr>
        <w:t>Komercinės ir techninės apskaitos spintose projektuojami terpės keitikliai turi atitikti:</w:t>
      </w:r>
    </w:p>
    <w:p w14:paraId="3A66D547" w14:textId="77777777" w:rsidR="00D5623A" w:rsidRPr="00536A92" w:rsidRDefault="00D5623A" w:rsidP="00B258AB">
      <w:pPr>
        <w:pStyle w:val="NoSpacing"/>
        <w:numPr>
          <w:ilvl w:val="3"/>
          <w:numId w:val="6"/>
        </w:numPr>
        <w:spacing w:line="276" w:lineRule="auto"/>
        <w:ind w:left="0" w:firstLine="567"/>
        <w:jc w:val="both"/>
        <w:rPr>
          <w:rFonts w:cs="Arial"/>
          <w:szCs w:val="22"/>
          <w:lang w:val="lt-LT"/>
        </w:rPr>
      </w:pPr>
      <w:r w:rsidRPr="00536A92">
        <w:rPr>
          <w:rFonts w:cs="Arial"/>
          <w:szCs w:val="22"/>
          <w:lang w:val="lt-LT"/>
        </w:rPr>
        <w:t xml:space="preserve">Duomenų perdavimas suderinamas su SFP moduliu, jungiamu į BP komutatorių; </w:t>
      </w:r>
    </w:p>
    <w:p w14:paraId="1610E365" w14:textId="77777777" w:rsidR="00D5623A" w:rsidRPr="00536A92" w:rsidRDefault="00D5623A" w:rsidP="00B258AB">
      <w:pPr>
        <w:pStyle w:val="NoSpacing"/>
        <w:numPr>
          <w:ilvl w:val="3"/>
          <w:numId w:val="6"/>
        </w:numPr>
        <w:spacing w:line="276" w:lineRule="auto"/>
        <w:ind w:left="0" w:firstLine="567"/>
        <w:jc w:val="both"/>
        <w:rPr>
          <w:rFonts w:cs="Arial"/>
          <w:szCs w:val="22"/>
          <w:lang w:val="lt-LT"/>
        </w:rPr>
      </w:pPr>
      <w:r w:rsidRPr="00536A92">
        <w:rPr>
          <w:rFonts w:cs="Arial"/>
          <w:szCs w:val="22"/>
          <w:lang w:val="lt-LT"/>
        </w:rPr>
        <w:t xml:space="preserve">IEC-61850-3 ed.2 standarto reikalavimus aplinkos sąlygoms ir aparatinei įrangai; </w:t>
      </w:r>
    </w:p>
    <w:p w14:paraId="20F0465A"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Maitinimas be išorinių maitinimo šaltinių.</w:t>
      </w:r>
    </w:p>
    <w:p w14:paraId="3CC7A810" w14:textId="77777777" w:rsidR="00D5623A" w:rsidRPr="00536A92" w:rsidRDefault="00D5623A" w:rsidP="00B258AB">
      <w:pPr>
        <w:pStyle w:val="NoSpacing"/>
        <w:numPr>
          <w:ilvl w:val="1"/>
          <w:numId w:val="6"/>
        </w:numPr>
        <w:spacing w:line="276" w:lineRule="auto"/>
        <w:ind w:left="0" w:firstLine="567"/>
        <w:jc w:val="both"/>
        <w:rPr>
          <w:rFonts w:cs="Arial"/>
          <w:b/>
          <w:bCs/>
          <w:szCs w:val="22"/>
          <w:lang w:val="lt-LT"/>
        </w:rPr>
      </w:pPr>
      <w:r w:rsidRPr="00536A92">
        <w:rPr>
          <w:rFonts w:cs="Arial"/>
          <w:b/>
          <w:bCs/>
          <w:szCs w:val="22"/>
          <w:lang w:val="lt-LT"/>
        </w:rPr>
        <w:t>Telekomunikacijų infrastruktūra</w:t>
      </w:r>
    </w:p>
    <w:p w14:paraId="52873E96"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szCs w:val="22"/>
          <w:lang w:val="lt-LT"/>
        </w:rPr>
        <w:lastRenderedPageBreak/>
        <w:t>Telekomunikacijų įrangos maitinimui suprojektuoti ir įrengti maitinimo sistemas.</w:t>
      </w:r>
    </w:p>
    <w:p w14:paraId="2978D2FD"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 dirbančias iš pastotės nuolatinės įtampos akumuliatorių baterijos dviejų nuolatinės srovės skydo (toliau -  NSS) šynų sekcijų.</w:t>
      </w:r>
      <w:r w:rsidRPr="00536A92">
        <w:rPr>
          <w:szCs w:val="22"/>
          <w:lang w:val="lt-LT"/>
        </w:rPr>
        <w:t xml:space="preserve"> </w:t>
      </w:r>
    </w:p>
    <w:p w14:paraId="1B430D3A"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szCs w:val="22"/>
          <w:lang w:val="lt-LT"/>
        </w:rPr>
        <w:t>telekomunikacijų</w:t>
      </w:r>
      <w:r w:rsidRPr="00536A92">
        <w:rPr>
          <w:rFonts w:cs="Arial"/>
          <w:szCs w:val="22"/>
          <w:lang w:val="lt-LT"/>
        </w:rPr>
        <w:t xml:space="preserve"> įrangai turi būti garantuojamas maitinimas, kad būtų užtikrintas ryšių įrangos funkcionavimas ne mažiau kaip 8 val. </w:t>
      </w:r>
    </w:p>
    <w:p w14:paraId="765F3153"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lang w:val="lt-LT"/>
        </w:rPr>
      </w:pPr>
      <w:r w:rsidRPr="00536A92">
        <w:rPr>
          <w:szCs w:val="22"/>
          <w:lang w:val="lt-LT"/>
        </w:rPr>
        <w:t>pagal reikalavimus telekomunikacijų ir TSPĮ elektrinio maitinimo nuo NSSRS projektavimui.</w:t>
      </w:r>
    </w:p>
    <w:p w14:paraId="3CF43364" w14:textId="77777777" w:rsidR="00D5623A" w:rsidRPr="00536A92" w:rsidRDefault="00D5623A" w:rsidP="00B258AB">
      <w:pPr>
        <w:pStyle w:val="NoSpacing"/>
        <w:numPr>
          <w:ilvl w:val="2"/>
          <w:numId w:val="6"/>
        </w:numPr>
        <w:spacing w:line="276" w:lineRule="auto"/>
        <w:ind w:left="0" w:firstLine="567"/>
        <w:jc w:val="both"/>
        <w:rPr>
          <w:rFonts w:cs="Arial"/>
          <w:szCs w:val="22"/>
          <w:lang w:val="lt-LT"/>
        </w:rPr>
      </w:pPr>
      <w:r w:rsidRPr="00536A92">
        <w:rPr>
          <w:rFonts w:cs="Arial"/>
          <w:szCs w:val="22"/>
          <w:lang w:val="lt-LT"/>
        </w:rPr>
        <w:t>Suprojektuoti ir įrengti reikiamą kiekį naujų telekomunikacijų spintų, įvertinant įrangos gamintojų rekomendacijas montavimui ir aplinkos sąlygoms.</w:t>
      </w:r>
    </w:p>
    <w:p w14:paraId="7F644F14" w14:textId="4D585B14" w:rsidR="00D5623A" w:rsidRPr="00536A92" w:rsidRDefault="00D5623A" w:rsidP="00B258AB">
      <w:pPr>
        <w:pStyle w:val="NoSpacing"/>
        <w:numPr>
          <w:ilvl w:val="2"/>
          <w:numId w:val="6"/>
        </w:numPr>
        <w:spacing w:line="276" w:lineRule="auto"/>
        <w:ind w:left="0" w:firstLine="567"/>
        <w:jc w:val="both"/>
        <w:rPr>
          <w:rFonts w:cs="Arial"/>
          <w:b/>
          <w:bCs/>
          <w:szCs w:val="22"/>
          <w:lang w:val="lt-LT"/>
        </w:rPr>
      </w:pPr>
      <w:r w:rsidRPr="00536A92">
        <w:rPr>
          <w:rFonts w:cs="Arial"/>
          <w:szCs w:val="22"/>
          <w:lang w:val="lt-LT"/>
        </w:rPr>
        <w:t xml:space="preserve">Telekomunikacijų spintas projektuoti pagal reikalavimus </w:t>
      </w:r>
      <w:r w:rsidRPr="00536A92">
        <w:rPr>
          <w:szCs w:val="22"/>
          <w:lang w:val="lt-LT"/>
        </w:rPr>
        <w:t>telekomunikacijų vidaus spintoms valdymo pultuose ir ryšių aparatinėse</w:t>
      </w:r>
      <w:r w:rsidR="007E0D04" w:rsidRPr="00536A92">
        <w:rPr>
          <w:szCs w:val="22"/>
          <w:lang w:val="lt-LT"/>
        </w:rPr>
        <w:t>.</w:t>
      </w:r>
    </w:p>
    <w:p w14:paraId="52C9AF57" w14:textId="77777777" w:rsidR="00D5623A" w:rsidRPr="00536A92" w:rsidRDefault="00D5623A" w:rsidP="00B258AB">
      <w:pPr>
        <w:pStyle w:val="NoSpacing"/>
        <w:numPr>
          <w:ilvl w:val="1"/>
          <w:numId w:val="6"/>
        </w:numPr>
        <w:spacing w:line="276" w:lineRule="auto"/>
        <w:ind w:left="0" w:firstLine="567"/>
        <w:jc w:val="both"/>
        <w:rPr>
          <w:rFonts w:cs="Arial"/>
          <w:b/>
          <w:bCs/>
          <w:szCs w:val="22"/>
          <w:lang w:val="lt-LT"/>
        </w:rPr>
      </w:pPr>
      <w:r w:rsidRPr="00536A92">
        <w:rPr>
          <w:rFonts w:cs="Arial"/>
          <w:b/>
          <w:bCs/>
          <w:szCs w:val="22"/>
          <w:lang w:val="lt-LT"/>
        </w:rPr>
        <w:t>Bendri reikalavimai</w:t>
      </w:r>
    </w:p>
    <w:p w14:paraId="1E587F10"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b/>
          <w:bCs/>
          <w:szCs w:val="22"/>
          <w:lang w:val="lt-LT"/>
        </w:rPr>
      </w:pPr>
      <w:r w:rsidRPr="00536A92">
        <w:rPr>
          <w:rFonts w:cs="Arial"/>
          <w:szCs w:val="22"/>
          <w:lang w:val="lt-LT"/>
        </w:rPr>
        <w:t>Duomenų perdavimo kanalai turi būti įrengti iki I etapo įrenginių kompleksinių bandymų pradžios.</w:t>
      </w:r>
    </w:p>
    <w:p w14:paraId="440F5637"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szCs w:val="22"/>
          <w:lang w:val="lt-LT"/>
        </w:rPr>
        <w:t>Turi būti suprojektuoti ir atlikti naujai diegiamos duomenų perdavimo įrangos montavimo, konfigūravimo ir testavimo darbai.</w:t>
      </w:r>
    </w:p>
    <w:p w14:paraId="7DAEA324" w14:textId="3943BC3D" w:rsidR="00D5623A" w:rsidRPr="00536A92" w:rsidRDefault="00D5623A" w:rsidP="00B258AB">
      <w:pPr>
        <w:pStyle w:val="NoSpacing"/>
        <w:numPr>
          <w:ilvl w:val="2"/>
          <w:numId w:val="6"/>
        </w:numPr>
        <w:spacing w:line="276" w:lineRule="auto"/>
        <w:ind w:left="0" w:firstLine="567"/>
        <w:jc w:val="both"/>
        <w:rPr>
          <w:rFonts w:cs="Arial"/>
          <w:szCs w:val="22"/>
          <w:lang w:val="lt-LT"/>
        </w:rPr>
      </w:pPr>
      <w:r w:rsidRPr="00536A92">
        <w:rPr>
          <w:rFonts w:cs="Arial"/>
          <w:szCs w:val="22"/>
          <w:lang w:val="lt-LT"/>
        </w:rPr>
        <w:t>Telekomunikacijų ir infrastruktūros įranga projektuojama ir įrengiama nauja.</w:t>
      </w:r>
    </w:p>
    <w:p w14:paraId="2FB59F34" w14:textId="77777777" w:rsidR="00D5623A" w:rsidRPr="00536A92" w:rsidRDefault="00D5623A" w:rsidP="00B258AB">
      <w:pPr>
        <w:pStyle w:val="NoSpacing"/>
        <w:numPr>
          <w:ilvl w:val="2"/>
          <w:numId w:val="6"/>
        </w:numPr>
        <w:tabs>
          <w:tab w:val="left" w:pos="1276"/>
        </w:tabs>
        <w:spacing w:line="276" w:lineRule="auto"/>
        <w:ind w:left="0" w:firstLine="567"/>
        <w:jc w:val="both"/>
        <w:rPr>
          <w:szCs w:val="22"/>
          <w:lang w:val="lt-LT"/>
        </w:rPr>
      </w:pPr>
      <w:r w:rsidRPr="00536A92">
        <w:rPr>
          <w:rFonts w:cs="Arial"/>
          <w:bCs/>
          <w:szCs w:val="22"/>
          <w:lang w:val="lt-LT"/>
        </w:rPr>
        <w:t>Telekomunikacijų dalis techniniame projekte turi būti pateikta kaip atskiras skyrius arba byla, o darbo projektas - atskiroje byloje.</w:t>
      </w:r>
    </w:p>
    <w:p w14:paraId="0C380A94" w14:textId="744FAFF8" w:rsidR="00E8576E" w:rsidRPr="00536A92" w:rsidRDefault="00E8576E" w:rsidP="00B258AB">
      <w:pPr>
        <w:pStyle w:val="NoSpacing"/>
        <w:numPr>
          <w:ilvl w:val="2"/>
          <w:numId w:val="6"/>
        </w:numPr>
        <w:tabs>
          <w:tab w:val="left" w:pos="1276"/>
        </w:tabs>
        <w:spacing w:line="276" w:lineRule="auto"/>
        <w:ind w:left="0" w:firstLine="567"/>
        <w:jc w:val="both"/>
        <w:rPr>
          <w:rFonts w:cs="Arial"/>
          <w:bCs/>
          <w:szCs w:val="22"/>
          <w:lang w:val="lt-LT"/>
        </w:rPr>
      </w:pPr>
      <w:r w:rsidRPr="00536A92">
        <w:rPr>
          <w:rFonts w:cs="Arial"/>
          <w:bCs/>
          <w:szCs w:val="22"/>
          <w:lang w:val="lt-LT"/>
        </w:rPr>
        <w:t xml:space="preserve">Techniniame projekte aprašyti ir pateikti sprendinius reikalingiems duomenų perdavimo pakeitimams atlikti su rekonstrukcija susijusiuose kituose perdavimo tinklo objektuose: Pabradės TP ir </w:t>
      </w:r>
      <w:r w:rsidRPr="00536A92">
        <w:rPr>
          <w:rFonts w:cs="Arial"/>
          <w:szCs w:val="22"/>
          <w:lang w:val="lt-LT"/>
        </w:rPr>
        <w:t>Neries TP.</w:t>
      </w:r>
    </w:p>
    <w:p w14:paraId="2E454AE2" w14:textId="1EF3AE57" w:rsidR="00D5623A" w:rsidRPr="00536A92" w:rsidRDefault="00D5623A" w:rsidP="00B258AB">
      <w:pPr>
        <w:pStyle w:val="NoSpacing"/>
        <w:numPr>
          <w:ilvl w:val="2"/>
          <w:numId w:val="6"/>
        </w:numPr>
        <w:tabs>
          <w:tab w:val="left" w:pos="1276"/>
        </w:tabs>
        <w:spacing w:line="276" w:lineRule="auto"/>
        <w:ind w:left="0" w:firstLine="567"/>
        <w:jc w:val="both"/>
        <w:rPr>
          <w:rFonts w:cs="Arial"/>
          <w:szCs w:val="22"/>
          <w:lang w:val="lt-LT"/>
        </w:rPr>
      </w:pPr>
      <w:r w:rsidRPr="00536A92">
        <w:rPr>
          <w:rFonts w:cs="Arial"/>
          <w:szCs w:val="22"/>
          <w:lang w:val="lt-LT"/>
        </w:rPr>
        <w:t xml:space="preserve">Telekomunikacijų sprendiniai rengiami </w:t>
      </w:r>
      <w:r w:rsidRPr="00536A92">
        <w:rPr>
          <w:rFonts w:cs="Arial"/>
          <w:bCs/>
          <w:szCs w:val="22"/>
          <w:lang w:val="lt-LT"/>
        </w:rPr>
        <w:t>vadovaujantis</w:t>
      </w:r>
      <w:r w:rsidRPr="00536A92">
        <w:rPr>
          <w:rFonts w:cs="Arial"/>
          <w:szCs w:val="22"/>
          <w:lang w:val="lt-LT"/>
        </w:rPr>
        <w:t xml:space="preserve"> PSO patvirtintu perdavimo tinklo transformatorių pastočių ir skirstyklų įrangos nuotolinio valdymo reikalavimų aprašu, pateiktu</w:t>
      </w:r>
      <w:sdt>
        <w:sdtPr>
          <w:rPr>
            <w:rFonts w:cs="Arial"/>
            <w:szCs w:val="22"/>
            <w:lang w:val="lt-LT"/>
          </w:rPr>
          <w:id w:val="1327399009"/>
          <w:citation/>
        </w:sdtPr>
        <w:sdtEndPr/>
        <w:sdtContent>
          <w:r w:rsidR="00164EA0" w:rsidRPr="00536A92">
            <w:rPr>
              <w:rFonts w:cs="Arial"/>
              <w:szCs w:val="22"/>
              <w:lang w:val="lt-LT"/>
            </w:rPr>
            <w:fldChar w:fldCharType="begin"/>
          </w:r>
          <w:r w:rsidR="00164EA0" w:rsidRPr="00536A92">
            <w:rPr>
              <w:rFonts w:cs="Arial"/>
              <w:szCs w:val="22"/>
              <w:lang w:val="lt-LT"/>
            </w:rPr>
            <w:instrText xml:space="preserve"> CITATION PVA \l 1033 </w:instrText>
          </w:r>
          <w:r w:rsidR="00164EA0" w:rsidRPr="00536A92">
            <w:rPr>
              <w:rFonts w:cs="Arial"/>
              <w:szCs w:val="22"/>
              <w:lang w:val="lt-LT"/>
            </w:rPr>
            <w:fldChar w:fldCharType="separate"/>
          </w:r>
          <w:r w:rsidR="00536A92" w:rsidRPr="00536A92">
            <w:rPr>
              <w:rFonts w:cs="Arial"/>
              <w:noProof/>
              <w:szCs w:val="22"/>
              <w:lang w:val="lt-LT"/>
            </w:rPr>
            <w:t xml:space="preserve"> (61)</w:t>
          </w:r>
          <w:r w:rsidR="00164EA0" w:rsidRPr="00536A92">
            <w:rPr>
              <w:rFonts w:cs="Arial"/>
              <w:szCs w:val="22"/>
              <w:lang w:val="lt-LT"/>
            </w:rPr>
            <w:fldChar w:fldCharType="end"/>
          </w:r>
        </w:sdtContent>
      </w:sdt>
      <w:r w:rsidRPr="00536A92">
        <w:rPr>
          <w:rFonts w:cs="Arial"/>
          <w:szCs w:val="22"/>
          <w:lang w:val="lt-LT"/>
        </w:rPr>
        <w:t> priede.</w:t>
      </w:r>
    </w:p>
    <w:p w14:paraId="02DA13CE" w14:textId="5C3E6A03" w:rsidR="00D5623A" w:rsidRPr="00536A92" w:rsidRDefault="00D5623A" w:rsidP="00B258AB">
      <w:pPr>
        <w:pStyle w:val="NoSpacing"/>
        <w:numPr>
          <w:ilvl w:val="1"/>
          <w:numId w:val="6"/>
        </w:numPr>
        <w:tabs>
          <w:tab w:val="left" w:pos="1418"/>
        </w:tabs>
        <w:spacing w:line="276" w:lineRule="auto"/>
        <w:ind w:left="0" w:firstLine="567"/>
        <w:jc w:val="both"/>
        <w:rPr>
          <w:bCs/>
          <w:color w:val="000000" w:themeColor="text1"/>
          <w:szCs w:val="22"/>
          <w:lang w:val="lt-LT"/>
        </w:rPr>
      </w:pPr>
      <w:r w:rsidRPr="00536A92">
        <w:rPr>
          <w:szCs w:val="22"/>
          <w:lang w:val="lt-LT"/>
        </w:rPr>
        <w:t>Telekomunikacijų ir infrastruktūros įranga turi būti projektuojama ir įrengiama remiantis standartiniais techniniais reikalavimais</w:t>
      </w:r>
      <w:r w:rsidR="00302A43" w:rsidRPr="00536A92">
        <w:rPr>
          <w:szCs w:val="22"/>
          <w:lang w:val="lt-LT"/>
        </w:rPr>
        <w:t>:</w:t>
      </w:r>
    </w:p>
    <w:p w14:paraId="09BA1D7C" w14:textId="1188E00D"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Šviesolaidinio kabelio projektavimui (žr. </w:t>
      </w:r>
      <w:sdt>
        <w:sdtPr>
          <w:rPr>
            <w:color w:val="000000" w:themeColor="text1"/>
            <w:szCs w:val="22"/>
            <w:lang w:val="lt-LT"/>
          </w:rPr>
          <w:id w:val="-606650288"/>
          <w:citation/>
        </w:sdtPr>
        <w:sdtEndPr/>
        <w:sdtContent>
          <w:r w:rsidR="00903735" w:rsidRPr="00536A92">
            <w:rPr>
              <w:color w:val="000000" w:themeColor="text1"/>
              <w:szCs w:val="22"/>
              <w:lang w:val="lt-LT"/>
            </w:rPr>
            <w:fldChar w:fldCharType="begin"/>
          </w:r>
          <w:r w:rsidR="00903735" w:rsidRPr="00536A92">
            <w:rPr>
              <w:color w:val="000000" w:themeColor="text1"/>
              <w:szCs w:val="22"/>
              <w:lang w:val="en-US"/>
            </w:rPr>
            <w:instrText xml:space="preserve"> CITATION Tip \l 1033 </w:instrText>
          </w:r>
          <w:r w:rsidR="00903735" w:rsidRPr="00536A92">
            <w:rPr>
              <w:color w:val="000000" w:themeColor="text1"/>
              <w:szCs w:val="22"/>
              <w:lang w:val="lt-LT"/>
            </w:rPr>
            <w:fldChar w:fldCharType="separate"/>
          </w:r>
          <w:r w:rsidR="00536A92" w:rsidRPr="00536A92">
            <w:rPr>
              <w:noProof/>
              <w:color w:val="000000" w:themeColor="text1"/>
              <w:szCs w:val="22"/>
              <w:lang w:val="en-US"/>
            </w:rPr>
            <w:t>(68)</w:t>
          </w:r>
          <w:r w:rsidR="00903735" w:rsidRPr="00536A92">
            <w:rPr>
              <w:color w:val="000000" w:themeColor="text1"/>
              <w:szCs w:val="22"/>
              <w:lang w:val="lt-LT"/>
            </w:rPr>
            <w:fldChar w:fldCharType="end"/>
          </w:r>
        </w:sdtContent>
      </w:sdt>
      <w:r w:rsidR="00C727A5" w:rsidRPr="00536A92">
        <w:rPr>
          <w:noProof/>
          <w:color w:val="000000" w:themeColor="text1"/>
          <w:szCs w:val="22"/>
          <w:lang w:val="en-US"/>
        </w:rPr>
        <w:t xml:space="preserve"> </w:t>
      </w:r>
      <w:r w:rsidRPr="00536A92">
        <w:rPr>
          <w:color w:val="000000" w:themeColor="text1"/>
          <w:szCs w:val="22"/>
          <w:lang w:val="lt-LT"/>
        </w:rPr>
        <w:t xml:space="preserve">priedą); </w:t>
      </w:r>
    </w:p>
    <w:p w14:paraId="4409C143" w14:textId="182C4F58"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Jungiamiesiems šviesolaidiniams kabeliams (žr.</w:t>
      </w:r>
      <w:r w:rsidR="006C6799" w:rsidRPr="00536A92">
        <w:rPr>
          <w:color w:val="000000" w:themeColor="text1"/>
          <w:szCs w:val="22"/>
          <w:lang w:val="lt-LT"/>
        </w:rPr>
        <w:t xml:space="preserve"> </w:t>
      </w:r>
      <w:sdt>
        <w:sdtPr>
          <w:rPr>
            <w:color w:val="000000" w:themeColor="text1"/>
            <w:szCs w:val="22"/>
            <w:lang w:val="lt-LT"/>
          </w:rPr>
          <w:id w:val="-320584152"/>
          <w:citation/>
        </w:sdtPr>
        <w:sdtEndPr/>
        <w:sdtContent>
          <w:r w:rsidR="006C6799" w:rsidRPr="00536A92">
            <w:rPr>
              <w:color w:val="000000" w:themeColor="text1"/>
              <w:szCs w:val="22"/>
              <w:lang w:val="lt-LT"/>
            </w:rPr>
            <w:fldChar w:fldCharType="begin"/>
          </w:r>
          <w:r w:rsidR="006C6799" w:rsidRPr="00536A92">
            <w:rPr>
              <w:color w:val="000000" w:themeColor="text1"/>
              <w:szCs w:val="22"/>
              <w:lang w:val="en-US"/>
            </w:rPr>
            <w:instrText xml:space="preserve"> CITATION ER2 \l 1033 </w:instrText>
          </w:r>
          <w:r w:rsidR="006C6799" w:rsidRPr="00536A92">
            <w:rPr>
              <w:color w:val="000000" w:themeColor="text1"/>
              <w:szCs w:val="22"/>
              <w:lang w:val="lt-LT"/>
            </w:rPr>
            <w:fldChar w:fldCharType="separate"/>
          </w:r>
          <w:r w:rsidR="00536A92" w:rsidRPr="00536A92">
            <w:rPr>
              <w:noProof/>
              <w:color w:val="000000" w:themeColor="text1"/>
              <w:szCs w:val="22"/>
              <w:lang w:val="en-US"/>
            </w:rPr>
            <w:t>(72)</w:t>
          </w:r>
          <w:r w:rsidR="006C6799" w:rsidRPr="00536A92">
            <w:rPr>
              <w:color w:val="000000" w:themeColor="text1"/>
              <w:szCs w:val="22"/>
              <w:lang w:val="lt-LT"/>
            </w:rPr>
            <w:fldChar w:fldCharType="end"/>
          </w:r>
        </w:sdtContent>
      </w:sdt>
      <w:r w:rsidR="006C6799" w:rsidRPr="00536A92">
        <w:rPr>
          <w:color w:val="000000" w:themeColor="text1"/>
          <w:szCs w:val="22"/>
          <w:lang w:val="lt-LT"/>
        </w:rPr>
        <w:t xml:space="preserve"> </w:t>
      </w:r>
      <w:r w:rsidRPr="00536A92">
        <w:rPr>
          <w:color w:val="000000" w:themeColor="text1"/>
          <w:szCs w:val="22"/>
          <w:lang w:val="lt-LT"/>
        </w:rPr>
        <w:t>priedą);</w:t>
      </w:r>
    </w:p>
    <w:p w14:paraId="45480F6A" w14:textId="7F3169EB"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Skaidulų paskirstymo įrenginio projektavimui (žr.</w:t>
      </w:r>
      <w:sdt>
        <w:sdtPr>
          <w:rPr>
            <w:color w:val="000000" w:themeColor="text1"/>
            <w:szCs w:val="22"/>
            <w:lang w:val="lt-LT"/>
          </w:rPr>
          <w:id w:val="220569432"/>
          <w:citation/>
        </w:sdtPr>
        <w:sdtEndPr/>
        <w:sdtContent>
          <w:r w:rsidR="006C6799" w:rsidRPr="00536A92">
            <w:rPr>
              <w:color w:val="000000" w:themeColor="text1"/>
              <w:szCs w:val="22"/>
              <w:lang w:val="lt-LT"/>
            </w:rPr>
            <w:fldChar w:fldCharType="begin"/>
          </w:r>
          <w:r w:rsidR="006C6799" w:rsidRPr="00536A92">
            <w:rPr>
              <w:color w:val="000000" w:themeColor="text1"/>
              <w:szCs w:val="22"/>
              <w:lang w:val="lt-LT"/>
            </w:rPr>
            <w:instrText xml:space="preserve"> CITATION ER3 \l 1063 </w:instrText>
          </w:r>
          <w:r w:rsidR="006C6799" w:rsidRPr="00536A92">
            <w:rPr>
              <w:color w:val="000000" w:themeColor="text1"/>
              <w:szCs w:val="22"/>
              <w:lang w:val="lt-LT"/>
            </w:rPr>
            <w:fldChar w:fldCharType="separate"/>
          </w:r>
          <w:r w:rsidR="00536A92" w:rsidRPr="00536A92">
            <w:rPr>
              <w:noProof/>
              <w:color w:val="000000" w:themeColor="text1"/>
              <w:szCs w:val="22"/>
              <w:lang w:val="lt-LT"/>
            </w:rPr>
            <w:t xml:space="preserve"> (69)</w:t>
          </w:r>
          <w:r w:rsidR="006C6799" w:rsidRPr="00536A92">
            <w:rPr>
              <w:color w:val="000000" w:themeColor="text1"/>
              <w:szCs w:val="22"/>
              <w:lang w:val="lt-LT"/>
            </w:rPr>
            <w:fldChar w:fldCharType="end"/>
          </w:r>
        </w:sdtContent>
      </w:sdt>
      <w:r w:rsidRPr="00536A92">
        <w:rPr>
          <w:color w:val="000000" w:themeColor="text1"/>
          <w:szCs w:val="22"/>
          <w:lang w:val="lt-LT"/>
        </w:rPr>
        <w:t xml:space="preserve"> priedą);</w:t>
      </w:r>
    </w:p>
    <w:p w14:paraId="03D10739" w14:textId="7A62079A"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Ryšių apsauginiams vamzdžiams (žr. </w:t>
      </w:r>
      <w:sdt>
        <w:sdtPr>
          <w:rPr>
            <w:color w:val="000000" w:themeColor="text1"/>
            <w:szCs w:val="22"/>
            <w:lang w:val="lt-LT"/>
          </w:rPr>
          <w:id w:val="-497577677"/>
          <w:citation/>
        </w:sdtPr>
        <w:sdtEndPr/>
        <w:sdtContent>
          <w:r w:rsidR="006C6799" w:rsidRPr="00536A92">
            <w:rPr>
              <w:color w:val="000000" w:themeColor="text1"/>
              <w:szCs w:val="22"/>
              <w:lang w:val="lt-LT"/>
            </w:rPr>
            <w:fldChar w:fldCharType="begin"/>
          </w:r>
          <w:r w:rsidR="006C6799" w:rsidRPr="00536A92">
            <w:rPr>
              <w:color w:val="000000" w:themeColor="text1"/>
              <w:szCs w:val="22"/>
              <w:lang w:val="lt-LT"/>
            </w:rPr>
            <w:instrText xml:space="preserve"> CITATION Tip1 \l 1033 </w:instrText>
          </w:r>
          <w:r w:rsidR="006C6799" w:rsidRPr="00536A92">
            <w:rPr>
              <w:color w:val="000000" w:themeColor="text1"/>
              <w:szCs w:val="22"/>
              <w:lang w:val="lt-LT"/>
            </w:rPr>
            <w:fldChar w:fldCharType="separate"/>
          </w:r>
          <w:r w:rsidR="00536A92" w:rsidRPr="00536A92">
            <w:rPr>
              <w:noProof/>
              <w:color w:val="000000" w:themeColor="text1"/>
              <w:szCs w:val="22"/>
              <w:lang w:val="lt-LT"/>
            </w:rPr>
            <w:t>(70)</w:t>
          </w:r>
          <w:r w:rsidR="006C6799" w:rsidRPr="00536A92">
            <w:rPr>
              <w:color w:val="000000" w:themeColor="text1"/>
              <w:szCs w:val="22"/>
              <w:lang w:val="lt-LT"/>
            </w:rPr>
            <w:fldChar w:fldCharType="end"/>
          </w:r>
        </w:sdtContent>
      </w:sdt>
      <w:r w:rsidRPr="00536A92">
        <w:rPr>
          <w:color w:val="000000" w:themeColor="text1"/>
          <w:szCs w:val="22"/>
          <w:lang w:val="lt-LT"/>
        </w:rPr>
        <w:t xml:space="preserve"> priedą);</w:t>
      </w:r>
    </w:p>
    <w:p w14:paraId="050EB81A" w14:textId="11F5539A"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Ryšio šuliniams (žr. </w:t>
      </w:r>
      <w:sdt>
        <w:sdtPr>
          <w:rPr>
            <w:color w:val="000000" w:themeColor="text1"/>
            <w:szCs w:val="22"/>
            <w:lang w:val="lt-LT"/>
          </w:rPr>
          <w:id w:val="425774004"/>
          <w:citation/>
        </w:sdtPr>
        <w:sdtEndPr/>
        <w:sdtContent>
          <w:r w:rsidR="006C6799" w:rsidRPr="00536A92">
            <w:rPr>
              <w:color w:val="000000" w:themeColor="text1"/>
              <w:szCs w:val="22"/>
              <w:lang w:val="lt-LT"/>
            </w:rPr>
            <w:fldChar w:fldCharType="begin"/>
          </w:r>
          <w:r w:rsidR="006C6799" w:rsidRPr="00536A92">
            <w:rPr>
              <w:color w:val="000000" w:themeColor="text1"/>
              <w:szCs w:val="22"/>
              <w:lang w:val="en-US"/>
            </w:rPr>
            <w:instrText xml:space="preserve"> CITATION Tip2 \l 1033 </w:instrText>
          </w:r>
          <w:r w:rsidR="006C6799" w:rsidRPr="00536A92">
            <w:rPr>
              <w:color w:val="000000" w:themeColor="text1"/>
              <w:szCs w:val="22"/>
              <w:lang w:val="lt-LT"/>
            </w:rPr>
            <w:fldChar w:fldCharType="separate"/>
          </w:r>
          <w:r w:rsidR="00536A92" w:rsidRPr="00536A92">
            <w:rPr>
              <w:noProof/>
              <w:color w:val="000000" w:themeColor="text1"/>
              <w:szCs w:val="22"/>
              <w:lang w:val="en-US"/>
            </w:rPr>
            <w:t>(71)</w:t>
          </w:r>
          <w:r w:rsidR="006C6799" w:rsidRPr="00536A92">
            <w:rPr>
              <w:color w:val="000000" w:themeColor="text1"/>
              <w:szCs w:val="22"/>
              <w:lang w:val="lt-LT"/>
            </w:rPr>
            <w:fldChar w:fldCharType="end"/>
          </w:r>
        </w:sdtContent>
      </w:sdt>
      <w:r w:rsidRPr="00536A92">
        <w:rPr>
          <w:color w:val="000000" w:themeColor="text1"/>
          <w:szCs w:val="22"/>
          <w:lang w:val="lt-LT"/>
        </w:rPr>
        <w:t xml:space="preserve"> priedą).</w:t>
      </w:r>
    </w:p>
    <w:p w14:paraId="20B97F3C" w14:textId="6491B486"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Telekomunikacijų ir TSPĮ elektrinio maitinimo nuo NSSRS projektavimui (žr.</w:t>
      </w:r>
      <w:sdt>
        <w:sdtPr>
          <w:rPr>
            <w:color w:val="000000" w:themeColor="text1"/>
            <w:szCs w:val="22"/>
            <w:lang w:val="lt-LT"/>
          </w:rPr>
          <w:id w:val="1788696428"/>
          <w:citation/>
        </w:sdtPr>
        <w:sdtEndPr/>
        <w:sdtContent>
          <w:r w:rsidR="001F7FBD" w:rsidRPr="00536A92">
            <w:rPr>
              <w:color w:val="000000" w:themeColor="text1"/>
              <w:szCs w:val="22"/>
              <w:lang w:val="lt-LT"/>
            </w:rPr>
            <w:fldChar w:fldCharType="begin"/>
          </w:r>
          <w:r w:rsidR="001F7FBD" w:rsidRPr="00536A92">
            <w:rPr>
              <w:color w:val="000000" w:themeColor="text1"/>
              <w:szCs w:val="22"/>
              <w:lang w:val="lt-LT"/>
            </w:rPr>
            <w:instrText xml:space="preserve"> CITATION TSPI3 \l 1033 </w:instrText>
          </w:r>
          <w:r w:rsidR="001F7FBD" w:rsidRPr="00536A92">
            <w:rPr>
              <w:color w:val="000000" w:themeColor="text1"/>
              <w:szCs w:val="22"/>
              <w:lang w:val="lt-LT"/>
            </w:rPr>
            <w:fldChar w:fldCharType="separate"/>
          </w:r>
          <w:r w:rsidR="00536A92" w:rsidRPr="00536A92">
            <w:rPr>
              <w:noProof/>
              <w:color w:val="000000" w:themeColor="text1"/>
              <w:szCs w:val="22"/>
              <w:lang w:val="lt-LT"/>
            </w:rPr>
            <w:t xml:space="preserve"> (65)</w:t>
          </w:r>
          <w:r w:rsidR="001F7FBD" w:rsidRPr="00536A92">
            <w:rPr>
              <w:color w:val="000000" w:themeColor="text1"/>
              <w:szCs w:val="22"/>
              <w:lang w:val="lt-LT"/>
            </w:rPr>
            <w:fldChar w:fldCharType="end"/>
          </w:r>
        </w:sdtContent>
      </w:sdt>
      <w:r w:rsidR="001F7FBD" w:rsidRPr="00536A92">
        <w:rPr>
          <w:color w:val="000000" w:themeColor="text1"/>
          <w:szCs w:val="22"/>
          <w:lang w:val="lt-LT"/>
        </w:rPr>
        <w:t xml:space="preserve"> </w:t>
      </w:r>
      <w:r w:rsidRPr="00536A92">
        <w:rPr>
          <w:color w:val="000000" w:themeColor="text1"/>
          <w:szCs w:val="22"/>
          <w:lang w:val="lt-LT"/>
        </w:rPr>
        <w:t>priedą);</w:t>
      </w:r>
    </w:p>
    <w:p w14:paraId="0752E6B5" w14:textId="3F504671"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Telekomunikacijų maitinimo šaltiniui (žr. </w:t>
      </w:r>
      <w:sdt>
        <w:sdtPr>
          <w:rPr>
            <w:color w:val="000000" w:themeColor="text1"/>
            <w:szCs w:val="22"/>
            <w:lang w:val="lt-LT"/>
          </w:rPr>
          <w:id w:val="860556991"/>
          <w:citation/>
        </w:sdtPr>
        <w:sdtEndPr/>
        <w:sdtContent>
          <w:r w:rsidR="001F7FBD" w:rsidRPr="00536A92">
            <w:rPr>
              <w:color w:val="000000" w:themeColor="text1"/>
              <w:szCs w:val="22"/>
              <w:lang w:val="lt-LT"/>
            </w:rPr>
            <w:fldChar w:fldCharType="begin"/>
          </w:r>
          <w:r w:rsidR="001F7FBD" w:rsidRPr="00536A92">
            <w:rPr>
              <w:color w:val="000000" w:themeColor="text1"/>
              <w:szCs w:val="22"/>
              <w:lang w:val="en-US"/>
            </w:rPr>
            <w:instrText xml:space="preserve"> CITATION ER4 \l 1033 </w:instrText>
          </w:r>
          <w:r w:rsidR="001F7FBD" w:rsidRPr="00536A92">
            <w:rPr>
              <w:color w:val="000000" w:themeColor="text1"/>
              <w:szCs w:val="22"/>
              <w:lang w:val="lt-LT"/>
            </w:rPr>
            <w:fldChar w:fldCharType="separate"/>
          </w:r>
          <w:r w:rsidR="00536A92" w:rsidRPr="00536A92">
            <w:rPr>
              <w:noProof/>
              <w:color w:val="000000" w:themeColor="text1"/>
              <w:szCs w:val="22"/>
              <w:lang w:val="en-US"/>
            </w:rPr>
            <w:t>(73)</w:t>
          </w:r>
          <w:r w:rsidR="001F7FBD" w:rsidRPr="00536A92">
            <w:rPr>
              <w:color w:val="000000" w:themeColor="text1"/>
              <w:szCs w:val="22"/>
              <w:lang w:val="lt-LT"/>
            </w:rPr>
            <w:fldChar w:fldCharType="end"/>
          </w:r>
        </w:sdtContent>
      </w:sdt>
      <w:r w:rsidRPr="00536A92">
        <w:rPr>
          <w:color w:val="000000" w:themeColor="text1"/>
          <w:szCs w:val="22"/>
          <w:lang w:val="lt-LT"/>
        </w:rPr>
        <w:t xml:space="preserve"> priedą);</w:t>
      </w:r>
    </w:p>
    <w:p w14:paraId="1269734A" w14:textId="21729303"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Telekomunikacijų vidaus spintoms valdymo pultuose ir ryšių aparatinėse (žr. </w:t>
      </w:r>
      <w:sdt>
        <w:sdtPr>
          <w:rPr>
            <w:color w:val="000000" w:themeColor="text1"/>
            <w:szCs w:val="22"/>
            <w:lang w:val="lt-LT"/>
          </w:rPr>
          <w:id w:val="1447738183"/>
          <w:citation/>
        </w:sdtPr>
        <w:sdtEndPr/>
        <w:sdtContent>
          <w:r w:rsidR="001F7FBD" w:rsidRPr="00536A92">
            <w:rPr>
              <w:color w:val="000000" w:themeColor="text1"/>
              <w:szCs w:val="22"/>
              <w:lang w:val="lt-LT"/>
            </w:rPr>
            <w:fldChar w:fldCharType="begin"/>
          </w:r>
          <w:r w:rsidR="001F7FBD" w:rsidRPr="00536A92">
            <w:rPr>
              <w:color w:val="000000" w:themeColor="text1"/>
              <w:szCs w:val="22"/>
              <w:lang w:val="en-US"/>
            </w:rPr>
            <w:instrText xml:space="preserve"> CITATION TSPI4 \l 1033 </w:instrText>
          </w:r>
          <w:r w:rsidR="001F7FBD" w:rsidRPr="00536A92">
            <w:rPr>
              <w:color w:val="000000" w:themeColor="text1"/>
              <w:szCs w:val="22"/>
              <w:lang w:val="lt-LT"/>
            </w:rPr>
            <w:fldChar w:fldCharType="separate"/>
          </w:r>
          <w:r w:rsidR="00536A92" w:rsidRPr="00536A92">
            <w:rPr>
              <w:noProof/>
              <w:color w:val="000000" w:themeColor="text1"/>
              <w:szCs w:val="22"/>
              <w:lang w:val="en-US"/>
            </w:rPr>
            <w:t>(66)</w:t>
          </w:r>
          <w:r w:rsidR="001F7FBD" w:rsidRPr="00536A92">
            <w:rPr>
              <w:color w:val="000000" w:themeColor="text1"/>
              <w:szCs w:val="22"/>
              <w:lang w:val="lt-LT"/>
            </w:rPr>
            <w:fldChar w:fldCharType="end"/>
          </w:r>
        </w:sdtContent>
      </w:sdt>
      <w:r w:rsidR="001F7FBD" w:rsidRPr="00536A92">
        <w:rPr>
          <w:color w:val="000000" w:themeColor="text1"/>
          <w:szCs w:val="22"/>
          <w:lang w:val="lt-LT"/>
        </w:rPr>
        <w:t xml:space="preserve"> </w:t>
      </w:r>
      <w:r w:rsidRPr="00536A92">
        <w:rPr>
          <w:color w:val="000000" w:themeColor="text1"/>
          <w:szCs w:val="22"/>
          <w:lang w:val="lt-LT"/>
        </w:rPr>
        <w:t>priedą);</w:t>
      </w:r>
    </w:p>
    <w:p w14:paraId="39298B56" w14:textId="35654B78" w:rsidR="006C7421" w:rsidRPr="00536A92" w:rsidRDefault="006C7421"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Radijo relinei įrangai (žr.</w:t>
      </w:r>
      <w:r w:rsidR="001F7FBD" w:rsidRPr="00536A92">
        <w:rPr>
          <w:color w:val="000000" w:themeColor="text1"/>
          <w:szCs w:val="22"/>
          <w:lang w:val="lt-LT"/>
        </w:rPr>
        <w:t xml:space="preserve"> </w:t>
      </w:r>
      <w:sdt>
        <w:sdtPr>
          <w:rPr>
            <w:color w:val="000000" w:themeColor="text1"/>
            <w:szCs w:val="22"/>
            <w:lang w:val="lt-LT"/>
          </w:rPr>
          <w:id w:val="250481947"/>
          <w:citation/>
        </w:sdtPr>
        <w:sdtEndPr/>
        <w:sdtContent>
          <w:r w:rsidR="001F7FBD" w:rsidRPr="00536A92">
            <w:rPr>
              <w:color w:val="000000" w:themeColor="text1"/>
              <w:szCs w:val="22"/>
              <w:lang w:val="lt-LT"/>
            </w:rPr>
            <w:fldChar w:fldCharType="begin"/>
          </w:r>
          <w:r w:rsidR="001F7FBD" w:rsidRPr="00536A92">
            <w:rPr>
              <w:color w:val="000000" w:themeColor="text1"/>
              <w:szCs w:val="22"/>
              <w:lang w:val="lt-LT"/>
            </w:rPr>
            <w:instrText xml:space="preserve"> CITATION ER01 \l 1033 </w:instrText>
          </w:r>
          <w:r w:rsidR="001F7FBD" w:rsidRPr="00536A92">
            <w:rPr>
              <w:color w:val="000000" w:themeColor="text1"/>
              <w:szCs w:val="22"/>
              <w:lang w:val="lt-LT"/>
            </w:rPr>
            <w:fldChar w:fldCharType="separate"/>
          </w:r>
          <w:r w:rsidR="00536A92" w:rsidRPr="00536A92">
            <w:rPr>
              <w:noProof/>
              <w:color w:val="000000" w:themeColor="text1"/>
              <w:szCs w:val="22"/>
              <w:lang w:val="lt-LT"/>
            </w:rPr>
            <w:t>(74)</w:t>
          </w:r>
          <w:r w:rsidR="001F7FBD" w:rsidRPr="00536A92">
            <w:rPr>
              <w:color w:val="000000" w:themeColor="text1"/>
              <w:szCs w:val="22"/>
              <w:lang w:val="lt-LT"/>
            </w:rPr>
            <w:fldChar w:fldCharType="end"/>
          </w:r>
        </w:sdtContent>
      </w:sdt>
      <w:r w:rsidRPr="00536A92">
        <w:rPr>
          <w:color w:val="000000" w:themeColor="text1"/>
          <w:szCs w:val="22"/>
          <w:lang w:val="lt-LT"/>
        </w:rPr>
        <w:t xml:space="preserve"> priedą);</w:t>
      </w:r>
    </w:p>
    <w:p w14:paraId="2F64E74B" w14:textId="097899E9" w:rsidR="006C7421" w:rsidRPr="00536A92" w:rsidRDefault="006C7421"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MPLS maršrutizatoriui (žr.</w:t>
      </w:r>
      <w:sdt>
        <w:sdtPr>
          <w:rPr>
            <w:color w:val="000000" w:themeColor="text1"/>
            <w:szCs w:val="22"/>
            <w:lang w:val="lt-LT"/>
          </w:rPr>
          <w:id w:val="1683616019"/>
          <w:citation/>
        </w:sdtPr>
        <w:sdtEndPr/>
        <w:sdtContent>
          <w:r w:rsidRPr="00536A92">
            <w:rPr>
              <w:color w:val="000000" w:themeColor="text1"/>
              <w:szCs w:val="22"/>
              <w:lang w:val="lt-LT"/>
            </w:rPr>
            <w:fldChar w:fldCharType="begin"/>
          </w:r>
          <w:r w:rsidRPr="00536A92">
            <w:rPr>
              <w:color w:val="000000" w:themeColor="text1"/>
              <w:szCs w:val="22"/>
              <w:lang w:val="lt-LT"/>
            </w:rPr>
            <w:instrText xml:space="preserve">CITATION ER5 \l 1063 </w:instrText>
          </w:r>
          <w:r w:rsidRPr="00536A92">
            <w:rPr>
              <w:color w:val="000000" w:themeColor="text1"/>
              <w:szCs w:val="22"/>
              <w:lang w:val="lt-LT"/>
            </w:rPr>
            <w:fldChar w:fldCharType="separate"/>
          </w:r>
          <w:r w:rsidR="00536A92" w:rsidRPr="00536A92">
            <w:rPr>
              <w:noProof/>
              <w:color w:val="000000" w:themeColor="text1"/>
              <w:szCs w:val="22"/>
              <w:lang w:val="lt-LT"/>
            </w:rPr>
            <w:t xml:space="preserve"> (75)</w:t>
          </w:r>
          <w:r w:rsidRPr="00536A92">
            <w:rPr>
              <w:color w:val="000000" w:themeColor="text1"/>
              <w:szCs w:val="22"/>
              <w:lang w:val="lt-LT"/>
            </w:rPr>
            <w:fldChar w:fldCharType="end"/>
          </w:r>
        </w:sdtContent>
      </w:sdt>
      <w:r w:rsidRPr="00536A92">
        <w:rPr>
          <w:color w:val="000000" w:themeColor="text1"/>
          <w:szCs w:val="22"/>
          <w:lang w:val="lt-LT"/>
        </w:rPr>
        <w:t xml:space="preserve"> priedą);</w:t>
      </w:r>
    </w:p>
    <w:p w14:paraId="39F5E101" w14:textId="7A2AE365" w:rsidR="00405D48" w:rsidRPr="00536A92" w:rsidRDefault="001C7521"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P</w:t>
      </w:r>
      <w:r w:rsidR="001B7184" w:rsidRPr="00536A92">
        <w:rPr>
          <w:color w:val="000000" w:themeColor="text1"/>
          <w:szCs w:val="22"/>
          <w:lang w:val="lt-LT"/>
        </w:rPr>
        <w:t xml:space="preserve">ramoniniams </w:t>
      </w:r>
      <w:r w:rsidRPr="00536A92">
        <w:rPr>
          <w:color w:val="000000" w:themeColor="text1"/>
          <w:szCs w:val="22"/>
          <w:lang w:val="lt-LT"/>
        </w:rPr>
        <w:t>duomen</w:t>
      </w:r>
      <w:r w:rsidR="00C727A5" w:rsidRPr="00536A92">
        <w:rPr>
          <w:color w:val="000000" w:themeColor="text1"/>
          <w:szCs w:val="22"/>
          <w:lang w:val="lt-LT"/>
        </w:rPr>
        <w:t>ų</w:t>
      </w:r>
      <w:r w:rsidRPr="00536A92">
        <w:rPr>
          <w:color w:val="000000" w:themeColor="text1"/>
          <w:szCs w:val="22"/>
          <w:lang w:val="lt-LT"/>
        </w:rPr>
        <w:t xml:space="preserve"> tinklo </w:t>
      </w:r>
      <w:r w:rsidR="00405D48" w:rsidRPr="00536A92">
        <w:rPr>
          <w:color w:val="000000" w:themeColor="text1"/>
          <w:szCs w:val="22"/>
          <w:lang w:val="lt-LT"/>
        </w:rPr>
        <w:t>komutatori</w:t>
      </w:r>
      <w:r w:rsidR="001B7184" w:rsidRPr="00536A92">
        <w:rPr>
          <w:color w:val="000000" w:themeColor="text1"/>
          <w:szCs w:val="22"/>
          <w:lang w:val="lt-LT"/>
        </w:rPr>
        <w:t>ams</w:t>
      </w:r>
      <w:r w:rsidR="00405D48" w:rsidRPr="00536A92">
        <w:rPr>
          <w:color w:val="000000" w:themeColor="text1"/>
          <w:szCs w:val="22"/>
          <w:lang w:val="lt-LT"/>
        </w:rPr>
        <w:t xml:space="preserve"> (žr.</w:t>
      </w:r>
      <w:sdt>
        <w:sdtPr>
          <w:rPr>
            <w:color w:val="000000" w:themeColor="text1"/>
            <w:szCs w:val="22"/>
            <w:lang w:val="lt-LT"/>
          </w:rPr>
          <w:id w:val="-182359333"/>
          <w:citation/>
        </w:sdtPr>
        <w:sdtEndPr/>
        <w:sdtContent>
          <w:r w:rsidR="008E46EE" w:rsidRPr="00536A92">
            <w:rPr>
              <w:color w:val="000000" w:themeColor="text1"/>
              <w:szCs w:val="22"/>
              <w:lang w:val="lt-LT"/>
            </w:rPr>
            <w:fldChar w:fldCharType="begin"/>
          </w:r>
          <w:r w:rsidR="007E1B8C" w:rsidRPr="00536A92">
            <w:rPr>
              <w:color w:val="000000" w:themeColor="text1"/>
              <w:szCs w:val="22"/>
              <w:lang w:val="lt-LT"/>
            </w:rPr>
            <w:instrText xml:space="preserve">CITATION ER8 \l 1063 </w:instrText>
          </w:r>
          <w:r w:rsidR="008E46EE" w:rsidRPr="00536A92">
            <w:rPr>
              <w:color w:val="000000" w:themeColor="text1"/>
              <w:szCs w:val="22"/>
              <w:lang w:val="lt-LT"/>
            </w:rPr>
            <w:fldChar w:fldCharType="separate"/>
          </w:r>
          <w:r w:rsidR="00536A92" w:rsidRPr="00536A92">
            <w:rPr>
              <w:noProof/>
              <w:color w:val="000000" w:themeColor="text1"/>
              <w:szCs w:val="22"/>
              <w:lang w:val="lt-LT"/>
            </w:rPr>
            <w:t xml:space="preserve"> (76)</w:t>
          </w:r>
          <w:r w:rsidR="008E46EE" w:rsidRPr="00536A92">
            <w:rPr>
              <w:color w:val="000000" w:themeColor="text1"/>
              <w:szCs w:val="22"/>
              <w:lang w:val="lt-LT"/>
            </w:rPr>
            <w:fldChar w:fldCharType="end"/>
          </w:r>
        </w:sdtContent>
      </w:sdt>
      <w:r w:rsidR="00405D48" w:rsidRPr="00536A92">
        <w:rPr>
          <w:color w:val="000000" w:themeColor="text1"/>
          <w:szCs w:val="22"/>
          <w:lang w:val="lt-LT"/>
        </w:rPr>
        <w:t xml:space="preserve"> priedą);</w:t>
      </w:r>
    </w:p>
    <w:p w14:paraId="100EAB21" w14:textId="6D7A03DB" w:rsidR="001C7521" w:rsidRPr="00536A92" w:rsidRDefault="001C7521" w:rsidP="00B258A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Ethernet terpės keitikliams (žr. </w:t>
      </w:r>
      <w:sdt>
        <w:sdtPr>
          <w:rPr>
            <w:color w:val="000000" w:themeColor="text1"/>
            <w:szCs w:val="22"/>
            <w:lang w:val="lt-LT"/>
          </w:rPr>
          <w:id w:val="2093505594"/>
          <w:citation/>
        </w:sdtPr>
        <w:sdtEndPr/>
        <w:sdtContent>
          <w:r w:rsidR="00C727A5" w:rsidRPr="00536A92">
            <w:rPr>
              <w:color w:val="000000" w:themeColor="text1"/>
              <w:szCs w:val="22"/>
              <w:lang w:val="lt-LT"/>
            </w:rPr>
            <w:fldChar w:fldCharType="begin"/>
          </w:r>
          <w:r w:rsidR="00C727A5" w:rsidRPr="00536A92">
            <w:rPr>
              <w:color w:val="000000" w:themeColor="text1"/>
              <w:szCs w:val="22"/>
              <w:lang w:val="lt-LT"/>
            </w:rPr>
            <w:instrText xml:space="preserve"> CITATION ER05 \l 1033 </w:instrText>
          </w:r>
          <w:r w:rsidR="00C727A5" w:rsidRPr="00536A92">
            <w:rPr>
              <w:color w:val="000000" w:themeColor="text1"/>
              <w:szCs w:val="22"/>
              <w:lang w:val="lt-LT"/>
            </w:rPr>
            <w:fldChar w:fldCharType="separate"/>
          </w:r>
          <w:r w:rsidR="00536A92" w:rsidRPr="00536A92">
            <w:rPr>
              <w:noProof/>
              <w:color w:val="000000" w:themeColor="text1"/>
              <w:szCs w:val="22"/>
              <w:lang w:val="lt-LT"/>
            </w:rPr>
            <w:t>(77)</w:t>
          </w:r>
          <w:r w:rsidR="00C727A5" w:rsidRPr="00536A92">
            <w:rPr>
              <w:color w:val="000000" w:themeColor="text1"/>
              <w:szCs w:val="22"/>
              <w:lang w:val="lt-LT"/>
            </w:rPr>
            <w:fldChar w:fldCharType="end"/>
          </w:r>
        </w:sdtContent>
      </w:sdt>
      <w:r w:rsidRPr="00536A92">
        <w:rPr>
          <w:color w:val="000000" w:themeColor="text1"/>
          <w:szCs w:val="22"/>
          <w:lang w:val="lt-LT"/>
        </w:rPr>
        <w:t xml:space="preserve"> priedą);</w:t>
      </w:r>
    </w:p>
    <w:p w14:paraId="6E6777C8" w14:textId="7B3B0E0E" w:rsidR="00405D48" w:rsidRPr="00536A92" w:rsidRDefault="00C835AF" w:rsidP="000749B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  </w:t>
      </w:r>
      <w:bookmarkStart w:id="62" w:name="_Hlk20828668"/>
      <w:bookmarkStart w:id="63" w:name="_Hlk20829431"/>
      <w:r w:rsidR="002A0460" w:rsidRPr="00536A92">
        <w:rPr>
          <w:color w:val="000000" w:themeColor="text1"/>
          <w:szCs w:val="22"/>
          <w:lang w:val="lt-LT"/>
        </w:rPr>
        <w:t>t</w:t>
      </w:r>
      <w:r w:rsidR="00405D48" w:rsidRPr="00536A92">
        <w:rPr>
          <w:color w:val="000000" w:themeColor="text1"/>
          <w:szCs w:val="22"/>
          <w:lang w:val="lt-LT"/>
        </w:rPr>
        <w:t xml:space="preserve">ipinė TP TDPT schema </w:t>
      </w:r>
      <w:bookmarkEnd w:id="62"/>
      <w:r w:rsidR="00405D48" w:rsidRPr="00536A92">
        <w:rPr>
          <w:color w:val="000000" w:themeColor="text1"/>
          <w:szCs w:val="22"/>
          <w:lang w:val="lt-LT"/>
        </w:rPr>
        <w:t xml:space="preserve">(žr. </w:t>
      </w:r>
      <w:sdt>
        <w:sdtPr>
          <w:rPr>
            <w:color w:val="000000" w:themeColor="text1"/>
            <w:szCs w:val="22"/>
            <w:lang w:val="lt-LT"/>
          </w:rPr>
          <w:id w:val="1078330639"/>
          <w:citation/>
        </w:sdtPr>
        <w:sdtEndPr/>
        <w:sdtContent>
          <w:r w:rsidR="005F16EE" w:rsidRPr="00536A92">
            <w:rPr>
              <w:color w:val="000000" w:themeColor="text1"/>
              <w:szCs w:val="22"/>
              <w:lang w:val="lt-LT"/>
            </w:rPr>
            <w:fldChar w:fldCharType="begin"/>
          </w:r>
          <w:r w:rsidR="00243308" w:rsidRPr="00536A92">
            <w:rPr>
              <w:color w:val="000000" w:themeColor="text1"/>
              <w:szCs w:val="22"/>
              <w:lang w:val="lt-LT"/>
            </w:rPr>
            <w:instrText xml:space="preserve">CITATION ER10 \l 1063 </w:instrText>
          </w:r>
          <w:r w:rsidR="005F16EE" w:rsidRPr="00536A92">
            <w:rPr>
              <w:color w:val="000000" w:themeColor="text1"/>
              <w:szCs w:val="22"/>
              <w:lang w:val="lt-LT"/>
            </w:rPr>
            <w:fldChar w:fldCharType="separate"/>
          </w:r>
          <w:r w:rsidR="00536A92" w:rsidRPr="00536A92">
            <w:rPr>
              <w:noProof/>
              <w:color w:val="000000" w:themeColor="text1"/>
              <w:szCs w:val="22"/>
              <w:lang w:val="lt-LT"/>
            </w:rPr>
            <w:t>(78)</w:t>
          </w:r>
          <w:r w:rsidR="005F16EE" w:rsidRPr="00536A92">
            <w:rPr>
              <w:color w:val="000000" w:themeColor="text1"/>
              <w:szCs w:val="22"/>
              <w:lang w:val="lt-LT"/>
            </w:rPr>
            <w:fldChar w:fldCharType="end"/>
          </w:r>
        </w:sdtContent>
      </w:sdt>
      <w:r w:rsidR="005F16EE" w:rsidRPr="00536A92">
        <w:rPr>
          <w:color w:val="000000" w:themeColor="text1"/>
          <w:szCs w:val="22"/>
          <w:lang w:val="lt-LT"/>
        </w:rPr>
        <w:t xml:space="preserve"> </w:t>
      </w:r>
      <w:r w:rsidR="00405D48" w:rsidRPr="00536A92">
        <w:rPr>
          <w:color w:val="000000" w:themeColor="text1"/>
          <w:szCs w:val="22"/>
          <w:lang w:val="lt-LT"/>
        </w:rPr>
        <w:t>priedą</w:t>
      </w:r>
      <w:bookmarkEnd w:id="63"/>
      <w:r w:rsidR="00405D48" w:rsidRPr="00536A92">
        <w:rPr>
          <w:color w:val="000000" w:themeColor="text1"/>
          <w:szCs w:val="22"/>
          <w:lang w:val="lt-LT"/>
        </w:rPr>
        <w:t>);</w:t>
      </w:r>
    </w:p>
    <w:p w14:paraId="0AA3F661" w14:textId="6D12E4B8" w:rsidR="00D03D2A" w:rsidRPr="00536A92" w:rsidRDefault="00C835AF" w:rsidP="000749BB">
      <w:pPr>
        <w:pStyle w:val="NoSpacing"/>
        <w:numPr>
          <w:ilvl w:val="2"/>
          <w:numId w:val="6"/>
        </w:numPr>
        <w:tabs>
          <w:tab w:val="left" w:pos="1418"/>
        </w:tabs>
        <w:spacing w:line="276" w:lineRule="auto"/>
        <w:ind w:left="0" w:firstLine="567"/>
        <w:jc w:val="both"/>
        <w:rPr>
          <w:color w:val="000000" w:themeColor="text1"/>
          <w:szCs w:val="22"/>
          <w:lang w:val="lt-LT"/>
        </w:rPr>
      </w:pPr>
      <w:r w:rsidRPr="00536A92">
        <w:rPr>
          <w:color w:val="000000" w:themeColor="text1"/>
          <w:szCs w:val="22"/>
          <w:lang w:val="lt-LT"/>
        </w:rPr>
        <w:t xml:space="preserve">  </w:t>
      </w:r>
      <w:r w:rsidR="00405D48" w:rsidRPr="00536A92">
        <w:rPr>
          <w:color w:val="000000" w:themeColor="text1"/>
          <w:szCs w:val="22"/>
          <w:lang w:val="lt-LT"/>
        </w:rPr>
        <w:t>įrenginių ryšio protokolų nustatymo lentelių ir įrenginių sąrašo pavyzdys (žr. </w:t>
      </w:r>
      <w:sdt>
        <w:sdtPr>
          <w:rPr>
            <w:color w:val="000000" w:themeColor="text1"/>
            <w:szCs w:val="22"/>
            <w:lang w:val="lt-LT"/>
          </w:rPr>
          <w:id w:val="-658152546"/>
          <w:citation/>
        </w:sdtPr>
        <w:sdtEndPr/>
        <w:sdtContent>
          <w:r w:rsidR="005F16EE" w:rsidRPr="00536A92">
            <w:rPr>
              <w:color w:val="000000" w:themeColor="text1"/>
              <w:szCs w:val="22"/>
              <w:lang w:val="lt-LT"/>
            </w:rPr>
            <w:fldChar w:fldCharType="begin"/>
          </w:r>
          <w:r w:rsidR="005F16EE" w:rsidRPr="00536A92">
            <w:rPr>
              <w:color w:val="000000" w:themeColor="text1"/>
              <w:szCs w:val="22"/>
              <w:lang w:val="lt-LT"/>
            </w:rPr>
            <w:instrText xml:space="preserve"> CITATION ER11 \l 1063 </w:instrText>
          </w:r>
          <w:r w:rsidR="005F16EE" w:rsidRPr="00536A92">
            <w:rPr>
              <w:color w:val="000000" w:themeColor="text1"/>
              <w:szCs w:val="22"/>
              <w:lang w:val="lt-LT"/>
            </w:rPr>
            <w:fldChar w:fldCharType="separate"/>
          </w:r>
          <w:r w:rsidR="00536A92" w:rsidRPr="00536A92">
            <w:rPr>
              <w:noProof/>
              <w:color w:val="000000" w:themeColor="text1"/>
              <w:szCs w:val="22"/>
              <w:lang w:val="lt-LT"/>
            </w:rPr>
            <w:t>(79)</w:t>
          </w:r>
          <w:r w:rsidR="005F16EE" w:rsidRPr="00536A92">
            <w:rPr>
              <w:color w:val="000000" w:themeColor="text1"/>
              <w:szCs w:val="22"/>
              <w:lang w:val="lt-LT"/>
            </w:rPr>
            <w:fldChar w:fldCharType="end"/>
          </w:r>
        </w:sdtContent>
      </w:sdt>
      <w:r w:rsidR="005F16EE" w:rsidRPr="00536A92">
        <w:rPr>
          <w:color w:val="000000" w:themeColor="text1"/>
          <w:szCs w:val="22"/>
          <w:lang w:val="lt-LT"/>
        </w:rPr>
        <w:t xml:space="preserve"> </w:t>
      </w:r>
      <w:r w:rsidR="00405D48" w:rsidRPr="00536A92">
        <w:rPr>
          <w:color w:val="000000" w:themeColor="text1"/>
          <w:szCs w:val="22"/>
          <w:lang w:val="lt-LT"/>
        </w:rPr>
        <w:t>priedą)</w:t>
      </w:r>
      <w:r w:rsidR="007F2AB5" w:rsidRPr="00536A92">
        <w:rPr>
          <w:color w:val="000000" w:themeColor="text1"/>
          <w:szCs w:val="22"/>
          <w:lang w:val="lt-LT"/>
        </w:rPr>
        <w:t>;</w:t>
      </w:r>
    </w:p>
    <w:p w14:paraId="1940237A" w14:textId="7E4C24A2" w:rsidR="00B05810" w:rsidRPr="00536A92" w:rsidRDefault="00205FCE" w:rsidP="00B258AB">
      <w:pPr>
        <w:pStyle w:val="Heading1"/>
        <w:numPr>
          <w:ilvl w:val="0"/>
          <w:numId w:val="26"/>
        </w:numPr>
        <w:spacing w:before="120" w:after="120" w:line="276" w:lineRule="auto"/>
        <w:ind w:firstLine="567"/>
        <w:rPr>
          <w:szCs w:val="22"/>
          <w:lang w:val="lt-LT"/>
        </w:rPr>
      </w:pPr>
      <w:bookmarkStart w:id="64" w:name="_Toc66109485"/>
      <w:bookmarkEnd w:id="58"/>
      <w:r w:rsidRPr="00536A92">
        <w:rPr>
          <w:szCs w:val="22"/>
          <w:lang w:val="lt-LT"/>
        </w:rPr>
        <w:t>ELEKTROS ENERGIJOS APSKAITOS</w:t>
      </w:r>
      <w:r w:rsidR="007636C1" w:rsidRPr="00536A92">
        <w:rPr>
          <w:szCs w:val="22"/>
          <w:lang w:val="lt-LT"/>
        </w:rPr>
        <w:t xml:space="preserve"> IR MATAVIMŲ DALIS</w:t>
      </w:r>
      <w:bookmarkEnd w:id="64"/>
    </w:p>
    <w:p w14:paraId="70CD9B59" w14:textId="77777777" w:rsidR="007636C1" w:rsidRPr="00536A92" w:rsidRDefault="007636C1" w:rsidP="00B258AB">
      <w:pPr>
        <w:pStyle w:val="ListParagraph"/>
        <w:numPr>
          <w:ilvl w:val="0"/>
          <w:numId w:val="6"/>
        </w:numPr>
        <w:tabs>
          <w:tab w:val="left" w:pos="1276"/>
        </w:tabs>
        <w:spacing w:line="276" w:lineRule="auto"/>
        <w:ind w:left="0" w:firstLine="567"/>
        <w:jc w:val="both"/>
        <w:rPr>
          <w:rFonts w:ascii="Trebuchet MS" w:hAnsi="Trebuchet MS" w:cs="Arial"/>
          <w:vanish/>
          <w:sz w:val="22"/>
          <w:szCs w:val="22"/>
          <w:lang w:val="lt-LT"/>
        </w:rPr>
      </w:pPr>
    </w:p>
    <w:p w14:paraId="4C9DAEE6" w14:textId="6AE8673E" w:rsidR="00601365" w:rsidRPr="00536A92" w:rsidRDefault="00601365"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Suprojektuoti elektros energijos apskaitas:</w:t>
      </w:r>
    </w:p>
    <w:p w14:paraId="584B9481" w14:textId="130FB23A" w:rsidR="00F62389" w:rsidRPr="00536A92" w:rsidRDefault="007C3187"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k</w:t>
      </w:r>
      <w:r w:rsidR="00601365" w:rsidRPr="00536A92">
        <w:rPr>
          <w:rFonts w:cs="Arial"/>
          <w:szCs w:val="22"/>
          <w:lang w:val="lt-LT"/>
        </w:rPr>
        <w:t xml:space="preserve">omercines </w:t>
      </w:r>
      <w:r w:rsidR="00272AA4" w:rsidRPr="00536A92">
        <w:rPr>
          <w:rFonts w:cs="Arial"/>
          <w:szCs w:val="22"/>
          <w:lang w:val="lt-LT"/>
        </w:rPr>
        <w:t>pagrindin</w:t>
      </w:r>
      <w:r w:rsidR="0046708F" w:rsidRPr="00536A92">
        <w:rPr>
          <w:rFonts w:cs="Arial"/>
          <w:szCs w:val="22"/>
          <w:lang w:val="lt-LT"/>
        </w:rPr>
        <w:t>es</w:t>
      </w:r>
      <w:r w:rsidR="00272AA4" w:rsidRPr="00536A92">
        <w:rPr>
          <w:rFonts w:cs="Arial"/>
          <w:szCs w:val="22"/>
          <w:lang w:val="lt-LT"/>
        </w:rPr>
        <w:t xml:space="preserve"> </w:t>
      </w:r>
      <w:r w:rsidR="00601365" w:rsidRPr="00536A92">
        <w:rPr>
          <w:rFonts w:cs="Arial"/>
          <w:szCs w:val="22"/>
          <w:lang w:val="lt-LT"/>
        </w:rPr>
        <w:t>ir dubliu</w:t>
      </w:r>
      <w:r w:rsidR="0054351A" w:rsidRPr="00536A92">
        <w:rPr>
          <w:rFonts w:cs="Arial"/>
          <w:szCs w:val="22"/>
          <w:lang w:val="lt-LT"/>
        </w:rPr>
        <w:t>ojanči</w:t>
      </w:r>
      <w:r w:rsidR="0046708F" w:rsidRPr="00536A92">
        <w:rPr>
          <w:rFonts w:cs="Arial"/>
          <w:szCs w:val="22"/>
          <w:lang w:val="lt-LT"/>
        </w:rPr>
        <w:t>as</w:t>
      </w:r>
      <w:r w:rsidR="0054351A" w:rsidRPr="00536A92">
        <w:rPr>
          <w:rFonts w:cs="Arial"/>
          <w:szCs w:val="22"/>
          <w:lang w:val="lt-LT"/>
        </w:rPr>
        <w:t xml:space="preserve"> elektros apskait</w:t>
      </w:r>
      <w:r w:rsidR="00BB5588" w:rsidRPr="00536A92">
        <w:rPr>
          <w:rFonts w:cs="Arial"/>
          <w:szCs w:val="22"/>
          <w:lang w:val="lt-LT"/>
        </w:rPr>
        <w:t>as</w:t>
      </w:r>
      <w:r w:rsidR="0054351A" w:rsidRPr="00536A92">
        <w:rPr>
          <w:rFonts w:cs="Arial"/>
          <w:szCs w:val="22"/>
          <w:lang w:val="lt-LT"/>
        </w:rPr>
        <w:t xml:space="preserve"> – </w:t>
      </w:r>
      <w:r w:rsidR="00601365" w:rsidRPr="00536A92">
        <w:rPr>
          <w:rFonts w:cs="Arial"/>
          <w:szCs w:val="22"/>
          <w:lang w:val="lt-LT"/>
        </w:rPr>
        <w:t>galios</w:t>
      </w:r>
      <w:r w:rsidR="0054351A" w:rsidRPr="00536A92">
        <w:rPr>
          <w:rFonts w:cs="Arial"/>
          <w:szCs w:val="22"/>
          <w:lang w:val="lt-LT"/>
        </w:rPr>
        <w:t xml:space="preserve"> </w:t>
      </w:r>
      <w:r w:rsidR="00272AA4" w:rsidRPr="00536A92">
        <w:rPr>
          <w:rFonts w:cs="Arial"/>
          <w:szCs w:val="22"/>
          <w:lang w:val="lt-LT"/>
        </w:rPr>
        <w:t>transformatori</w:t>
      </w:r>
      <w:r w:rsidR="0046708F" w:rsidRPr="00536A92">
        <w:rPr>
          <w:rFonts w:cs="Arial"/>
          <w:szCs w:val="22"/>
          <w:lang w:val="lt-LT"/>
        </w:rPr>
        <w:t>ų</w:t>
      </w:r>
      <w:r w:rsidR="00272AA4" w:rsidRPr="00536A92">
        <w:rPr>
          <w:rFonts w:cs="Arial"/>
          <w:szCs w:val="22"/>
          <w:lang w:val="lt-LT"/>
        </w:rPr>
        <w:t xml:space="preserve"> </w:t>
      </w:r>
      <w:r w:rsidR="00601365" w:rsidRPr="00536A92">
        <w:rPr>
          <w:rFonts w:cs="Arial"/>
          <w:szCs w:val="22"/>
          <w:lang w:val="lt-LT"/>
        </w:rPr>
        <w:t xml:space="preserve">110 kV </w:t>
      </w:r>
      <w:r w:rsidR="00272AA4" w:rsidRPr="00536A92">
        <w:rPr>
          <w:rFonts w:cs="Arial"/>
          <w:szCs w:val="22"/>
          <w:lang w:val="lt-LT"/>
        </w:rPr>
        <w:t>prijungin</w:t>
      </w:r>
      <w:r w:rsidR="0046708F" w:rsidRPr="00536A92">
        <w:rPr>
          <w:rFonts w:cs="Arial"/>
          <w:szCs w:val="22"/>
          <w:lang w:val="lt-LT"/>
        </w:rPr>
        <w:t>iuos</w:t>
      </w:r>
      <w:r w:rsidR="00272AA4" w:rsidRPr="00536A92">
        <w:rPr>
          <w:rFonts w:cs="Arial"/>
          <w:szCs w:val="22"/>
          <w:lang w:val="lt-LT"/>
        </w:rPr>
        <w:t>e</w:t>
      </w:r>
      <w:r w:rsidR="00601365" w:rsidRPr="00536A92">
        <w:rPr>
          <w:rFonts w:cs="Arial"/>
          <w:szCs w:val="22"/>
          <w:lang w:val="lt-LT"/>
        </w:rPr>
        <w:t>;</w:t>
      </w:r>
    </w:p>
    <w:p w14:paraId="5C351A9C" w14:textId="36F65521" w:rsidR="0046708F" w:rsidRPr="00536A92" w:rsidRDefault="0046708F" w:rsidP="00B258AB">
      <w:pPr>
        <w:pStyle w:val="NoSpacing"/>
        <w:numPr>
          <w:ilvl w:val="2"/>
          <w:numId w:val="6"/>
        </w:numPr>
        <w:tabs>
          <w:tab w:val="left" w:pos="1418"/>
        </w:tabs>
        <w:spacing w:line="276" w:lineRule="auto"/>
        <w:ind w:left="0" w:firstLine="567"/>
        <w:jc w:val="both"/>
        <w:rPr>
          <w:rFonts w:cs="Arial"/>
          <w:szCs w:val="22"/>
          <w:lang w:val="lt-LT"/>
        </w:rPr>
      </w:pPr>
      <w:bookmarkStart w:id="65" w:name="_Hlk36153284"/>
      <w:r w:rsidRPr="00536A92">
        <w:rPr>
          <w:rFonts w:cs="Arial"/>
          <w:szCs w:val="22"/>
          <w:lang w:val="lt-LT"/>
        </w:rPr>
        <w:t>kontrolines (technines) elektros apskaitas</w:t>
      </w:r>
      <w:r w:rsidRPr="00536A92">
        <w:rPr>
          <w:szCs w:val="22"/>
          <w:lang w:val="lt-LT"/>
        </w:rPr>
        <w:t xml:space="preserve"> saulės elektrinės 0,4 kV į PSO KSSRS prijunginiuose.</w:t>
      </w:r>
      <w:bookmarkEnd w:id="65"/>
    </w:p>
    <w:p w14:paraId="044E30FB" w14:textId="2352FC8F" w:rsidR="00B459E7" w:rsidRPr="00536A92" w:rsidRDefault="00FF559B"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lastRenderedPageBreak/>
        <w:t>P</w:t>
      </w:r>
      <w:r w:rsidR="00B459E7" w:rsidRPr="00536A92">
        <w:rPr>
          <w:rFonts w:cs="Arial"/>
          <w:szCs w:val="22"/>
          <w:lang w:val="lt-LT"/>
        </w:rPr>
        <w:t>erdavimo tinklo kintamosios srovės skirstomojo skydo prijungimas prie pa</w:t>
      </w:r>
      <w:r w:rsidR="00926621" w:rsidRPr="00536A92">
        <w:rPr>
          <w:rFonts w:cs="Arial"/>
          <w:szCs w:val="22"/>
          <w:lang w:val="lt-LT"/>
        </w:rPr>
        <w:t xml:space="preserve">stotės savųjų reikmių skydo </w:t>
      </w:r>
      <w:r w:rsidR="003F3302" w:rsidRPr="00536A92">
        <w:rPr>
          <w:rFonts w:cs="Arial"/>
          <w:szCs w:val="22"/>
          <w:lang w:val="lt-LT"/>
        </w:rPr>
        <w:t xml:space="preserve">ir Perdavimo tinklo savųjų reikmių komercinės apskaitos </w:t>
      </w:r>
      <w:r w:rsidR="0046708F" w:rsidRPr="00536A92">
        <w:rPr>
          <w:rFonts w:cs="Arial"/>
          <w:szCs w:val="22"/>
          <w:lang w:val="lt-LT"/>
        </w:rPr>
        <w:t xml:space="preserve">spintos </w:t>
      </w:r>
      <w:r w:rsidR="003F3302" w:rsidRPr="00536A92">
        <w:rPr>
          <w:rFonts w:cs="Arial"/>
          <w:szCs w:val="22"/>
          <w:lang w:val="lt-LT"/>
        </w:rPr>
        <w:t xml:space="preserve">(PT SR KAS) </w:t>
      </w:r>
      <w:r w:rsidR="00B459E7" w:rsidRPr="00536A92">
        <w:rPr>
          <w:rFonts w:cs="Arial"/>
          <w:szCs w:val="22"/>
          <w:lang w:val="lt-LT"/>
        </w:rPr>
        <w:t>turi būti suprojektuota</w:t>
      </w:r>
      <w:r w:rsidR="006A5EBA" w:rsidRPr="00536A92">
        <w:rPr>
          <w:rFonts w:cs="Arial"/>
          <w:szCs w:val="22"/>
          <w:lang w:val="lt-LT"/>
        </w:rPr>
        <w:t>s</w:t>
      </w:r>
      <w:r w:rsidR="00B459E7" w:rsidRPr="00536A92">
        <w:rPr>
          <w:rFonts w:cs="Arial"/>
          <w:szCs w:val="22"/>
          <w:lang w:val="lt-LT"/>
        </w:rPr>
        <w:t xml:space="preserve"> pagal </w:t>
      </w:r>
      <w:r w:rsidR="00C04A73" w:rsidRPr="00536A92">
        <w:rPr>
          <w:rFonts w:cs="Arial"/>
          <w:szCs w:val="22"/>
          <w:lang w:val="lt-LT"/>
        </w:rPr>
        <w:t>AB ESO</w:t>
      </w:r>
      <w:r w:rsidR="00B459E7" w:rsidRPr="00536A92">
        <w:rPr>
          <w:rFonts w:cs="Arial"/>
          <w:szCs w:val="22"/>
          <w:lang w:val="lt-LT"/>
        </w:rPr>
        <w:t xml:space="preserve"> prijungimo/technines sąlygas TP </w:t>
      </w:r>
      <w:r w:rsidR="006A5EBA" w:rsidRPr="00536A92">
        <w:rPr>
          <w:rFonts w:cs="Arial"/>
          <w:szCs w:val="22"/>
          <w:lang w:val="lt-LT"/>
        </w:rPr>
        <w:t xml:space="preserve">110 kV </w:t>
      </w:r>
      <w:r w:rsidR="00B459E7" w:rsidRPr="00536A92">
        <w:rPr>
          <w:rFonts w:cs="Arial"/>
          <w:szCs w:val="22"/>
          <w:lang w:val="lt-LT"/>
        </w:rPr>
        <w:t xml:space="preserve">skirstyklos rekonstravimui ar statybai, pateiktas </w:t>
      </w:r>
      <w:sdt>
        <w:sdtPr>
          <w:rPr>
            <w:rFonts w:cs="Arial"/>
            <w:szCs w:val="22"/>
            <w:lang w:val="lt-LT"/>
          </w:rPr>
          <w:id w:val="-703098502"/>
          <w:citation/>
        </w:sdtPr>
        <w:sdtEndPr/>
        <w:sdtContent>
          <w:r w:rsidR="002C0C16" w:rsidRPr="00536A92">
            <w:rPr>
              <w:rFonts w:cs="Arial"/>
              <w:szCs w:val="22"/>
              <w:lang w:val="lt-LT"/>
            </w:rPr>
            <w:fldChar w:fldCharType="begin"/>
          </w:r>
          <w:r w:rsidR="00BE714A" w:rsidRPr="00536A92">
            <w:rPr>
              <w:rFonts w:cs="Arial"/>
              <w:szCs w:val="22"/>
              <w:lang w:val="lt-LT"/>
            </w:rPr>
            <w:instrText xml:space="preserve">CITATION Bedrai2 \l 1063 </w:instrText>
          </w:r>
          <w:r w:rsidR="002C0C16" w:rsidRPr="00536A92">
            <w:rPr>
              <w:rFonts w:cs="Arial"/>
              <w:szCs w:val="22"/>
              <w:lang w:val="lt-LT"/>
            </w:rPr>
            <w:fldChar w:fldCharType="separate"/>
          </w:r>
          <w:r w:rsidR="00536A92" w:rsidRPr="00536A92">
            <w:rPr>
              <w:rFonts w:cs="Arial"/>
              <w:noProof/>
              <w:szCs w:val="22"/>
              <w:lang w:val="lt-LT"/>
            </w:rPr>
            <w:t>(2)</w:t>
          </w:r>
          <w:r w:rsidR="002C0C16" w:rsidRPr="00536A92">
            <w:rPr>
              <w:rFonts w:cs="Arial"/>
              <w:szCs w:val="22"/>
              <w:lang w:val="lt-LT"/>
            </w:rPr>
            <w:fldChar w:fldCharType="end"/>
          </w:r>
        </w:sdtContent>
      </w:sdt>
      <w:r w:rsidR="00B459E7" w:rsidRPr="00536A92">
        <w:rPr>
          <w:rFonts w:cs="Arial"/>
          <w:szCs w:val="22"/>
          <w:lang w:val="lt-LT"/>
        </w:rPr>
        <w:t xml:space="preserve"> priede.</w:t>
      </w:r>
    </w:p>
    <w:p w14:paraId="4D64D624" w14:textId="1EB45CC0" w:rsidR="004B5F4E" w:rsidRPr="00536A92" w:rsidRDefault="00C04088" w:rsidP="00B258AB">
      <w:pPr>
        <w:pStyle w:val="NoSpacing"/>
        <w:numPr>
          <w:ilvl w:val="1"/>
          <w:numId w:val="6"/>
        </w:numPr>
        <w:tabs>
          <w:tab w:val="left" w:pos="1418"/>
        </w:tabs>
        <w:spacing w:line="276" w:lineRule="auto"/>
        <w:ind w:left="0" w:firstLine="567"/>
        <w:jc w:val="both"/>
        <w:rPr>
          <w:rFonts w:cs="Arial"/>
          <w:color w:val="000000" w:themeColor="text1"/>
          <w:szCs w:val="22"/>
          <w:lang w:val="lt-LT"/>
        </w:rPr>
      </w:pPr>
      <w:r w:rsidRPr="00536A92">
        <w:rPr>
          <w:rFonts w:cs="Arial"/>
          <w:szCs w:val="22"/>
          <w:lang w:val="lt-LT"/>
        </w:rPr>
        <w:t>Galios</w:t>
      </w:r>
      <w:r w:rsidRPr="00536A92">
        <w:rPr>
          <w:rFonts w:cs="Arial"/>
          <w:color w:val="000000"/>
          <w:szCs w:val="22"/>
          <w:lang w:val="lt-LT"/>
        </w:rPr>
        <w:t xml:space="preserve"> </w:t>
      </w:r>
      <w:r w:rsidR="00272AA4" w:rsidRPr="00536A92">
        <w:rPr>
          <w:rFonts w:cs="Arial"/>
          <w:color w:val="000000"/>
          <w:szCs w:val="22"/>
          <w:lang w:val="lt-LT"/>
        </w:rPr>
        <w:t>transformatori</w:t>
      </w:r>
      <w:r w:rsidR="0046708F" w:rsidRPr="00536A92">
        <w:rPr>
          <w:rFonts w:cs="Arial"/>
          <w:color w:val="000000"/>
          <w:szCs w:val="22"/>
          <w:lang w:val="lt-LT"/>
        </w:rPr>
        <w:t>ų</w:t>
      </w:r>
      <w:r w:rsidR="00272AA4" w:rsidRPr="00536A92">
        <w:rPr>
          <w:rFonts w:cs="Arial"/>
          <w:color w:val="000000"/>
          <w:szCs w:val="22"/>
          <w:lang w:val="lt-LT"/>
        </w:rPr>
        <w:t xml:space="preserve"> </w:t>
      </w:r>
      <w:r w:rsidRPr="00536A92">
        <w:rPr>
          <w:rFonts w:cs="Arial"/>
          <w:color w:val="000000"/>
          <w:szCs w:val="22"/>
          <w:lang w:val="lt-LT"/>
        </w:rPr>
        <w:t xml:space="preserve">110 kV </w:t>
      </w:r>
      <w:r w:rsidR="00272AA4" w:rsidRPr="00536A92">
        <w:rPr>
          <w:rFonts w:cs="Arial"/>
          <w:color w:val="000000"/>
          <w:szCs w:val="22"/>
          <w:lang w:val="lt-LT"/>
        </w:rPr>
        <w:t>prijungi</w:t>
      </w:r>
      <w:r w:rsidR="0046708F" w:rsidRPr="00536A92">
        <w:rPr>
          <w:rFonts w:cs="Arial"/>
          <w:color w:val="000000"/>
          <w:szCs w:val="22"/>
          <w:lang w:val="lt-LT"/>
        </w:rPr>
        <w:t>niuos</w:t>
      </w:r>
      <w:r w:rsidR="00272AA4" w:rsidRPr="00536A92">
        <w:rPr>
          <w:rFonts w:cs="Arial"/>
          <w:color w:val="000000"/>
          <w:szCs w:val="22"/>
          <w:lang w:val="lt-LT"/>
        </w:rPr>
        <w:t>e</w:t>
      </w:r>
      <w:r w:rsidR="00272AA4" w:rsidRPr="00536A92">
        <w:rPr>
          <w:rFonts w:cs="Arial"/>
          <w:color w:val="000000" w:themeColor="text1"/>
          <w:szCs w:val="22"/>
          <w:lang w:val="lt-LT"/>
        </w:rPr>
        <w:t xml:space="preserve"> </w:t>
      </w:r>
      <w:r w:rsidRPr="00536A92">
        <w:rPr>
          <w:rFonts w:cs="Arial"/>
          <w:color w:val="000000"/>
          <w:szCs w:val="22"/>
          <w:lang w:val="lt-LT"/>
        </w:rPr>
        <w:t>įren</w:t>
      </w:r>
      <w:r w:rsidR="00926621" w:rsidRPr="00536A92">
        <w:rPr>
          <w:rFonts w:cs="Arial"/>
          <w:color w:val="000000"/>
          <w:szCs w:val="22"/>
          <w:lang w:val="lt-LT"/>
        </w:rPr>
        <w:t>giamiems elektros skaitikliams p</w:t>
      </w:r>
      <w:r w:rsidRPr="00536A92">
        <w:rPr>
          <w:rFonts w:cs="Arial"/>
          <w:color w:val="000000"/>
          <w:szCs w:val="22"/>
          <w:lang w:val="lt-LT"/>
        </w:rPr>
        <w:t xml:space="preserve">erdavimo tinklui priklausančioje teritorijoje prie kabelinio kanalo turi būti </w:t>
      </w:r>
      <w:r w:rsidR="006A5EBA" w:rsidRPr="00536A92">
        <w:rPr>
          <w:rFonts w:cs="Arial"/>
          <w:color w:val="000000"/>
          <w:szCs w:val="22"/>
          <w:lang w:val="lt-LT"/>
        </w:rPr>
        <w:t>suprojektuota metalinė</w:t>
      </w:r>
      <w:r w:rsidRPr="00536A92">
        <w:rPr>
          <w:rFonts w:cs="Arial"/>
          <w:color w:val="000000"/>
          <w:szCs w:val="22"/>
          <w:lang w:val="lt-LT"/>
        </w:rPr>
        <w:t xml:space="preserve"> komercinės elektros apskaitos </w:t>
      </w:r>
      <w:r w:rsidR="006A5EBA" w:rsidRPr="00536A92">
        <w:rPr>
          <w:rFonts w:cs="Arial"/>
          <w:color w:val="000000"/>
          <w:szCs w:val="22"/>
          <w:lang w:val="lt-LT"/>
        </w:rPr>
        <w:t xml:space="preserve">spinta </w:t>
      </w:r>
      <w:r w:rsidR="007C6DD8" w:rsidRPr="00536A92">
        <w:rPr>
          <w:rFonts w:cs="Arial"/>
          <w:color w:val="000000"/>
          <w:szCs w:val="22"/>
          <w:lang w:val="lt-LT"/>
        </w:rPr>
        <w:t>(</w:t>
      </w:r>
      <w:r w:rsidR="0063442D" w:rsidRPr="00536A92">
        <w:rPr>
          <w:rFonts w:cs="Arial"/>
          <w:color w:val="000000"/>
          <w:szCs w:val="22"/>
          <w:lang w:val="lt-LT"/>
        </w:rPr>
        <w:t xml:space="preserve">toliau - </w:t>
      </w:r>
      <w:r w:rsidR="007C6DD8" w:rsidRPr="00536A92">
        <w:rPr>
          <w:rFonts w:cs="Arial"/>
          <w:color w:val="000000"/>
          <w:szCs w:val="22"/>
          <w:lang w:val="lt-LT"/>
        </w:rPr>
        <w:t>KAS)</w:t>
      </w:r>
      <w:r w:rsidRPr="00536A92">
        <w:rPr>
          <w:rFonts w:cs="Arial"/>
          <w:color w:val="000000"/>
          <w:szCs w:val="22"/>
          <w:lang w:val="lt-LT"/>
        </w:rPr>
        <w:t xml:space="preserve">. </w:t>
      </w:r>
      <w:r w:rsidR="007C6DD8" w:rsidRPr="00536A92">
        <w:rPr>
          <w:rFonts w:cs="Arial"/>
          <w:szCs w:val="22"/>
          <w:lang w:val="lt-LT"/>
        </w:rPr>
        <w:t>KAS techniniai reikalavimai ir komplektacija turi atitikti standarti</w:t>
      </w:r>
      <w:r w:rsidR="00710CCC" w:rsidRPr="00536A92">
        <w:rPr>
          <w:rFonts w:cs="Arial"/>
          <w:szCs w:val="22"/>
          <w:lang w:val="lt-LT"/>
        </w:rPr>
        <w:t>nius</w:t>
      </w:r>
      <w:r w:rsidR="007C6DD8" w:rsidRPr="00536A92">
        <w:rPr>
          <w:rFonts w:cs="Arial"/>
          <w:szCs w:val="22"/>
          <w:lang w:val="lt-LT"/>
        </w:rPr>
        <w:t xml:space="preserve"> techninius reikalavimus </w:t>
      </w:r>
      <w:r w:rsidR="00211231" w:rsidRPr="00536A92">
        <w:rPr>
          <w:rFonts w:cs="Arial"/>
          <w:color w:val="000000"/>
          <w:szCs w:val="22"/>
          <w:lang w:val="lt-LT"/>
        </w:rPr>
        <w:t>lauko komercinės apskaitos spintoms, pateiktus</w:t>
      </w:r>
      <w:r w:rsidR="00211231" w:rsidRPr="00536A92">
        <w:rPr>
          <w:rFonts w:cs="Arial"/>
          <w:szCs w:val="22"/>
          <w:lang w:val="lt-LT"/>
        </w:rPr>
        <w:t xml:space="preserve"> </w:t>
      </w:r>
      <w:sdt>
        <w:sdtPr>
          <w:rPr>
            <w:rFonts w:cs="Arial"/>
            <w:szCs w:val="22"/>
            <w:lang w:val="lt-LT"/>
          </w:rPr>
          <w:id w:val="-1809692021"/>
          <w:citation/>
        </w:sdtPr>
        <w:sdtEndPr/>
        <w:sdtContent>
          <w:r w:rsidR="002C0C16" w:rsidRPr="00536A92">
            <w:rPr>
              <w:rFonts w:cs="Arial"/>
              <w:szCs w:val="22"/>
              <w:lang w:val="lt-LT"/>
            </w:rPr>
            <w:fldChar w:fldCharType="begin"/>
          </w:r>
          <w:r w:rsidR="00151E2A" w:rsidRPr="00536A92">
            <w:rPr>
              <w:rFonts w:cs="Arial"/>
              <w:szCs w:val="22"/>
              <w:lang w:val="lt-LT"/>
            </w:rPr>
            <w:instrText xml:space="preserve">CITATION EEA \l 1063 </w:instrText>
          </w:r>
          <w:r w:rsidR="002C0C16" w:rsidRPr="00536A92">
            <w:rPr>
              <w:rFonts w:cs="Arial"/>
              <w:szCs w:val="22"/>
              <w:lang w:val="lt-LT"/>
            </w:rPr>
            <w:fldChar w:fldCharType="separate"/>
          </w:r>
          <w:r w:rsidR="00536A92" w:rsidRPr="00536A92">
            <w:rPr>
              <w:rFonts w:cs="Arial"/>
              <w:noProof/>
              <w:szCs w:val="22"/>
              <w:lang w:val="lt-LT"/>
            </w:rPr>
            <w:t>(80)</w:t>
          </w:r>
          <w:r w:rsidR="002C0C16" w:rsidRPr="00536A92">
            <w:rPr>
              <w:rFonts w:cs="Arial"/>
              <w:szCs w:val="22"/>
              <w:lang w:val="lt-LT"/>
            </w:rPr>
            <w:fldChar w:fldCharType="end"/>
          </w:r>
        </w:sdtContent>
      </w:sdt>
      <w:r w:rsidR="00926621" w:rsidRPr="00536A92">
        <w:rPr>
          <w:rFonts w:cs="Arial"/>
          <w:szCs w:val="22"/>
          <w:lang w:val="lt-LT"/>
        </w:rPr>
        <w:t xml:space="preserve"> priede</w:t>
      </w:r>
      <w:r w:rsidR="007C6DD8" w:rsidRPr="00536A92">
        <w:rPr>
          <w:rFonts w:cs="Arial"/>
          <w:szCs w:val="22"/>
          <w:lang w:val="lt-LT"/>
        </w:rPr>
        <w:t xml:space="preserve">. </w:t>
      </w:r>
      <w:r w:rsidR="004B5F4E" w:rsidRPr="00536A92">
        <w:rPr>
          <w:rFonts w:cs="Arial"/>
          <w:szCs w:val="22"/>
          <w:lang w:val="lt-LT"/>
        </w:rPr>
        <w:t>KAS komplektaciją patikslinantys reikalavimai plačiau aprašomi tolimesniuose punktuose.</w:t>
      </w:r>
    </w:p>
    <w:p w14:paraId="2A2E86C9" w14:textId="5DF94E75" w:rsidR="0046708F" w:rsidRPr="00536A92" w:rsidRDefault="0046708F" w:rsidP="00B258AB">
      <w:pPr>
        <w:pStyle w:val="NoSpacing"/>
        <w:numPr>
          <w:ilvl w:val="1"/>
          <w:numId w:val="6"/>
        </w:numPr>
        <w:tabs>
          <w:tab w:val="left" w:pos="1418"/>
        </w:tabs>
        <w:spacing w:line="276" w:lineRule="auto"/>
        <w:ind w:left="0" w:firstLine="567"/>
        <w:jc w:val="both"/>
        <w:rPr>
          <w:rFonts w:cs="Arial"/>
          <w:color w:val="000000" w:themeColor="text1"/>
          <w:szCs w:val="22"/>
          <w:lang w:val="lt-LT"/>
        </w:rPr>
      </w:pPr>
      <w:r w:rsidRPr="00536A92">
        <w:rPr>
          <w:rFonts w:cs="Arial"/>
          <w:szCs w:val="22"/>
          <w:lang w:val="lt-LT"/>
        </w:rPr>
        <w:t>S</w:t>
      </w:r>
      <w:r w:rsidRPr="00536A92">
        <w:rPr>
          <w:rFonts w:cs="Arial"/>
          <w:bCs/>
          <w:szCs w:val="22"/>
          <w:lang w:val="lt-LT"/>
        </w:rPr>
        <w:t xml:space="preserve">aulės elektrinės 0,4 kV </w:t>
      </w:r>
      <w:r w:rsidRPr="00536A92">
        <w:rPr>
          <w:rFonts w:cs="Arial"/>
          <w:szCs w:val="22"/>
          <w:lang w:val="lt-LT"/>
        </w:rPr>
        <w:t xml:space="preserve">prijunginių kontrolinius (techninius) elektros skaitiklius įrengti 110 kV skirstyklos valdymo pulte (VP) įrengtoje kontrolinės (techninės) apskaitos spintoje TAS. TAS techniniai reikalavimai ir komplektacija turi atitikti standartinius techninius reikalavimus </w:t>
      </w:r>
      <w:r w:rsidRPr="00536A92">
        <w:rPr>
          <w:rFonts w:cs="Arial"/>
          <w:color w:val="000000"/>
          <w:szCs w:val="22"/>
          <w:lang w:val="lt-LT"/>
        </w:rPr>
        <w:t xml:space="preserve">vidaus kontrolinės (techninės) apskaitos spintoms, </w:t>
      </w:r>
      <w:r w:rsidRPr="00536A92">
        <w:rPr>
          <w:rFonts w:cs="Arial"/>
          <w:color w:val="000000" w:themeColor="text1"/>
          <w:szCs w:val="22"/>
          <w:lang w:val="lt-LT"/>
        </w:rPr>
        <w:t xml:space="preserve">pateiktus </w:t>
      </w:r>
      <w:sdt>
        <w:sdtPr>
          <w:rPr>
            <w:rFonts w:cs="Arial"/>
            <w:color w:val="000000" w:themeColor="text1"/>
            <w:szCs w:val="22"/>
            <w:lang w:val="lt-LT"/>
          </w:rPr>
          <w:id w:val="-143431097"/>
          <w:citation/>
        </w:sdtPr>
        <w:sdtEndPr/>
        <w:sdtContent>
          <w:r w:rsidRPr="00536A92">
            <w:rPr>
              <w:rFonts w:cs="Arial"/>
              <w:color w:val="000000" w:themeColor="text1"/>
              <w:szCs w:val="22"/>
              <w:lang w:val="lt-LT"/>
            </w:rPr>
            <w:fldChar w:fldCharType="begin"/>
          </w:r>
          <w:r w:rsidR="003E7A9A" w:rsidRPr="00536A92">
            <w:rPr>
              <w:rFonts w:cs="Arial"/>
              <w:color w:val="000000" w:themeColor="text1"/>
              <w:szCs w:val="22"/>
              <w:lang w:val="lt-LT"/>
            </w:rPr>
            <w:instrText xml:space="preserve">CITATION EAA3 \l 1033 </w:instrText>
          </w:r>
          <w:r w:rsidRPr="00536A92">
            <w:rPr>
              <w:rFonts w:cs="Arial"/>
              <w:color w:val="000000" w:themeColor="text1"/>
              <w:szCs w:val="22"/>
              <w:lang w:val="lt-LT"/>
            </w:rPr>
            <w:fldChar w:fldCharType="separate"/>
          </w:r>
          <w:r w:rsidR="00536A92" w:rsidRPr="00536A92">
            <w:rPr>
              <w:rFonts w:cs="Arial"/>
              <w:noProof/>
              <w:color w:val="000000" w:themeColor="text1"/>
              <w:szCs w:val="22"/>
              <w:lang w:val="lt-LT"/>
            </w:rPr>
            <w:t>(81)</w:t>
          </w:r>
          <w:r w:rsidRPr="00536A92">
            <w:rPr>
              <w:rFonts w:cs="Arial"/>
              <w:color w:val="000000" w:themeColor="text1"/>
              <w:szCs w:val="22"/>
              <w:lang w:val="lt-LT"/>
            </w:rPr>
            <w:fldChar w:fldCharType="end"/>
          </w:r>
        </w:sdtContent>
      </w:sdt>
      <w:r w:rsidRPr="00536A92">
        <w:rPr>
          <w:rFonts w:cs="Arial"/>
          <w:color w:val="000000" w:themeColor="text1"/>
          <w:szCs w:val="22"/>
          <w:lang w:val="lt-LT"/>
        </w:rPr>
        <w:t xml:space="preserve"> priede</w:t>
      </w:r>
      <w:r w:rsidRPr="00536A92">
        <w:rPr>
          <w:rFonts w:cs="Arial"/>
          <w:i/>
          <w:color w:val="000000" w:themeColor="text1"/>
          <w:szCs w:val="22"/>
          <w:lang w:val="lt-LT"/>
        </w:rPr>
        <w:t>.</w:t>
      </w:r>
      <w:r w:rsidRPr="00536A92">
        <w:rPr>
          <w:rFonts w:cs="Arial"/>
          <w:color w:val="000000" w:themeColor="text1"/>
          <w:szCs w:val="22"/>
          <w:lang w:val="lt-LT"/>
        </w:rPr>
        <w:t xml:space="preserve"> TAS komplektaciją patikslinantys reikalavimai plačiau aprašomi tolimesniuose punktuose.</w:t>
      </w:r>
    </w:p>
    <w:p w14:paraId="3C443623" w14:textId="05EAC76A" w:rsidR="00601365" w:rsidRPr="00536A92" w:rsidRDefault="00601365"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KAS turi būti </w:t>
      </w:r>
      <w:r w:rsidR="00A419F0" w:rsidRPr="00536A92">
        <w:rPr>
          <w:rFonts w:cs="Arial"/>
          <w:szCs w:val="22"/>
          <w:lang w:val="lt-LT"/>
        </w:rPr>
        <w:t xml:space="preserve">suprojektuoti </w:t>
      </w:r>
      <w:r w:rsidR="002F07D7" w:rsidRPr="00536A92">
        <w:rPr>
          <w:rFonts w:cs="Arial"/>
          <w:szCs w:val="22"/>
          <w:lang w:val="lt-LT"/>
        </w:rPr>
        <w:t xml:space="preserve">ir </w:t>
      </w:r>
      <w:r w:rsidRPr="00536A92">
        <w:rPr>
          <w:rFonts w:cs="Arial"/>
          <w:szCs w:val="22"/>
          <w:lang w:val="lt-LT"/>
        </w:rPr>
        <w:t>įrengti:</w:t>
      </w:r>
    </w:p>
    <w:p w14:paraId="1FDDAC24" w14:textId="144FC609" w:rsidR="00601365" w:rsidRPr="00536A92" w:rsidRDefault="00546367"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keturi komerciniai - du pagrindiniai ir du dubliuojantys elektros skaitikliai.</w:t>
      </w:r>
      <w:r w:rsidR="00EA191D" w:rsidRPr="00536A92">
        <w:rPr>
          <w:rFonts w:cs="Arial"/>
          <w:szCs w:val="22"/>
          <w:lang w:val="lt-LT"/>
        </w:rPr>
        <w:t xml:space="preserve"> </w:t>
      </w:r>
      <w:r w:rsidR="00EA191D" w:rsidRPr="00536A92">
        <w:rPr>
          <w:szCs w:val="22"/>
          <w:lang w:val="lt-LT"/>
        </w:rPr>
        <w:t>Elek</w:t>
      </w:r>
      <w:r w:rsidR="00424579" w:rsidRPr="00536A92">
        <w:rPr>
          <w:szCs w:val="22"/>
          <w:lang w:val="lt-LT"/>
        </w:rPr>
        <w:t>tros skaitikliai elektroniniai,</w:t>
      </w:r>
      <w:r w:rsidR="00601365" w:rsidRPr="00536A92">
        <w:rPr>
          <w:rFonts w:cs="Arial"/>
          <w:szCs w:val="22"/>
          <w:lang w:val="lt-LT"/>
        </w:rPr>
        <w:t xml:space="preserve"> turintys po dvi nepriklausomas srovės kilpas (CL1 ir CL2), išoriniai matmenys 323x178x57 mm</w:t>
      </w:r>
      <w:r w:rsidR="00272AA4" w:rsidRPr="00536A92">
        <w:rPr>
          <w:rFonts w:cs="Arial"/>
          <w:szCs w:val="22"/>
          <w:lang w:val="lt-LT"/>
        </w:rPr>
        <w:t>. Turi būti palikta vieta įrengti du analogiškus elektros skaitiklius</w:t>
      </w:r>
      <w:r w:rsidR="00601365" w:rsidRPr="00536A92">
        <w:rPr>
          <w:rFonts w:cs="Arial"/>
          <w:szCs w:val="22"/>
          <w:lang w:val="lt-LT"/>
        </w:rPr>
        <w:t>;</w:t>
      </w:r>
    </w:p>
    <w:p w14:paraId="1621A93D" w14:textId="099FA768" w:rsidR="00601365" w:rsidRPr="00536A92" w:rsidRDefault="00601365"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elektros skaitiklių prijungimui </w:t>
      </w:r>
      <w:r w:rsidR="00546367" w:rsidRPr="00536A92">
        <w:rPr>
          <w:rFonts w:cs="Arial"/>
          <w:szCs w:val="22"/>
          <w:lang w:val="lt-LT"/>
        </w:rPr>
        <w:t>keturi</w:t>
      </w:r>
      <w:r w:rsidR="00272AA4" w:rsidRPr="00536A92">
        <w:rPr>
          <w:rFonts w:cs="Arial"/>
          <w:szCs w:val="22"/>
          <w:lang w:val="lt-LT"/>
        </w:rPr>
        <w:t xml:space="preserve"> </w:t>
      </w:r>
      <w:r w:rsidRPr="00536A92">
        <w:rPr>
          <w:rFonts w:cs="Arial"/>
          <w:szCs w:val="22"/>
          <w:lang w:val="lt-LT"/>
        </w:rPr>
        <w:t xml:space="preserve">bandymo </w:t>
      </w:r>
      <w:r w:rsidR="00EA191D" w:rsidRPr="00536A92">
        <w:rPr>
          <w:rFonts w:cs="Arial"/>
          <w:szCs w:val="22"/>
          <w:lang w:val="lt-LT"/>
        </w:rPr>
        <w:t>gnybtyn</w:t>
      </w:r>
      <w:r w:rsidR="00222AE5" w:rsidRPr="00536A92">
        <w:rPr>
          <w:rFonts w:cs="Arial"/>
          <w:szCs w:val="22"/>
          <w:lang w:val="lt-LT"/>
        </w:rPr>
        <w:t>ai</w:t>
      </w:r>
      <w:r w:rsidR="00EA191D" w:rsidRPr="00536A92">
        <w:rPr>
          <w:rFonts w:cs="Arial"/>
          <w:szCs w:val="22"/>
          <w:lang w:val="lt-LT"/>
        </w:rPr>
        <w:t xml:space="preserve"> </w:t>
      </w:r>
      <w:r w:rsidRPr="00536A92">
        <w:rPr>
          <w:rFonts w:cs="Arial"/>
          <w:szCs w:val="22"/>
          <w:lang w:val="lt-LT"/>
        </w:rPr>
        <w:t>(išoriniai matmenys 230x140x50 mm);</w:t>
      </w:r>
    </w:p>
    <w:p w14:paraId="24663991" w14:textId="2A4164A0" w:rsidR="00601365" w:rsidRPr="00536A92" w:rsidRDefault="00601365"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elektros skaitikliai ir bandymo gnybtynai turi būti montuojami ant montažinės plokštės</w:t>
      </w:r>
      <w:r w:rsidR="00F2025A" w:rsidRPr="00536A92">
        <w:rPr>
          <w:rFonts w:cs="Arial"/>
          <w:szCs w:val="22"/>
          <w:lang w:val="lt-LT"/>
        </w:rPr>
        <w:t xml:space="preserve"> </w:t>
      </w:r>
      <w:r w:rsidRPr="00536A92">
        <w:rPr>
          <w:rFonts w:cs="Arial"/>
          <w:szCs w:val="22"/>
          <w:lang w:val="lt-LT"/>
        </w:rPr>
        <w:t>, kuri</w:t>
      </w:r>
      <w:r w:rsidR="00F2025A" w:rsidRPr="00536A92">
        <w:rPr>
          <w:rFonts w:cs="Arial"/>
          <w:szCs w:val="22"/>
          <w:lang w:val="lt-LT"/>
        </w:rPr>
        <w:t xml:space="preserve"> </w:t>
      </w:r>
      <w:r w:rsidRPr="00536A92">
        <w:rPr>
          <w:rFonts w:cs="Arial"/>
          <w:szCs w:val="22"/>
          <w:lang w:val="lt-LT"/>
        </w:rPr>
        <w:t xml:space="preserve"> KAS viduje tvirtinam</w:t>
      </w:r>
      <w:r w:rsidR="00F2025A" w:rsidRPr="00536A92">
        <w:rPr>
          <w:rFonts w:cs="Arial"/>
          <w:szCs w:val="22"/>
          <w:lang w:val="lt-LT"/>
        </w:rPr>
        <w:t xml:space="preserve">a  </w:t>
      </w:r>
      <w:r w:rsidRPr="00536A92">
        <w:rPr>
          <w:rFonts w:cs="Arial"/>
          <w:szCs w:val="22"/>
          <w:lang w:val="lt-LT"/>
        </w:rPr>
        <w:t xml:space="preserve">ant vyrių ir </w:t>
      </w:r>
      <w:r w:rsidR="00F2025A" w:rsidRPr="00536A92">
        <w:rPr>
          <w:rFonts w:cs="Arial"/>
          <w:szCs w:val="22"/>
          <w:lang w:val="lt-LT"/>
        </w:rPr>
        <w:t>turi būti</w:t>
      </w:r>
      <w:r w:rsidRPr="00536A92">
        <w:rPr>
          <w:rFonts w:cs="Arial"/>
          <w:szCs w:val="22"/>
          <w:lang w:val="lt-LT"/>
        </w:rPr>
        <w:t xml:space="preserve"> paruošt</w:t>
      </w:r>
      <w:r w:rsidR="00F2025A" w:rsidRPr="00536A92">
        <w:rPr>
          <w:rFonts w:cs="Arial"/>
          <w:szCs w:val="22"/>
          <w:lang w:val="lt-LT"/>
        </w:rPr>
        <w:t>a</w:t>
      </w:r>
      <w:r w:rsidRPr="00536A92">
        <w:rPr>
          <w:rFonts w:cs="Arial"/>
          <w:szCs w:val="22"/>
          <w:lang w:val="lt-LT"/>
        </w:rPr>
        <w:t xml:space="preserve"> plombavimui uždarytoje padėtyje;</w:t>
      </w:r>
    </w:p>
    <w:p w14:paraId="5BF3BFE4" w14:textId="04B59122" w:rsidR="00546367" w:rsidRPr="00536A92" w:rsidRDefault="00546367"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komercinių pagrindinių 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14:paraId="2206FDFB" w14:textId="77777777" w:rsidR="00272AA4" w:rsidRPr="00536A92" w:rsidRDefault="00272AA4"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sukomplektuotas elektrotechninėje dėžėje automatizuotos elektros apskaitos sistemos (AEEAS) duomenų surinkimo ir perdavimo valdiklis (skydo išoriniai matmenys 510x315x190 mm) su </w:t>
      </w:r>
      <w:r w:rsidRPr="00536A92">
        <w:rPr>
          <w:rFonts w:cs="Arial"/>
          <w:bCs/>
          <w:szCs w:val="22"/>
          <w:lang w:val="lt-LT"/>
        </w:rPr>
        <w:t>Lietuvos mobilaus ryšio operatoriaus duomenų perdavimo technologiją suderinta įranga</w:t>
      </w:r>
      <w:r w:rsidRPr="00536A92">
        <w:rPr>
          <w:rFonts w:cs="Arial"/>
          <w:szCs w:val="22"/>
          <w:lang w:val="lt-LT"/>
        </w:rPr>
        <w:t>, jei pagal PSO pageidavimus tokia turi būti įrengta;</w:t>
      </w:r>
    </w:p>
    <w:p w14:paraId="46A42407" w14:textId="014A4D12" w:rsidR="00272AA4" w:rsidRPr="00536A92" w:rsidRDefault="00272AA4"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sukomplektuotas elektrotechninėje dėžėje momentinių duomenų surinkimo ir perdavimo valdiklis (dėžės išoriniai matmenys 510x315x190 mm).</w:t>
      </w:r>
    </w:p>
    <w:p w14:paraId="68E2A9F9" w14:textId="1AE9F4F4" w:rsidR="00AF275B" w:rsidRPr="00536A92" w:rsidRDefault="00C04088" w:rsidP="00B258AB">
      <w:pPr>
        <w:pStyle w:val="NoSpacing"/>
        <w:numPr>
          <w:ilvl w:val="2"/>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komercinių </w:t>
      </w:r>
      <w:r w:rsidR="00272AA4" w:rsidRPr="00536A92">
        <w:rPr>
          <w:rFonts w:cs="Arial"/>
          <w:szCs w:val="22"/>
          <w:lang w:val="lt-LT"/>
        </w:rPr>
        <w:t xml:space="preserve">pagrindinio </w:t>
      </w:r>
      <w:r w:rsidR="00EA191D" w:rsidRPr="00536A92">
        <w:rPr>
          <w:rFonts w:cs="Arial"/>
          <w:szCs w:val="22"/>
          <w:lang w:val="lt-LT"/>
        </w:rPr>
        <w:t xml:space="preserve">ir </w:t>
      </w:r>
      <w:r w:rsidR="00272AA4" w:rsidRPr="00536A92">
        <w:rPr>
          <w:rFonts w:cs="Arial"/>
          <w:szCs w:val="22"/>
          <w:lang w:val="lt-LT"/>
        </w:rPr>
        <w:t xml:space="preserve">dubliuojančio </w:t>
      </w:r>
      <w:r w:rsidRPr="00536A92">
        <w:rPr>
          <w:rFonts w:cs="Arial"/>
          <w:szCs w:val="22"/>
          <w:lang w:val="lt-LT"/>
        </w:rPr>
        <w:t xml:space="preserve">elektros </w:t>
      </w:r>
      <w:r w:rsidR="00272AA4" w:rsidRPr="00536A92">
        <w:rPr>
          <w:rFonts w:cs="Arial"/>
          <w:szCs w:val="22"/>
          <w:lang w:val="lt-LT"/>
        </w:rPr>
        <w:t xml:space="preserve">skaitiklio </w:t>
      </w:r>
      <w:r w:rsidRPr="00536A92">
        <w:rPr>
          <w:rFonts w:cs="Arial"/>
          <w:szCs w:val="22"/>
          <w:lang w:val="lt-LT"/>
        </w:rPr>
        <w:t xml:space="preserve">įtampos grandinių rezervavimui 12VDC rezervinio maitinimo </w:t>
      </w:r>
      <w:r w:rsidR="00F0134F" w:rsidRPr="00536A92">
        <w:rPr>
          <w:rFonts w:cs="Arial"/>
          <w:szCs w:val="22"/>
          <w:lang w:val="lt-LT"/>
        </w:rPr>
        <w:t>blo</w:t>
      </w:r>
      <w:r w:rsidR="00272AA4" w:rsidRPr="00536A92">
        <w:rPr>
          <w:rFonts w:cs="Arial"/>
          <w:szCs w:val="22"/>
          <w:lang w:val="lt-LT"/>
        </w:rPr>
        <w:t>kas</w:t>
      </w:r>
      <w:r w:rsidR="00F0134F" w:rsidRPr="00536A92">
        <w:rPr>
          <w:rFonts w:cs="Arial"/>
          <w:szCs w:val="22"/>
          <w:lang w:val="lt-LT"/>
        </w:rPr>
        <w:t>.</w:t>
      </w:r>
    </w:p>
    <w:p w14:paraId="7F5E14BD" w14:textId="77777777" w:rsidR="00546367" w:rsidRPr="00536A92" w:rsidRDefault="00546367" w:rsidP="00B258AB">
      <w:pPr>
        <w:pStyle w:val="NoSpacing"/>
        <w:numPr>
          <w:ilvl w:val="1"/>
          <w:numId w:val="6"/>
        </w:numPr>
        <w:tabs>
          <w:tab w:val="left" w:pos="1276"/>
        </w:tabs>
        <w:spacing w:line="276" w:lineRule="auto"/>
        <w:jc w:val="both"/>
        <w:rPr>
          <w:rFonts w:cs="Arial"/>
          <w:szCs w:val="22"/>
          <w:lang w:val="lt-LT"/>
        </w:rPr>
      </w:pPr>
      <w:r w:rsidRPr="00536A92">
        <w:rPr>
          <w:rFonts w:cs="Arial"/>
          <w:szCs w:val="22"/>
          <w:lang w:val="lt-LT"/>
        </w:rPr>
        <w:t>TAS spintoje turi būti suprojektuoti ir įrengti:</w:t>
      </w:r>
    </w:p>
    <w:p w14:paraId="574E8374" w14:textId="77777777" w:rsidR="00546367" w:rsidRPr="00536A92" w:rsidRDefault="00546367" w:rsidP="00B258AB">
      <w:pPr>
        <w:pStyle w:val="NoSpacing"/>
        <w:numPr>
          <w:ilvl w:val="2"/>
          <w:numId w:val="6"/>
        </w:numPr>
        <w:tabs>
          <w:tab w:val="left" w:pos="1418"/>
        </w:tabs>
        <w:spacing w:line="276" w:lineRule="auto"/>
        <w:ind w:left="0" w:firstLine="562"/>
        <w:jc w:val="both"/>
        <w:rPr>
          <w:rFonts w:cs="Arial"/>
          <w:szCs w:val="22"/>
          <w:lang w:val="lt-LT"/>
        </w:rPr>
      </w:pPr>
      <w:r w:rsidRPr="00536A92">
        <w:rPr>
          <w:rFonts w:cs="Arial"/>
          <w:bCs/>
          <w:szCs w:val="22"/>
          <w:lang w:val="lt-LT"/>
        </w:rPr>
        <w:t xml:space="preserve">saulės elektrinės 0,4 kV į PSO KSSRS </w:t>
      </w:r>
      <w:r w:rsidRPr="00536A92">
        <w:rPr>
          <w:rFonts w:cs="Arial"/>
          <w:szCs w:val="22"/>
          <w:lang w:val="lt-LT"/>
        </w:rPr>
        <w:t xml:space="preserve">prijunginių kontroliniai (techniniai) elektros skaitikliai. </w:t>
      </w:r>
      <w:r w:rsidRPr="00536A92">
        <w:rPr>
          <w:szCs w:val="22"/>
          <w:lang w:val="lt-LT"/>
        </w:rPr>
        <w:t xml:space="preserve">Elektros skaitikliai elektroniniai, </w:t>
      </w:r>
      <w:r w:rsidRPr="00536A92">
        <w:rPr>
          <w:rFonts w:cs="Arial"/>
          <w:szCs w:val="22"/>
          <w:lang w:val="lt-LT"/>
        </w:rPr>
        <w:t xml:space="preserve">turintys dvi nepriklausomas srovės kilpas (CL1 ir CL2), išoriniai matmenys </w:t>
      </w:r>
      <w:r w:rsidRPr="00536A92">
        <w:rPr>
          <w:rFonts w:cs="Arial"/>
          <w:bCs/>
          <w:szCs w:val="22"/>
          <w:lang w:val="lt-LT"/>
        </w:rPr>
        <w:t>323x178x57mm</w:t>
      </w:r>
      <w:r w:rsidRPr="00536A92">
        <w:rPr>
          <w:rFonts w:cs="Arial"/>
          <w:szCs w:val="22"/>
          <w:lang w:val="lt-LT"/>
        </w:rPr>
        <w:t>.;</w:t>
      </w:r>
    </w:p>
    <w:p w14:paraId="7A15EF73" w14:textId="77777777" w:rsidR="00546367" w:rsidRPr="00536A92" w:rsidRDefault="00546367" w:rsidP="00B258AB">
      <w:pPr>
        <w:pStyle w:val="NoSpacing"/>
        <w:numPr>
          <w:ilvl w:val="2"/>
          <w:numId w:val="6"/>
        </w:numPr>
        <w:tabs>
          <w:tab w:val="left" w:pos="1418"/>
        </w:tabs>
        <w:spacing w:line="276" w:lineRule="auto"/>
        <w:ind w:left="0" w:firstLine="562"/>
        <w:jc w:val="both"/>
        <w:rPr>
          <w:rFonts w:cs="Arial"/>
          <w:szCs w:val="22"/>
          <w:lang w:val="lt-LT"/>
        </w:rPr>
      </w:pPr>
      <w:r w:rsidRPr="00536A92">
        <w:rPr>
          <w:rFonts w:cs="Arial"/>
          <w:szCs w:val="22"/>
          <w:lang w:val="lt-LT"/>
        </w:rPr>
        <w:t>elektros skaitiklių prijungimui bandymo gnybtynai (išoriniai matmenys 230x140x50 mm);</w:t>
      </w:r>
    </w:p>
    <w:p w14:paraId="034CE416" w14:textId="369007B6" w:rsidR="00546367" w:rsidRPr="00536A92" w:rsidRDefault="00546367" w:rsidP="00B258AB">
      <w:pPr>
        <w:pStyle w:val="NoSpacing"/>
        <w:numPr>
          <w:ilvl w:val="2"/>
          <w:numId w:val="6"/>
        </w:numPr>
        <w:tabs>
          <w:tab w:val="left" w:pos="1418"/>
        </w:tabs>
        <w:spacing w:line="276" w:lineRule="auto"/>
        <w:ind w:left="0" w:firstLine="562"/>
        <w:jc w:val="both"/>
        <w:rPr>
          <w:rFonts w:cs="Arial"/>
          <w:szCs w:val="22"/>
          <w:lang w:val="lt-LT"/>
        </w:rPr>
      </w:pPr>
      <w:r w:rsidRPr="00536A92">
        <w:rPr>
          <w:rFonts w:cs="Arial"/>
          <w:szCs w:val="22"/>
          <w:lang w:val="lt-LT"/>
        </w:rPr>
        <w:t>elektros skaitiklių įtampos grandinių rezervavimui 12 VDC rezervinio maitinimo blokas.</w:t>
      </w:r>
    </w:p>
    <w:p w14:paraId="455835F1" w14:textId="6E498F84" w:rsidR="00E55F24" w:rsidRPr="00536A92" w:rsidRDefault="00546367"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Galios transformatorių prijunginių k</w:t>
      </w:r>
      <w:r w:rsidR="00272AA4" w:rsidRPr="00536A92">
        <w:rPr>
          <w:rFonts w:cs="Arial"/>
          <w:szCs w:val="22"/>
          <w:lang w:val="lt-LT"/>
        </w:rPr>
        <w:t>omercini</w:t>
      </w:r>
      <w:r w:rsidRPr="00536A92">
        <w:rPr>
          <w:rFonts w:cs="Arial"/>
          <w:szCs w:val="22"/>
          <w:lang w:val="lt-LT"/>
        </w:rPr>
        <w:t>ų</w:t>
      </w:r>
      <w:r w:rsidR="00272AA4" w:rsidRPr="00536A92">
        <w:rPr>
          <w:rFonts w:cs="Arial"/>
          <w:szCs w:val="22"/>
          <w:lang w:val="lt-LT"/>
        </w:rPr>
        <w:t xml:space="preserve"> pagrindini</w:t>
      </w:r>
      <w:r w:rsidRPr="00536A92">
        <w:rPr>
          <w:rFonts w:cs="Arial"/>
          <w:szCs w:val="22"/>
          <w:lang w:val="lt-LT"/>
        </w:rPr>
        <w:t>ų</w:t>
      </w:r>
      <w:r w:rsidR="00272AA4" w:rsidRPr="00536A92">
        <w:rPr>
          <w:rFonts w:cs="Arial"/>
          <w:szCs w:val="22"/>
          <w:lang w:val="lt-LT"/>
        </w:rPr>
        <w:t xml:space="preserve"> </w:t>
      </w:r>
      <w:r w:rsidR="00E55F24" w:rsidRPr="00536A92">
        <w:rPr>
          <w:rFonts w:cs="Arial"/>
          <w:szCs w:val="22"/>
          <w:lang w:val="lt-LT"/>
        </w:rPr>
        <w:t xml:space="preserve">elektros </w:t>
      </w:r>
      <w:r w:rsidR="00272AA4" w:rsidRPr="00536A92">
        <w:rPr>
          <w:rFonts w:cs="Arial"/>
          <w:szCs w:val="22"/>
          <w:lang w:val="lt-LT"/>
        </w:rPr>
        <w:t>skaitikli</w:t>
      </w:r>
      <w:r w:rsidRPr="00536A92">
        <w:rPr>
          <w:rFonts w:cs="Arial"/>
          <w:szCs w:val="22"/>
          <w:lang w:val="lt-LT"/>
        </w:rPr>
        <w:t>ų</w:t>
      </w:r>
      <w:r w:rsidR="00272AA4" w:rsidRPr="00536A92">
        <w:rPr>
          <w:rFonts w:cs="Arial"/>
          <w:szCs w:val="22"/>
          <w:lang w:val="lt-LT"/>
        </w:rPr>
        <w:t xml:space="preserve"> </w:t>
      </w:r>
      <w:r w:rsidR="00E55F24" w:rsidRPr="00536A92">
        <w:rPr>
          <w:rFonts w:cs="Arial"/>
          <w:szCs w:val="22"/>
          <w:lang w:val="lt-LT"/>
        </w:rPr>
        <w:t xml:space="preserve">prijungimas turi būti atliktas prie atskirų (atskirtų nuo relinės apsaugos, kitų matavimo prietaisų ar automatikos įrenginių) srovės ir įtampos transformatorių matavimo apvijų. </w:t>
      </w:r>
      <w:r w:rsidR="00272AA4" w:rsidRPr="00536A92">
        <w:rPr>
          <w:rFonts w:cs="Arial"/>
          <w:szCs w:val="22"/>
          <w:lang w:val="lt-LT"/>
        </w:rPr>
        <w:t>Komercini</w:t>
      </w:r>
      <w:r w:rsidRPr="00536A92">
        <w:rPr>
          <w:rFonts w:cs="Arial"/>
          <w:szCs w:val="22"/>
          <w:lang w:val="lt-LT"/>
        </w:rPr>
        <w:t>ai</w:t>
      </w:r>
      <w:r w:rsidR="00272AA4" w:rsidRPr="00536A92">
        <w:rPr>
          <w:rFonts w:cs="Arial"/>
          <w:szCs w:val="22"/>
          <w:lang w:val="lt-LT"/>
        </w:rPr>
        <w:t xml:space="preserve"> dubliuojant</w:t>
      </w:r>
      <w:r w:rsidRPr="00536A92">
        <w:rPr>
          <w:rFonts w:cs="Arial"/>
          <w:szCs w:val="22"/>
          <w:lang w:val="lt-LT"/>
        </w:rPr>
        <w:t>y</w:t>
      </w:r>
      <w:r w:rsidR="00272AA4" w:rsidRPr="00536A92">
        <w:rPr>
          <w:rFonts w:cs="Arial"/>
          <w:szCs w:val="22"/>
          <w:lang w:val="lt-LT"/>
        </w:rPr>
        <w:t xml:space="preserve">s </w:t>
      </w:r>
      <w:r w:rsidR="00E55F24" w:rsidRPr="00536A92">
        <w:rPr>
          <w:rFonts w:cs="Arial"/>
          <w:szCs w:val="22"/>
          <w:lang w:val="lt-LT"/>
        </w:rPr>
        <w:t xml:space="preserve">elektros </w:t>
      </w:r>
      <w:r w:rsidR="00272AA4" w:rsidRPr="00536A92">
        <w:rPr>
          <w:rFonts w:cs="Arial"/>
          <w:szCs w:val="22"/>
          <w:lang w:val="lt-LT"/>
        </w:rPr>
        <w:t>skaitikli</w:t>
      </w:r>
      <w:r w:rsidRPr="00536A92">
        <w:rPr>
          <w:rFonts w:cs="Arial"/>
          <w:szCs w:val="22"/>
          <w:lang w:val="lt-LT"/>
        </w:rPr>
        <w:t>ai</w:t>
      </w:r>
      <w:r w:rsidR="00272AA4" w:rsidRPr="00536A92">
        <w:rPr>
          <w:rFonts w:cs="Arial"/>
          <w:szCs w:val="22"/>
          <w:lang w:val="lt-LT"/>
        </w:rPr>
        <w:t xml:space="preserve"> </w:t>
      </w:r>
      <w:r w:rsidR="00E55F24" w:rsidRPr="00536A92">
        <w:rPr>
          <w:rFonts w:cs="Arial"/>
          <w:szCs w:val="22"/>
          <w:lang w:val="lt-LT"/>
        </w:rPr>
        <w:t xml:space="preserve">turi būti jungiami prie kitų srovės ir įtampos transformatorių matavimo apvijų. </w:t>
      </w:r>
      <w:r w:rsidR="00272AA4" w:rsidRPr="00536A92">
        <w:rPr>
          <w:rFonts w:cs="Arial"/>
          <w:szCs w:val="22"/>
          <w:lang w:val="lt-LT"/>
        </w:rPr>
        <w:t>Komercini</w:t>
      </w:r>
      <w:r w:rsidRPr="00536A92">
        <w:rPr>
          <w:rFonts w:cs="Arial"/>
          <w:szCs w:val="22"/>
          <w:lang w:val="lt-LT"/>
        </w:rPr>
        <w:t>ai</w:t>
      </w:r>
      <w:r w:rsidR="00272AA4" w:rsidRPr="00536A92">
        <w:rPr>
          <w:rFonts w:cs="Arial"/>
          <w:szCs w:val="22"/>
          <w:lang w:val="lt-LT"/>
        </w:rPr>
        <w:t xml:space="preserve"> dubliuojant</w:t>
      </w:r>
      <w:r w:rsidRPr="00536A92">
        <w:rPr>
          <w:rFonts w:cs="Arial"/>
          <w:szCs w:val="22"/>
          <w:lang w:val="lt-LT"/>
        </w:rPr>
        <w:t>y</w:t>
      </w:r>
      <w:r w:rsidR="00272AA4" w:rsidRPr="00536A92">
        <w:rPr>
          <w:rFonts w:cs="Arial"/>
          <w:szCs w:val="22"/>
          <w:lang w:val="lt-LT"/>
        </w:rPr>
        <w:t xml:space="preserve">s </w:t>
      </w:r>
      <w:r w:rsidR="00E55F24" w:rsidRPr="00536A92">
        <w:rPr>
          <w:rFonts w:cs="Arial"/>
          <w:szCs w:val="22"/>
          <w:lang w:val="lt-LT"/>
        </w:rPr>
        <w:t xml:space="preserve">elektros </w:t>
      </w:r>
      <w:r w:rsidR="005D0D30" w:rsidRPr="00536A92">
        <w:rPr>
          <w:rFonts w:cs="Arial"/>
          <w:szCs w:val="22"/>
          <w:lang w:val="lt-LT"/>
        </w:rPr>
        <w:t>skaitikli</w:t>
      </w:r>
      <w:r w:rsidRPr="00536A92">
        <w:rPr>
          <w:rFonts w:cs="Arial"/>
          <w:szCs w:val="22"/>
          <w:lang w:val="lt-LT"/>
        </w:rPr>
        <w:t>ai</w:t>
      </w:r>
      <w:r w:rsidR="005D0D30" w:rsidRPr="00536A92">
        <w:rPr>
          <w:rFonts w:cs="Arial"/>
          <w:szCs w:val="22"/>
          <w:lang w:val="lt-LT"/>
        </w:rPr>
        <w:t xml:space="preserve"> </w:t>
      </w:r>
      <w:r w:rsidR="00E55F24" w:rsidRPr="00536A92">
        <w:rPr>
          <w:rFonts w:cs="Arial"/>
          <w:szCs w:val="22"/>
          <w:lang w:val="lt-LT"/>
        </w:rPr>
        <w:t xml:space="preserve">gali būti </w:t>
      </w:r>
      <w:r w:rsidR="005D0D30" w:rsidRPr="00536A92">
        <w:rPr>
          <w:rFonts w:cs="Arial"/>
          <w:szCs w:val="22"/>
          <w:lang w:val="lt-LT"/>
        </w:rPr>
        <w:t>jungia</w:t>
      </w:r>
      <w:r w:rsidRPr="00536A92">
        <w:rPr>
          <w:rFonts w:cs="Arial"/>
          <w:szCs w:val="22"/>
          <w:lang w:val="lt-LT"/>
        </w:rPr>
        <w:t>mi</w:t>
      </w:r>
      <w:r w:rsidR="005D0D30" w:rsidRPr="00536A92">
        <w:rPr>
          <w:rFonts w:cs="Arial"/>
          <w:szCs w:val="22"/>
          <w:lang w:val="lt-LT"/>
        </w:rPr>
        <w:t xml:space="preserve"> </w:t>
      </w:r>
      <w:r w:rsidR="00E55F24" w:rsidRPr="00536A92">
        <w:rPr>
          <w:rFonts w:cs="Arial"/>
          <w:szCs w:val="22"/>
          <w:lang w:val="lt-LT"/>
        </w:rPr>
        <w:t>kartu</w:t>
      </w:r>
      <w:r w:rsidR="00676F2B" w:rsidRPr="00536A92">
        <w:rPr>
          <w:rFonts w:cs="Arial"/>
          <w:szCs w:val="22"/>
          <w:lang w:val="lt-LT"/>
        </w:rPr>
        <w:t>,</w:t>
      </w:r>
      <w:r w:rsidR="00E55F24" w:rsidRPr="00536A92">
        <w:rPr>
          <w:rFonts w:cs="Arial"/>
          <w:szCs w:val="22"/>
          <w:lang w:val="lt-LT"/>
        </w:rPr>
        <w:t xml:space="preserve"> su kitais matavimo prietaisais ar automatikos įrenginiais.</w:t>
      </w:r>
    </w:p>
    <w:p w14:paraId="4DE56F2C" w14:textId="104C0BCC" w:rsidR="00676F2B" w:rsidRPr="00536A92" w:rsidRDefault="00676F2B" w:rsidP="00B258AB">
      <w:pPr>
        <w:pStyle w:val="NoSpacing"/>
        <w:numPr>
          <w:ilvl w:val="1"/>
          <w:numId w:val="6"/>
        </w:numPr>
        <w:tabs>
          <w:tab w:val="left" w:pos="1418"/>
        </w:tabs>
        <w:spacing w:line="276" w:lineRule="auto"/>
        <w:ind w:left="0" w:firstLine="567"/>
        <w:jc w:val="both"/>
        <w:rPr>
          <w:rFonts w:cs="Arial"/>
          <w:bCs/>
          <w:szCs w:val="22"/>
          <w:lang w:val="lt-LT"/>
        </w:rPr>
      </w:pPr>
      <w:r w:rsidRPr="00536A92">
        <w:rPr>
          <w:szCs w:val="22"/>
          <w:lang w:val="lt-LT"/>
        </w:rPr>
        <w:t>Reikalavimai</w:t>
      </w:r>
      <w:r w:rsidRPr="00536A92">
        <w:rPr>
          <w:rFonts w:cs="Arial"/>
          <w:bCs/>
          <w:szCs w:val="22"/>
          <w:lang w:val="lt-LT"/>
        </w:rPr>
        <w:t xml:space="preserve"> </w:t>
      </w:r>
      <w:r w:rsidRPr="00536A92">
        <w:rPr>
          <w:rFonts w:cs="Arial"/>
          <w:szCs w:val="22"/>
          <w:lang w:val="lt-LT"/>
        </w:rPr>
        <w:t>naujiems</w:t>
      </w:r>
      <w:r w:rsidRPr="00536A92">
        <w:rPr>
          <w:rFonts w:cs="Arial"/>
          <w:bCs/>
          <w:szCs w:val="22"/>
          <w:lang w:val="lt-LT"/>
        </w:rPr>
        <w:t xml:space="preserve"> 110 kV srovės ir įtampos transformatoriams </w:t>
      </w:r>
      <w:r w:rsidR="005D0D30" w:rsidRPr="00536A92">
        <w:rPr>
          <w:rFonts w:cs="Arial"/>
          <w:bCs/>
          <w:szCs w:val="22"/>
          <w:lang w:val="lt-LT"/>
        </w:rPr>
        <w:t xml:space="preserve">ar kombinuotiems srovės ir įtampos transformatoriams </w:t>
      </w:r>
      <w:r w:rsidRPr="00536A92">
        <w:rPr>
          <w:rFonts w:cs="Arial"/>
          <w:bCs/>
          <w:szCs w:val="22"/>
          <w:lang w:val="lt-LT"/>
        </w:rPr>
        <w:t xml:space="preserve">nurodyti šios Projektavimo užduoties </w:t>
      </w:r>
      <w:r w:rsidR="00C807BE" w:rsidRPr="00536A92">
        <w:rPr>
          <w:rFonts w:cs="Arial"/>
          <w:bCs/>
          <w:szCs w:val="22"/>
          <w:lang w:val="lt-LT"/>
        </w:rPr>
        <w:t>5</w:t>
      </w:r>
      <w:r w:rsidRPr="00536A92">
        <w:rPr>
          <w:rFonts w:cs="Arial"/>
          <w:bCs/>
          <w:szCs w:val="22"/>
          <w:lang w:val="lt-LT"/>
        </w:rPr>
        <w:t xml:space="preserve"> skyriuje.</w:t>
      </w:r>
    </w:p>
    <w:p w14:paraId="506D57A7" w14:textId="0DC88F41" w:rsidR="004F4CBE" w:rsidRPr="00536A92" w:rsidRDefault="004F4CBE" w:rsidP="00B258AB">
      <w:pPr>
        <w:pStyle w:val="NoSpacing"/>
        <w:numPr>
          <w:ilvl w:val="1"/>
          <w:numId w:val="6"/>
        </w:numPr>
        <w:tabs>
          <w:tab w:val="left" w:pos="1418"/>
        </w:tabs>
        <w:spacing w:line="276" w:lineRule="auto"/>
        <w:ind w:left="0" w:firstLine="567"/>
        <w:jc w:val="both"/>
        <w:rPr>
          <w:rFonts w:cs="Arial"/>
          <w:bCs/>
          <w:szCs w:val="22"/>
          <w:lang w:val="lt-LT"/>
        </w:rPr>
      </w:pPr>
      <w:r w:rsidRPr="00536A92">
        <w:rPr>
          <w:rFonts w:cs="Arial"/>
          <w:szCs w:val="22"/>
          <w:lang w:val="lt-LT"/>
        </w:rPr>
        <w:lastRenderedPageBreak/>
        <w:t>Galios transformatorių prijunginiuose įrengiamų komercinių pagrindinių elektros skaitiklių įtampos grandinių ARĮ projektuojamas tarp įrengtų galios transformatorių prijunginiuose arba šyninių įtampos transformatorių. ARĮ naudojamų relių vardiniai dydžiai turi būti parinkti atsižvelgiant į apvijų įtampas ir prijungtas apkrovas. ARĮ turi veikti sumažėjus įtampai bet kurioje fazėje žemiau 70% Uv. Suveikimo laikas - 2 sekundės.</w:t>
      </w:r>
    </w:p>
    <w:p w14:paraId="266EB967" w14:textId="0C76083A" w:rsidR="004F4CBE" w:rsidRPr="00536A92" w:rsidRDefault="004F4CBE" w:rsidP="00B258AB">
      <w:pPr>
        <w:pStyle w:val="NoSpacing"/>
        <w:numPr>
          <w:ilvl w:val="1"/>
          <w:numId w:val="6"/>
        </w:numPr>
        <w:tabs>
          <w:tab w:val="left" w:pos="1418"/>
        </w:tabs>
        <w:spacing w:line="276" w:lineRule="auto"/>
        <w:ind w:left="0" w:firstLine="567"/>
        <w:jc w:val="both"/>
        <w:rPr>
          <w:rFonts w:cs="Arial"/>
          <w:szCs w:val="22"/>
          <w:lang w:val="lt-LT"/>
        </w:rPr>
      </w:pPr>
      <w:bookmarkStart w:id="66" w:name="_Hlk36155045"/>
      <w:r w:rsidRPr="00536A92">
        <w:rPr>
          <w:rFonts w:cs="Arial"/>
          <w:bCs/>
          <w:szCs w:val="22"/>
          <w:lang w:val="lt-LT"/>
        </w:rPr>
        <w:t>Saulės elektrinės kontroliniai (techniniai) elektros skaitikliai turi būti prijungti per 0,72 V XX/5 A srovės transformatorius, kurie turi būti paskaičiuoti atsižvelgiant į prijunginiuose saulės elektrinės įrengtas galias. Parinkti srovės transformatoriai turi atitikti EĮĮBT ir standartų reikalavimus, turėti antrinių grandinių plombavimo galimybę ir turi būti su Lietuvoje pripažintais gamintojo, Lietuvos arba kitos Europos Sąjungos šalies akredituotos laboratorijos išduotais patikros sertifikatais ar pastaruosius pakeičiančiais žymenimis, patvirtinančiais jų matavimo tikslumą.</w:t>
      </w:r>
      <w:bookmarkEnd w:id="66"/>
    </w:p>
    <w:p w14:paraId="070B0C59" w14:textId="4FDE83AF" w:rsidR="00676F2B" w:rsidRPr="00536A92" w:rsidRDefault="00676F2B"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bCs/>
          <w:szCs w:val="22"/>
          <w:lang w:val="lt-LT"/>
        </w:rPr>
        <w:t xml:space="preserve">Po elektros apskaitos sumontavimo turi būti išmatuotos srovės ir įtampos transformatorių </w:t>
      </w:r>
      <w:r w:rsidRPr="00536A92">
        <w:rPr>
          <w:rFonts w:cs="Arial"/>
          <w:szCs w:val="22"/>
          <w:lang w:val="lt-LT"/>
        </w:rPr>
        <w:t>elektros</w:t>
      </w:r>
      <w:r w:rsidRPr="00536A92">
        <w:rPr>
          <w:rFonts w:cs="Arial"/>
          <w:bCs/>
          <w:szCs w:val="22"/>
          <w:lang w:val="lt-LT"/>
        </w:rPr>
        <w:t xml:space="preserve"> apskaitoms naudojamų apvijų ir šerdžių faktinės apkrovos </w:t>
      </w:r>
      <w:r w:rsidR="00B5251B" w:rsidRPr="00536A92">
        <w:rPr>
          <w:rFonts w:cs="Arial"/>
          <w:bCs/>
          <w:szCs w:val="22"/>
          <w:lang w:val="lt-LT"/>
        </w:rPr>
        <w:t>bei elektros apskaitai naudojamų įtampos grandinių įtampos kritimai (ΔU,</w:t>
      </w:r>
      <w:r w:rsidR="00B5251B" w:rsidRPr="00536A92">
        <w:rPr>
          <w:rFonts w:cs="Calibri"/>
          <w:bCs/>
          <w:szCs w:val="22"/>
          <w:lang w:val="lt-LT"/>
        </w:rPr>
        <w:t>%</w:t>
      </w:r>
      <w:r w:rsidR="00B5251B" w:rsidRPr="00536A92">
        <w:rPr>
          <w:rFonts w:cs="Arial"/>
          <w:bCs/>
          <w:szCs w:val="22"/>
          <w:lang w:val="lt-LT"/>
        </w:rPr>
        <w:t>)</w:t>
      </w:r>
      <w:r w:rsidRPr="00536A92">
        <w:rPr>
          <w:rFonts w:cs="Arial"/>
          <w:bCs/>
          <w:szCs w:val="22"/>
          <w:lang w:val="lt-LT"/>
        </w:rPr>
        <w:t xml:space="preserve"> ir </w:t>
      </w:r>
      <w:r w:rsidR="00B5251B" w:rsidRPr="00536A92">
        <w:rPr>
          <w:rFonts w:cs="Arial"/>
          <w:bCs/>
          <w:szCs w:val="22"/>
          <w:lang w:val="lt-LT"/>
        </w:rPr>
        <w:t>pateikti</w:t>
      </w:r>
      <w:r w:rsidRPr="00536A92">
        <w:rPr>
          <w:rFonts w:cs="Arial"/>
          <w:bCs/>
          <w:szCs w:val="22"/>
          <w:lang w:val="lt-LT"/>
        </w:rPr>
        <w:t xml:space="preserve"> apkrovų patikrinimo </w:t>
      </w:r>
      <w:r w:rsidR="00B5251B" w:rsidRPr="00536A92">
        <w:rPr>
          <w:rFonts w:cs="Arial"/>
          <w:bCs/>
          <w:szCs w:val="22"/>
          <w:lang w:val="lt-LT"/>
        </w:rPr>
        <w:t>ir ΔU matavimo protokolai</w:t>
      </w:r>
      <w:r w:rsidRPr="00536A92">
        <w:rPr>
          <w:rFonts w:cs="Arial"/>
          <w:bCs/>
          <w:szCs w:val="22"/>
          <w:lang w:val="lt-LT"/>
        </w:rPr>
        <w:t>.</w:t>
      </w:r>
      <w:r w:rsidR="00B5251B" w:rsidRPr="00536A92">
        <w:rPr>
          <w:rFonts w:cs="Arial"/>
          <w:bCs/>
          <w:szCs w:val="22"/>
          <w:lang w:val="lt-LT"/>
        </w:rPr>
        <w:t xml:space="preserve"> </w:t>
      </w:r>
    </w:p>
    <w:p w14:paraId="26263C60" w14:textId="032756EB" w:rsidR="008646EA" w:rsidRPr="00536A92" w:rsidRDefault="00561C57"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D</w:t>
      </w:r>
      <w:r w:rsidRPr="00536A92">
        <w:rPr>
          <w:szCs w:val="22"/>
          <w:lang w:val="lt-LT"/>
        </w:rPr>
        <w:t>ėl aktyviosios galios (P) ir reaktyviosios galios (Q) srautų ženklų perdavimo iš elektros skaitiklių ir jų atvaizdavimo PSO AEEAS ir DVS, elektros skaitiklių prijungimo kr</w:t>
      </w:r>
      <w:r w:rsidR="0059251C" w:rsidRPr="00536A92">
        <w:rPr>
          <w:szCs w:val="22"/>
          <w:lang w:val="lt-LT"/>
        </w:rPr>
        <w:t>y</w:t>
      </w:r>
      <w:r w:rsidRPr="00536A92">
        <w:rPr>
          <w:szCs w:val="22"/>
          <w:lang w:val="lt-LT"/>
        </w:rPr>
        <w:t xml:space="preserve">ptims taikomi </w:t>
      </w:r>
      <w:r w:rsidRPr="00536A92">
        <w:rPr>
          <w:rFonts w:cs="Arial"/>
          <w:szCs w:val="22"/>
          <w:lang w:val="lt-LT"/>
        </w:rPr>
        <w:t xml:space="preserve">perdavimo tinklo transformatorių pastočių ir skirstyklų įrangos nuotolinio valdymo reikalavimų aprašo, pateikto </w:t>
      </w:r>
      <w:sdt>
        <w:sdtPr>
          <w:rPr>
            <w:rFonts w:cs="Arial"/>
            <w:szCs w:val="22"/>
            <w:lang w:val="lt-LT"/>
          </w:rPr>
          <w:id w:val="109644694"/>
          <w:citation/>
        </w:sdtPr>
        <w:sdtEndPr/>
        <w:sdtContent>
          <w:r w:rsidR="009522A0" w:rsidRPr="00536A92">
            <w:rPr>
              <w:rFonts w:cs="Arial"/>
              <w:szCs w:val="22"/>
              <w:lang w:val="lt-LT"/>
            </w:rPr>
            <w:fldChar w:fldCharType="begin"/>
          </w:r>
          <w:r w:rsidR="00024DC2" w:rsidRPr="00536A92">
            <w:rPr>
              <w:rFonts w:cs="Arial"/>
              <w:szCs w:val="22"/>
              <w:lang w:val="lt-LT"/>
            </w:rPr>
            <w:instrText xml:space="preserve">CITATION PVA \l 1063 </w:instrText>
          </w:r>
          <w:r w:rsidR="009522A0" w:rsidRPr="00536A92">
            <w:rPr>
              <w:rFonts w:cs="Arial"/>
              <w:szCs w:val="22"/>
              <w:lang w:val="lt-LT"/>
            </w:rPr>
            <w:fldChar w:fldCharType="separate"/>
          </w:r>
          <w:r w:rsidR="00536A92" w:rsidRPr="00536A92">
            <w:rPr>
              <w:rFonts w:cs="Arial"/>
              <w:noProof/>
              <w:szCs w:val="22"/>
              <w:lang w:val="lt-LT"/>
            </w:rPr>
            <w:t>(61)</w:t>
          </w:r>
          <w:r w:rsidR="009522A0" w:rsidRPr="00536A92">
            <w:rPr>
              <w:rFonts w:cs="Arial"/>
              <w:szCs w:val="22"/>
              <w:lang w:val="lt-LT"/>
            </w:rPr>
            <w:fldChar w:fldCharType="end"/>
          </w:r>
        </w:sdtContent>
      </w:sdt>
      <w:r w:rsidR="009522A0" w:rsidRPr="00536A92">
        <w:rPr>
          <w:rFonts w:cs="Arial"/>
          <w:szCs w:val="22"/>
          <w:lang w:val="lt-LT"/>
        </w:rPr>
        <w:t xml:space="preserve"> </w:t>
      </w:r>
      <w:r w:rsidRPr="00536A92">
        <w:rPr>
          <w:rFonts w:cs="Arial"/>
          <w:szCs w:val="22"/>
          <w:lang w:val="lt-LT"/>
        </w:rPr>
        <w:t>priede</w:t>
      </w:r>
      <w:r w:rsidRPr="00536A92">
        <w:rPr>
          <w:szCs w:val="22"/>
          <w:lang w:val="lt-LT"/>
        </w:rPr>
        <w:t xml:space="preserve"> reikalavimai.</w:t>
      </w:r>
    </w:p>
    <w:p w14:paraId="641A26A1" w14:textId="383789AF" w:rsidR="00FA56B7" w:rsidRPr="00536A92" w:rsidRDefault="0026029A"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Projekte reikia pažymėti, kad projekto vykdymui būtinus bandymo gnybtynus, elektros skaitiklius, sukonfigūruotą automatizuotos elektros apskaitos sistemos duomenų surinkimo ir perdavimo valdiklį ir sukonfigūruotą momentinių duomenų surinkimo ir perdavimo valdiklį įrengimui pateiks</w:t>
      </w:r>
      <w:r w:rsidR="00005BC5" w:rsidRPr="00536A92">
        <w:rPr>
          <w:rFonts w:cs="Arial"/>
          <w:szCs w:val="22"/>
          <w:lang w:val="lt-LT"/>
        </w:rPr>
        <w:t xml:space="preserve"> PSO</w:t>
      </w:r>
      <w:r w:rsidRPr="00536A92">
        <w:rPr>
          <w:rFonts w:cs="Arial"/>
          <w:szCs w:val="22"/>
          <w:lang w:val="lt-LT"/>
        </w:rPr>
        <w:t xml:space="preserve">. Prietaisų perdavimas bus įforminamas pasirašant “Montuotinų įrenginių ir medžiagų perdavimo-priėmimo aktą”. Elektrotechninėse dėžėse sukomplektuotų Automatizuotos elektros apskaitos sistemos duomenų surinkimo ir perdavimo valdiklio bei momentinio duomenų valdiklio techniniai reikalavimai nurodyti atitinkamai </w:t>
      </w:r>
      <w:sdt>
        <w:sdtPr>
          <w:rPr>
            <w:rFonts w:cs="Arial"/>
            <w:szCs w:val="22"/>
            <w:lang w:val="lt-LT"/>
          </w:rPr>
          <w:id w:val="-116075849"/>
          <w:citation/>
        </w:sdtPr>
        <w:sdtEndPr/>
        <w:sdtContent>
          <w:r w:rsidR="00C15A83" w:rsidRPr="00536A92">
            <w:rPr>
              <w:rFonts w:cs="Arial"/>
              <w:szCs w:val="22"/>
              <w:lang w:val="lt-LT"/>
            </w:rPr>
            <w:fldChar w:fldCharType="begin"/>
          </w:r>
          <w:r w:rsidR="00C15A83" w:rsidRPr="00536A92">
            <w:rPr>
              <w:rFonts w:cs="Arial"/>
              <w:szCs w:val="22"/>
              <w:lang w:val="lt-LT"/>
            </w:rPr>
            <w:instrText xml:space="preserve"> CITATION EEA2 \l 1063 </w:instrText>
          </w:r>
          <w:r w:rsidR="00C15A83" w:rsidRPr="00536A92">
            <w:rPr>
              <w:rFonts w:cs="Arial"/>
              <w:szCs w:val="22"/>
              <w:lang w:val="lt-LT"/>
            </w:rPr>
            <w:fldChar w:fldCharType="separate"/>
          </w:r>
          <w:r w:rsidR="00536A92" w:rsidRPr="00536A92">
            <w:rPr>
              <w:rFonts w:cs="Arial"/>
              <w:noProof/>
              <w:szCs w:val="22"/>
              <w:lang w:val="lt-LT"/>
            </w:rPr>
            <w:t>(82)</w:t>
          </w:r>
          <w:r w:rsidR="00C15A83" w:rsidRPr="00536A92">
            <w:rPr>
              <w:rFonts w:cs="Arial"/>
              <w:szCs w:val="22"/>
              <w:lang w:val="lt-LT"/>
            </w:rPr>
            <w:fldChar w:fldCharType="end"/>
          </w:r>
        </w:sdtContent>
      </w:sdt>
      <w:r w:rsidRPr="00536A92">
        <w:rPr>
          <w:rFonts w:cs="Arial"/>
          <w:szCs w:val="22"/>
          <w:lang w:val="lt-LT"/>
        </w:rPr>
        <w:t xml:space="preserve"> priede ir </w:t>
      </w:r>
      <w:sdt>
        <w:sdtPr>
          <w:rPr>
            <w:rFonts w:cs="Arial"/>
            <w:szCs w:val="22"/>
            <w:lang w:val="lt-LT"/>
          </w:rPr>
          <w:id w:val="-1876304377"/>
          <w:citation/>
        </w:sdtPr>
        <w:sdtEndPr/>
        <w:sdtContent>
          <w:r w:rsidR="00C15A83" w:rsidRPr="00536A92">
            <w:rPr>
              <w:rFonts w:cs="Arial"/>
              <w:szCs w:val="22"/>
              <w:lang w:val="lt-LT"/>
            </w:rPr>
            <w:fldChar w:fldCharType="begin"/>
          </w:r>
          <w:r w:rsidR="00243308" w:rsidRPr="00536A92">
            <w:rPr>
              <w:rFonts w:cs="Arial"/>
              <w:szCs w:val="22"/>
              <w:lang w:val="lt-LT"/>
            </w:rPr>
            <w:instrText xml:space="preserve">CITATION EEA3 \l 1063 </w:instrText>
          </w:r>
          <w:r w:rsidR="00C15A83" w:rsidRPr="00536A92">
            <w:rPr>
              <w:rFonts w:cs="Arial"/>
              <w:szCs w:val="22"/>
              <w:lang w:val="lt-LT"/>
            </w:rPr>
            <w:fldChar w:fldCharType="separate"/>
          </w:r>
          <w:r w:rsidR="00536A92" w:rsidRPr="00536A92">
            <w:rPr>
              <w:rFonts w:cs="Arial"/>
              <w:noProof/>
              <w:szCs w:val="22"/>
              <w:lang w:val="lt-LT"/>
            </w:rPr>
            <w:t>(83)</w:t>
          </w:r>
          <w:r w:rsidR="00C15A83" w:rsidRPr="00536A92">
            <w:rPr>
              <w:rFonts w:cs="Arial"/>
              <w:szCs w:val="22"/>
              <w:lang w:val="lt-LT"/>
            </w:rPr>
            <w:fldChar w:fldCharType="end"/>
          </w:r>
        </w:sdtContent>
      </w:sdt>
      <w:r w:rsidRPr="00536A92">
        <w:rPr>
          <w:rFonts w:cs="Arial"/>
          <w:szCs w:val="22"/>
          <w:lang w:val="lt-LT"/>
        </w:rPr>
        <w:t xml:space="preserve"> priede</w:t>
      </w:r>
      <w:r w:rsidR="00E55F24" w:rsidRPr="00536A92">
        <w:rPr>
          <w:rFonts w:cs="Arial"/>
          <w:i/>
          <w:szCs w:val="22"/>
          <w:lang w:val="lt-LT"/>
        </w:rPr>
        <w:t>.</w:t>
      </w:r>
    </w:p>
    <w:p w14:paraId="69B4C651" w14:textId="11A6F967" w:rsidR="00F7237D" w:rsidRPr="00536A92" w:rsidRDefault="00E55F24"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KAS</w:t>
      </w:r>
      <w:r w:rsidR="00BA5627" w:rsidRPr="00536A92">
        <w:rPr>
          <w:rFonts w:cs="Arial"/>
          <w:szCs w:val="22"/>
          <w:lang w:val="lt-LT"/>
        </w:rPr>
        <w:t xml:space="preserve"> </w:t>
      </w:r>
      <w:r w:rsidR="00977F5B" w:rsidRPr="00536A92">
        <w:rPr>
          <w:rFonts w:cs="Arial"/>
          <w:szCs w:val="22"/>
          <w:lang w:val="lt-LT"/>
        </w:rPr>
        <w:t xml:space="preserve">ir TAS </w:t>
      </w:r>
      <w:r w:rsidRPr="00536A92">
        <w:rPr>
          <w:rFonts w:cs="Arial"/>
          <w:szCs w:val="22"/>
          <w:lang w:val="lt-LT"/>
        </w:rPr>
        <w:t xml:space="preserve">sumontuotų elektros skaitiklių surenkamosios pirmos srovės kilpos ,,CL1” turi būti prijungtos prie </w:t>
      </w:r>
      <w:r w:rsidR="00977F5B" w:rsidRPr="00536A92">
        <w:rPr>
          <w:rFonts w:cs="Arial"/>
          <w:szCs w:val="22"/>
          <w:lang w:val="lt-LT"/>
        </w:rPr>
        <w:t>KAS</w:t>
      </w:r>
      <w:r w:rsidR="003D6089" w:rsidRPr="00536A92">
        <w:rPr>
          <w:rFonts w:cs="Arial"/>
          <w:szCs w:val="22"/>
          <w:lang w:val="lt-LT"/>
        </w:rPr>
        <w:t xml:space="preserve"> </w:t>
      </w:r>
      <w:r w:rsidR="00977F5B" w:rsidRPr="00536A92">
        <w:rPr>
          <w:rFonts w:cs="Arial"/>
          <w:szCs w:val="22"/>
          <w:lang w:val="lt-LT"/>
        </w:rPr>
        <w:t xml:space="preserve">spintoje </w:t>
      </w:r>
      <w:r w:rsidR="003D6089" w:rsidRPr="00536A92">
        <w:rPr>
          <w:rFonts w:cs="Arial"/>
          <w:szCs w:val="22"/>
          <w:lang w:val="lt-LT"/>
        </w:rPr>
        <w:t>įrengt</w:t>
      </w:r>
      <w:r w:rsidR="00E2726F" w:rsidRPr="00536A92">
        <w:rPr>
          <w:rFonts w:cs="Arial"/>
          <w:szCs w:val="22"/>
          <w:lang w:val="lt-LT"/>
        </w:rPr>
        <w:t>o</w:t>
      </w:r>
      <w:r w:rsidR="003D6089" w:rsidRPr="00536A92">
        <w:rPr>
          <w:rFonts w:cs="Arial"/>
          <w:szCs w:val="22"/>
          <w:lang w:val="lt-LT"/>
        </w:rPr>
        <w:t xml:space="preserve"> </w:t>
      </w:r>
      <w:r w:rsidRPr="00536A92">
        <w:rPr>
          <w:rFonts w:cs="Arial"/>
          <w:szCs w:val="22"/>
          <w:lang w:val="lt-LT"/>
        </w:rPr>
        <w:t>automatizuotos elektros apskaitos sistemos duomenų surinkimo ir perdavimo valdiklio (KDV), o srovės kilpos „CL2“</w:t>
      </w:r>
      <w:bookmarkStart w:id="67" w:name="_Hlk36155369"/>
      <w:r w:rsidR="00977F5B" w:rsidRPr="00536A92">
        <w:rPr>
          <w:rFonts w:cs="Arial"/>
          <w:szCs w:val="22"/>
          <w:lang w:val="lt-LT"/>
        </w:rPr>
        <w:t xml:space="preserve"> (išskyrus saulės elektrinės 0,4 kV prijunginiuose įrengiamų elektros skaitiklių)</w:t>
      </w:r>
      <w:bookmarkEnd w:id="67"/>
      <w:r w:rsidRPr="00536A92">
        <w:rPr>
          <w:rFonts w:cs="Arial"/>
          <w:szCs w:val="22"/>
          <w:lang w:val="lt-LT"/>
        </w:rPr>
        <w:t xml:space="preserve"> - prie </w:t>
      </w:r>
      <w:r w:rsidR="003D6089" w:rsidRPr="00536A92">
        <w:rPr>
          <w:rFonts w:cs="Arial"/>
          <w:szCs w:val="22"/>
          <w:lang w:val="lt-LT"/>
        </w:rPr>
        <w:t xml:space="preserve">ten pat įrengto </w:t>
      </w:r>
      <w:r w:rsidRPr="00536A92">
        <w:rPr>
          <w:rFonts w:cs="Arial"/>
          <w:szCs w:val="22"/>
          <w:lang w:val="lt-LT"/>
        </w:rPr>
        <w:t xml:space="preserve">momentinių duomenų valdiklio (MDV). </w:t>
      </w:r>
    </w:p>
    <w:p w14:paraId="185C368E" w14:textId="058DB41B" w:rsidR="00F7237D" w:rsidRPr="00536A92" w:rsidRDefault="00F7237D" w:rsidP="00B258AB">
      <w:pPr>
        <w:pStyle w:val="NoSpacing"/>
        <w:tabs>
          <w:tab w:val="left" w:pos="1418"/>
        </w:tabs>
        <w:spacing w:line="276" w:lineRule="auto"/>
        <w:jc w:val="both"/>
        <w:rPr>
          <w:rFonts w:cs="Arial"/>
          <w:szCs w:val="22"/>
          <w:lang w:val="lt-LT"/>
        </w:rPr>
      </w:pPr>
      <w:r w:rsidRPr="00536A92">
        <w:rPr>
          <w:rFonts w:cs="Arial"/>
          <w:szCs w:val="22"/>
          <w:lang w:val="lt-LT"/>
        </w:rPr>
        <w:t xml:space="preserve">110 kV </w:t>
      </w:r>
      <w:r w:rsidR="005D0D30" w:rsidRPr="00536A92">
        <w:rPr>
          <w:rFonts w:cs="Arial"/>
          <w:szCs w:val="22"/>
          <w:lang w:val="lt-LT"/>
        </w:rPr>
        <w:t>galios transformatori</w:t>
      </w:r>
      <w:r w:rsidR="00977F5B" w:rsidRPr="00536A92">
        <w:rPr>
          <w:rFonts w:cs="Arial"/>
          <w:szCs w:val="22"/>
          <w:lang w:val="lt-LT"/>
        </w:rPr>
        <w:t>ų</w:t>
      </w:r>
      <w:r w:rsidR="005D0D30" w:rsidRPr="00536A92">
        <w:rPr>
          <w:rFonts w:cs="Arial"/>
          <w:szCs w:val="22"/>
          <w:lang w:val="lt-LT"/>
        </w:rPr>
        <w:t xml:space="preserve"> prijungini</w:t>
      </w:r>
      <w:r w:rsidR="00977F5B" w:rsidRPr="00536A92">
        <w:rPr>
          <w:rFonts w:cs="Arial"/>
          <w:szCs w:val="22"/>
          <w:lang w:val="lt-LT"/>
        </w:rPr>
        <w:t>ų</w:t>
      </w:r>
      <w:r w:rsidR="005D0D30" w:rsidRPr="00536A92">
        <w:rPr>
          <w:rFonts w:cs="Arial"/>
          <w:szCs w:val="22"/>
          <w:lang w:val="lt-LT"/>
        </w:rPr>
        <w:t xml:space="preserve"> </w:t>
      </w:r>
      <w:r w:rsidRPr="00536A92">
        <w:rPr>
          <w:rFonts w:cs="Arial"/>
          <w:szCs w:val="22"/>
          <w:lang w:val="lt-LT"/>
        </w:rPr>
        <w:t xml:space="preserve">komerciniai </w:t>
      </w:r>
      <w:r w:rsidR="005D0D30" w:rsidRPr="00536A92">
        <w:rPr>
          <w:rFonts w:cs="Arial"/>
          <w:szCs w:val="22"/>
          <w:lang w:val="lt-LT"/>
        </w:rPr>
        <w:t>pagrindini</w:t>
      </w:r>
      <w:r w:rsidR="00977F5B" w:rsidRPr="00536A92">
        <w:rPr>
          <w:rFonts w:cs="Arial"/>
          <w:szCs w:val="22"/>
          <w:lang w:val="lt-LT"/>
        </w:rPr>
        <w:t>ai</w:t>
      </w:r>
      <w:r w:rsidR="005D0D30" w:rsidRPr="00536A92">
        <w:rPr>
          <w:rFonts w:cs="Arial"/>
          <w:szCs w:val="22"/>
          <w:lang w:val="lt-LT"/>
        </w:rPr>
        <w:t xml:space="preserve"> </w:t>
      </w:r>
      <w:r w:rsidRPr="00536A92">
        <w:rPr>
          <w:rFonts w:cs="Arial"/>
          <w:szCs w:val="22"/>
          <w:lang w:val="lt-LT"/>
        </w:rPr>
        <w:t xml:space="preserve">ir </w:t>
      </w:r>
      <w:r w:rsidR="005D0D30" w:rsidRPr="00536A92">
        <w:rPr>
          <w:rFonts w:cs="Arial"/>
          <w:szCs w:val="22"/>
          <w:lang w:val="lt-LT"/>
        </w:rPr>
        <w:t>komercini</w:t>
      </w:r>
      <w:r w:rsidR="00977F5B" w:rsidRPr="00536A92">
        <w:rPr>
          <w:rFonts w:cs="Arial"/>
          <w:szCs w:val="22"/>
          <w:lang w:val="lt-LT"/>
        </w:rPr>
        <w:t>ai</w:t>
      </w:r>
      <w:r w:rsidR="005D0D30" w:rsidRPr="00536A92">
        <w:rPr>
          <w:rFonts w:cs="Arial"/>
          <w:szCs w:val="22"/>
          <w:lang w:val="lt-LT"/>
        </w:rPr>
        <w:t xml:space="preserve"> dubliuojant</w:t>
      </w:r>
      <w:r w:rsidR="00977F5B" w:rsidRPr="00536A92">
        <w:rPr>
          <w:rFonts w:cs="Arial"/>
          <w:szCs w:val="22"/>
          <w:lang w:val="lt-LT"/>
        </w:rPr>
        <w:t>y</w:t>
      </w:r>
      <w:r w:rsidR="005D0D30" w:rsidRPr="00536A92">
        <w:rPr>
          <w:rFonts w:cs="Arial"/>
          <w:szCs w:val="22"/>
          <w:lang w:val="lt-LT"/>
        </w:rPr>
        <w:t xml:space="preserve">s </w:t>
      </w:r>
      <w:r w:rsidRPr="00536A92">
        <w:rPr>
          <w:rFonts w:cs="Arial"/>
          <w:szCs w:val="22"/>
          <w:lang w:val="lt-LT"/>
        </w:rPr>
        <w:t xml:space="preserve">elektros skaitikliai </w:t>
      </w:r>
      <w:r w:rsidR="003D6089" w:rsidRPr="00536A92">
        <w:rPr>
          <w:rFonts w:cs="Arial"/>
          <w:szCs w:val="22"/>
          <w:lang w:val="lt-LT"/>
        </w:rPr>
        <w:t xml:space="preserve">informacijos rezervavimui </w:t>
      </w:r>
      <w:r w:rsidRPr="00536A92">
        <w:rPr>
          <w:rFonts w:cs="Arial"/>
          <w:szCs w:val="22"/>
          <w:lang w:val="lt-LT"/>
        </w:rPr>
        <w:t>turi būti jungiami skirtingose KDV bei MDV srovės kilpose</w:t>
      </w:r>
      <w:r w:rsidR="00977F5B" w:rsidRPr="00536A92">
        <w:rPr>
          <w:rFonts w:cs="Arial"/>
          <w:szCs w:val="22"/>
          <w:lang w:val="lt-LT"/>
        </w:rPr>
        <w:t xml:space="preserve"> </w:t>
      </w:r>
      <w:r w:rsidR="00977F5B" w:rsidRPr="00536A92">
        <w:rPr>
          <w:szCs w:val="22"/>
          <w:lang w:val="lt-LT"/>
        </w:rPr>
        <w:t>(kaip pavyzdys grupavimas gali būti T101P + T102D ar pan.)</w:t>
      </w:r>
      <w:r w:rsidRPr="00536A92">
        <w:rPr>
          <w:rFonts w:cs="Arial"/>
          <w:szCs w:val="22"/>
          <w:lang w:val="lt-LT"/>
        </w:rPr>
        <w:t>.</w:t>
      </w:r>
      <w:r w:rsidR="00977F5B" w:rsidRPr="00536A92">
        <w:rPr>
          <w:rFonts w:cs="Arial"/>
          <w:szCs w:val="22"/>
          <w:lang w:val="lt-LT"/>
        </w:rPr>
        <w:t xml:space="preserve"> Projektuojant elektros skaitiklių komercinės ir momentinės informacijos perdavimą į PSO informacines sistemas duomenų perdavimo patikimumui turi būti maksimaliai išnaudotos KDV ir MDV srovės kilpos.</w:t>
      </w:r>
    </w:p>
    <w:p w14:paraId="49F1E568" w14:textId="0ABB290B" w:rsidR="00FA56B7"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KDV turi būti sujungtas su</w:t>
      </w:r>
      <w:r w:rsidR="00005BC5" w:rsidRPr="00536A92">
        <w:rPr>
          <w:rFonts w:cs="Arial"/>
          <w:szCs w:val="22"/>
          <w:lang w:val="lt-LT"/>
        </w:rPr>
        <w:t xml:space="preserve"> </w:t>
      </w:r>
      <w:bookmarkStart w:id="68" w:name="_Hlk20932234"/>
      <w:r w:rsidR="003203B7" w:rsidRPr="00536A92">
        <w:rPr>
          <w:rFonts w:cs="Arial"/>
          <w:szCs w:val="22"/>
          <w:lang w:val="lt-LT"/>
        </w:rPr>
        <w:t xml:space="preserve">pastotės </w:t>
      </w:r>
      <w:r w:rsidR="003D6089" w:rsidRPr="00536A92">
        <w:rPr>
          <w:rFonts w:cs="Arial"/>
          <w:szCs w:val="22"/>
          <w:lang w:val="lt-LT"/>
        </w:rPr>
        <w:t xml:space="preserve">110 kV skirstyklos </w:t>
      </w:r>
      <w:bookmarkEnd w:id="68"/>
      <w:r w:rsidR="003D6089" w:rsidRPr="00536A92">
        <w:rPr>
          <w:rFonts w:cs="Arial"/>
          <w:szCs w:val="22"/>
          <w:lang w:val="lt-LT"/>
        </w:rPr>
        <w:t>VP</w:t>
      </w:r>
      <w:r w:rsidR="00F7237D" w:rsidRPr="00536A92">
        <w:rPr>
          <w:rFonts w:cs="Arial"/>
          <w:szCs w:val="22"/>
          <w:lang w:val="lt-LT"/>
        </w:rPr>
        <w:t xml:space="preserve"> arba pagal projektą kitoje vietoje telekomunikacijų spintoje </w:t>
      </w:r>
      <w:r w:rsidRPr="00536A92">
        <w:rPr>
          <w:rFonts w:cs="Arial"/>
          <w:szCs w:val="22"/>
          <w:lang w:val="lt-LT"/>
        </w:rPr>
        <w:t xml:space="preserve">projektuojamos ryšio įrangos </w:t>
      </w:r>
      <w:r w:rsidR="005D0D30" w:rsidRPr="00536A92">
        <w:rPr>
          <w:rFonts w:cs="Arial"/>
          <w:szCs w:val="22"/>
          <w:lang w:val="lt-LT"/>
        </w:rPr>
        <w:t xml:space="preserve">optine </w:t>
      </w:r>
      <w:r w:rsidRPr="00536A92">
        <w:rPr>
          <w:rFonts w:cs="Arial"/>
          <w:szCs w:val="22"/>
          <w:lang w:val="lt-LT"/>
        </w:rPr>
        <w:t xml:space="preserve">Ethernet prieiga </w:t>
      </w:r>
      <w:r w:rsidR="00F7237D" w:rsidRPr="00536A92">
        <w:rPr>
          <w:rFonts w:cs="Arial"/>
          <w:szCs w:val="22"/>
          <w:lang w:val="lt-LT"/>
        </w:rPr>
        <w:t>(</w:t>
      </w:r>
      <w:r w:rsidR="003203B7" w:rsidRPr="00536A92">
        <w:rPr>
          <w:szCs w:val="22"/>
          <w:lang w:val="lt-LT"/>
        </w:rPr>
        <w:t>bendrosios paskirties E</w:t>
      </w:r>
      <w:r w:rsidR="00F7237D" w:rsidRPr="00536A92">
        <w:rPr>
          <w:szCs w:val="22"/>
          <w:lang w:val="lt-LT"/>
        </w:rPr>
        <w:t>thernet komutatoriumi)</w:t>
      </w:r>
      <w:r w:rsidR="003D6089" w:rsidRPr="00536A92">
        <w:rPr>
          <w:szCs w:val="22"/>
          <w:lang w:val="lt-LT"/>
        </w:rPr>
        <w:t xml:space="preserve"> </w:t>
      </w:r>
      <w:r w:rsidRPr="00536A92">
        <w:rPr>
          <w:rFonts w:cs="Arial"/>
          <w:szCs w:val="22"/>
          <w:lang w:val="lt-LT"/>
        </w:rPr>
        <w:t xml:space="preserve">per daugiamodį šviesolaidinį kabelį, panaudojant </w:t>
      </w:r>
      <w:r w:rsidR="00D72837" w:rsidRPr="00536A92">
        <w:rPr>
          <w:rFonts w:cs="Arial"/>
          <w:szCs w:val="22"/>
          <w:lang w:val="lt-LT"/>
        </w:rPr>
        <w:t xml:space="preserve">KAS įrengiamus </w:t>
      </w:r>
      <w:r w:rsidR="00DD1B25" w:rsidRPr="00536A92">
        <w:rPr>
          <w:rFonts w:cs="Arial"/>
          <w:szCs w:val="22"/>
          <w:lang w:val="lt-LT"/>
        </w:rPr>
        <w:t>E</w:t>
      </w:r>
      <w:r w:rsidR="001C7521" w:rsidRPr="00536A92">
        <w:rPr>
          <w:rFonts w:cs="Arial"/>
          <w:szCs w:val="22"/>
          <w:lang w:val="lt-LT"/>
        </w:rPr>
        <w:t>thernet terpės</w:t>
      </w:r>
      <w:r w:rsidRPr="00536A92">
        <w:rPr>
          <w:rFonts w:cs="Arial"/>
          <w:szCs w:val="22"/>
          <w:lang w:val="lt-LT"/>
        </w:rPr>
        <w:t xml:space="preserve"> keitiklius. </w:t>
      </w:r>
      <w:r w:rsidR="00F7237D" w:rsidRPr="00536A92">
        <w:rPr>
          <w:szCs w:val="22"/>
          <w:lang w:val="lt-LT"/>
        </w:rPr>
        <w:t xml:space="preserve">KDV Ethernet prievadas yra RJ-45. </w:t>
      </w:r>
      <w:r w:rsidRPr="00536A92">
        <w:rPr>
          <w:rFonts w:cs="Arial"/>
          <w:szCs w:val="22"/>
          <w:lang w:val="lt-LT"/>
        </w:rPr>
        <w:t>KDV ryšys (Ethernet ir jei pagal</w:t>
      </w:r>
      <w:r w:rsidR="00005BC5" w:rsidRPr="00536A92">
        <w:rPr>
          <w:rFonts w:cs="Arial"/>
          <w:szCs w:val="22"/>
          <w:lang w:val="lt-LT"/>
        </w:rPr>
        <w:t xml:space="preserve"> PSO</w:t>
      </w:r>
      <w:r w:rsidRPr="00536A92">
        <w:rPr>
          <w:rFonts w:cs="Arial"/>
          <w:szCs w:val="22"/>
          <w:lang w:val="lt-LT"/>
        </w:rPr>
        <w:t xml:space="preserve"> pageidavimus </w:t>
      </w:r>
      <w:r w:rsidR="003C13CC" w:rsidRPr="00536A92">
        <w:rPr>
          <w:rFonts w:cs="Arial"/>
          <w:szCs w:val="22"/>
          <w:lang w:val="lt-LT"/>
        </w:rPr>
        <w:t xml:space="preserve">- </w:t>
      </w:r>
      <w:r w:rsidR="003C13CC" w:rsidRPr="00536A92">
        <w:rPr>
          <w:rFonts w:cs="Arial"/>
          <w:bCs/>
          <w:szCs w:val="22"/>
          <w:lang w:val="lt-LT"/>
        </w:rPr>
        <w:t>Lietuvos mobilaus ryšio operatoriaus tinklu</w:t>
      </w:r>
      <w:r w:rsidRPr="00536A92">
        <w:rPr>
          <w:rFonts w:cs="Arial"/>
          <w:szCs w:val="22"/>
          <w:lang w:val="lt-LT"/>
        </w:rPr>
        <w:t>) ir duomenų perdavimas turi būti suderintas su</w:t>
      </w:r>
      <w:r w:rsidR="00005BC5" w:rsidRPr="00536A92">
        <w:rPr>
          <w:rFonts w:cs="Arial"/>
          <w:szCs w:val="22"/>
          <w:lang w:val="lt-LT"/>
        </w:rPr>
        <w:t xml:space="preserve"> PSO</w:t>
      </w:r>
      <w:r w:rsidR="00E7425A" w:rsidRPr="00536A92">
        <w:rPr>
          <w:rFonts w:cs="Arial"/>
          <w:szCs w:val="22"/>
          <w:lang w:val="lt-LT"/>
        </w:rPr>
        <w:t xml:space="preserve"> </w:t>
      </w:r>
      <w:r w:rsidRPr="00536A92">
        <w:rPr>
          <w:rFonts w:cs="Arial"/>
          <w:szCs w:val="22"/>
          <w:lang w:val="lt-LT"/>
        </w:rPr>
        <w:t xml:space="preserve">AEEAS </w:t>
      </w:r>
      <w:r w:rsidR="003C13CC" w:rsidRPr="00536A92">
        <w:rPr>
          <w:rFonts w:cs="Arial"/>
          <w:szCs w:val="22"/>
          <w:lang w:val="lt-LT"/>
        </w:rPr>
        <w:t xml:space="preserve">(EMCOS) </w:t>
      </w:r>
      <w:r w:rsidRPr="00536A92">
        <w:rPr>
          <w:rFonts w:cs="Arial"/>
          <w:szCs w:val="22"/>
          <w:lang w:val="lt-LT"/>
        </w:rPr>
        <w:t>duomenų surinkimo serveriu.</w:t>
      </w:r>
    </w:p>
    <w:p w14:paraId="5FFA92D5" w14:textId="0CD75D51" w:rsidR="00FA56B7" w:rsidRPr="00536A92" w:rsidRDefault="00FA56B7"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 </w:t>
      </w:r>
      <w:r w:rsidR="00E07FB9" w:rsidRPr="00536A92">
        <w:rPr>
          <w:rFonts w:cs="Arial"/>
          <w:szCs w:val="22"/>
          <w:lang w:val="lt-LT"/>
        </w:rPr>
        <w:t xml:space="preserve">MDV </w:t>
      </w:r>
      <w:r w:rsidR="00954665" w:rsidRPr="00536A92">
        <w:rPr>
          <w:rFonts w:cs="Arial"/>
          <w:szCs w:val="22"/>
          <w:lang w:val="lt-LT"/>
        </w:rPr>
        <w:t xml:space="preserve"> </w:t>
      </w:r>
      <w:r w:rsidR="00E07FB9" w:rsidRPr="00536A92">
        <w:rPr>
          <w:rFonts w:cs="Arial"/>
          <w:szCs w:val="22"/>
          <w:lang w:val="lt-LT"/>
        </w:rPr>
        <w:t>turi būti sujungtas su</w:t>
      </w:r>
      <w:r w:rsidR="00005BC5" w:rsidRPr="00536A92">
        <w:rPr>
          <w:rFonts w:cs="Arial"/>
          <w:szCs w:val="22"/>
          <w:lang w:val="lt-LT"/>
        </w:rPr>
        <w:t xml:space="preserve"> </w:t>
      </w:r>
      <w:r w:rsidR="003C13CC" w:rsidRPr="00536A92">
        <w:rPr>
          <w:rFonts w:cs="Arial"/>
          <w:szCs w:val="22"/>
          <w:lang w:val="lt-LT"/>
        </w:rPr>
        <w:t>pastotės 110 kV skirstyklos</w:t>
      </w:r>
      <w:r w:rsidR="00E7425A" w:rsidRPr="00536A92">
        <w:rPr>
          <w:rFonts w:cs="Arial"/>
          <w:szCs w:val="22"/>
          <w:lang w:val="lt-LT"/>
        </w:rPr>
        <w:t xml:space="preserve"> </w:t>
      </w:r>
      <w:r w:rsidR="00F7237D" w:rsidRPr="00536A92">
        <w:rPr>
          <w:rFonts w:cs="Arial"/>
          <w:szCs w:val="22"/>
          <w:lang w:val="lt-LT"/>
        </w:rPr>
        <w:t xml:space="preserve">VP arba pagal projektą kitoje vietoje telekomunikacijų spintoje </w:t>
      </w:r>
      <w:r w:rsidR="00E07FB9" w:rsidRPr="00536A92">
        <w:rPr>
          <w:rFonts w:cs="Arial"/>
          <w:szCs w:val="22"/>
          <w:lang w:val="lt-LT"/>
        </w:rPr>
        <w:t xml:space="preserve">projektuojamos ryšio įrangos </w:t>
      </w:r>
      <w:r w:rsidR="005D0D30" w:rsidRPr="00536A92">
        <w:rPr>
          <w:rFonts w:cs="Arial"/>
          <w:szCs w:val="22"/>
          <w:lang w:val="lt-LT"/>
        </w:rPr>
        <w:t xml:space="preserve">optine </w:t>
      </w:r>
      <w:r w:rsidR="00E07FB9" w:rsidRPr="00536A92">
        <w:rPr>
          <w:rFonts w:cs="Arial"/>
          <w:szCs w:val="22"/>
          <w:lang w:val="lt-LT"/>
        </w:rPr>
        <w:t>Ethernet prieiga</w:t>
      </w:r>
      <w:r w:rsidR="0048435A" w:rsidRPr="00536A92">
        <w:rPr>
          <w:rFonts w:cs="Arial"/>
          <w:szCs w:val="22"/>
          <w:lang w:val="lt-LT"/>
        </w:rPr>
        <w:t xml:space="preserve"> </w:t>
      </w:r>
      <w:r w:rsidR="0048435A" w:rsidRPr="00536A92">
        <w:rPr>
          <w:szCs w:val="22"/>
          <w:lang w:val="lt-LT"/>
        </w:rPr>
        <w:t>(</w:t>
      </w:r>
      <w:r w:rsidR="003203B7" w:rsidRPr="00536A92">
        <w:rPr>
          <w:szCs w:val="22"/>
          <w:lang w:val="lt-LT"/>
        </w:rPr>
        <w:t>b</w:t>
      </w:r>
      <w:r w:rsidR="0048435A" w:rsidRPr="00536A92">
        <w:rPr>
          <w:szCs w:val="22"/>
          <w:lang w:val="lt-LT"/>
        </w:rPr>
        <w:t>endrosios paskirties Ethernet komutatoriumi)</w:t>
      </w:r>
      <w:r w:rsidR="0048435A" w:rsidRPr="00536A92">
        <w:rPr>
          <w:rFonts w:cs="Arial"/>
          <w:szCs w:val="22"/>
          <w:lang w:val="lt-LT"/>
        </w:rPr>
        <w:t xml:space="preserve"> </w:t>
      </w:r>
      <w:r w:rsidR="00E07FB9" w:rsidRPr="00536A92">
        <w:rPr>
          <w:rFonts w:cs="Arial"/>
          <w:szCs w:val="22"/>
          <w:lang w:val="lt-LT"/>
        </w:rPr>
        <w:t xml:space="preserve"> pagal pilnąją monitoringo su MDV schemą, leidžiančią nuotolinį MDV ir </w:t>
      </w:r>
      <w:r w:rsidR="0048435A" w:rsidRPr="00536A92">
        <w:rPr>
          <w:rFonts w:cs="Arial"/>
          <w:szCs w:val="22"/>
          <w:lang w:val="lt-LT"/>
        </w:rPr>
        <w:t xml:space="preserve">jo </w:t>
      </w:r>
      <w:r w:rsidR="00E07FB9" w:rsidRPr="00536A92">
        <w:rPr>
          <w:rFonts w:cs="Arial"/>
          <w:szCs w:val="22"/>
          <w:lang w:val="lt-LT"/>
        </w:rPr>
        <w:t xml:space="preserve">komponentų darbo būklės stebėjimą, parametrų keitimą ir nuskaitymą per LAN. </w:t>
      </w:r>
      <w:r w:rsidR="005D0D30" w:rsidRPr="00536A92">
        <w:rPr>
          <w:szCs w:val="22"/>
          <w:lang w:val="lt-LT"/>
        </w:rPr>
        <w:t xml:space="preserve"> MDV s</w:t>
      </w:r>
      <w:r w:rsidR="003C13CC" w:rsidRPr="00536A92">
        <w:rPr>
          <w:szCs w:val="22"/>
          <w:lang w:val="lt-LT"/>
        </w:rPr>
        <w:t xml:space="preserve">ujungimas </w:t>
      </w:r>
      <w:r w:rsidR="005D0D30" w:rsidRPr="00536A92">
        <w:rPr>
          <w:szCs w:val="22"/>
          <w:lang w:val="lt-LT"/>
        </w:rPr>
        <w:t xml:space="preserve">su bendrosios paskirties Ethernet komutatoriumi turi būti </w:t>
      </w:r>
      <w:r w:rsidR="003C13CC" w:rsidRPr="00536A92">
        <w:rPr>
          <w:szCs w:val="22"/>
          <w:lang w:val="lt-LT"/>
        </w:rPr>
        <w:t xml:space="preserve">suprojektuotas </w:t>
      </w:r>
      <w:r w:rsidR="005D0D30" w:rsidRPr="00536A92">
        <w:rPr>
          <w:szCs w:val="22"/>
          <w:lang w:val="lt-LT"/>
        </w:rPr>
        <w:t xml:space="preserve">ir </w:t>
      </w:r>
      <w:r w:rsidR="003C13CC" w:rsidRPr="00536A92">
        <w:rPr>
          <w:szCs w:val="22"/>
          <w:lang w:val="lt-LT"/>
        </w:rPr>
        <w:t xml:space="preserve">išpildytas </w:t>
      </w:r>
      <w:r w:rsidR="003C13CC" w:rsidRPr="00536A92">
        <w:rPr>
          <w:rFonts w:cs="Arial"/>
          <w:szCs w:val="22"/>
          <w:lang w:val="lt-LT"/>
        </w:rPr>
        <w:t xml:space="preserve">per daugiamodį šviesolaidinį kabelį, panaudojant </w:t>
      </w:r>
      <w:r w:rsidR="005D0D30" w:rsidRPr="00536A92">
        <w:rPr>
          <w:rFonts w:cs="Arial"/>
          <w:szCs w:val="22"/>
          <w:lang w:val="lt-LT"/>
        </w:rPr>
        <w:t xml:space="preserve">KAS įrengiamus </w:t>
      </w:r>
      <w:r w:rsidR="00DD1B25" w:rsidRPr="00536A92">
        <w:rPr>
          <w:rFonts w:cs="Arial"/>
          <w:szCs w:val="22"/>
          <w:lang w:val="lt-LT"/>
        </w:rPr>
        <w:t>E</w:t>
      </w:r>
      <w:r w:rsidR="001C7521" w:rsidRPr="00536A92">
        <w:rPr>
          <w:rFonts w:cs="Arial"/>
          <w:szCs w:val="22"/>
          <w:lang w:val="lt-LT"/>
        </w:rPr>
        <w:t>thernet terpės keitiklius</w:t>
      </w:r>
      <w:r w:rsidR="003C13CC" w:rsidRPr="00536A92">
        <w:rPr>
          <w:rFonts w:cs="Arial"/>
          <w:szCs w:val="22"/>
          <w:lang w:val="lt-LT"/>
        </w:rPr>
        <w:t xml:space="preserve">. </w:t>
      </w:r>
      <w:r w:rsidR="00E07FB9" w:rsidRPr="00536A92">
        <w:rPr>
          <w:rFonts w:cs="Arial"/>
          <w:szCs w:val="22"/>
          <w:lang w:val="lt-LT"/>
        </w:rPr>
        <w:t xml:space="preserve">Elektros skaitiklių realaus laiko momentiniai duomenys iš MDV turi būti perduodami į </w:t>
      </w:r>
      <w:r w:rsidR="001E2A16" w:rsidRPr="00536A92">
        <w:rPr>
          <w:rFonts w:cs="Arial"/>
          <w:szCs w:val="22"/>
          <w:lang w:val="lt-LT"/>
        </w:rPr>
        <w:t xml:space="preserve">PSO </w:t>
      </w:r>
      <w:r w:rsidR="00E07FB9" w:rsidRPr="00536A92">
        <w:rPr>
          <w:rFonts w:cs="Arial"/>
          <w:szCs w:val="22"/>
          <w:lang w:val="lt-LT"/>
        </w:rPr>
        <w:t xml:space="preserve">DVS. </w:t>
      </w:r>
      <w:r w:rsidR="0048435A" w:rsidRPr="00536A92">
        <w:rPr>
          <w:szCs w:val="22"/>
          <w:lang w:val="lt-LT"/>
        </w:rPr>
        <w:t xml:space="preserve">MDV Ethernet prievadas (-ai) yra RJ-45. </w:t>
      </w:r>
      <w:r w:rsidR="0048435A" w:rsidRPr="00536A92">
        <w:rPr>
          <w:rFonts w:cs="Arial"/>
          <w:szCs w:val="22"/>
          <w:lang w:val="lt-LT"/>
        </w:rPr>
        <w:t>R</w:t>
      </w:r>
      <w:r w:rsidR="00E07FB9" w:rsidRPr="00536A92">
        <w:rPr>
          <w:rFonts w:cs="Arial"/>
          <w:szCs w:val="22"/>
          <w:lang w:val="lt-LT"/>
        </w:rPr>
        <w:t>y</w:t>
      </w:r>
      <w:r w:rsidR="007C3187" w:rsidRPr="00536A92">
        <w:rPr>
          <w:rFonts w:cs="Arial"/>
          <w:szCs w:val="22"/>
          <w:lang w:val="lt-LT"/>
        </w:rPr>
        <w:t xml:space="preserve">šys su MDV, momentinių duomenų </w:t>
      </w:r>
      <w:r w:rsidR="0048435A" w:rsidRPr="00536A92">
        <w:rPr>
          <w:rFonts w:cs="Arial"/>
          <w:szCs w:val="22"/>
          <w:lang w:val="lt-LT"/>
        </w:rPr>
        <w:t xml:space="preserve">perdavimas </w:t>
      </w:r>
      <w:r w:rsidR="00E07FB9" w:rsidRPr="00536A92">
        <w:rPr>
          <w:rFonts w:cs="Arial"/>
          <w:szCs w:val="22"/>
          <w:lang w:val="lt-LT"/>
        </w:rPr>
        <w:t xml:space="preserve">iš elektros skaitiklių į </w:t>
      </w:r>
      <w:r w:rsidR="001E2A16" w:rsidRPr="00536A92">
        <w:rPr>
          <w:rFonts w:cs="Arial"/>
          <w:szCs w:val="22"/>
          <w:lang w:val="lt-LT"/>
        </w:rPr>
        <w:t xml:space="preserve">PSO </w:t>
      </w:r>
      <w:r w:rsidR="00E07FB9" w:rsidRPr="00536A92">
        <w:rPr>
          <w:rFonts w:cs="Arial"/>
          <w:szCs w:val="22"/>
          <w:lang w:val="lt-LT"/>
        </w:rPr>
        <w:t>DVS bei MDV monitoringas turi būti suderintas.</w:t>
      </w:r>
    </w:p>
    <w:p w14:paraId="2ADFDD3B" w14:textId="65412E7B" w:rsidR="00FA56B7"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lastRenderedPageBreak/>
        <w:t xml:space="preserve">Visi ryšiui su valdikliais naudojami </w:t>
      </w:r>
      <w:r w:rsidR="00DD1B25" w:rsidRPr="00536A92">
        <w:rPr>
          <w:rFonts w:cs="Arial"/>
          <w:szCs w:val="22"/>
          <w:lang w:val="lt-LT"/>
        </w:rPr>
        <w:t>E</w:t>
      </w:r>
      <w:r w:rsidR="001C7521" w:rsidRPr="00536A92">
        <w:rPr>
          <w:rFonts w:cs="Arial"/>
          <w:szCs w:val="22"/>
          <w:lang w:val="lt-LT"/>
        </w:rPr>
        <w:t>thernet terpės</w:t>
      </w:r>
      <w:r w:rsidRPr="00536A92">
        <w:rPr>
          <w:rFonts w:cs="Arial"/>
          <w:szCs w:val="22"/>
          <w:lang w:val="lt-LT"/>
        </w:rPr>
        <w:t xml:space="preserve"> keitikliai turi būti su integruotais maitinimo blokais</w:t>
      </w:r>
      <w:r w:rsidR="00CF4363" w:rsidRPr="00536A92">
        <w:rPr>
          <w:rFonts w:cs="Arial"/>
          <w:szCs w:val="22"/>
          <w:lang w:val="lt-LT"/>
        </w:rPr>
        <w:t xml:space="preserve">. </w:t>
      </w:r>
      <w:r w:rsidR="00CF4363" w:rsidRPr="00536A92">
        <w:rPr>
          <w:szCs w:val="22"/>
        </w:rPr>
        <w:t>Ethernet terpės keitiklių standartiniai techniniai reikalavimai</w:t>
      </w:r>
      <w:r w:rsidR="001C7521" w:rsidRPr="00536A92">
        <w:rPr>
          <w:rFonts w:cs="Arial"/>
          <w:szCs w:val="22"/>
          <w:lang w:val="lt-LT"/>
        </w:rPr>
        <w:t xml:space="preserve"> pateikt</w:t>
      </w:r>
      <w:r w:rsidR="00CF4363" w:rsidRPr="00536A92">
        <w:rPr>
          <w:rFonts w:cs="Arial"/>
          <w:szCs w:val="22"/>
          <w:lang w:val="lt-LT"/>
        </w:rPr>
        <w:t>i</w:t>
      </w:r>
      <w:r w:rsidR="001C7521" w:rsidRPr="00536A92">
        <w:rPr>
          <w:rFonts w:cs="Arial"/>
          <w:szCs w:val="22"/>
          <w:lang w:val="lt-LT"/>
        </w:rPr>
        <w:t xml:space="preserve"> </w:t>
      </w:r>
      <w:sdt>
        <w:sdtPr>
          <w:rPr>
            <w:rFonts w:cs="Arial"/>
            <w:szCs w:val="22"/>
            <w:lang w:val="lt-LT"/>
          </w:rPr>
          <w:id w:val="-507290086"/>
          <w:citation/>
        </w:sdtPr>
        <w:sdtEndPr/>
        <w:sdtContent>
          <w:r w:rsidR="00C727A5" w:rsidRPr="00536A92">
            <w:rPr>
              <w:rFonts w:cs="Arial"/>
              <w:szCs w:val="22"/>
              <w:lang w:val="lt-LT"/>
            </w:rPr>
            <w:fldChar w:fldCharType="begin"/>
          </w:r>
          <w:r w:rsidR="00C727A5" w:rsidRPr="00536A92">
            <w:rPr>
              <w:rFonts w:cs="Arial"/>
              <w:szCs w:val="22"/>
              <w:lang w:val="en-US"/>
            </w:rPr>
            <w:instrText xml:space="preserve"> CITATION ER05 \l 1033 </w:instrText>
          </w:r>
          <w:r w:rsidR="00C727A5" w:rsidRPr="00536A92">
            <w:rPr>
              <w:rFonts w:cs="Arial"/>
              <w:szCs w:val="22"/>
              <w:lang w:val="lt-LT"/>
            </w:rPr>
            <w:fldChar w:fldCharType="separate"/>
          </w:r>
          <w:r w:rsidR="00536A92" w:rsidRPr="00536A92">
            <w:rPr>
              <w:rFonts w:cs="Arial"/>
              <w:noProof/>
              <w:szCs w:val="22"/>
              <w:lang w:val="en-US"/>
            </w:rPr>
            <w:t>(77)</w:t>
          </w:r>
          <w:r w:rsidR="00C727A5" w:rsidRPr="00536A92">
            <w:rPr>
              <w:rFonts w:cs="Arial"/>
              <w:szCs w:val="22"/>
              <w:lang w:val="lt-LT"/>
            </w:rPr>
            <w:fldChar w:fldCharType="end"/>
          </w:r>
        </w:sdtContent>
      </w:sdt>
      <w:r w:rsidR="00C727A5" w:rsidRPr="00536A92">
        <w:rPr>
          <w:rFonts w:cs="Arial"/>
          <w:szCs w:val="22"/>
          <w:lang w:val="lt-LT"/>
        </w:rPr>
        <w:t xml:space="preserve"> </w:t>
      </w:r>
      <w:r w:rsidR="001C7521" w:rsidRPr="00536A92">
        <w:rPr>
          <w:rFonts w:cs="Arial"/>
          <w:szCs w:val="22"/>
          <w:lang w:val="lt-LT"/>
        </w:rPr>
        <w:t>priede.</w:t>
      </w:r>
    </w:p>
    <w:p w14:paraId="6936F0D4" w14:textId="5D042DED"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Visa KAS projektuojama įranga bei įtaisai turi būti pritaikyti darbui uždaroje erdvėje (apsaugos apdangalais laipsnio ≥ IP </w:t>
      </w:r>
      <w:r w:rsidR="0048435A" w:rsidRPr="00536A92">
        <w:rPr>
          <w:rFonts w:cs="Arial"/>
          <w:szCs w:val="22"/>
          <w:lang w:val="lt-LT"/>
        </w:rPr>
        <w:t>5</w:t>
      </w:r>
      <w:r w:rsidRPr="00536A92">
        <w:rPr>
          <w:rFonts w:cs="Arial"/>
          <w:szCs w:val="22"/>
          <w:lang w:val="lt-LT"/>
        </w:rPr>
        <w:t>4 lauko tipo spintose) aplinkos temperatūroje nuo – 25</w:t>
      </w:r>
      <w:r w:rsidR="00FA56B7" w:rsidRPr="00536A92">
        <w:rPr>
          <w:rFonts w:cs="Arial"/>
          <w:szCs w:val="22"/>
          <w:lang w:val="lt-LT"/>
        </w:rPr>
        <w:sym w:font="Symbol" w:char="F0B0"/>
      </w:r>
      <w:r w:rsidRPr="00536A92">
        <w:rPr>
          <w:rFonts w:cs="Arial"/>
          <w:szCs w:val="22"/>
          <w:lang w:val="lt-LT"/>
        </w:rPr>
        <w:t>C iki +55</w:t>
      </w:r>
      <w:r w:rsidR="00FA56B7" w:rsidRPr="00536A92">
        <w:rPr>
          <w:rFonts w:cs="Arial"/>
          <w:szCs w:val="22"/>
          <w:lang w:val="lt-LT"/>
        </w:rPr>
        <w:sym w:font="Symbol" w:char="F0B0"/>
      </w:r>
      <w:r w:rsidRPr="00536A92">
        <w:rPr>
          <w:rFonts w:cs="Arial"/>
          <w:szCs w:val="22"/>
          <w:lang w:val="lt-LT"/>
        </w:rPr>
        <w:t>C.</w:t>
      </w:r>
    </w:p>
    <w:p w14:paraId="7BC1F165" w14:textId="2586881C" w:rsidR="00E07FB9" w:rsidRPr="00536A92" w:rsidRDefault="00CE21FD"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Visos </w:t>
      </w:r>
      <w:r w:rsidR="008C504C" w:rsidRPr="00536A92">
        <w:rPr>
          <w:rFonts w:cs="Arial"/>
          <w:szCs w:val="22"/>
          <w:lang w:val="lt-LT"/>
        </w:rPr>
        <w:t xml:space="preserve">110 kV </w:t>
      </w:r>
      <w:r w:rsidRPr="00536A92">
        <w:rPr>
          <w:rFonts w:cs="Arial"/>
          <w:szCs w:val="22"/>
          <w:lang w:val="lt-LT"/>
        </w:rPr>
        <w:t xml:space="preserve">srovės ir įtampos transformatorių gnybtynų spintos (gnybtynai) turi atitikti standartinius techninius reikalavimus lauko tarpinių gnybtų spintoms, pateiktus </w:t>
      </w:r>
      <w:sdt>
        <w:sdtPr>
          <w:rPr>
            <w:rFonts w:cs="Arial"/>
            <w:szCs w:val="22"/>
            <w:lang w:val="lt-LT"/>
          </w:rPr>
          <w:id w:val="1006097494"/>
          <w:citation/>
        </w:sdtPr>
        <w:sdtEndPr/>
        <w:sdtContent>
          <w:r w:rsidR="00161D26" w:rsidRPr="00536A92">
            <w:rPr>
              <w:rFonts w:cs="Arial"/>
              <w:szCs w:val="22"/>
              <w:lang w:val="lt-LT"/>
            </w:rPr>
            <w:fldChar w:fldCharType="begin"/>
          </w:r>
          <w:r w:rsidR="00243308" w:rsidRPr="00536A92">
            <w:rPr>
              <w:rFonts w:cs="Arial"/>
              <w:szCs w:val="22"/>
              <w:lang w:val="lt-LT"/>
            </w:rPr>
            <w:instrText xml:space="preserve">CITATION RAA7 \l 1063 </w:instrText>
          </w:r>
          <w:r w:rsidR="00161D26" w:rsidRPr="00536A92">
            <w:rPr>
              <w:rFonts w:cs="Arial"/>
              <w:szCs w:val="22"/>
              <w:lang w:val="lt-LT"/>
            </w:rPr>
            <w:fldChar w:fldCharType="separate"/>
          </w:r>
          <w:r w:rsidR="00536A92" w:rsidRPr="00536A92">
            <w:rPr>
              <w:rFonts w:cs="Arial"/>
              <w:noProof/>
              <w:szCs w:val="22"/>
              <w:lang w:val="lt-LT"/>
            </w:rPr>
            <w:t>(59)</w:t>
          </w:r>
          <w:r w:rsidR="00161D26" w:rsidRPr="00536A92">
            <w:rPr>
              <w:rFonts w:cs="Arial"/>
              <w:szCs w:val="22"/>
              <w:lang w:val="lt-LT"/>
            </w:rPr>
            <w:fldChar w:fldCharType="end"/>
          </w:r>
        </w:sdtContent>
      </w:sdt>
      <w:r w:rsidR="001E3803" w:rsidRPr="00536A92">
        <w:rPr>
          <w:rFonts w:cs="Arial"/>
          <w:szCs w:val="22"/>
          <w:lang w:val="lt-LT"/>
        </w:rPr>
        <w:t xml:space="preserve"> </w:t>
      </w:r>
      <w:r w:rsidRPr="00536A92">
        <w:rPr>
          <w:rFonts w:cs="Arial"/>
          <w:szCs w:val="22"/>
          <w:lang w:val="lt-LT"/>
        </w:rPr>
        <w:t>priede</w:t>
      </w:r>
      <w:r w:rsidR="00CA42FE" w:rsidRPr="00536A92">
        <w:rPr>
          <w:rFonts w:cs="Arial"/>
          <w:szCs w:val="22"/>
          <w:lang w:val="lt-LT"/>
        </w:rPr>
        <w:t>.</w:t>
      </w:r>
    </w:p>
    <w:p w14:paraId="392FCE8D" w14:textId="1BE15B53" w:rsidR="0048435A" w:rsidRPr="00536A92" w:rsidRDefault="0048435A" w:rsidP="00B258AB">
      <w:pPr>
        <w:pStyle w:val="NoSpacing"/>
        <w:numPr>
          <w:ilvl w:val="1"/>
          <w:numId w:val="6"/>
        </w:numPr>
        <w:tabs>
          <w:tab w:val="left" w:pos="1418"/>
        </w:tabs>
        <w:spacing w:line="276" w:lineRule="auto"/>
        <w:ind w:left="0" w:firstLine="567"/>
        <w:jc w:val="both"/>
        <w:rPr>
          <w:rFonts w:cs="Arial"/>
          <w:szCs w:val="22"/>
          <w:lang w:val="lt-LT"/>
        </w:rPr>
      </w:pPr>
      <w:r w:rsidRPr="00536A92">
        <w:rPr>
          <w:szCs w:val="22"/>
          <w:lang w:val="lt-LT"/>
        </w:rPr>
        <w:t>Srovės ir įtampos transformatorių antrinių grandinių įžeminimą bei srovės transformatorių koeficientų perjungimą (projektavimo metu parenkant šerdis su atšakomis) suprojektuoti įrengti ST gnybtų spintose (gnybtynuose).</w:t>
      </w:r>
    </w:p>
    <w:p w14:paraId="5A569D9C" w14:textId="1D735BE6"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KAS ir gnybtynų </w:t>
      </w:r>
      <w:r w:rsidR="0048435A" w:rsidRPr="00536A92">
        <w:rPr>
          <w:rFonts w:cs="Arial"/>
          <w:szCs w:val="22"/>
          <w:lang w:val="lt-LT"/>
        </w:rPr>
        <w:t xml:space="preserve">spintose </w:t>
      </w:r>
      <w:r w:rsidRPr="00536A92">
        <w:rPr>
          <w:rFonts w:cs="Arial"/>
          <w:szCs w:val="22"/>
          <w:lang w:val="lt-LT"/>
        </w:rPr>
        <w:t xml:space="preserve">(gnybtynuose) atitinkamai įrengti </w:t>
      </w:r>
      <w:r w:rsidR="00957207" w:rsidRPr="00536A92">
        <w:rPr>
          <w:rFonts w:cs="Arial"/>
          <w:szCs w:val="22"/>
          <w:lang w:val="lt-LT"/>
        </w:rPr>
        <w:t xml:space="preserve">kištukiniai lizdai, apšvietimas, antikondensacinis šildymas turi turėti atskirą </w:t>
      </w:r>
      <w:r w:rsidR="0048435A" w:rsidRPr="00536A92">
        <w:rPr>
          <w:rFonts w:cs="Arial"/>
          <w:szCs w:val="22"/>
          <w:lang w:val="lt-LT"/>
        </w:rPr>
        <w:t xml:space="preserve">užrezervuotą </w:t>
      </w:r>
      <w:r w:rsidR="00957207" w:rsidRPr="00536A92">
        <w:rPr>
          <w:rFonts w:cs="Arial"/>
          <w:szCs w:val="22"/>
          <w:lang w:val="lt-LT"/>
        </w:rPr>
        <w:t xml:space="preserve">maitinimą iš </w:t>
      </w:r>
      <w:r w:rsidR="008501CD" w:rsidRPr="00536A92">
        <w:rPr>
          <w:rFonts w:cs="Arial"/>
          <w:szCs w:val="22"/>
          <w:lang w:val="lt-LT"/>
        </w:rPr>
        <w:t>perdavimo tinklo kintamosios srovės savųjų reikmių skydo</w:t>
      </w:r>
      <w:r w:rsidR="00437A54" w:rsidRPr="00536A92">
        <w:rPr>
          <w:rFonts w:cs="Arial"/>
          <w:szCs w:val="22"/>
          <w:lang w:val="lt-LT"/>
        </w:rPr>
        <w:t xml:space="preserve"> (PT KSSRS)</w:t>
      </w:r>
      <w:r w:rsidR="00957207" w:rsidRPr="00536A92">
        <w:rPr>
          <w:rFonts w:cs="Arial"/>
          <w:szCs w:val="22"/>
          <w:lang w:val="lt-LT"/>
        </w:rPr>
        <w:t xml:space="preserve">. Elektros skaitiklių įtampos grandinių rezervavimui </w:t>
      </w:r>
      <w:r w:rsidR="00701719" w:rsidRPr="00536A92">
        <w:rPr>
          <w:rFonts w:cs="Arial"/>
          <w:szCs w:val="22"/>
          <w:lang w:val="lt-LT"/>
        </w:rPr>
        <w:t xml:space="preserve">skirto </w:t>
      </w:r>
      <w:r w:rsidR="00957207" w:rsidRPr="00536A92">
        <w:rPr>
          <w:rFonts w:cs="Arial"/>
          <w:szCs w:val="22"/>
          <w:lang w:val="lt-LT"/>
        </w:rPr>
        <w:t xml:space="preserve">12VDC rezervinio maitinimo </w:t>
      </w:r>
      <w:r w:rsidR="00701719" w:rsidRPr="00536A92">
        <w:rPr>
          <w:rFonts w:cs="Arial"/>
          <w:szCs w:val="22"/>
          <w:lang w:val="lt-LT"/>
        </w:rPr>
        <w:t>bloko</w:t>
      </w:r>
      <w:r w:rsidR="00957207" w:rsidRPr="00536A92">
        <w:rPr>
          <w:rFonts w:cs="Arial"/>
          <w:szCs w:val="22"/>
          <w:lang w:val="lt-LT"/>
        </w:rPr>
        <w:t xml:space="preserve">, </w:t>
      </w:r>
      <w:r w:rsidR="008C504C" w:rsidRPr="00536A92">
        <w:rPr>
          <w:rFonts w:cs="Arial"/>
          <w:szCs w:val="22"/>
          <w:lang w:val="lt-LT"/>
        </w:rPr>
        <w:t>Ethernet terpi</w:t>
      </w:r>
      <w:r w:rsidR="00957207" w:rsidRPr="00536A92">
        <w:rPr>
          <w:rFonts w:cs="Arial"/>
          <w:szCs w:val="22"/>
          <w:lang w:val="lt-LT"/>
        </w:rPr>
        <w:t xml:space="preserve">ų keitiklių, duomenų surinkimo ir perdavimo valdiklių </w:t>
      </w:r>
      <w:r w:rsidR="0048435A" w:rsidRPr="00536A92">
        <w:rPr>
          <w:rFonts w:cs="Arial"/>
          <w:szCs w:val="22"/>
          <w:lang w:val="lt-LT"/>
        </w:rPr>
        <w:t xml:space="preserve">(KDV ir MDV) </w:t>
      </w:r>
      <w:r w:rsidR="00957207" w:rsidRPr="00536A92">
        <w:rPr>
          <w:rFonts w:cs="Arial"/>
          <w:szCs w:val="22"/>
          <w:lang w:val="lt-LT"/>
        </w:rPr>
        <w:t xml:space="preserve">maitinimą suprojektuoti nuo </w:t>
      </w:r>
      <w:r w:rsidR="0048435A" w:rsidRPr="00536A92">
        <w:rPr>
          <w:szCs w:val="22"/>
          <w:lang w:val="lt-LT"/>
        </w:rPr>
        <w:t>pastotės nuolatinės įtampos DC tinklo</w:t>
      </w:r>
      <w:r w:rsidR="00957207" w:rsidRPr="00536A92">
        <w:rPr>
          <w:rFonts w:cs="Arial"/>
          <w:szCs w:val="22"/>
          <w:lang w:val="lt-LT"/>
        </w:rPr>
        <w:t xml:space="preserve">, KAS įrengiant pramoninio tipo </w:t>
      </w:r>
      <w:r w:rsidR="0048435A" w:rsidRPr="00536A92">
        <w:rPr>
          <w:rFonts w:cs="Arial"/>
          <w:szCs w:val="22"/>
          <w:lang w:val="lt-LT"/>
        </w:rPr>
        <w:t>XXVDC</w:t>
      </w:r>
      <w:r w:rsidR="0045220F" w:rsidRPr="00536A92">
        <w:rPr>
          <w:rFonts w:cs="Arial"/>
          <w:szCs w:val="22"/>
          <w:lang w:val="lt-LT"/>
        </w:rPr>
        <w:t xml:space="preserve">/230VAC </w:t>
      </w:r>
      <w:r w:rsidR="00957207" w:rsidRPr="00536A92">
        <w:rPr>
          <w:rFonts w:cs="Arial"/>
          <w:szCs w:val="22"/>
          <w:lang w:val="lt-LT"/>
        </w:rPr>
        <w:t xml:space="preserve">įtampos </w:t>
      </w:r>
      <w:r w:rsidR="00701719" w:rsidRPr="00536A92">
        <w:rPr>
          <w:rFonts w:cs="Arial"/>
          <w:szCs w:val="22"/>
          <w:lang w:val="lt-LT"/>
        </w:rPr>
        <w:t>keitiklį</w:t>
      </w:r>
      <w:r w:rsidR="00957207" w:rsidRPr="00536A92">
        <w:rPr>
          <w:rFonts w:cs="Arial"/>
          <w:szCs w:val="22"/>
          <w:lang w:val="lt-LT"/>
        </w:rPr>
        <w:t>.</w:t>
      </w:r>
    </w:p>
    <w:p w14:paraId="47E9557E" w14:textId="091C070D"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Visų elektros apskaitos schemos elementų (tarp jų ir elektros apskaitų bei gnybtynų spintų vidinio montažo laidininkų, srovės kilpų instaliacijos) prijungimo kabeliai ir laidininkai turi būti izoliuoti, vienvieliai, varinėmis gyslomis. Srovės kilpų laidininkų skerspjūvis turi būti 0,75 ÷ 1,00 mm2. Elektros apskaitos schemos elementų prijungimo kabeliai turi būti </w:t>
      </w:r>
      <w:r w:rsidR="00374173" w:rsidRPr="00536A92">
        <w:rPr>
          <w:szCs w:val="22"/>
          <w:lang w:val="lt-LT"/>
        </w:rPr>
        <w:t xml:space="preserve">su apsauginiu koncentrinės varinės juostos ekranu. </w:t>
      </w:r>
      <w:r w:rsidRPr="00536A92">
        <w:rPr>
          <w:rFonts w:cs="Arial"/>
          <w:szCs w:val="22"/>
          <w:lang w:val="lt-LT"/>
        </w:rPr>
        <w:t xml:space="preserve"> Ekranuotų kabelių apsaugai turi būti </w:t>
      </w:r>
      <w:r w:rsidR="00374173" w:rsidRPr="00536A92">
        <w:rPr>
          <w:rFonts w:cs="Arial"/>
          <w:szCs w:val="22"/>
          <w:lang w:val="lt-LT"/>
        </w:rPr>
        <w:t xml:space="preserve">paskaičiuotas ir </w:t>
      </w:r>
      <w:r w:rsidRPr="00536A92">
        <w:rPr>
          <w:rFonts w:cs="Arial"/>
          <w:szCs w:val="22"/>
          <w:lang w:val="lt-LT"/>
        </w:rPr>
        <w:t>suprojektuotas potencialų išlyginim</w:t>
      </w:r>
      <w:r w:rsidR="00374173" w:rsidRPr="00536A92">
        <w:rPr>
          <w:rFonts w:cs="Arial"/>
          <w:szCs w:val="22"/>
          <w:lang w:val="lt-LT"/>
        </w:rPr>
        <w:t>o tinkl</w:t>
      </w:r>
      <w:r w:rsidRPr="00536A92">
        <w:rPr>
          <w:rFonts w:cs="Arial"/>
          <w:szCs w:val="22"/>
          <w:lang w:val="lt-LT"/>
        </w:rPr>
        <w:t>as.</w:t>
      </w:r>
      <w:r w:rsidR="00954665" w:rsidRPr="00536A92">
        <w:rPr>
          <w:rFonts w:cs="Arial"/>
          <w:szCs w:val="22"/>
          <w:lang w:val="lt-LT"/>
        </w:rPr>
        <w:t xml:space="preserve"> </w:t>
      </w:r>
      <w:r w:rsidR="0045220F" w:rsidRPr="00536A92">
        <w:rPr>
          <w:rFonts w:cs="Arial"/>
          <w:szCs w:val="22"/>
          <w:lang w:val="lt-LT"/>
        </w:rPr>
        <w:t xml:space="preserve">Reikalavimai kabelių klojimo būdui turi būti pateikiami projekto statybinėje dalyje. Kiti standartiniai techniniai reikalavimai, </w:t>
      </w:r>
      <w:r w:rsidR="008501CD" w:rsidRPr="00536A92">
        <w:rPr>
          <w:rFonts w:cs="Arial"/>
          <w:szCs w:val="22"/>
          <w:lang w:val="lt-LT"/>
        </w:rPr>
        <w:t xml:space="preserve">kontroliniams kabeliams pateikiami </w:t>
      </w:r>
      <w:sdt>
        <w:sdtPr>
          <w:rPr>
            <w:rFonts w:cs="Arial"/>
            <w:szCs w:val="22"/>
            <w:lang w:val="lt-LT"/>
          </w:rPr>
          <w:id w:val="-824513855"/>
          <w:citation/>
        </w:sdtPr>
        <w:sdtEndPr/>
        <w:sdtContent>
          <w:r w:rsidR="008866A3" w:rsidRPr="00536A92">
            <w:rPr>
              <w:rFonts w:cs="Arial"/>
              <w:szCs w:val="22"/>
              <w:lang w:val="lt-LT"/>
            </w:rPr>
            <w:fldChar w:fldCharType="begin"/>
          </w:r>
          <w:r w:rsidR="00971CD2" w:rsidRPr="00536A92">
            <w:rPr>
              <w:rFonts w:cs="Arial"/>
              <w:szCs w:val="22"/>
              <w:lang w:val="lt-LT"/>
            </w:rPr>
            <w:instrText xml:space="preserve">CITATION RAA3 \l 1063 </w:instrText>
          </w:r>
          <w:r w:rsidR="008866A3" w:rsidRPr="00536A92">
            <w:rPr>
              <w:rFonts w:cs="Arial"/>
              <w:szCs w:val="22"/>
              <w:lang w:val="lt-LT"/>
            </w:rPr>
            <w:fldChar w:fldCharType="separate"/>
          </w:r>
          <w:r w:rsidR="00536A92" w:rsidRPr="00536A92">
            <w:rPr>
              <w:rFonts w:cs="Arial"/>
              <w:noProof/>
              <w:szCs w:val="22"/>
              <w:lang w:val="lt-LT"/>
            </w:rPr>
            <w:t>(54)</w:t>
          </w:r>
          <w:r w:rsidR="008866A3" w:rsidRPr="00536A92">
            <w:rPr>
              <w:rFonts w:cs="Arial"/>
              <w:szCs w:val="22"/>
              <w:lang w:val="lt-LT"/>
            </w:rPr>
            <w:fldChar w:fldCharType="end"/>
          </w:r>
        </w:sdtContent>
      </w:sdt>
      <w:r w:rsidR="008501CD" w:rsidRPr="00536A92">
        <w:rPr>
          <w:rFonts w:cs="Arial"/>
          <w:szCs w:val="22"/>
          <w:lang w:val="lt-LT"/>
        </w:rPr>
        <w:t xml:space="preserve"> priede, lauko ir vidaus spintų vidinio montažo laidams </w:t>
      </w:r>
      <w:sdt>
        <w:sdtPr>
          <w:rPr>
            <w:rFonts w:cs="Arial"/>
            <w:szCs w:val="22"/>
            <w:lang w:val="lt-LT"/>
          </w:rPr>
          <w:id w:val="-1083215790"/>
          <w:citation/>
        </w:sdtPr>
        <w:sdtEndPr/>
        <w:sdtContent>
          <w:r w:rsidR="008866A3" w:rsidRPr="00536A92">
            <w:rPr>
              <w:rFonts w:cs="Arial"/>
              <w:szCs w:val="22"/>
              <w:lang w:val="lt-LT"/>
            </w:rPr>
            <w:fldChar w:fldCharType="begin"/>
          </w:r>
          <w:r w:rsidR="008866A3" w:rsidRPr="00536A92">
            <w:rPr>
              <w:rFonts w:cs="Arial"/>
              <w:szCs w:val="22"/>
              <w:lang w:val="lt-LT"/>
            </w:rPr>
            <w:instrText xml:space="preserve"> CITATION RAA4 \l 1063 </w:instrText>
          </w:r>
          <w:r w:rsidR="008866A3" w:rsidRPr="00536A92">
            <w:rPr>
              <w:rFonts w:cs="Arial"/>
              <w:szCs w:val="22"/>
              <w:lang w:val="lt-LT"/>
            </w:rPr>
            <w:fldChar w:fldCharType="separate"/>
          </w:r>
          <w:r w:rsidR="00536A92" w:rsidRPr="00536A92">
            <w:rPr>
              <w:rFonts w:cs="Arial"/>
              <w:noProof/>
              <w:szCs w:val="22"/>
              <w:lang w:val="lt-LT"/>
            </w:rPr>
            <w:t>(55)</w:t>
          </w:r>
          <w:r w:rsidR="008866A3" w:rsidRPr="00536A92">
            <w:rPr>
              <w:rFonts w:cs="Arial"/>
              <w:szCs w:val="22"/>
              <w:lang w:val="lt-LT"/>
            </w:rPr>
            <w:fldChar w:fldCharType="end"/>
          </w:r>
        </w:sdtContent>
      </w:sdt>
      <w:r w:rsidR="001E3803" w:rsidRPr="00536A92">
        <w:rPr>
          <w:rFonts w:cs="Arial"/>
          <w:szCs w:val="22"/>
          <w:lang w:val="lt-LT"/>
        </w:rPr>
        <w:t xml:space="preserve"> </w:t>
      </w:r>
      <w:r w:rsidR="008501CD" w:rsidRPr="00536A92">
        <w:rPr>
          <w:rFonts w:cs="Arial"/>
          <w:szCs w:val="22"/>
          <w:lang w:val="lt-LT"/>
        </w:rPr>
        <w:t>priede.</w:t>
      </w:r>
    </w:p>
    <w:p w14:paraId="5D81AB39" w14:textId="77777777"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Visi elektros apskaitose plombavimui skirti dangčiai turi būti vientisi ir pagaminti iš neperforuotos medžiagos.</w:t>
      </w:r>
    </w:p>
    <w:p w14:paraId="52928B7D" w14:textId="39BB3CDC"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 xml:space="preserve">Turi būti suprojektuota elektros apskaitų įtampos grandinių automatinių jungiklių išjungtos padėties signalinių kontaktų būklės signalizacija ir signalai turi būti perduodami į </w:t>
      </w:r>
      <w:r w:rsidR="001E2A16" w:rsidRPr="00536A92">
        <w:rPr>
          <w:rFonts w:cs="Arial"/>
          <w:szCs w:val="22"/>
          <w:lang w:val="lt-LT"/>
        </w:rPr>
        <w:t xml:space="preserve">PSO </w:t>
      </w:r>
      <w:r w:rsidRPr="00536A92">
        <w:rPr>
          <w:rFonts w:cs="Arial"/>
          <w:szCs w:val="22"/>
          <w:lang w:val="lt-LT"/>
        </w:rPr>
        <w:t>DVS</w:t>
      </w:r>
      <w:r w:rsidR="001A3242" w:rsidRPr="00536A92">
        <w:rPr>
          <w:rFonts w:cs="Arial"/>
          <w:szCs w:val="22"/>
          <w:lang w:val="lt-LT"/>
        </w:rPr>
        <w:t>.</w:t>
      </w:r>
      <w:r w:rsidR="0053010B" w:rsidRPr="00536A92">
        <w:rPr>
          <w:rFonts w:cs="Arial"/>
          <w:szCs w:val="22"/>
          <w:lang w:val="lt-LT"/>
        </w:rPr>
        <w:t xml:space="preserve"> </w:t>
      </w:r>
      <w:r w:rsidRPr="00536A92">
        <w:rPr>
          <w:rFonts w:cs="Arial"/>
          <w:szCs w:val="22"/>
          <w:lang w:val="lt-LT"/>
        </w:rPr>
        <w:t xml:space="preserve">KAS turi būti įrengta minėtų automatinių jungiklių būklės vietinė signalinių kontaktų padėties </w:t>
      </w:r>
      <w:r w:rsidR="00374173" w:rsidRPr="00536A92">
        <w:rPr>
          <w:rFonts w:cs="Arial"/>
          <w:szCs w:val="22"/>
          <w:lang w:val="lt-LT"/>
        </w:rPr>
        <w:t xml:space="preserve">vizualinė </w:t>
      </w:r>
      <w:r w:rsidRPr="00536A92">
        <w:rPr>
          <w:rFonts w:cs="Arial"/>
          <w:szCs w:val="22"/>
          <w:lang w:val="lt-LT"/>
        </w:rPr>
        <w:t>signalizacija.</w:t>
      </w:r>
    </w:p>
    <w:p w14:paraId="5F1AA3D4" w14:textId="367CE5D6" w:rsidR="00CF4363" w:rsidRPr="00536A92" w:rsidRDefault="00CF4363" w:rsidP="00B258AB">
      <w:pPr>
        <w:pStyle w:val="NoSpacing"/>
        <w:numPr>
          <w:ilvl w:val="1"/>
          <w:numId w:val="6"/>
        </w:numPr>
        <w:tabs>
          <w:tab w:val="left" w:pos="1418"/>
        </w:tabs>
        <w:spacing w:line="276" w:lineRule="auto"/>
        <w:ind w:left="0" w:firstLine="567"/>
        <w:jc w:val="both"/>
        <w:rPr>
          <w:rFonts w:cs="Arial"/>
          <w:szCs w:val="22"/>
          <w:lang w:val="lt-LT"/>
        </w:rPr>
      </w:pPr>
      <w:r w:rsidRPr="00536A92">
        <w:rPr>
          <w:szCs w:val="22"/>
          <w:lang w:val="lt-LT" w:eastAsia="ar-SA"/>
        </w:rPr>
        <w:t xml:space="preserve">Rekonstrukcijos metu numatyti esamų nenaudotinų elektros apskaitos spintos, elektros skaitiklių ir </w:t>
      </w:r>
      <w:r w:rsidR="00817A63" w:rsidRPr="00536A92">
        <w:rPr>
          <w:szCs w:val="22"/>
          <w:lang w:val="lt-LT" w:eastAsia="ar-SA"/>
        </w:rPr>
        <w:t>T</w:t>
      </w:r>
      <w:r w:rsidR="00817A63" w:rsidRPr="00536A92">
        <w:rPr>
          <w:rFonts w:cs="Arial"/>
          <w:bCs/>
          <w:szCs w:val="22"/>
          <w:lang w:val="lt-LT"/>
        </w:rPr>
        <w:t xml:space="preserve">-1 ir T-2 galios transformatorių 10 kV prijunginiuose PSO komercinei elektros energijos apskaitai įrengtų kabelių ir kitos </w:t>
      </w:r>
      <w:r w:rsidRPr="00536A92">
        <w:rPr>
          <w:szCs w:val="22"/>
          <w:lang w:val="lt-LT" w:eastAsia="ar-SA"/>
        </w:rPr>
        <w:t>nenaudotinos įrangos</w:t>
      </w:r>
      <w:r w:rsidR="00817A63" w:rsidRPr="00536A92">
        <w:rPr>
          <w:szCs w:val="22"/>
          <w:lang w:val="lt-LT" w:eastAsia="ar-SA"/>
        </w:rPr>
        <w:t xml:space="preserve"> demontavimą</w:t>
      </w:r>
      <w:r w:rsidRPr="00536A92">
        <w:rPr>
          <w:szCs w:val="22"/>
          <w:lang w:val="lt-LT" w:eastAsia="ar-SA"/>
        </w:rPr>
        <w:t xml:space="preserve"> ir medžiagų utilizavimą. Projekto vykdymo metu Užsakovui (</w:t>
      </w:r>
      <w:r w:rsidRPr="00536A92">
        <w:rPr>
          <w:szCs w:val="22"/>
          <w:lang w:val="lt-LT"/>
        </w:rPr>
        <w:t xml:space="preserve">PSO Infrastruktūros priežiūros centro Rytų regionui </w:t>
      </w:r>
      <w:r w:rsidRPr="00536A92">
        <w:rPr>
          <w:szCs w:val="22"/>
          <w:lang w:val="lt-LT" w:eastAsia="ar-SA"/>
        </w:rPr>
        <w:t>turi būti perduoti demontuoti KDV, visi elektros skaitikliai ir bandymo gnybtynai bei kita suderinta elektros apskaitoje naudojama įranga.</w:t>
      </w:r>
    </w:p>
    <w:p w14:paraId="5AFE15D2" w14:textId="698D45E9" w:rsidR="00E07FB9" w:rsidRPr="00536A92" w:rsidRDefault="00E07FB9" w:rsidP="00B258AB">
      <w:pPr>
        <w:pStyle w:val="NoSpacing"/>
        <w:numPr>
          <w:ilvl w:val="1"/>
          <w:numId w:val="6"/>
        </w:numPr>
        <w:tabs>
          <w:tab w:val="left" w:pos="1418"/>
        </w:tabs>
        <w:spacing w:line="276" w:lineRule="auto"/>
        <w:ind w:left="0" w:firstLine="567"/>
        <w:jc w:val="both"/>
        <w:rPr>
          <w:rFonts w:cs="Arial"/>
          <w:szCs w:val="22"/>
          <w:lang w:val="lt-LT"/>
        </w:rPr>
      </w:pPr>
      <w:r w:rsidRPr="00536A92">
        <w:rPr>
          <w:rFonts w:cs="Arial"/>
          <w:szCs w:val="22"/>
          <w:lang w:val="lt-LT"/>
        </w:rPr>
        <w:t>Pagal situaciją techniniai reikalavimai minėtoms elektros energijos apskaitoms, elektros apskaitų komercinės ir momentinės informacijos nuskaitymui ir perdavimui gali būti keičiami. Visi pakeitimai turi būti suderinti su</w:t>
      </w:r>
      <w:r w:rsidR="00005BC5" w:rsidRPr="00536A92">
        <w:rPr>
          <w:rFonts w:cs="Arial"/>
          <w:szCs w:val="22"/>
          <w:lang w:val="lt-LT"/>
        </w:rPr>
        <w:t xml:space="preserve"> PSO</w:t>
      </w:r>
      <w:r w:rsidRPr="00536A92">
        <w:rPr>
          <w:rFonts w:cs="Arial"/>
          <w:szCs w:val="22"/>
          <w:lang w:val="lt-LT"/>
        </w:rPr>
        <w:t xml:space="preserve"> techninio projekto rengimo metu.</w:t>
      </w:r>
    </w:p>
    <w:p w14:paraId="4B4B2B50" w14:textId="77777777" w:rsidR="0066616C" w:rsidRPr="00536A92" w:rsidRDefault="0066616C" w:rsidP="00B258AB">
      <w:pPr>
        <w:pStyle w:val="Heading1"/>
        <w:numPr>
          <w:ilvl w:val="0"/>
          <w:numId w:val="26"/>
        </w:numPr>
        <w:spacing w:before="120" w:after="120" w:line="276" w:lineRule="auto"/>
        <w:ind w:firstLine="567"/>
        <w:rPr>
          <w:szCs w:val="22"/>
          <w:lang w:val="lt-LT"/>
        </w:rPr>
      </w:pPr>
      <w:bookmarkStart w:id="69" w:name="_Toc455492585"/>
      <w:bookmarkStart w:id="70" w:name="_Toc456176966"/>
      <w:bookmarkStart w:id="71" w:name="_Toc66109486"/>
      <w:bookmarkStart w:id="72" w:name="_Toc420068156"/>
      <w:r w:rsidRPr="00536A92">
        <w:rPr>
          <w:szCs w:val="22"/>
          <w:lang w:val="lt-LT"/>
        </w:rPr>
        <w:t>APSAUGINĖS SI</w:t>
      </w:r>
      <w:bookmarkEnd w:id="69"/>
      <w:r w:rsidRPr="00536A92">
        <w:rPr>
          <w:szCs w:val="22"/>
          <w:lang w:val="lt-LT"/>
        </w:rPr>
        <w:t>GNALIZACIJOS DALIS</w:t>
      </w:r>
      <w:bookmarkEnd w:id="70"/>
      <w:bookmarkEnd w:id="71"/>
    </w:p>
    <w:p w14:paraId="0BEEFCDB"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bookmarkStart w:id="73" w:name="_Hlk20919843"/>
    </w:p>
    <w:p w14:paraId="0ECEBA67"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2740A4ED"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CD05F1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45FF647A"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31AE213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7C9DE87"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B2DE685"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1355BE51"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04C5EB1"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733D7F3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357D52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1ED6826" w14:textId="1947676F" w:rsidR="0079750C" w:rsidRPr="00536A92" w:rsidRDefault="0079750C" w:rsidP="00B258AB">
      <w:pPr>
        <w:pStyle w:val="NoSpacing"/>
        <w:numPr>
          <w:ilvl w:val="1"/>
          <w:numId w:val="8"/>
        </w:numPr>
        <w:tabs>
          <w:tab w:val="left" w:pos="1276"/>
        </w:tabs>
        <w:spacing w:line="276" w:lineRule="auto"/>
        <w:ind w:left="0" w:firstLine="567"/>
        <w:jc w:val="both"/>
        <w:rPr>
          <w:bCs/>
          <w:szCs w:val="22"/>
          <w:lang w:val="lt-LT"/>
        </w:rPr>
      </w:pPr>
      <w:r w:rsidRPr="00536A92">
        <w:rPr>
          <w:bCs/>
          <w:szCs w:val="22"/>
          <w:lang w:val="lt-LT"/>
        </w:rPr>
        <w:t>Transformatorių pastotės (skirstyklos) apsaugos lygis parenkamas individualiai, nepriklausomai nuo schemos tipo. Galimi fizinės apsaugos lygiai transformatorių pastotei yra: 2 fizinės apsaugos lygis ir 3 fizinės apsaugos lygis.</w:t>
      </w:r>
    </w:p>
    <w:p w14:paraId="0BC12DA9" w14:textId="77777777" w:rsidR="0079750C" w:rsidRPr="00536A92" w:rsidRDefault="0079750C" w:rsidP="00B258AB">
      <w:pPr>
        <w:pStyle w:val="NoSpacing"/>
        <w:numPr>
          <w:ilvl w:val="1"/>
          <w:numId w:val="8"/>
        </w:numPr>
        <w:tabs>
          <w:tab w:val="left" w:pos="1276"/>
        </w:tabs>
        <w:spacing w:line="276" w:lineRule="auto"/>
        <w:ind w:left="0" w:firstLine="567"/>
        <w:jc w:val="both"/>
        <w:rPr>
          <w:b/>
          <w:szCs w:val="22"/>
          <w:lang w:val="lt-LT"/>
        </w:rPr>
      </w:pPr>
      <w:bookmarkStart w:id="74" w:name="_Hlk20914516"/>
      <w:r w:rsidRPr="00536A92">
        <w:rPr>
          <w:b/>
          <w:szCs w:val="22"/>
          <w:lang w:val="lt-LT"/>
        </w:rPr>
        <w:t>Fizinės apsaugos sistema (2 fizinės saugos lygis):</w:t>
      </w:r>
    </w:p>
    <w:p w14:paraId="0D015430"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pagrindiniai reikalavimai įrangai ir darbams:</w:t>
      </w:r>
    </w:p>
    <w:p w14:paraId="07076ADB" w14:textId="67EFBF44" w:rsidR="0079750C" w:rsidRPr="00536A92" w:rsidRDefault="0079750C" w:rsidP="00B258AB">
      <w:pPr>
        <w:pStyle w:val="NoSpacing"/>
        <w:numPr>
          <w:ilvl w:val="3"/>
          <w:numId w:val="8"/>
        </w:numPr>
        <w:tabs>
          <w:tab w:val="left" w:pos="1418"/>
        </w:tabs>
        <w:spacing w:line="276" w:lineRule="auto"/>
        <w:ind w:left="0" w:firstLine="567"/>
        <w:jc w:val="both"/>
        <w:rPr>
          <w:szCs w:val="22"/>
          <w:lang w:val="lt-LT"/>
        </w:rPr>
      </w:pPr>
      <w:r w:rsidRPr="00536A92">
        <w:rPr>
          <w:rFonts w:cstheme="minorHAnsi"/>
          <w:szCs w:val="22"/>
          <w:lang w:val="lt-LT"/>
        </w:rPr>
        <w:t xml:space="preserve">projektuojamos apsaugos sistemos turi siųsti ir priimti informaciją esamu 802.3 Ethernet LAN, IP maršrutizuojamu, MPLS-VPN duomenų tinklu, naudojant TCP, unicast UDP duomenų pristatymo protokolus. Tinklo konfigūravimo ir papildymo aktyviąją telekomunikacinę įrangą </w:t>
      </w:r>
      <w:r w:rsidR="00BE2511" w:rsidRPr="00536A92">
        <w:rPr>
          <w:rFonts w:cstheme="minorHAnsi"/>
          <w:szCs w:val="22"/>
          <w:lang w:val="lt-LT"/>
        </w:rPr>
        <w:t>kuri turi atitikti standartinius techninius reikalavimus (žr.</w:t>
      </w:r>
      <w:r w:rsidR="00243308" w:rsidRPr="00536A92">
        <w:rPr>
          <w:rFonts w:cstheme="minorHAnsi"/>
          <w:szCs w:val="22"/>
          <w:lang w:val="lt-LT"/>
        </w:rPr>
        <w:t xml:space="preserve"> </w:t>
      </w:r>
      <w:sdt>
        <w:sdtPr>
          <w:rPr>
            <w:rFonts w:cstheme="minorHAnsi"/>
            <w:szCs w:val="22"/>
            <w:lang w:val="lt-LT"/>
          </w:rPr>
          <w:id w:val="-1768917380"/>
          <w:citation/>
        </w:sdtPr>
        <w:sdtEndPr/>
        <w:sdtContent>
          <w:r w:rsidR="00243308" w:rsidRPr="00536A92">
            <w:rPr>
              <w:rFonts w:cstheme="minorHAnsi"/>
              <w:szCs w:val="22"/>
              <w:lang w:val="lt-LT"/>
            </w:rPr>
            <w:fldChar w:fldCharType="begin"/>
          </w:r>
          <w:r w:rsidR="00243308" w:rsidRPr="00536A92">
            <w:rPr>
              <w:rFonts w:cstheme="minorHAnsi"/>
              <w:szCs w:val="22"/>
              <w:lang w:val="lt-LT"/>
            </w:rPr>
            <w:instrText xml:space="preserve">CITATION ER7 \l 1063 </w:instrText>
          </w:r>
          <w:r w:rsidR="00243308" w:rsidRPr="00536A92">
            <w:rPr>
              <w:rFonts w:cstheme="minorHAnsi"/>
              <w:szCs w:val="22"/>
              <w:lang w:val="lt-LT"/>
            </w:rPr>
            <w:fldChar w:fldCharType="separate"/>
          </w:r>
          <w:r w:rsidR="00536A92" w:rsidRPr="00536A92">
            <w:rPr>
              <w:rFonts w:cstheme="minorHAnsi"/>
              <w:noProof/>
              <w:szCs w:val="22"/>
              <w:lang w:val="lt-LT"/>
            </w:rPr>
            <w:t>(84)</w:t>
          </w:r>
          <w:r w:rsidR="00243308" w:rsidRPr="00536A92">
            <w:rPr>
              <w:rFonts w:cstheme="minorHAnsi"/>
              <w:szCs w:val="22"/>
              <w:lang w:val="lt-LT"/>
            </w:rPr>
            <w:fldChar w:fldCharType="end"/>
          </w:r>
        </w:sdtContent>
      </w:sdt>
      <w:r w:rsidR="00243308" w:rsidRPr="00536A92">
        <w:rPr>
          <w:rFonts w:cstheme="minorHAnsi"/>
          <w:szCs w:val="22"/>
          <w:lang w:val="lt-LT"/>
        </w:rPr>
        <w:t xml:space="preserve"> </w:t>
      </w:r>
      <w:r w:rsidR="00BE2511" w:rsidRPr="00536A92">
        <w:rPr>
          <w:rFonts w:cstheme="minorHAnsi"/>
          <w:szCs w:val="22"/>
          <w:lang w:val="lt-LT"/>
        </w:rPr>
        <w:t>priedą)</w:t>
      </w:r>
      <w:r w:rsidRPr="00536A92">
        <w:rPr>
          <w:rFonts w:cstheme="minorHAnsi"/>
          <w:szCs w:val="22"/>
          <w:lang w:val="lt-LT"/>
        </w:rPr>
        <w:t>;</w:t>
      </w:r>
    </w:p>
    <w:p w14:paraId="429B0B5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lastRenderedPageBreak/>
        <w:t>projektuojami potinkliai su parametrais reikalingais apsaugos sistemų kokybiškam funkcionavimui;</w:t>
      </w:r>
    </w:p>
    <w:p w14:paraId="510EA28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projektuojami testai ryšio kanalų projektinių parametrų įvertinimui;</w:t>
      </w:r>
    </w:p>
    <w:p w14:paraId="397DB36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projektuojami įrenginiai turi būti suderinami su atvaizdavimo ir valdymo priemonėmis apsaugos postuose bei duomenų saugyklų formatu duomenų centruose;</w:t>
      </w:r>
    </w:p>
    <w:p w14:paraId="2657CC76"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jeigu esamų atvaizdavimo ir valdymo priemonių panaudojimas jau neįmanomas arba jas naudojant negalima pasiekti reikalaujamų parametrų, būtina numatyti jų plėtimo priemones;</w:t>
      </w:r>
    </w:p>
    <w:p w14:paraId="114B8923" w14:textId="72B6621A"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apsauginės signalizacijos sprendiniai turi atitikti </w:t>
      </w:r>
      <w:r w:rsidR="00BE2511" w:rsidRPr="00536A92">
        <w:rPr>
          <w:rFonts w:cs="Arial"/>
          <w:color w:val="000000"/>
          <w:szCs w:val="22"/>
          <w:lang w:val="lt-LT"/>
        </w:rPr>
        <w:t>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w:t>
      </w:r>
      <w:r w:rsidRPr="00536A92">
        <w:rPr>
          <w:rFonts w:cstheme="minorHAnsi"/>
          <w:szCs w:val="22"/>
          <w:lang w:val="lt-LT"/>
        </w:rPr>
        <w:t>“ numatytus fizinės saugos lygių reikalavimus bei ne žemesnį negu 2 saugumo lygmenį pagal LST EN50131-1 standartą;</w:t>
      </w:r>
    </w:p>
    <w:p w14:paraId="19D8B50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projektuojant būtina atsižvelgti į tai, kad skirstyklos teritorijoje veikia stiprūs elektromagnetiniai laukai (susidarantys trumpųjų jungimų, komutacinių ir atmosferinių viršįtampių metu);</w:t>
      </w:r>
    </w:p>
    <w:p w14:paraId="29A5483A"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projektuojama įranga turi užtikrinti visų įprogramuotų parametrų išsaugojimą įtampos dingimo atveju;</w:t>
      </w:r>
    </w:p>
    <w:p w14:paraId="44D0908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turi būti numatytos sistemos nuotolinio administravimo priemonės;</w:t>
      </w:r>
    </w:p>
    <w:p w14:paraId="104501AE" w14:textId="5CEB5ED9"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objekte (ryšių patalpoje) suprojektuoti naują spintą apsaugos sistemoms, įskaitant jų elektros maitinimą. Spinta turi atitikti standartinius techninius reikalavimus telekomunikacijų vidaus spintoms (žr. </w:t>
      </w:r>
      <w:sdt>
        <w:sdtPr>
          <w:rPr>
            <w:rFonts w:cstheme="minorHAnsi"/>
            <w:szCs w:val="22"/>
            <w:lang w:val="lt-LT"/>
          </w:rPr>
          <w:id w:val="-299688453"/>
          <w:citation/>
        </w:sdtPr>
        <w:sdtEndPr/>
        <w:sdtContent>
          <w:r w:rsidR="006401FC" w:rsidRPr="00536A92">
            <w:rPr>
              <w:rFonts w:cstheme="minorHAnsi"/>
              <w:szCs w:val="22"/>
              <w:lang w:val="lt-LT"/>
            </w:rPr>
            <w:fldChar w:fldCharType="begin"/>
          </w:r>
          <w:r w:rsidR="00243308" w:rsidRPr="00536A92">
            <w:rPr>
              <w:rFonts w:cstheme="minorHAnsi"/>
              <w:szCs w:val="22"/>
              <w:lang w:val="lt-LT"/>
            </w:rPr>
            <w:instrText xml:space="preserve">CITATION TSPI4 \l 1033 </w:instrText>
          </w:r>
          <w:r w:rsidR="006401FC" w:rsidRPr="00536A92">
            <w:rPr>
              <w:rFonts w:cstheme="minorHAnsi"/>
              <w:szCs w:val="22"/>
              <w:lang w:val="lt-LT"/>
            </w:rPr>
            <w:fldChar w:fldCharType="separate"/>
          </w:r>
          <w:r w:rsidR="00536A92" w:rsidRPr="00536A92">
            <w:rPr>
              <w:rFonts w:cstheme="minorHAnsi"/>
              <w:noProof/>
              <w:szCs w:val="22"/>
              <w:lang w:val="lt-LT"/>
            </w:rPr>
            <w:t>(66)</w:t>
          </w:r>
          <w:r w:rsidR="006401FC" w:rsidRPr="00536A92">
            <w:rPr>
              <w:rFonts w:cstheme="minorHAnsi"/>
              <w:szCs w:val="22"/>
              <w:lang w:val="lt-LT"/>
            </w:rPr>
            <w:fldChar w:fldCharType="end"/>
          </w:r>
        </w:sdtContent>
      </w:sdt>
      <w:r w:rsidR="006401FC" w:rsidRPr="00536A92">
        <w:rPr>
          <w:rFonts w:cstheme="minorHAnsi"/>
          <w:szCs w:val="22"/>
          <w:lang w:val="lt-LT"/>
        </w:rPr>
        <w:t xml:space="preserve"> </w:t>
      </w:r>
      <w:r w:rsidRPr="00536A92">
        <w:rPr>
          <w:rFonts w:cstheme="minorHAnsi"/>
          <w:szCs w:val="22"/>
          <w:lang w:val="lt-LT"/>
        </w:rPr>
        <w:t>priedą);</w:t>
      </w:r>
    </w:p>
    <w:p w14:paraId="425E2F00"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kabelių tiesimas projektuojamas pastato viduje ir išorėje vadovaujantis Elektros linijų ir instaliacijos įrengimo taisyklėmis bei kitais norminiais dokumentais;</w:t>
      </w:r>
    </w:p>
    <w:p w14:paraId="323DF51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įžeminimas ir viršįtampių apsauga projektuojama vadovaujantis Elektros įrenginių įrengimo bendrųjų taisyklių (8 skyrius) reikalavimais;</w:t>
      </w:r>
    </w:p>
    <w:p w14:paraId="0DEFF78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projektuojamų metalinių konstrukcinių elementų paviršius turi būti apsaugotas nuo korozijos;</w:t>
      </w:r>
    </w:p>
    <w:p w14:paraId="49F8BCA8"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reikalavimai perdavimo tinklo objektų apsauginės signalizacijos sistemai:</w:t>
      </w:r>
    </w:p>
    <w:p w14:paraId="666A4A1A"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16A9B5D1" w14:textId="2F5F0D00"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sistemos funkcinis aprašymas: objekto teritorijoje esančių pastatų ir patalpų apsaugai projektuojama įsibrovimo pavojaus signalizavimo sistema veikiančia IP technologijos pagrindu. Reikalavimai apsaugin</w:t>
      </w:r>
      <w:r w:rsidR="001E3803" w:rsidRPr="00536A92">
        <w:rPr>
          <w:rFonts w:cstheme="minorHAnsi"/>
          <w:szCs w:val="22"/>
          <w:lang w:val="lt-LT"/>
        </w:rPr>
        <w:t>ei</w:t>
      </w:r>
      <w:r w:rsidRPr="00536A92">
        <w:rPr>
          <w:rFonts w:cstheme="minorHAnsi"/>
          <w:szCs w:val="22"/>
          <w:lang w:val="lt-LT"/>
        </w:rPr>
        <w:t xml:space="preserve"> signalizacijos centralei pateikiami </w:t>
      </w:r>
      <w:sdt>
        <w:sdtPr>
          <w:rPr>
            <w:rFonts w:cstheme="minorHAnsi"/>
            <w:szCs w:val="22"/>
            <w:lang w:val="lt-LT"/>
          </w:rPr>
          <w:id w:val="1275749749"/>
          <w:citation/>
        </w:sdtPr>
        <w:sdtEndPr/>
        <w:sdtContent>
          <w:r w:rsidR="004474D8" w:rsidRPr="00536A92">
            <w:rPr>
              <w:rFonts w:cstheme="minorHAnsi"/>
              <w:szCs w:val="22"/>
              <w:lang w:val="lt-LT"/>
            </w:rPr>
            <w:fldChar w:fldCharType="begin"/>
          </w:r>
          <w:r w:rsidR="00243308" w:rsidRPr="00536A92">
            <w:rPr>
              <w:rFonts w:cstheme="minorHAnsi"/>
              <w:szCs w:val="22"/>
              <w:lang w:val="lt-LT"/>
            </w:rPr>
            <w:instrText xml:space="preserve">CITATION AS \l 1033 </w:instrText>
          </w:r>
          <w:r w:rsidR="004474D8" w:rsidRPr="00536A92">
            <w:rPr>
              <w:rFonts w:cstheme="minorHAnsi"/>
              <w:szCs w:val="22"/>
              <w:lang w:val="lt-LT"/>
            </w:rPr>
            <w:fldChar w:fldCharType="separate"/>
          </w:r>
          <w:r w:rsidR="00536A92" w:rsidRPr="00536A92">
            <w:rPr>
              <w:rFonts w:cstheme="minorHAnsi"/>
              <w:noProof/>
              <w:szCs w:val="22"/>
              <w:lang w:val="lt-LT"/>
            </w:rPr>
            <w:t>(85)</w:t>
          </w:r>
          <w:r w:rsidR="004474D8" w:rsidRPr="00536A92">
            <w:rPr>
              <w:rFonts w:cstheme="minorHAnsi"/>
              <w:szCs w:val="22"/>
              <w:lang w:val="lt-LT"/>
            </w:rPr>
            <w:fldChar w:fldCharType="end"/>
          </w:r>
        </w:sdtContent>
      </w:sdt>
      <w:r w:rsidR="00744E68" w:rsidRPr="00536A92">
        <w:rPr>
          <w:rFonts w:cstheme="minorHAnsi"/>
          <w:szCs w:val="22"/>
          <w:lang w:val="lt-LT"/>
        </w:rPr>
        <w:t xml:space="preserve"> </w:t>
      </w:r>
      <w:r w:rsidRPr="00536A92">
        <w:rPr>
          <w:rFonts w:cstheme="minorHAnsi"/>
          <w:szCs w:val="22"/>
          <w:lang w:val="lt-LT"/>
        </w:rPr>
        <w:t xml:space="preserve">priede. Pirmą apsaugos ruožą sudaro pastatų durų varstomos dalys, kontroliuojamos magnetiniais kontaktiniais jutikliais (jeigu yra langai, jų kontroliavimui numatomi magnetiniai kontaktiniai ir stiklo dūžio jutikliai). Reikalavimai magnetiniams kontaktams pateikiami </w:t>
      </w:r>
      <w:sdt>
        <w:sdtPr>
          <w:rPr>
            <w:rFonts w:cstheme="minorHAnsi"/>
            <w:szCs w:val="22"/>
            <w:lang w:val="lt-LT"/>
          </w:rPr>
          <w:id w:val="-1787573432"/>
          <w:citation/>
        </w:sdtPr>
        <w:sdtEndPr/>
        <w:sdtContent>
          <w:r w:rsidR="004474D8" w:rsidRPr="00536A92">
            <w:rPr>
              <w:rFonts w:cstheme="minorHAnsi"/>
              <w:szCs w:val="22"/>
              <w:lang w:val="lt-LT"/>
            </w:rPr>
            <w:fldChar w:fldCharType="begin"/>
          </w:r>
          <w:r w:rsidR="004474D8" w:rsidRPr="00536A92">
            <w:rPr>
              <w:rFonts w:cstheme="minorHAnsi"/>
              <w:szCs w:val="22"/>
              <w:lang w:val="lt-LT"/>
            </w:rPr>
            <w:instrText xml:space="preserve"> CITATION AS1 \l 1033 </w:instrText>
          </w:r>
          <w:r w:rsidR="004474D8" w:rsidRPr="00536A92">
            <w:rPr>
              <w:rFonts w:cstheme="minorHAnsi"/>
              <w:szCs w:val="22"/>
              <w:lang w:val="lt-LT"/>
            </w:rPr>
            <w:fldChar w:fldCharType="separate"/>
          </w:r>
          <w:r w:rsidR="00536A92" w:rsidRPr="00536A92">
            <w:rPr>
              <w:rFonts w:cstheme="minorHAnsi"/>
              <w:noProof/>
              <w:szCs w:val="22"/>
              <w:lang w:val="lt-LT"/>
            </w:rPr>
            <w:t>(86)</w:t>
          </w:r>
          <w:r w:rsidR="004474D8" w:rsidRPr="00536A92">
            <w:rPr>
              <w:rFonts w:cstheme="minorHAnsi"/>
              <w:szCs w:val="22"/>
              <w:lang w:val="lt-LT"/>
            </w:rPr>
            <w:fldChar w:fldCharType="end"/>
          </w:r>
        </w:sdtContent>
      </w:sdt>
      <w:r w:rsidR="004474D8" w:rsidRPr="00536A92">
        <w:rPr>
          <w:rFonts w:cstheme="minorHAnsi"/>
          <w:szCs w:val="22"/>
          <w:lang w:val="lt-LT"/>
        </w:rPr>
        <w:t xml:space="preserve"> </w:t>
      </w:r>
      <w:r w:rsidRPr="00536A92">
        <w:rPr>
          <w:rFonts w:cstheme="minorHAnsi"/>
          <w:szCs w:val="22"/>
          <w:lang w:val="lt-LT"/>
        </w:rPr>
        <w:t xml:space="preserve">priede Antrą apsaugos ruožą sudaro pastatų patalpų pasyvūs infraraudonųjų spindulių (PIR) jutikliai. Reikalavimai PIR jutikliams pateikiami </w:t>
      </w:r>
      <w:sdt>
        <w:sdtPr>
          <w:rPr>
            <w:rFonts w:cstheme="minorHAnsi"/>
            <w:szCs w:val="22"/>
            <w:lang w:val="lt-LT"/>
          </w:rPr>
          <w:id w:val="1077788928"/>
          <w:citation/>
        </w:sdtPr>
        <w:sdtEndPr/>
        <w:sdtContent>
          <w:r w:rsidR="004474D8" w:rsidRPr="00536A92">
            <w:rPr>
              <w:rFonts w:cstheme="minorHAnsi"/>
              <w:szCs w:val="22"/>
              <w:lang w:val="lt-LT"/>
            </w:rPr>
            <w:fldChar w:fldCharType="begin"/>
          </w:r>
          <w:r w:rsidR="00792450" w:rsidRPr="00536A92">
            <w:rPr>
              <w:rFonts w:cstheme="minorHAnsi"/>
              <w:szCs w:val="22"/>
              <w:lang w:val="lt-LT"/>
            </w:rPr>
            <w:instrText xml:space="preserve">CITATION AS2 \l 1033 </w:instrText>
          </w:r>
          <w:r w:rsidR="004474D8" w:rsidRPr="00536A92">
            <w:rPr>
              <w:rFonts w:cstheme="minorHAnsi"/>
              <w:szCs w:val="22"/>
              <w:lang w:val="lt-LT"/>
            </w:rPr>
            <w:fldChar w:fldCharType="separate"/>
          </w:r>
          <w:r w:rsidR="00536A92" w:rsidRPr="00536A92">
            <w:rPr>
              <w:rFonts w:cstheme="minorHAnsi"/>
              <w:noProof/>
              <w:szCs w:val="22"/>
              <w:lang w:val="lt-LT"/>
            </w:rPr>
            <w:t>(87)</w:t>
          </w:r>
          <w:r w:rsidR="004474D8" w:rsidRPr="00536A92">
            <w:rPr>
              <w:rFonts w:cstheme="minorHAnsi"/>
              <w:szCs w:val="22"/>
              <w:lang w:val="lt-LT"/>
            </w:rPr>
            <w:fldChar w:fldCharType="end"/>
          </w:r>
        </w:sdtContent>
      </w:sdt>
      <w:r w:rsidR="004474D8" w:rsidRPr="00536A92">
        <w:rPr>
          <w:rFonts w:cstheme="minorHAnsi"/>
          <w:szCs w:val="22"/>
          <w:lang w:val="lt-LT"/>
        </w:rPr>
        <w:t xml:space="preserve"> </w:t>
      </w:r>
      <w:r w:rsidRPr="00536A92">
        <w:rPr>
          <w:rFonts w:cstheme="minorHAnsi"/>
          <w:szCs w:val="22"/>
          <w:lang w:val="lt-LT"/>
        </w:rPr>
        <w:t>priede Apsauginis valdymo įrenginys (centralė) numatomas vidinėje patalpoje, už užlaikomos įėjimo zonos ribų. Sistemos valdymui naudojamas valdymo pultelis ir kortelių skaitytuvas, kurie montuojami patalpos viduje prie kiekvienų įėjimo durų. Greta skaitytuvo esančiame valdymo pultelyje turi būti aiški sistemos būsenos indikacija. Turi būti galimybė valdyti sistemą keliais būdais: a) identifikavimo kortelė ir kodas; b) tik identifikavimo kortelė arba tik kodas;</w:t>
      </w:r>
    </w:p>
    <w:p w14:paraId="07B0DBC3" w14:textId="509CB14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Reikalavimai kortelių skaitytuvam ir IP kontroleriams pateikiami</w:t>
      </w:r>
      <w:r w:rsidR="004474D8" w:rsidRPr="00536A92">
        <w:rPr>
          <w:rFonts w:cstheme="minorHAnsi"/>
          <w:szCs w:val="22"/>
          <w:lang w:val="lt-LT"/>
        </w:rPr>
        <w:t xml:space="preserve"> </w:t>
      </w:r>
      <w:sdt>
        <w:sdtPr>
          <w:rPr>
            <w:rFonts w:cstheme="minorHAnsi"/>
            <w:szCs w:val="22"/>
            <w:lang w:val="lt-LT"/>
          </w:rPr>
          <w:id w:val="-293606291"/>
          <w:citation/>
        </w:sdtPr>
        <w:sdtEndPr/>
        <w:sdtContent>
          <w:r w:rsidR="004474D8" w:rsidRPr="00536A92">
            <w:rPr>
              <w:rFonts w:cstheme="minorHAnsi"/>
              <w:szCs w:val="22"/>
              <w:lang w:val="lt-LT"/>
            </w:rPr>
            <w:fldChar w:fldCharType="begin"/>
          </w:r>
          <w:r w:rsidR="00C26CF2" w:rsidRPr="00536A92">
            <w:rPr>
              <w:rFonts w:cstheme="minorHAnsi"/>
              <w:szCs w:val="22"/>
              <w:lang w:val="lt-LT"/>
            </w:rPr>
            <w:instrText xml:space="preserve">CITATION AS4 \l 1033 </w:instrText>
          </w:r>
          <w:r w:rsidR="004474D8" w:rsidRPr="00536A92">
            <w:rPr>
              <w:rFonts w:cstheme="minorHAnsi"/>
              <w:szCs w:val="22"/>
              <w:lang w:val="lt-LT"/>
            </w:rPr>
            <w:fldChar w:fldCharType="separate"/>
          </w:r>
          <w:r w:rsidR="00536A92" w:rsidRPr="00536A92">
            <w:rPr>
              <w:rFonts w:cstheme="minorHAnsi"/>
              <w:noProof/>
              <w:szCs w:val="22"/>
              <w:lang w:val="lt-LT"/>
            </w:rPr>
            <w:t>(88)</w:t>
          </w:r>
          <w:r w:rsidR="004474D8" w:rsidRPr="00536A92">
            <w:rPr>
              <w:rFonts w:cstheme="minorHAnsi"/>
              <w:szCs w:val="22"/>
              <w:lang w:val="lt-LT"/>
            </w:rPr>
            <w:fldChar w:fldCharType="end"/>
          </w:r>
        </w:sdtContent>
      </w:sdt>
      <w:r w:rsidRPr="00536A92">
        <w:rPr>
          <w:rFonts w:cstheme="minorHAnsi"/>
          <w:szCs w:val="22"/>
          <w:lang w:val="lt-LT"/>
        </w:rPr>
        <w:t xml:space="preserve"> priede;</w:t>
      </w:r>
    </w:p>
    <w:p w14:paraId="1E7BDD67" w14:textId="3596294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skaitytuvai turi būti pajungti į veikiantį, įeigos kontrolės sistemos serverį, esantį Kauno 330 kV TP Biruliškių k., Kauno raj., dubliuojančiam duomenų centre;</w:t>
      </w:r>
    </w:p>
    <w:p w14:paraId="10E97DF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kiekvienas iš jutiklių jungiamas į atskirą spindulį. Numatoma ne mažesnė, kaip 10% spindulių atsarga;</w:t>
      </w:r>
    </w:p>
    <w:p w14:paraId="6891C2B2"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lastRenderedPageBreak/>
        <w:t>jeigu objekte numatyta telekomunikacijų patalpa, jos signalizacija valdoma nepriklausomai nuo kitų patalpų;</w:t>
      </w:r>
    </w:p>
    <w:p w14:paraId="3AE70453"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sistema turi veikti autonomiškai dingus pagrindinei maitinimo įtampai 24 val. budėjimo režime ir po to 30 min. aliarmo režime;</w:t>
      </w:r>
    </w:p>
    <w:p w14:paraId="4B9DBFF0"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patalpų aliarmas turi būti skelbiamas lauko optiniu garsiniu signalizatoriumi;</w:t>
      </w:r>
    </w:p>
    <w:p w14:paraId="7DD94794"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techniniai reikalavimai perdavimo tinklo objektų teritorijos vaizdo stebėjimo sistemai:</w:t>
      </w:r>
    </w:p>
    <w:p w14:paraId="139C0077" w14:textId="32F9AB0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sistemos funkcinis aprašymas: teritorijos apžvalgai projektuojama valdoma kamera. Kameros montavimo vieta ir aukštis parenkamas toks, kad apžvalga būtų maksimali. Kontrolės zonos ribos – objekto teritorijos išorinės ribos. Kameros montavimo vieta numatoma ant apšvietimo stulpo arba kitų teritorijoje esančių konstrukcijų, konkreti montavimo vieta derinama su Užsakovo atstovais. Valdoma kamera reaguoja į perimetro pažeidimus ir automatiškai atsisuka į pažeidimo vietą. Valdymo pultų ir ryšių patalpose projektuojamos fiksuotos kameros. Kamerų montavimo vieta ir aukštis parenkamas toks, kad apžvalga būtų maksimali. Kameros jungiamos į telekomunikacinį tinklą ir vaizdo signalas perduodamas į skaitmeninį įrašymo įrenginį su vaizdo įrašų valdymo sistemos programine įranga, naudojantį H.264 vaizdo kompresijos. Esamas skaitmeninio įrašymo įrenginys įdiegtas </w:t>
      </w:r>
      <w:r w:rsidR="00745394" w:rsidRPr="00536A92">
        <w:rPr>
          <w:rFonts w:cstheme="minorHAnsi"/>
          <w:szCs w:val="22"/>
          <w:lang w:val="lt-LT"/>
        </w:rPr>
        <w:t>Ukmergės TP</w:t>
      </w:r>
      <w:r w:rsidR="00745394" w:rsidRPr="00536A92">
        <w:rPr>
          <w:rFonts w:cstheme="minorHAnsi"/>
          <w:szCs w:val="22"/>
          <w:lang w:val="en-US"/>
        </w:rPr>
        <w:t xml:space="preserve"> Statikų k. Deltuvos g. 47A </w:t>
      </w:r>
    </w:p>
    <w:p w14:paraId="62CA86E8"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pagrindinės perduodamo koduoto vaizdo signalo charakteristikos:</w:t>
      </w:r>
    </w:p>
    <w:p w14:paraId="0EA65C88" w14:textId="77777777" w:rsidR="0079750C" w:rsidRPr="00536A92" w:rsidRDefault="0079750C" w:rsidP="00B258AB">
      <w:pPr>
        <w:pStyle w:val="NoSpacing"/>
        <w:numPr>
          <w:ilvl w:val="4"/>
          <w:numId w:val="8"/>
        </w:numPr>
        <w:tabs>
          <w:tab w:val="left" w:pos="1418"/>
        </w:tabs>
        <w:spacing w:line="276" w:lineRule="auto"/>
        <w:ind w:left="0" w:firstLine="567"/>
        <w:jc w:val="both"/>
        <w:rPr>
          <w:szCs w:val="22"/>
          <w:lang w:val="lt-LT"/>
        </w:rPr>
      </w:pPr>
      <w:r w:rsidRPr="00536A92">
        <w:rPr>
          <w:szCs w:val="22"/>
          <w:lang w:val="lt-LT"/>
        </w:rPr>
        <w:t>registruojamo ir atvaizduojamo kadro dydis Full HD (1920x1080);</w:t>
      </w:r>
    </w:p>
    <w:p w14:paraId="1F38969D" w14:textId="77777777" w:rsidR="0079750C" w:rsidRPr="00536A92" w:rsidRDefault="0079750C" w:rsidP="00B258AB">
      <w:pPr>
        <w:pStyle w:val="NoSpacing"/>
        <w:numPr>
          <w:ilvl w:val="4"/>
          <w:numId w:val="8"/>
        </w:numPr>
        <w:tabs>
          <w:tab w:val="left" w:pos="1418"/>
        </w:tabs>
        <w:spacing w:line="276" w:lineRule="auto"/>
        <w:ind w:left="0" w:firstLine="567"/>
        <w:jc w:val="both"/>
        <w:rPr>
          <w:szCs w:val="22"/>
          <w:lang w:val="lt-LT"/>
        </w:rPr>
      </w:pPr>
      <w:r w:rsidRPr="00536A92">
        <w:rPr>
          <w:szCs w:val="22"/>
          <w:lang w:val="lt-LT"/>
        </w:rPr>
        <w:t>signalo siuntimo sparta ne mažiau 12,5 kadrų per sekundę esant mažiausiam signalo suglaudimui;</w:t>
      </w:r>
    </w:p>
    <w:p w14:paraId="58F6CA45" w14:textId="77777777" w:rsidR="0079750C" w:rsidRPr="00536A92" w:rsidRDefault="0079750C" w:rsidP="00B258AB">
      <w:pPr>
        <w:pStyle w:val="NoSpacing"/>
        <w:numPr>
          <w:ilvl w:val="4"/>
          <w:numId w:val="8"/>
        </w:numPr>
        <w:tabs>
          <w:tab w:val="left" w:pos="1418"/>
        </w:tabs>
        <w:spacing w:line="276" w:lineRule="auto"/>
        <w:ind w:left="0" w:firstLine="567"/>
        <w:jc w:val="both"/>
        <w:rPr>
          <w:szCs w:val="22"/>
          <w:lang w:val="lt-LT"/>
        </w:rPr>
      </w:pPr>
      <w:r w:rsidRPr="00536A92">
        <w:rPr>
          <w:szCs w:val="22"/>
          <w:lang w:val="lt-LT"/>
        </w:rPr>
        <w:t>suspaudimo formatas H.264;</w:t>
      </w:r>
    </w:p>
    <w:p w14:paraId="0EBA8C9D" w14:textId="08593B6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kamerų tipas: skaitmeninės kameros, jungiamos į Litgrid AB telekomunikacinį tinklą naudojant šviesolaidinį kabelį arba kompiuterinio tinklo kabelį ir galvaninius izoliatorius. </w:t>
      </w:r>
    </w:p>
    <w:p w14:paraId="25B12AD2" w14:textId="511DBA8C"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Reikalavimai skaitmeninėms valdomoms kameroms pateikiami </w:t>
      </w:r>
      <w:sdt>
        <w:sdtPr>
          <w:rPr>
            <w:rFonts w:cstheme="minorHAnsi"/>
            <w:szCs w:val="22"/>
            <w:lang w:val="lt-LT"/>
          </w:rPr>
          <w:id w:val="479810727"/>
          <w:citation/>
        </w:sdtPr>
        <w:sdtEndPr/>
        <w:sdtContent>
          <w:r w:rsidR="003471AC" w:rsidRPr="00536A92">
            <w:rPr>
              <w:rFonts w:cstheme="minorHAnsi"/>
              <w:szCs w:val="22"/>
              <w:lang w:val="lt-LT"/>
            </w:rPr>
            <w:fldChar w:fldCharType="begin"/>
          </w:r>
          <w:r w:rsidR="003471AC" w:rsidRPr="00536A92">
            <w:rPr>
              <w:rFonts w:cstheme="minorHAnsi"/>
              <w:szCs w:val="22"/>
              <w:lang w:val="lt-LT"/>
            </w:rPr>
            <w:instrText xml:space="preserve"> CITATION AS5 \l 1033 </w:instrText>
          </w:r>
          <w:r w:rsidR="003471AC" w:rsidRPr="00536A92">
            <w:rPr>
              <w:rFonts w:cstheme="minorHAnsi"/>
              <w:szCs w:val="22"/>
              <w:lang w:val="lt-LT"/>
            </w:rPr>
            <w:fldChar w:fldCharType="separate"/>
          </w:r>
          <w:r w:rsidR="00536A92" w:rsidRPr="00536A92">
            <w:rPr>
              <w:rFonts w:cstheme="minorHAnsi"/>
              <w:noProof/>
              <w:szCs w:val="22"/>
              <w:lang w:val="lt-LT"/>
            </w:rPr>
            <w:t>(89)</w:t>
          </w:r>
          <w:r w:rsidR="003471AC" w:rsidRPr="00536A92">
            <w:rPr>
              <w:rFonts w:cstheme="minorHAnsi"/>
              <w:szCs w:val="22"/>
              <w:lang w:val="lt-LT"/>
            </w:rPr>
            <w:fldChar w:fldCharType="end"/>
          </w:r>
        </w:sdtContent>
      </w:sdt>
      <w:r w:rsidR="00AC1BF9" w:rsidRPr="00536A92">
        <w:rPr>
          <w:rFonts w:cstheme="minorHAnsi"/>
          <w:szCs w:val="22"/>
          <w:lang w:val="lt-LT"/>
        </w:rPr>
        <w:t xml:space="preserve"> </w:t>
      </w:r>
      <w:r w:rsidRPr="00536A92">
        <w:rPr>
          <w:rFonts w:cstheme="minorHAnsi"/>
          <w:szCs w:val="22"/>
          <w:lang w:val="lt-LT"/>
        </w:rPr>
        <w:t>priede.</w:t>
      </w:r>
    </w:p>
    <w:p w14:paraId="18C46E38" w14:textId="5529B414"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Reikalavimai fiksuotoms kameroms pateikiami</w:t>
      </w:r>
      <w:r w:rsidR="003471AC" w:rsidRPr="00536A92">
        <w:rPr>
          <w:rFonts w:cstheme="minorHAnsi"/>
          <w:szCs w:val="22"/>
          <w:lang w:val="lt-LT"/>
        </w:rPr>
        <w:t xml:space="preserve"> </w:t>
      </w:r>
      <w:sdt>
        <w:sdtPr>
          <w:rPr>
            <w:rFonts w:cstheme="minorHAnsi"/>
            <w:szCs w:val="22"/>
            <w:lang w:val="lt-LT"/>
          </w:rPr>
          <w:id w:val="41407795"/>
          <w:citation/>
        </w:sdtPr>
        <w:sdtEndPr/>
        <w:sdtContent>
          <w:r w:rsidR="003471AC" w:rsidRPr="00536A92">
            <w:rPr>
              <w:rFonts w:cstheme="minorHAnsi"/>
              <w:szCs w:val="22"/>
              <w:lang w:val="lt-LT"/>
            </w:rPr>
            <w:fldChar w:fldCharType="begin"/>
          </w:r>
          <w:r w:rsidR="00C26CF2" w:rsidRPr="00536A92">
            <w:rPr>
              <w:rFonts w:cstheme="minorHAnsi"/>
              <w:szCs w:val="22"/>
              <w:lang w:val="lt-LT"/>
            </w:rPr>
            <w:instrText xml:space="preserve">CITATION AS6 \l 1033 </w:instrText>
          </w:r>
          <w:r w:rsidR="003471AC" w:rsidRPr="00536A92">
            <w:rPr>
              <w:rFonts w:cstheme="minorHAnsi"/>
              <w:szCs w:val="22"/>
              <w:lang w:val="lt-LT"/>
            </w:rPr>
            <w:fldChar w:fldCharType="separate"/>
          </w:r>
          <w:r w:rsidR="00536A92" w:rsidRPr="00536A92">
            <w:rPr>
              <w:rFonts w:cstheme="minorHAnsi"/>
              <w:noProof/>
              <w:szCs w:val="22"/>
              <w:lang w:val="lt-LT"/>
            </w:rPr>
            <w:t>(90)</w:t>
          </w:r>
          <w:r w:rsidR="003471AC" w:rsidRPr="00536A92">
            <w:rPr>
              <w:rFonts w:cstheme="minorHAnsi"/>
              <w:szCs w:val="22"/>
              <w:lang w:val="lt-LT"/>
            </w:rPr>
            <w:fldChar w:fldCharType="end"/>
          </w:r>
        </w:sdtContent>
      </w:sdt>
      <w:r w:rsidRPr="00536A92">
        <w:rPr>
          <w:rFonts w:cstheme="minorHAnsi"/>
          <w:szCs w:val="22"/>
          <w:lang w:val="lt-LT"/>
        </w:rPr>
        <w:t xml:space="preserve"> ir </w:t>
      </w:r>
      <w:sdt>
        <w:sdtPr>
          <w:rPr>
            <w:rFonts w:cstheme="minorHAnsi"/>
            <w:szCs w:val="22"/>
            <w:lang w:val="lt-LT"/>
          </w:rPr>
          <w:id w:val="2122805340"/>
          <w:citation/>
        </w:sdtPr>
        <w:sdtEndPr/>
        <w:sdtContent>
          <w:r w:rsidR="003471AC" w:rsidRPr="00536A92">
            <w:rPr>
              <w:rFonts w:cstheme="minorHAnsi"/>
              <w:szCs w:val="22"/>
              <w:lang w:val="lt-LT"/>
            </w:rPr>
            <w:fldChar w:fldCharType="begin"/>
          </w:r>
          <w:r w:rsidR="00C26CF2" w:rsidRPr="00536A92">
            <w:rPr>
              <w:rFonts w:cstheme="minorHAnsi"/>
              <w:szCs w:val="22"/>
              <w:lang w:val="lt-LT"/>
            </w:rPr>
            <w:instrText xml:space="preserve">CITATION AS7 \l 1033 </w:instrText>
          </w:r>
          <w:r w:rsidR="003471AC" w:rsidRPr="00536A92">
            <w:rPr>
              <w:rFonts w:cstheme="minorHAnsi"/>
              <w:szCs w:val="22"/>
              <w:lang w:val="lt-LT"/>
            </w:rPr>
            <w:fldChar w:fldCharType="separate"/>
          </w:r>
          <w:r w:rsidR="00536A92" w:rsidRPr="00536A92">
            <w:rPr>
              <w:rFonts w:cstheme="minorHAnsi"/>
              <w:noProof/>
              <w:szCs w:val="22"/>
              <w:lang w:val="lt-LT"/>
            </w:rPr>
            <w:t>(91)</w:t>
          </w:r>
          <w:r w:rsidR="003471AC" w:rsidRPr="00536A92">
            <w:rPr>
              <w:rFonts w:cstheme="minorHAnsi"/>
              <w:szCs w:val="22"/>
              <w:lang w:val="lt-LT"/>
            </w:rPr>
            <w:fldChar w:fldCharType="end"/>
          </w:r>
        </w:sdtContent>
      </w:sdt>
      <w:r w:rsidR="00AC1BF9" w:rsidRPr="00536A92">
        <w:rPr>
          <w:rFonts w:cstheme="minorHAnsi"/>
          <w:szCs w:val="22"/>
          <w:lang w:val="lt-LT"/>
        </w:rPr>
        <w:t xml:space="preserve"> </w:t>
      </w:r>
      <w:r w:rsidRPr="00536A92">
        <w:rPr>
          <w:rFonts w:cstheme="minorHAnsi"/>
          <w:szCs w:val="22"/>
          <w:lang w:val="lt-LT"/>
        </w:rPr>
        <w:t>prieduose.:</w:t>
      </w:r>
    </w:p>
    <w:p w14:paraId="42C50919" w14:textId="1F8907FC"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sistema turi veikti autonomiškai dingus pagrindinei įtampai ne trumpiau kaip 4 val.;</w:t>
      </w:r>
    </w:p>
    <w:p w14:paraId="67040D09" w14:textId="7DCFF0E6" w:rsidR="001A099A" w:rsidRPr="00536A92" w:rsidRDefault="001A099A"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vaizdo įrašo archyvas 31 para </w:t>
      </w:r>
      <w:r w:rsidRPr="00536A92">
        <w:rPr>
          <w:rFonts w:eastAsia="Arial Unicode MS" w:cs="Arial"/>
          <w:color w:val="000000"/>
          <w:kern w:val="1"/>
          <w:szCs w:val="22"/>
          <w:lang w:val="lt-LT" w:eastAsia="hi-IN" w:bidi="hi-IN"/>
        </w:rPr>
        <w:t>(jei esamame vaizdo įrašymo įrenginyje nepakanka vidinės atminties užtikrinti 31 paros vaizdo įrašui, turi būti praplėsta vidinė atmintis arba sumontuotas papildomas išorinis tinklinis duomenų masyvas, kuris turi būti suderinamas su nurodytu esamu įdiegtu vaizdo įrašymo įrenginiu);</w:t>
      </w:r>
    </w:p>
    <w:p w14:paraId="1BFAEB1C"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reikalavimai perdavimo tinklo objektų teritorijos judesio aptikimo sistemai:</w:t>
      </w:r>
    </w:p>
    <w:p w14:paraId="041A61A6"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PSO nustatytus privalomus reikalavimus;</w:t>
      </w:r>
    </w:p>
    <w:p w14:paraId="0320D3E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sistemos funkcinis aprašymas: objekto teritorijoje esančiose ryšių ir elektros perdavimo įrenginių, pastotės valdymo punktų (toliau - PVP) prieigos apsaugai projektuojami jutikliai, kurie pajungiami į PVP įsibrovimo pavojaus signalizavimo sistemą. Pirmą apsaugos ruožą sudaro įėjimo ir įvažiavimo vartai, kontroliuojami magnetiniais kontaktiniais jutikliais; </w:t>
      </w:r>
    </w:p>
    <w:p w14:paraId="1D6F14E6" w14:textId="3FF3D3AC"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antrą apsaugos ruožą sudaro pasyvūs infraraudonųjų spindulių (PIR) jutikliai kontroliuojantys teritorijoje esančių elektros perdavimo įrenginių, pastatų įėjimo durų prieigas. Judesio jutikliai taip pat numatomi prie patekimo į teritoriją kelių, vartų ir vartelių Reikalavimai lauko judesio jutikliams pateikiami</w:t>
      </w:r>
      <w:r w:rsidR="004A552E" w:rsidRPr="00536A92">
        <w:rPr>
          <w:rFonts w:cstheme="minorHAnsi"/>
          <w:szCs w:val="22"/>
          <w:lang w:val="lt-LT"/>
        </w:rPr>
        <w:t xml:space="preserve"> </w:t>
      </w:r>
      <w:sdt>
        <w:sdtPr>
          <w:rPr>
            <w:rFonts w:cstheme="minorHAnsi"/>
            <w:szCs w:val="22"/>
          </w:rPr>
          <w:id w:val="1597676413"/>
          <w:citation/>
        </w:sdtPr>
        <w:sdtEndPr/>
        <w:sdtContent>
          <w:r w:rsidR="004A552E" w:rsidRPr="00536A92">
            <w:rPr>
              <w:rFonts w:cstheme="minorHAnsi"/>
              <w:szCs w:val="22"/>
            </w:rPr>
            <w:fldChar w:fldCharType="begin"/>
          </w:r>
          <w:r w:rsidR="004A552E" w:rsidRPr="00536A92">
            <w:rPr>
              <w:rFonts w:cstheme="minorHAnsi"/>
              <w:szCs w:val="22"/>
              <w:lang w:val="lt-LT"/>
            </w:rPr>
            <w:instrText xml:space="preserve"> CITATION AS8 \l 1033 </w:instrText>
          </w:r>
          <w:r w:rsidR="004A552E" w:rsidRPr="00536A92">
            <w:rPr>
              <w:rFonts w:cstheme="minorHAnsi"/>
              <w:szCs w:val="22"/>
            </w:rPr>
            <w:fldChar w:fldCharType="separate"/>
          </w:r>
          <w:r w:rsidR="00536A92" w:rsidRPr="00536A92">
            <w:rPr>
              <w:rFonts w:cstheme="minorHAnsi"/>
              <w:noProof/>
              <w:szCs w:val="22"/>
              <w:lang w:val="lt-LT"/>
            </w:rPr>
            <w:t>(92)</w:t>
          </w:r>
          <w:r w:rsidR="004A552E" w:rsidRPr="00536A92">
            <w:rPr>
              <w:rFonts w:cstheme="minorHAnsi"/>
              <w:szCs w:val="22"/>
            </w:rPr>
            <w:fldChar w:fldCharType="end"/>
          </w:r>
        </w:sdtContent>
      </w:sdt>
      <w:r w:rsidR="00C34F17" w:rsidRPr="00536A92">
        <w:rPr>
          <w:rFonts w:cstheme="minorHAnsi"/>
          <w:szCs w:val="22"/>
          <w:lang w:val="lt-LT"/>
        </w:rPr>
        <w:t xml:space="preserve"> </w:t>
      </w:r>
      <w:r w:rsidRPr="00536A92">
        <w:rPr>
          <w:rFonts w:cstheme="minorHAnsi"/>
          <w:szCs w:val="22"/>
          <w:lang w:val="lt-LT"/>
        </w:rPr>
        <w:t>priede. Teritorijoje išdėstytų jutiklių bei pastatų signalizacijos suveikimas formuoja valdymo signalą, nukreipiantį kameras į suveikimo vietą. Suveikus davikliui, ant pastato esantis garsinis signalizatorius nesužadinamas, reaguoja valdomos kameros ir apsauginis apšvietimas, o aliarmo signalas nukreipiamas į nuotolinio monitoringo centrą apsaugos poste;</w:t>
      </w:r>
    </w:p>
    <w:p w14:paraId="49818151"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projektuojamas teritorijoje esančių jutiklių pajungimas į apsauginę centralę, pagal poreikį ją išplečiant. Kiekvienam iš jutiklių projektuojamas atskiras spindulys. Numatoma ne mažesnė, kaip 10% spindulių atsarga;</w:t>
      </w:r>
    </w:p>
    <w:p w14:paraId="084ACF07" w14:textId="635ADAD2"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lastRenderedPageBreak/>
        <w:t>teritorijos judesio aptikimo sistema turi būti valdoma pastate esančiu centralės valdymo pulteliu ir kortelių skaitytuvu suprojektuotu ir įdieg</w:t>
      </w:r>
      <w:r w:rsidR="001E3803" w:rsidRPr="00536A92">
        <w:rPr>
          <w:rFonts w:cstheme="minorHAnsi"/>
          <w:szCs w:val="22"/>
          <w:lang w:val="lt-LT"/>
        </w:rPr>
        <w:t>t</w:t>
      </w:r>
      <w:r w:rsidRPr="00536A92">
        <w:rPr>
          <w:rFonts w:cstheme="minorHAnsi"/>
          <w:szCs w:val="22"/>
          <w:lang w:val="lt-LT"/>
        </w:rPr>
        <w:t>u prie įvažiavimo vartų ar vartelių;</w:t>
      </w:r>
    </w:p>
    <w:p w14:paraId="38F507C6" w14:textId="1456743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teritorijos ir patalpų signalizacija valdomos atskirai;</w:t>
      </w:r>
    </w:p>
    <w:p w14:paraId="53B4E7D3" w14:textId="12677FA8" w:rsidR="001A099A" w:rsidRPr="00536A92" w:rsidRDefault="001A099A"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sistemoje turi būti numatytas pakankamas programuojamų išėjimų skaičius valdomų kamerų prepozicijų valdymui.</w:t>
      </w:r>
    </w:p>
    <w:p w14:paraId="2B3814AB"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turi būti numatytas toks lauko jutiklių montavimo būdas, kad išvengti jutiklio lango uždengimo šlapdribos ar pūgos metu.</w:t>
      </w:r>
    </w:p>
    <w:p w14:paraId="217DA084"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techniniai reikalavimai gaisriniai signalizacijai: </w:t>
      </w:r>
    </w:p>
    <w:p w14:paraId="6B83AADD"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Gaisrinė signalizacija projektuojama pastatuose vadovaujantis LST EN 60849 ir LST EN 54 serijos standartais. </w:t>
      </w:r>
    </w:p>
    <w:p w14:paraId="353EC1F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Atskira Gaisrinė centralė projektuojama esant didesniam negu 200 m2 saugomam plotui.</w:t>
      </w:r>
    </w:p>
    <w:p w14:paraId="43A501B8"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Esant mažesniam negu 200 m2 saugomam plotui gaisrinės signalizacijos davikliai turi būti jungiami prie apsauginės signalizacijos centralės.</w:t>
      </w:r>
    </w:p>
    <w:p w14:paraId="2C3FBE8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Gaisrinės signalizacijos poveikio signalai turi būti perduodami į apsauginės signalizacijos ir DVS sistemas.</w:t>
      </w:r>
    </w:p>
    <w:p w14:paraId="61657891" w14:textId="28C85E9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 Gaisrinės signalizacijos sistemos reikalavimai pateikti</w:t>
      </w:r>
      <w:sdt>
        <w:sdtPr>
          <w:rPr>
            <w:rFonts w:cstheme="minorHAnsi"/>
            <w:szCs w:val="22"/>
            <w:lang w:val="lt-LT"/>
          </w:rPr>
          <w:id w:val="1060059163"/>
          <w:citation/>
        </w:sdtPr>
        <w:sdtEndPr/>
        <w:sdtContent>
          <w:r w:rsidR="00C55735" w:rsidRPr="00536A92">
            <w:rPr>
              <w:rFonts w:cstheme="minorHAnsi"/>
              <w:szCs w:val="22"/>
              <w:lang w:val="lt-LT"/>
            </w:rPr>
            <w:fldChar w:fldCharType="begin"/>
          </w:r>
          <w:r w:rsidR="00C26CF2" w:rsidRPr="00536A92">
            <w:rPr>
              <w:rFonts w:cstheme="minorHAnsi"/>
              <w:szCs w:val="22"/>
              <w:lang w:val="lt-LT"/>
            </w:rPr>
            <w:instrText xml:space="preserve">CITATION GS \l 1033 </w:instrText>
          </w:r>
          <w:r w:rsidR="00C55735" w:rsidRPr="00536A92">
            <w:rPr>
              <w:rFonts w:cstheme="minorHAnsi"/>
              <w:szCs w:val="22"/>
              <w:lang w:val="lt-LT"/>
            </w:rPr>
            <w:fldChar w:fldCharType="separate"/>
          </w:r>
          <w:r w:rsidR="00536A92" w:rsidRPr="00536A92">
            <w:rPr>
              <w:rFonts w:cstheme="minorHAnsi"/>
              <w:noProof/>
              <w:szCs w:val="22"/>
              <w:lang w:val="lt-LT"/>
            </w:rPr>
            <w:t xml:space="preserve"> (93)</w:t>
          </w:r>
          <w:r w:rsidR="00C55735" w:rsidRPr="00536A92">
            <w:rPr>
              <w:rFonts w:cstheme="minorHAnsi"/>
              <w:szCs w:val="22"/>
              <w:lang w:val="lt-LT"/>
            </w:rPr>
            <w:fldChar w:fldCharType="end"/>
          </w:r>
        </w:sdtContent>
      </w:sdt>
      <w:r w:rsidRPr="00536A92">
        <w:rPr>
          <w:rFonts w:cstheme="minorHAnsi"/>
          <w:szCs w:val="22"/>
          <w:lang w:val="lt-LT"/>
        </w:rPr>
        <w:t xml:space="preserve"> priede.</w:t>
      </w:r>
    </w:p>
    <w:p w14:paraId="0CCF35CF"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 techniniai reikalavimai objekto užraktams ir rakinimo sistemai:</w:t>
      </w:r>
    </w:p>
    <w:p w14:paraId="04500598" w14:textId="6FB2036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objekte turi būti įdiegta serijinio rakinimo sistema, pagal esamą rakinimo sistemos planą (hierarchiją). Sistemoje naudojami cilindrai ir raktai su elektronine rakinimo sistema; </w:t>
      </w:r>
    </w:p>
    <w:p w14:paraId="0CF33EF6" w14:textId="12B7C1F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Reikalavimai cilindrams (spynų šerdys) pateikiami </w:t>
      </w:r>
      <w:sdt>
        <w:sdtPr>
          <w:rPr>
            <w:rFonts w:cstheme="minorHAnsi"/>
            <w:szCs w:val="22"/>
            <w:lang w:val="lt-LT"/>
          </w:rPr>
          <w:id w:val="1255554698"/>
          <w:citation/>
        </w:sdtPr>
        <w:sdtEndPr/>
        <w:sdtContent>
          <w:r w:rsidR="00C55735" w:rsidRPr="00536A92">
            <w:rPr>
              <w:rFonts w:cstheme="minorHAnsi"/>
              <w:szCs w:val="22"/>
              <w:lang w:val="lt-LT"/>
            </w:rPr>
            <w:fldChar w:fldCharType="begin"/>
          </w:r>
          <w:r w:rsidR="00C55735" w:rsidRPr="00536A92">
            <w:rPr>
              <w:rFonts w:cstheme="minorHAnsi"/>
              <w:szCs w:val="22"/>
              <w:lang w:val="lt-LT"/>
            </w:rPr>
            <w:instrText xml:space="preserve">CITATION AS10 \l 1033 </w:instrText>
          </w:r>
          <w:r w:rsidR="00C55735" w:rsidRPr="00536A92">
            <w:rPr>
              <w:rFonts w:cstheme="minorHAnsi"/>
              <w:szCs w:val="22"/>
              <w:lang w:val="lt-LT"/>
            </w:rPr>
            <w:fldChar w:fldCharType="separate"/>
          </w:r>
          <w:r w:rsidR="00536A92" w:rsidRPr="00536A92">
            <w:rPr>
              <w:rFonts w:cstheme="minorHAnsi"/>
              <w:noProof/>
              <w:szCs w:val="22"/>
              <w:lang w:val="lt-LT"/>
            </w:rPr>
            <w:t>(94)</w:t>
          </w:r>
          <w:r w:rsidR="00C55735" w:rsidRPr="00536A92">
            <w:rPr>
              <w:rFonts w:cstheme="minorHAnsi"/>
              <w:szCs w:val="22"/>
              <w:lang w:val="lt-LT"/>
            </w:rPr>
            <w:fldChar w:fldCharType="end"/>
          </w:r>
        </w:sdtContent>
      </w:sdt>
      <w:r w:rsidR="007F2AB5" w:rsidRPr="00536A92">
        <w:rPr>
          <w:rFonts w:cstheme="minorHAnsi"/>
          <w:szCs w:val="22"/>
          <w:lang w:val="lt-LT"/>
        </w:rPr>
        <w:t xml:space="preserve"> </w:t>
      </w:r>
      <w:r w:rsidRPr="00536A92">
        <w:rPr>
          <w:rFonts w:cstheme="minorHAnsi"/>
          <w:szCs w:val="22"/>
          <w:lang w:val="lt-LT"/>
        </w:rPr>
        <w:t>priede</w:t>
      </w:r>
      <w:r w:rsidR="007F2AB5" w:rsidRPr="00536A92">
        <w:rPr>
          <w:rFonts w:cstheme="minorHAnsi"/>
          <w:szCs w:val="22"/>
          <w:lang w:val="lt-LT"/>
        </w:rPr>
        <w:t>;</w:t>
      </w:r>
    </w:p>
    <w:p w14:paraId="58C91438" w14:textId="28271679"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 xml:space="preserve">Reikalavimai pakabinamoms spynoms pateikiami </w:t>
      </w:r>
      <w:sdt>
        <w:sdtPr>
          <w:rPr>
            <w:rFonts w:cstheme="minorHAnsi"/>
            <w:szCs w:val="22"/>
            <w:lang w:val="lt-LT"/>
          </w:rPr>
          <w:id w:val="-667785949"/>
          <w:citation/>
        </w:sdtPr>
        <w:sdtEndPr/>
        <w:sdtContent>
          <w:r w:rsidR="003B6088" w:rsidRPr="00536A92">
            <w:rPr>
              <w:rFonts w:cstheme="minorHAnsi"/>
              <w:szCs w:val="22"/>
              <w:lang w:val="lt-LT"/>
            </w:rPr>
            <w:fldChar w:fldCharType="begin"/>
          </w:r>
          <w:r w:rsidR="00243308" w:rsidRPr="00536A92">
            <w:rPr>
              <w:rFonts w:cstheme="minorHAnsi"/>
              <w:szCs w:val="22"/>
              <w:lang w:val="lt-LT"/>
            </w:rPr>
            <w:instrText xml:space="preserve">CITATION AS12 \l 1033 </w:instrText>
          </w:r>
          <w:r w:rsidR="003B6088" w:rsidRPr="00536A92">
            <w:rPr>
              <w:rFonts w:cstheme="minorHAnsi"/>
              <w:szCs w:val="22"/>
              <w:lang w:val="lt-LT"/>
            </w:rPr>
            <w:fldChar w:fldCharType="separate"/>
          </w:r>
          <w:r w:rsidR="00536A92" w:rsidRPr="00536A92">
            <w:rPr>
              <w:rFonts w:cstheme="minorHAnsi"/>
              <w:noProof/>
              <w:szCs w:val="22"/>
              <w:lang w:val="lt-LT"/>
            </w:rPr>
            <w:t>(95)</w:t>
          </w:r>
          <w:r w:rsidR="003B6088" w:rsidRPr="00536A92">
            <w:rPr>
              <w:rFonts w:cstheme="minorHAnsi"/>
              <w:szCs w:val="22"/>
              <w:lang w:val="lt-LT"/>
            </w:rPr>
            <w:fldChar w:fldCharType="end"/>
          </w:r>
        </w:sdtContent>
      </w:sdt>
      <w:r w:rsidRPr="00536A92">
        <w:rPr>
          <w:rFonts w:cstheme="minorHAnsi"/>
          <w:szCs w:val="22"/>
          <w:lang w:val="lt-LT"/>
        </w:rPr>
        <w:t xml:space="preserve"> priede</w:t>
      </w:r>
      <w:r w:rsidR="007F2AB5" w:rsidRPr="00536A92">
        <w:rPr>
          <w:rFonts w:cstheme="minorHAnsi"/>
          <w:szCs w:val="22"/>
          <w:lang w:val="lt-LT"/>
        </w:rPr>
        <w:t>;</w:t>
      </w:r>
    </w:p>
    <w:p w14:paraId="3519839B"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lang w:val="lt-LT"/>
        </w:rPr>
      </w:pPr>
      <w:r w:rsidRPr="00536A92">
        <w:rPr>
          <w:rFonts w:cstheme="minorHAnsi"/>
          <w:szCs w:val="22"/>
          <w:lang w:val="lt-LT"/>
        </w:rPr>
        <w:t>serijinio rakinimo sistema sumontuojama pilnai objektą užbaigus ir dalyvaujant Užsakovo atstovui.</w:t>
      </w:r>
    </w:p>
    <w:p w14:paraId="6BFF77AC" w14:textId="77777777" w:rsidR="004A5E93" w:rsidRPr="00536A92" w:rsidRDefault="004A5E93" w:rsidP="00B258AB">
      <w:pPr>
        <w:pStyle w:val="Heading1"/>
        <w:numPr>
          <w:ilvl w:val="0"/>
          <w:numId w:val="26"/>
        </w:numPr>
        <w:spacing w:before="120" w:after="120" w:line="276" w:lineRule="auto"/>
        <w:ind w:firstLine="567"/>
        <w:rPr>
          <w:szCs w:val="22"/>
          <w:lang w:val="lt-LT"/>
        </w:rPr>
      </w:pPr>
      <w:bookmarkStart w:id="75" w:name="_Toc455492586"/>
      <w:bookmarkStart w:id="76" w:name="_Toc456176967"/>
      <w:bookmarkStart w:id="77" w:name="_Toc66109487"/>
      <w:bookmarkStart w:id="78" w:name="_Toc420068157"/>
      <w:bookmarkEnd w:id="72"/>
      <w:bookmarkEnd w:id="73"/>
      <w:bookmarkEnd w:id="74"/>
      <w:r w:rsidRPr="00536A92">
        <w:rPr>
          <w:szCs w:val="22"/>
          <w:lang w:val="lt-LT"/>
        </w:rPr>
        <w:t>APLINKOSAUGOS DALI</w:t>
      </w:r>
      <w:bookmarkEnd w:id="75"/>
      <w:r w:rsidRPr="00536A92">
        <w:rPr>
          <w:szCs w:val="22"/>
          <w:lang w:val="lt-LT"/>
        </w:rPr>
        <w:t>S</w:t>
      </w:r>
      <w:bookmarkEnd w:id="76"/>
      <w:bookmarkEnd w:id="77"/>
    </w:p>
    <w:p w14:paraId="79023447"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3034B64"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9196B13"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27954FB"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58CA1891"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F1DC6CE"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713C43A7"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7D45C160"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04C61B2"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83C57C6"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3CE1011"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2AF06042"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205D297F"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429EF71F" w14:textId="62A99F9D" w:rsidR="004A5E93" w:rsidRPr="00536A92" w:rsidRDefault="004A5E93" w:rsidP="00B258AB">
      <w:pPr>
        <w:pStyle w:val="NoSpacing"/>
        <w:numPr>
          <w:ilvl w:val="1"/>
          <w:numId w:val="9"/>
        </w:numPr>
        <w:tabs>
          <w:tab w:val="left" w:pos="1134"/>
        </w:tabs>
        <w:spacing w:line="276" w:lineRule="auto"/>
        <w:ind w:left="0" w:firstLine="567"/>
        <w:jc w:val="both"/>
        <w:rPr>
          <w:rFonts w:cs="Arial"/>
          <w:szCs w:val="22"/>
          <w:lang w:val="lt-LT"/>
        </w:rPr>
      </w:pPr>
      <w:r w:rsidRPr="00536A92">
        <w:rPr>
          <w:rFonts w:cs="Arial"/>
          <w:szCs w:val="22"/>
          <w:lang w:val="lt-LT"/>
        </w:rPr>
        <w:t>Techniniame projekte pagal</w:t>
      </w:r>
      <w:r w:rsidR="001E3803" w:rsidRPr="00536A92">
        <w:rPr>
          <w:rFonts w:cs="Arial"/>
          <w:szCs w:val="22"/>
          <w:lang w:val="lt-LT"/>
        </w:rPr>
        <w:t xml:space="preserve"> </w:t>
      </w:r>
      <w:r w:rsidR="00E378D0" w:rsidRPr="00536A92">
        <w:rPr>
          <w:rFonts w:cs="Arial"/>
          <w:szCs w:val="22"/>
          <w:lang w:val="lt-LT"/>
        </w:rPr>
        <w:t xml:space="preserve">STR 1.04.04:2017 „Statinio projektavimas, projekto ekspertizė“ </w:t>
      </w:r>
      <w:r w:rsidRPr="00536A92">
        <w:rPr>
          <w:szCs w:val="22"/>
          <w:lang w:val="lt-LT"/>
        </w:rPr>
        <w:t>nuostatas parengti aplinkosaugos reikalavimus, įskaitant bet neapsiribojant reikalavimais pateiktais šiame skyriuje.</w:t>
      </w:r>
      <w:r w:rsidRPr="00536A92">
        <w:rPr>
          <w:rFonts w:cs="Arial"/>
          <w:szCs w:val="22"/>
          <w:lang w:val="lt-LT"/>
        </w:rPr>
        <w:t xml:space="preserve"> Techniniame projekte turi būti pateikti duomenys apie:</w:t>
      </w:r>
    </w:p>
    <w:p w14:paraId="677B40FE" w14:textId="7CC38E01" w:rsidR="004A5E93" w:rsidRPr="00536A92" w:rsidRDefault="004A5E93" w:rsidP="00B258AB">
      <w:pPr>
        <w:pStyle w:val="NoSpacing"/>
        <w:numPr>
          <w:ilvl w:val="2"/>
          <w:numId w:val="9"/>
        </w:numPr>
        <w:tabs>
          <w:tab w:val="left" w:pos="1418"/>
        </w:tabs>
        <w:spacing w:line="276" w:lineRule="auto"/>
        <w:ind w:left="0" w:firstLine="567"/>
        <w:jc w:val="both"/>
        <w:rPr>
          <w:rFonts w:cstheme="minorHAnsi"/>
          <w:szCs w:val="22"/>
          <w:lang w:val="lt-LT"/>
        </w:rPr>
      </w:pPr>
      <w:r w:rsidRPr="00536A92">
        <w:rPr>
          <w:rFonts w:cstheme="minorHAnsi"/>
          <w:szCs w:val="22"/>
          <w:lang w:val="lt-LT"/>
        </w:rPr>
        <w:t>projekto įgyvendinimo metu ir eksploatavimo metu susidarysiančias pavojingas ir nepavojingas atliekas, nurodant jų pavadinimus, kodus ir jų kiekius, įskaitant demontuojamus</w:t>
      </w:r>
      <w:r w:rsidR="00005BC5" w:rsidRPr="00536A92">
        <w:rPr>
          <w:rFonts w:cstheme="minorHAnsi"/>
          <w:szCs w:val="22"/>
          <w:lang w:val="lt-LT"/>
        </w:rPr>
        <w:t xml:space="preserve"> PSO</w:t>
      </w:r>
      <w:r w:rsidRPr="00536A92">
        <w:rPr>
          <w:rFonts w:cstheme="minorHAnsi"/>
          <w:szCs w:val="22"/>
          <w:lang w:val="lt-LT"/>
        </w:rPr>
        <w:t xml:space="preserve"> reikmėms nereikalingus įrenginius;</w:t>
      </w:r>
    </w:p>
    <w:p w14:paraId="7E793D37" w14:textId="77777777" w:rsidR="004A5E93" w:rsidRPr="00536A92" w:rsidRDefault="004A5E93" w:rsidP="00B258AB">
      <w:pPr>
        <w:pStyle w:val="NoSpacing"/>
        <w:numPr>
          <w:ilvl w:val="2"/>
          <w:numId w:val="9"/>
        </w:numPr>
        <w:tabs>
          <w:tab w:val="left" w:pos="1418"/>
        </w:tabs>
        <w:spacing w:line="276" w:lineRule="auto"/>
        <w:ind w:left="0" w:firstLine="567"/>
        <w:jc w:val="both"/>
        <w:rPr>
          <w:rFonts w:cs="Arial"/>
          <w:szCs w:val="22"/>
          <w:lang w:val="lt-LT"/>
        </w:rPr>
      </w:pPr>
      <w:r w:rsidRPr="00536A92">
        <w:rPr>
          <w:rFonts w:cs="Arial"/>
          <w:szCs w:val="22"/>
          <w:lang w:val="lt-LT"/>
        </w:rPr>
        <w:t>apskaičiuotą projekto įgyvendinimo metu nuimamo derlingojo dirvožemio sluoksnio plotą, storį ir tūrį, nuimto dirvožemio sluoksnio laikino saugojimo vietą, jo panaudojimą;</w:t>
      </w:r>
    </w:p>
    <w:p w14:paraId="32F8ACBD" w14:textId="77777777" w:rsidR="002D4852" w:rsidRPr="00536A92" w:rsidRDefault="004A5E93" w:rsidP="00B258AB">
      <w:pPr>
        <w:pStyle w:val="NoSpacing"/>
        <w:numPr>
          <w:ilvl w:val="2"/>
          <w:numId w:val="9"/>
        </w:numPr>
        <w:tabs>
          <w:tab w:val="left" w:pos="1418"/>
        </w:tabs>
        <w:spacing w:line="276" w:lineRule="auto"/>
        <w:ind w:left="0" w:firstLine="567"/>
        <w:jc w:val="both"/>
        <w:rPr>
          <w:b/>
          <w:szCs w:val="22"/>
          <w:lang w:val="lt-LT"/>
        </w:rPr>
      </w:pPr>
      <w:r w:rsidRPr="00536A92">
        <w:rPr>
          <w:rFonts w:cs="Arial"/>
          <w:szCs w:val="22"/>
          <w:lang w:val="lt-LT"/>
        </w:rPr>
        <w:t xml:space="preserve">reikalavimus </w:t>
      </w:r>
      <w:r w:rsidRPr="00536A92">
        <w:rPr>
          <w:rFonts w:cs="Arial"/>
          <w:kern w:val="1"/>
          <w:szCs w:val="22"/>
          <w:lang w:val="lt-LT" w:eastAsia="ar-SA"/>
        </w:rPr>
        <w:t>įrenginių tiekėjams, kad šie privalo pateikti informaciją apie įrenginiuose esančių cheminių medžiagų</w:t>
      </w:r>
      <w:r w:rsidRPr="00536A92">
        <w:rPr>
          <w:b/>
          <w:szCs w:val="22"/>
          <w:lang w:val="lt-LT"/>
        </w:rPr>
        <w:t xml:space="preserve"> (</w:t>
      </w:r>
      <w:r w:rsidRPr="00536A92">
        <w:rPr>
          <w:rFonts w:cs="Arial"/>
          <w:szCs w:val="22"/>
          <w:lang w:val="lt-LT"/>
        </w:rPr>
        <w:t>dujos SF6 ir alyva) kiekius ir markes, taip pat pateikti jų sertifikatus ir saugos duomenų lapus</w:t>
      </w:r>
    </w:p>
    <w:p w14:paraId="0C2E6B3B" w14:textId="428F693D" w:rsidR="004A5E93" w:rsidRPr="00536A92" w:rsidRDefault="002D4852" w:rsidP="00B258AB">
      <w:pPr>
        <w:pStyle w:val="NoSpacing"/>
        <w:numPr>
          <w:ilvl w:val="2"/>
          <w:numId w:val="9"/>
        </w:numPr>
        <w:tabs>
          <w:tab w:val="left" w:pos="1418"/>
        </w:tabs>
        <w:spacing w:line="276" w:lineRule="auto"/>
        <w:ind w:left="0" w:firstLine="567"/>
        <w:jc w:val="both"/>
        <w:rPr>
          <w:b/>
          <w:szCs w:val="22"/>
          <w:lang w:val="lt-LT"/>
        </w:rPr>
      </w:pPr>
      <w:r w:rsidRPr="00536A92">
        <w:rPr>
          <w:rFonts w:cs="Arial"/>
          <w:szCs w:val="22"/>
          <w:lang w:val="lt-LT"/>
        </w:rPr>
        <w:t>Aprašyti priemones, kurių turi imtis rangovas statybvietėje mažindamas triukšmą, oro ar grunto taršą bei kitus veiksnius žmonėms ir aplinkai.</w:t>
      </w:r>
    </w:p>
    <w:p w14:paraId="6BD480D6" w14:textId="77777777" w:rsidR="004A5E93" w:rsidRPr="00536A92" w:rsidRDefault="004A5E93" w:rsidP="00B258AB">
      <w:pPr>
        <w:pStyle w:val="NoSpacing"/>
        <w:numPr>
          <w:ilvl w:val="1"/>
          <w:numId w:val="9"/>
        </w:numPr>
        <w:tabs>
          <w:tab w:val="left" w:pos="1418"/>
        </w:tabs>
        <w:spacing w:line="276" w:lineRule="auto"/>
        <w:ind w:left="0" w:firstLine="567"/>
        <w:jc w:val="both"/>
        <w:rPr>
          <w:rFonts w:cs="Arial"/>
          <w:szCs w:val="22"/>
          <w:lang w:val="lt-LT"/>
        </w:rPr>
      </w:pPr>
      <w:r w:rsidRPr="00536A92">
        <w:rPr>
          <w:rFonts w:cs="Arial"/>
          <w:szCs w:val="22"/>
          <w:lang w:val="lt-LT"/>
        </w:rPr>
        <w:t>Rangovas</w:t>
      </w:r>
      <w:r w:rsidRPr="00536A92">
        <w:rPr>
          <w:b/>
          <w:szCs w:val="22"/>
          <w:lang w:val="lt-LT"/>
        </w:rPr>
        <w:t xml:space="preserve"> </w:t>
      </w:r>
      <w:r w:rsidRPr="00536A92">
        <w:rPr>
          <w:rFonts w:cs="Arial"/>
          <w:szCs w:val="22"/>
          <w:lang w:val="lt-LT"/>
        </w:rPr>
        <w:t>privalo:</w:t>
      </w:r>
    </w:p>
    <w:p w14:paraId="525F79BE" w14:textId="77777777" w:rsidR="004A5E93" w:rsidRPr="00536A92" w:rsidRDefault="004A5E93" w:rsidP="00B258AB">
      <w:pPr>
        <w:pStyle w:val="NoSpacing"/>
        <w:numPr>
          <w:ilvl w:val="2"/>
          <w:numId w:val="9"/>
        </w:numPr>
        <w:tabs>
          <w:tab w:val="left" w:pos="1418"/>
        </w:tabs>
        <w:spacing w:line="276" w:lineRule="auto"/>
        <w:ind w:left="0" w:firstLine="567"/>
        <w:jc w:val="both"/>
        <w:rPr>
          <w:rFonts w:cs="Arial"/>
          <w:szCs w:val="22"/>
          <w:lang w:val="lt-LT"/>
        </w:rPr>
      </w:pPr>
      <w:r w:rsidRPr="00536A92">
        <w:rPr>
          <w:rFonts w:cs="Arial"/>
          <w:szCs w:val="22"/>
          <w:lang w:val="lt-LT"/>
        </w:rPr>
        <w:t>savo sąskaita, nepažeisdamas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teisės aktų nustatyta tvarka;</w:t>
      </w:r>
    </w:p>
    <w:p w14:paraId="33CE4C5C" w14:textId="6570F9EC" w:rsidR="004A5E93" w:rsidRPr="00536A92" w:rsidRDefault="00005BC5" w:rsidP="00B258AB">
      <w:pPr>
        <w:pStyle w:val="NoSpacing"/>
        <w:numPr>
          <w:ilvl w:val="2"/>
          <w:numId w:val="9"/>
        </w:numPr>
        <w:tabs>
          <w:tab w:val="left" w:pos="1418"/>
        </w:tabs>
        <w:spacing w:line="276" w:lineRule="auto"/>
        <w:ind w:left="0" w:firstLine="567"/>
        <w:jc w:val="both"/>
        <w:rPr>
          <w:rFonts w:cs="Arial"/>
          <w:szCs w:val="22"/>
          <w:lang w:val="lt-LT"/>
        </w:rPr>
      </w:pPr>
      <w:r w:rsidRPr="00536A92">
        <w:rPr>
          <w:rFonts w:cs="Arial"/>
          <w:szCs w:val="22"/>
          <w:lang w:val="lt-LT"/>
        </w:rPr>
        <w:t xml:space="preserve">PSO </w:t>
      </w:r>
      <w:r w:rsidR="004A5E93" w:rsidRPr="00536A92">
        <w:rPr>
          <w:rFonts w:cs="Arial"/>
          <w:szCs w:val="22"/>
          <w:lang w:val="lt-LT"/>
        </w:rPr>
        <w:t>reikmėms nereikalingus demontuotus įrenginius išardyti, susidariusias antrines žaliavas (metalai)</w:t>
      </w:r>
      <w:r w:rsidRPr="00536A92">
        <w:rPr>
          <w:rFonts w:cs="Arial"/>
          <w:szCs w:val="22"/>
          <w:lang w:val="lt-LT"/>
        </w:rPr>
        <w:t xml:space="preserve"> PSO</w:t>
      </w:r>
      <w:r w:rsidR="004A5E93" w:rsidRPr="00536A92">
        <w:rPr>
          <w:rFonts w:cs="Arial"/>
          <w:szCs w:val="22"/>
          <w:lang w:val="lt-LT"/>
        </w:rPr>
        <w:t xml:space="preserve"> vardu, dalyvaujant</w:t>
      </w:r>
      <w:r w:rsidRPr="00536A92">
        <w:rPr>
          <w:rFonts w:cs="Arial"/>
          <w:szCs w:val="22"/>
          <w:lang w:val="lt-LT"/>
        </w:rPr>
        <w:t xml:space="preserve"> PSO</w:t>
      </w:r>
      <w:r w:rsidR="004A5E93" w:rsidRPr="00536A92">
        <w:rPr>
          <w:rFonts w:cs="Arial"/>
          <w:szCs w:val="22"/>
          <w:lang w:val="lt-LT"/>
        </w:rPr>
        <w:t xml:space="preserve"> </w:t>
      </w:r>
      <w:r w:rsidR="00E32CDB" w:rsidRPr="00536A92">
        <w:rPr>
          <w:rFonts w:cs="Arial"/>
          <w:szCs w:val="22"/>
          <w:lang w:val="lt-LT"/>
        </w:rPr>
        <w:t>Rytų</w:t>
      </w:r>
      <w:r w:rsidR="001D467D" w:rsidRPr="00536A92">
        <w:rPr>
          <w:rFonts w:cs="Arial"/>
          <w:szCs w:val="22"/>
          <w:lang w:val="lt-LT"/>
        </w:rPr>
        <w:t xml:space="preserve"> </w:t>
      </w:r>
      <w:r w:rsidR="004A5E93" w:rsidRPr="00536A92">
        <w:rPr>
          <w:rFonts w:cs="Arial"/>
          <w:szCs w:val="22"/>
          <w:lang w:val="lt-LT"/>
        </w:rPr>
        <w:t>regiono atsakingiems darbuotojams, perduoti nurodytai žaliavas perdirbančiai įmonei (su kuria</w:t>
      </w:r>
      <w:r w:rsidRPr="00536A92">
        <w:rPr>
          <w:rFonts w:cs="Arial"/>
          <w:szCs w:val="22"/>
          <w:lang w:val="lt-LT"/>
        </w:rPr>
        <w:t xml:space="preserve"> PSO</w:t>
      </w:r>
      <w:r w:rsidR="004A5E93" w:rsidRPr="00536A92">
        <w:rPr>
          <w:rFonts w:cs="Arial"/>
          <w:szCs w:val="22"/>
          <w:lang w:val="lt-LT"/>
        </w:rPr>
        <w:t xml:space="preserve"> turi galiojančią sutartį), o susidariusias atliekas savo sąskaita perduoti atitinkamoms pagal atliekų rūšį atliekas tvarkančioms įmonėms. Demontuotus </w:t>
      </w:r>
      <w:r w:rsidR="001D467D" w:rsidRPr="00536A92">
        <w:rPr>
          <w:rFonts w:cs="Arial"/>
          <w:szCs w:val="22"/>
          <w:lang w:val="lt-LT"/>
        </w:rPr>
        <w:t xml:space="preserve">alyvinius  elektros įrenginius </w:t>
      </w:r>
      <w:r w:rsidR="004A5E93" w:rsidRPr="00536A92">
        <w:rPr>
          <w:rFonts w:cs="Arial"/>
          <w:szCs w:val="22"/>
          <w:lang w:val="lt-LT"/>
        </w:rPr>
        <w:t xml:space="preserve">savo sudėtyje turinčius pavojingų atliekų rangovas gali priduoti atliekų </w:t>
      </w:r>
      <w:r w:rsidR="004A5E93" w:rsidRPr="00536A92">
        <w:rPr>
          <w:rFonts w:cs="Arial"/>
          <w:szCs w:val="22"/>
          <w:lang w:val="lt-LT"/>
        </w:rPr>
        <w:lastRenderedPageBreak/>
        <w:t>tvarkytojui neišardytus, prieš tai iš jų nuleidus alyvą, jei atliekų tvarkytojas turi tokių atliekų tvarkymo licenciją ir išduoda pavojingų atliekų lydraštį visam įrenginių svoriui;</w:t>
      </w:r>
    </w:p>
    <w:p w14:paraId="22233CC8" w14:textId="77777777" w:rsidR="001D467D" w:rsidRPr="00536A92" w:rsidRDefault="001D467D" w:rsidP="00B258AB">
      <w:pPr>
        <w:pStyle w:val="ListParagraph"/>
        <w:numPr>
          <w:ilvl w:val="2"/>
          <w:numId w:val="9"/>
        </w:numPr>
        <w:tabs>
          <w:tab w:val="left" w:pos="1418"/>
        </w:tabs>
        <w:spacing w:line="276" w:lineRule="auto"/>
        <w:ind w:left="0" w:firstLine="567"/>
        <w:jc w:val="both"/>
        <w:rPr>
          <w:rFonts w:ascii="Trebuchet MS" w:hAnsi="Trebuchet MS" w:cs="Arial"/>
          <w:sz w:val="22"/>
          <w:szCs w:val="22"/>
          <w:lang w:val="lt-LT"/>
        </w:rPr>
      </w:pPr>
      <w:r w:rsidRPr="00536A92">
        <w:rPr>
          <w:rFonts w:ascii="Trebuchet MS" w:hAnsi="Trebuchet MS" w:cs="Arial"/>
          <w:sz w:val="22"/>
          <w:szCs w:val="22"/>
          <w:lang w:val="lt-LT"/>
        </w:rPr>
        <w:t>objekto techninio įvertinimo komisijai pateikti bendrą atliekų ataskaitą, ir atliekų perdavimą patvirtinančius dokumentus; dokumentuose turi būti nurodytas statomo objekto pavadinimas ir adresas;</w:t>
      </w:r>
    </w:p>
    <w:p w14:paraId="153CF3D6" w14:textId="12C521BA" w:rsidR="004A5E93" w:rsidRPr="00536A92" w:rsidRDefault="004A5E93" w:rsidP="00B258AB">
      <w:pPr>
        <w:pStyle w:val="NoSpacing"/>
        <w:numPr>
          <w:ilvl w:val="2"/>
          <w:numId w:val="9"/>
        </w:numPr>
        <w:tabs>
          <w:tab w:val="left" w:pos="1418"/>
        </w:tabs>
        <w:spacing w:line="276" w:lineRule="auto"/>
        <w:ind w:left="0" w:firstLine="567"/>
        <w:jc w:val="both"/>
        <w:rPr>
          <w:rFonts w:cs="Arial"/>
          <w:kern w:val="1"/>
          <w:szCs w:val="22"/>
          <w:lang w:val="lt-LT" w:eastAsia="ar-SA"/>
        </w:rPr>
      </w:pPr>
      <w:r w:rsidRPr="00536A92">
        <w:rPr>
          <w:rFonts w:cs="Arial"/>
          <w:szCs w:val="22"/>
          <w:lang w:val="lt-LT"/>
        </w:rPr>
        <w:t>vykdyti</w:t>
      </w:r>
      <w:r w:rsidRPr="00536A92">
        <w:rPr>
          <w:rFonts w:cs="Arial"/>
          <w:kern w:val="1"/>
          <w:szCs w:val="22"/>
          <w:lang w:val="lt-LT" w:eastAsia="ar-SA"/>
        </w:rPr>
        <w:t xml:space="preserve"> importuojamos apmokestinamosios pakuotės ir apmokestinamųjų gaminių apskaitą  „Pakuočių ir pakuočių atliekų tvarkymo įstatymo“, „Atliekų tvarkymo įstatymo” ir kitų teisės aktų nustatyta tvarka. </w:t>
      </w:r>
      <w:r w:rsidRPr="00536A92">
        <w:rPr>
          <w:rFonts w:cs="Arial"/>
          <w:szCs w:val="22"/>
          <w:lang w:val="lt-LT"/>
        </w:rPr>
        <w:t>Pateikti</w:t>
      </w:r>
      <w:r w:rsidR="00005BC5" w:rsidRPr="00536A92">
        <w:rPr>
          <w:rFonts w:cs="Arial"/>
          <w:szCs w:val="22"/>
          <w:lang w:val="lt-LT"/>
        </w:rPr>
        <w:t xml:space="preserve"> PSO</w:t>
      </w:r>
      <w:r w:rsidRPr="00536A92">
        <w:rPr>
          <w:rFonts w:cs="Arial"/>
          <w:szCs w:val="22"/>
          <w:lang w:val="lt-LT"/>
        </w:rPr>
        <w:t xml:space="preserve"> parengtas ataskaitas, ir, jei būtina, šių ataskaitų pagrindu, parengti mokesčių deklaraciją ir sumokėti mokesčius</w:t>
      </w:r>
      <w:r w:rsidRPr="00536A92">
        <w:rPr>
          <w:rFonts w:cs="Arial"/>
          <w:kern w:val="1"/>
          <w:szCs w:val="22"/>
          <w:lang w:val="lt-LT" w:eastAsia="ar-SA"/>
        </w:rPr>
        <w:t>;</w:t>
      </w:r>
    </w:p>
    <w:p w14:paraId="09AB570A" w14:textId="6180AC83" w:rsidR="009B4CBE" w:rsidRPr="00536A92" w:rsidRDefault="009B4CBE" w:rsidP="00B258AB">
      <w:pPr>
        <w:pStyle w:val="Heading1"/>
        <w:numPr>
          <w:ilvl w:val="0"/>
          <w:numId w:val="26"/>
        </w:numPr>
        <w:spacing w:before="120" w:after="120" w:line="276" w:lineRule="auto"/>
        <w:ind w:firstLine="567"/>
        <w:rPr>
          <w:szCs w:val="22"/>
          <w:lang w:val="lt-LT"/>
        </w:rPr>
      </w:pPr>
      <w:bookmarkStart w:id="79" w:name="_Toc455492587"/>
      <w:bookmarkStart w:id="80" w:name="_Toc456176968"/>
      <w:bookmarkStart w:id="81" w:name="_Toc66109488"/>
      <w:bookmarkEnd w:id="78"/>
      <w:r w:rsidRPr="00536A92">
        <w:rPr>
          <w:szCs w:val="22"/>
          <w:lang w:val="lt-LT"/>
        </w:rPr>
        <w:t>GAISRINĖS SAUGOS, DARBUOTOJŲ SAUGOS DALIS</w:t>
      </w:r>
      <w:bookmarkEnd w:id="79"/>
      <w:bookmarkEnd w:id="80"/>
      <w:bookmarkEnd w:id="81"/>
    </w:p>
    <w:p w14:paraId="409CFB77"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ADB91E5"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2F938826"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D354FF8"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7620C7F1"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10230E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147E41EB"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70D235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2206A16"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0E7D9F9"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3A6FC7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5F6DF50"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219FF090"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1ADD702D"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7EFD4565" w14:textId="0FDC8B6C" w:rsidR="00206FCC" w:rsidRPr="00536A92" w:rsidRDefault="00206FCC" w:rsidP="00B258AB">
      <w:pPr>
        <w:pStyle w:val="NoSpacing"/>
        <w:numPr>
          <w:ilvl w:val="1"/>
          <w:numId w:val="10"/>
        </w:numPr>
        <w:tabs>
          <w:tab w:val="left" w:pos="1418"/>
        </w:tabs>
        <w:spacing w:line="276" w:lineRule="auto"/>
        <w:ind w:left="0" w:firstLine="567"/>
        <w:jc w:val="both"/>
        <w:rPr>
          <w:rFonts w:cs="Arial"/>
          <w:kern w:val="1"/>
          <w:szCs w:val="22"/>
          <w:lang w:val="lt-LT" w:eastAsia="ar-SA"/>
        </w:rPr>
      </w:pPr>
      <w:r w:rsidRPr="00536A92">
        <w:rPr>
          <w:rFonts w:cs="Arial"/>
          <w:kern w:val="1"/>
          <w:szCs w:val="22"/>
          <w:lang w:val="lt-LT" w:eastAsia="ar-SA"/>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555C3A30" w14:textId="77777777" w:rsidR="00206FCC" w:rsidRPr="00536A92" w:rsidRDefault="00206FCC" w:rsidP="00B258AB">
      <w:pPr>
        <w:pStyle w:val="NoSpacing"/>
        <w:numPr>
          <w:ilvl w:val="1"/>
          <w:numId w:val="10"/>
        </w:numPr>
        <w:tabs>
          <w:tab w:val="left" w:pos="1418"/>
        </w:tabs>
        <w:spacing w:line="276" w:lineRule="auto"/>
        <w:ind w:left="0" w:firstLine="567"/>
        <w:jc w:val="both"/>
        <w:rPr>
          <w:rFonts w:cs="Arial"/>
          <w:kern w:val="1"/>
          <w:szCs w:val="22"/>
          <w:lang w:val="lt-LT" w:eastAsia="ar-SA"/>
        </w:rPr>
      </w:pPr>
      <w:r w:rsidRPr="00536A92">
        <w:rPr>
          <w:rFonts w:cs="Arial"/>
          <w:kern w:val="1"/>
          <w:szCs w:val="22"/>
          <w:lang w:val="lt-LT" w:eastAsia="ar-SA"/>
        </w:rPr>
        <w:t xml:space="preserve">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w:t>
      </w:r>
    </w:p>
    <w:p w14:paraId="2E23035D" w14:textId="141C044C" w:rsidR="009B4CBE" w:rsidRPr="00536A92" w:rsidRDefault="009B4CBE" w:rsidP="00B258AB">
      <w:pPr>
        <w:pStyle w:val="NoSpacing"/>
        <w:numPr>
          <w:ilvl w:val="1"/>
          <w:numId w:val="10"/>
        </w:numPr>
        <w:tabs>
          <w:tab w:val="left" w:pos="1418"/>
        </w:tabs>
        <w:spacing w:line="276" w:lineRule="auto"/>
        <w:ind w:left="0" w:firstLine="567"/>
        <w:jc w:val="both"/>
        <w:rPr>
          <w:rFonts w:cs="Arial"/>
          <w:szCs w:val="22"/>
          <w:lang w:val="lt-LT"/>
        </w:rPr>
      </w:pPr>
      <w:r w:rsidRPr="00536A92">
        <w:rPr>
          <w:rFonts w:cs="Arial"/>
          <w:szCs w:val="22"/>
          <w:lang w:val="lt-LT"/>
        </w:rPr>
        <w:t xml:space="preserve">Numatyti ne mažiau kaip vieną vietą gaisrinei technikai (įrangai) įžeminti toliau nuo elektros įrenginių ir technologinių pastatų. Gaisrinei technikai (įrangai) įžeminti skirtos įžeminimo juostos privalo turėti nedažytą 50 mm tarpą įžemikliui uždėti. Prie tos pačios juostos (50-70 mm atstumu nuo nedažytos dalies) papildomai įrengti 10 mm diametro ir 20, 30 mm ilgio cinkuoto metalo varžtą su sparnaveržle. </w:t>
      </w:r>
      <w:r w:rsidR="001D467D" w:rsidRPr="00536A92">
        <w:rPr>
          <w:rFonts w:cs="Arial"/>
          <w:szCs w:val="22"/>
          <w:lang w:val="lt-LT"/>
        </w:rPr>
        <w:t>Įžeminimo vietas pažymėti užrašu „Vieta gaisrinei technikai įžeminti”.</w:t>
      </w:r>
    </w:p>
    <w:p w14:paraId="3DE2E65E" w14:textId="0E7905B1" w:rsidR="009B4CBE" w:rsidRPr="00536A92" w:rsidRDefault="00BD183C" w:rsidP="00B258AB">
      <w:pPr>
        <w:pStyle w:val="NoSpacing"/>
        <w:numPr>
          <w:ilvl w:val="1"/>
          <w:numId w:val="10"/>
        </w:numPr>
        <w:tabs>
          <w:tab w:val="left" w:pos="1418"/>
        </w:tabs>
        <w:spacing w:line="276" w:lineRule="auto"/>
        <w:ind w:left="0" w:firstLine="567"/>
        <w:jc w:val="both"/>
        <w:rPr>
          <w:rFonts w:cs="Arial"/>
          <w:szCs w:val="22"/>
          <w:lang w:val="lt-LT"/>
        </w:rPr>
      </w:pPr>
      <w:r w:rsidRPr="00536A92">
        <w:rPr>
          <w:rFonts w:cs="Arial"/>
          <w:szCs w:val="22"/>
          <w:lang w:val="lt-LT"/>
        </w:rPr>
        <w:t>PVP</w:t>
      </w:r>
      <w:r w:rsidR="009B4CBE" w:rsidRPr="00536A92">
        <w:rPr>
          <w:rFonts w:cs="Arial"/>
          <w:szCs w:val="22"/>
          <w:lang w:val="lt-LT"/>
        </w:rPr>
        <w:t xml:space="preserve"> įrengti priešgaisrinę signalizaciją pagal </w:t>
      </w:r>
      <w:r w:rsidR="001D467D" w:rsidRPr="00536A92">
        <w:rPr>
          <w:rFonts w:cs="Arial"/>
          <w:szCs w:val="22"/>
          <w:lang w:val="lt-LT"/>
        </w:rPr>
        <w:t>skyriuje „Reikalavimai apsaugoms sistemoms“ nurodytus reikalavimus; jame turi būti bent du gesintuvai su ne mažiau kaip 4 kg gesinimo medžiaga.</w:t>
      </w:r>
      <w:r w:rsidR="009B4CBE" w:rsidRPr="00536A92">
        <w:rPr>
          <w:rFonts w:cs="Arial"/>
          <w:szCs w:val="22"/>
          <w:lang w:val="lt-LT"/>
        </w:rPr>
        <w:t xml:space="preserve">  </w:t>
      </w:r>
    </w:p>
    <w:p w14:paraId="74C043D4" w14:textId="18B747F5" w:rsidR="00317E98" w:rsidRPr="00536A92" w:rsidRDefault="009B4CBE" w:rsidP="00B258AB">
      <w:pPr>
        <w:pStyle w:val="NoSpacing"/>
        <w:numPr>
          <w:ilvl w:val="1"/>
          <w:numId w:val="10"/>
        </w:numPr>
        <w:tabs>
          <w:tab w:val="left" w:pos="1418"/>
        </w:tabs>
        <w:spacing w:line="276" w:lineRule="auto"/>
        <w:ind w:left="0" w:firstLine="567"/>
        <w:jc w:val="both"/>
        <w:rPr>
          <w:rFonts w:cs="Arial"/>
          <w:szCs w:val="22"/>
          <w:lang w:val="lt-LT"/>
        </w:rPr>
      </w:pPr>
      <w:r w:rsidRPr="00536A92">
        <w:rPr>
          <w:rFonts w:cs="Arial"/>
          <w:szCs w:val="22"/>
          <w:lang w:val="lt-LT"/>
        </w:rPr>
        <w:t>Techniniame projekte numatyti projektinius sprendinius, nustatančius technines priemones, darbų metodus, užtikrinant darbuotojų saugą ir sveikatą.</w:t>
      </w:r>
    </w:p>
    <w:p w14:paraId="4A504F2E" w14:textId="77777777" w:rsidR="00AE1165" w:rsidRPr="00536A92" w:rsidRDefault="00AE1165" w:rsidP="00B258AB">
      <w:pPr>
        <w:pStyle w:val="NoSpacing"/>
        <w:tabs>
          <w:tab w:val="left" w:pos="1418"/>
        </w:tabs>
        <w:spacing w:line="276" w:lineRule="auto"/>
        <w:ind w:left="567" w:firstLine="0"/>
        <w:jc w:val="both"/>
        <w:rPr>
          <w:rFonts w:cs="Arial"/>
          <w:szCs w:val="22"/>
          <w:lang w:val="lt-LT"/>
        </w:rPr>
      </w:pPr>
    </w:p>
    <w:p w14:paraId="1CB6D21F" w14:textId="1624ECBD" w:rsidR="00317E98" w:rsidRPr="00536A92" w:rsidRDefault="00317E98" w:rsidP="00B258AB">
      <w:pPr>
        <w:pStyle w:val="Heading1"/>
        <w:numPr>
          <w:ilvl w:val="0"/>
          <w:numId w:val="26"/>
        </w:numPr>
        <w:spacing w:before="120" w:after="120" w:line="276" w:lineRule="auto"/>
        <w:ind w:firstLine="567"/>
        <w:jc w:val="both"/>
        <w:rPr>
          <w:szCs w:val="22"/>
        </w:rPr>
      </w:pPr>
      <w:bookmarkStart w:id="82" w:name="_Toc456176969"/>
      <w:bookmarkStart w:id="83" w:name="_Toc66109489"/>
      <w:r w:rsidRPr="00536A92">
        <w:rPr>
          <w:szCs w:val="22"/>
        </w:rPr>
        <w:t>PRIEDAI</w:t>
      </w:r>
      <w:bookmarkEnd w:id="82"/>
      <w:bookmarkEnd w:id="83"/>
    </w:p>
    <w:sdt>
      <w:sdtPr>
        <w:rPr>
          <w:rFonts w:ascii="Trebuchet MS" w:hAnsi="Trebuchet MS"/>
          <w:bCs/>
          <w:i/>
          <w:iCs/>
          <w:sz w:val="22"/>
          <w:szCs w:val="22"/>
        </w:rPr>
        <w:id w:val="824789511"/>
        <w:docPartObj>
          <w:docPartGallery w:val="Bibliographies"/>
          <w:docPartUnique/>
        </w:docPartObj>
      </w:sdtPr>
      <w:sdtEndPr>
        <w:rPr>
          <w:b/>
          <w:i w:val="0"/>
          <w:iCs w:val="0"/>
        </w:rPr>
      </w:sdtEndPr>
      <w:sdtContent>
        <w:sdt>
          <w:sdtPr>
            <w:rPr>
              <w:rFonts w:ascii="Trebuchet MS" w:hAnsi="Trebuchet MS"/>
              <w:bCs/>
              <w:i/>
              <w:iCs/>
              <w:sz w:val="22"/>
              <w:szCs w:val="22"/>
            </w:rPr>
            <w:id w:val="111145805"/>
            <w:bibliography/>
          </w:sdtPr>
          <w:sdtEndPr>
            <w:rPr>
              <w:b/>
              <w:i w:val="0"/>
              <w:iCs w:val="0"/>
            </w:rPr>
          </w:sdtEndPr>
          <w:sdtContent>
            <w:p w14:paraId="3B12B30F" w14:textId="77777777" w:rsidR="00536A92" w:rsidRPr="00E92EED" w:rsidRDefault="00317E98" w:rsidP="00536A92">
              <w:pPr>
                <w:pStyle w:val="Bibliography"/>
                <w:rPr>
                  <w:rFonts w:ascii="Trebuchet MS" w:hAnsi="Trebuchet MS"/>
                  <w:b/>
                  <w:bCs/>
                  <w:noProof/>
                  <w:sz w:val="22"/>
                  <w:szCs w:val="22"/>
                </w:rPr>
              </w:pPr>
              <w:r w:rsidRPr="00E92EED">
                <w:rPr>
                  <w:rFonts w:ascii="Trebuchet MS" w:hAnsi="Trebuchet MS"/>
                  <w:bCs/>
                  <w:sz w:val="22"/>
                  <w:szCs w:val="22"/>
                </w:rPr>
                <w:fldChar w:fldCharType="begin"/>
              </w:r>
              <w:r w:rsidRPr="00E92EED">
                <w:rPr>
                  <w:rFonts w:ascii="Trebuchet MS" w:hAnsi="Trebuchet MS"/>
                  <w:bCs/>
                  <w:sz w:val="22"/>
                  <w:szCs w:val="22"/>
                </w:rPr>
                <w:instrText xml:space="preserve"> BIBLIOGRAPHY </w:instrText>
              </w:r>
              <w:r w:rsidRPr="00E92EED">
                <w:rPr>
                  <w:rFonts w:ascii="Trebuchet MS" w:hAnsi="Trebuchet MS"/>
                  <w:bCs/>
                  <w:sz w:val="22"/>
                  <w:szCs w:val="22"/>
                </w:rPr>
                <w:fldChar w:fldCharType="separate"/>
              </w:r>
              <w:r w:rsidR="00536A92" w:rsidRPr="00E92EED">
                <w:rPr>
                  <w:rFonts w:ascii="Trebuchet MS" w:hAnsi="Trebuchet MS"/>
                  <w:noProof/>
                  <w:sz w:val="22"/>
                  <w:szCs w:val="22"/>
                </w:rPr>
                <w:t xml:space="preserve">1. </w:t>
              </w:r>
              <w:r w:rsidR="00536A92" w:rsidRPr="00E92EED">
                <w:rPr>
                  <w:rFonts w:ascii="Trebuchet MS" w:hAnsi="Trebuchet MS"/>
                  <w:b/>
                  <w:bCs/>
                  <w:noProof/>
                  <w:sz w:val="22"/>
                  <w:szCs w:val="22"/>
                </w:rPr>
                <w:t xml:space="preserve">LITGRID AB reikalavimai Techninio projekto techninių specifikacijų sudarymui, 17 lapų. </w:t>
              </w:r>
            </w:p>
            <w:p w14:paraId="576C101A"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 Elektros tinklų ir įrenginių perkėlimo (rekonstravimo) sąlygos Nr. ISK21-50626, 3 lapai. </w:t>
              </w:r>
            </w:p>
            <w:p w14:paraId="67B2A47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 Tipinė darbų-atjungimo grafiko forma, 1 lapas. </w:t>
              </w:r>
            </w:p>
            <w:p w14:paraId="4B5D3097"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 0,4-35 kV Kertamųjų OL atjungimo grafiko forma, 1 lapas. </w:t>
              </w:r>
            </w:p>
            <w:p w14:paraId="511E013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 LITGRID AB reikalavimai techninių projektų sudėčiai, 12 lapų. </w:t>
              </w:r>
            </w:p>
            <w:p w14:paraId="0722B96A"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 Reikalavimai dokumentacijai, pateikiamai energetikos objekto statybos/rekonstravimo darbų techninio įvertinimo komisijai, 47 lapai. </w:t>
              </w:r>
            </w:p>
            <w:p w14:paraId="5A2FBDB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 Reikalavimai dokumentacijai, pateikiamai energetikos objekto statybos/rekonstravimo darbų statybos užbaigimo komisijai, 3 lapai. </w:t>
              </w:r>
            </w:p>
            <w:p w14:paraId="748E2E1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 Minimalūs informacijos saugos reikalavimai projektavimui ir diegimui V1.1, 10 lapų. </w:t>
              </w:r>
            </w:p>
            <w:p w14:paraId="0D8BC217"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 Minimalūs informacijos saugos reikalavimai paslaugų teikimui V1.1, 12 lapų. </w:t>
              </w:r>
            </w:p>
            <w:p w14:paraId="45A19EA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10. 330-110 kV įtampos transformatorinių pastočių ir atvirų skirstyklų elektros įrenginių gamyklinių gelzbetoninių pamatų standartiniai techniniai reikalavimai, 3 lapai. </w:t>
              </w:r>
            </w:p>
            <w:p w14:paraId="644F821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11. 330-110 kV įtampos atvirų skirstyklų elektros įrenginius laikančių plieninių konstrukcijų standartiniai techniniai reikalavimai, 3 lapai. </w:t>
              </w:r>
            </w:p>
            <w:p w14:paraId="593FADDC"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12. 110-400 kV įtampos pastočių, skirstyklų įrenginių ir oro linijų plieninių konstrukijų dengimo cinku karštuoju būdu standartiniai techniniai reikalavimai, 4 lapai. </w:t>
              </w:r>
            </w:p>
            <w:p w14:paraId="7AFDBF8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13. 400-110 kV įtampos transformatorių pastočių valdymo pulto standartiniai techniniai reikalavimai, 7 lapai. </w:t>
              </w:r>
            </w:p>
            <w:p w14:paraId="73A908B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lastRenderedPageBreak/>
                <w:t xml:space="preserve">14. 400-110 kV įtampos transformatorių pastočių kondicionierių ir jų jungiamųjų dalių įrangos standartiniai techniniai reikalavimai, 4 lapai. </w:t>
              </w:r>
            </w:p>
            <w:p w14:paraId="36BF2AC5"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15. 330-110 kV įtampos transformatorinių pastočių ir atvirų skirstyklų gelžbetoninių antžeminių kabelių kanalų standartiniai techniniai reikalavimai, 2 lapai. </w:t>
              </w:r>
            </w:p>
            <w:p w14:paraId="5ED89185"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16. 330-110 kV įtampos transformatorių pastočių atvirų skirstyklų ir kabelinių linijų įgilintų gelžbetoninių kabelinių kanalų standartiniai techniniai reikalavimai, 2 lapai. </w:t>
              </w:r>
            </w:p>
            <w:p w14:paraId="35537FD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17. Standartiniai techniniai reikalavimai žemos įtampos kabelių apsauginiams vamzdžiams įrengiamiems nuo žemės lygio iki įrenginių pavarų/gnybtų spintų, 3 lapai. </w:t>
              </w:r>
            </w:p>
            <w:p w14:paraId="5F5D5EB5"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18. 400-110 kV įtampos transformatorių pastočių ir atvirų skyrstyklų projektavimo užduoties sklypo plano tipiniai mazgai, 4 lapai. </w:t>
              </w:r>
            </w:p>
            <w:p w14:paraId="1C0737A6"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19. 330-110 kV įtampos transformatorių pastočių ir atvirų skirstyklų teritorijų dangų įrengimo standartiniai techniniai reikalavimai, 3 lapai. </w:t>
              </w:r>
            </w:p>
            <w:p w14:paraId="5BEE926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20. 330-110 kV įtampos transformatorinių pastočių ir atvirų skirstyklų tvorų standartiniai techniniai reikalavimai, 3 lapai. </w:t>
              </w:r>
            </w:p>
            <w:p w14:paraId="6A725A1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21. Skirstyklos demontuojamų įrenginių, perduodamų į LITGRID AB avarinį rezervą, sąrašas, 1 lapas. </w:t>
              </w:r>
            </w:p>
            <w:p w14:paraId="3FF82AA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22. Standartiniai techniniai reikalavimai 110 kV įtampos skyrikliams, 6 lapai. </w:t>
              </w:r>
            </w:p>
            <w:p w14:paraId="2E894F3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23. Standartiniai techniniai reikalavimai 110 kV įtampos SF6 dujiniams jungtuvams, 8 lapai. </w:t>
              </w:r>
            </w:p>
            <w:p w14:paraId="64B1B9B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24. Standartiniai techniniai reikalavimai 110 kV įtampos viršįtampių ribotuvams 2 linijos iškrovos klasės, 5 lapai. </w:t>
              </w:r>
            </w:p>
            <w:p w14:paraId="112D8FAC"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25. Standartiniai techniniai reikalavimai 110 kV įtampos viršįtampių ribotuvams 3 linijos iškrovos klasės, 5 lapai. </w:t>
              </w:r>
            </w:p>
            <w:p w14:paraId="1BED813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26. Apibendrinti reikalavimai viršįtampių ribotuvų įrengimui 110 kV transformatorių pastotėse, 6 lapai. </w:t>
              </w:r>
            </w:p>
            <w:p w14:paraId="0182082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27. Standartiniai techniniai reikalavimai 110 kV matavimo transformatoriams, 11 lapų. </w:t>
              </w:r>
            </w:p>
            <w:p w14:paraId="747E668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28. Perdavimo tinklo transformatorių pastočių ir skirstyklų savųjų reikmių maitinimo techniniai reikalavimai, 11 lapų. </w:t>
              </w:r>
            </w:p>
            <w:p w14:paraId="302F2327"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29. Standartiniai techniniai reikalavimai nuolatinės srovės savųjų reikmių skydui, 7 lapai. </w:t>
              </w:r>
            </w:p>
            <w:p w14:paraId="1B646EB4"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30. Standartiniai techniniai reikalavimai stacionariosioms akumuliatorių baterijoms, 3 lapai. </w:t>
              </w:r>
            </w:p>
            <w:p w14:paraId="76F7B99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31. Standartiniai techniniai reikalavimai akumuliatorių baterijų įkrovikliams, 3 lapai. </w:t>
              </w:r>
            </w:p>
            <w:p w14:paraId="1896E92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32. Standartiniai techniniai reikalavimai kintamos srovės savųjų reikmių skydui, 7 lapai. </w:t>
              </w:r>
            </w:p>
            <w:p w14:paraId="707AA81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33. Techniniai reikalavimai saulės elektrinei, 1 lapas. </w:t>
              </w:r>
            </w:p>
            <w:p w14:paraId="2C90A73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34. Standartiniai techniniai reikalavimai 400-110 kV vamzdiniams laidininkams, 2 lapai. </w:t>
              </w:r>
            </w:p>
            <w:p w14:paraId="446CEAA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35. Standartiniai techniniai reikalavimai 400-110 kV pastotėse naudojamiems lankstiems srovėlaidžiams (laidams), 3 lapai. </w:t>
              </w:r>
            </w:p>
            <w:p w14:paraId="2172456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36. Standartiniai techniniai reikalavimai 330-110 kV įtampos oro linijų stikliniams lėkštiniams izoliatoriams, 2 lapai. </w:t>
              </w:r>
            </w:p>
            <w:p w14:paraId="37DC961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37. Standartiniai techniniai reiklavimai 400-330-110 kV įtampos atraminiams izoliatoriams, 3 lapai. </w:t>
              </w:r>
            </w:p>
            <w:p w14:paraId="2476FA3A"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38. Standartiniai techniniai reikalavimai 400-330-110 kV pirminių įrenginių prijungimo gnybtams, 6 lapai. </w:t>
              </w:r>
            </w:p>
            <w:p w14:paraId="036A3EF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39. Reikalavimai 400-330-110 kV įtampos transformatorių pastočių įžeminimo kontūro įrengimui, 3 lapai. </w:t>
              </w:r>
            </w:p>
            <w:p w14:paraId="1DFD5C0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40. Standartiniai techniniai reikalavimai 400-330-110 kV įtampos transformatorių pastočių įžeminimo kontūro elementams, 2 lapai. </w:t>
              </w:r>
            </w:p>
            <w:p w14:paraId="1BC1108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41. Perdavimo tinklo operatyvinių ir techninių pavadinimų sudarymo ir žymėjimo tvarkos aprašas, 43 lapai. </w:t>
              </w:r>
            </w:p>
            <w:p w14:paraId="58A4C30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42. Standartiniai techniniai reikalavimai pirminių įrenginių techninių duomenų lentelėms, 31 lapas. </w:t>
              </w:r>
            </w:p>
            <w:p w14:paraId="43DB645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43. Standartiniai techniniai reikalavimai 400-110 kV įtampos oro linijų žaibosaugos trosams (be šviesolaidinio kabelio), 3 lapai. </w:t>
              </w:r>
            </w:p>
            <w:p w14:paraId="52A48A2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44. Standartiniai techniniai reikalavimai 400-110 kV įtampos oro linijų aliuminius su plieninių vijų šerdimi laidus laikantiems gnybtams, 3 lapai. </w:t>
              </w:r>
            </w:p>
            <w:p w14:paraId="0D542D3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45. Standartiniai techniniai reikalavimai 110 kV įtampos oro linijų vibracijos slopintuvams (Stokbridžo tipo), 3 lapai. </w:t>
              </w:r>
            </w:p>
            <w:p w14:paraId="71578246"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46. Standartiniai techniniai reikalavimai 400-110 kV įtampos OL neizoliuotiems aliumininiams su plieninių vijų šerdimi laidams, 4 lapai. </w:t>
              </w:r>
            </w:p>
            <w:p w14:paraId="452DBBD4"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lastRenderedPageBreak/>
                <w:t xml:space="preserve">47. Standartiniai techniniai reikalavimai 400-110 kV įtampos OL laidų ir žaibosaugos trosų be ŠK varžtinio tipo tempiamiesiems gnybtams, 3 lapai. </w:t>
              </w:r>
            </w:p>
            <w:p w14:paraId="068B8C5C"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48. Standartiniai techniniai reikalavimai 400-110 kV įtampos OL laidų ir žaibosaugos trosų be ŠK presuojamo tipo tempiamiesiems gnybtams, 3 lapai. </w:t>
              </w:r>
            </w:p>
            <w:p w14:paraId="32945ED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49. Standartiniai techniniai reikalavimai 400-110 kV įtampos OL laidų ir žaibosaugos trosų be ŠK pleištinio tipo tempiamiesiems gnybtams, 3 lapai. </w:t>
              </w:r>
            </w:p>
            <w:p w14:paraId="01065704"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50. Standartiniai techniniai reikalavimai 400-110 kV įtampos oro linijų stiklinių izoliatorių girliandų sudėčiai, 4 lapai. </w:t>
              </w:r>
            </w:p>
            <w:p w14:paraId="6B44D4D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51. RAA kompleksinių bandymų aprašas V1.1 24 lapai. </w:t>
              </w:r>
            </w:p>
            <w:p w14:paraId="4AA5681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52. Standartiniai techniniai reikalavimai 400/330/110/10 kV TP mikroprocesorinėms relinės apsaugos ir automatikos relėms ir valdikliams, 10 lapų. </w:t>
              </w:r>
            </w:p>
            <w:p w14:paraId="4697EE3C"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53. Litgrid AB Perdavimo tinklo 110 kV transformatorių pastočių standartinių relinės apsaugos ir automatikos funkcinių schemų išpildymo techniniuose projektuose aprašas, 24 lapai. </w:t>
              </w:r>
            </w:p>
            <w:p w14:paraId="4D9B5B7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54. Standartiniai techniniai reikalavimai kontroliniams kabeliams jungiantiems relinės apsaugos/automatikos ir atviros skirstyklos pirminius įrenginius, 6 lapai. </w:t>
              </w:r>
            </w:p>
            <w:p w14:paraId="5C11FFF6"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55. Standartiniai techniniai reikalavimai lauko ir vidaus spintų vidinio montažo laidams, 2 lapai. </w:t>
              </w:r>
            </w:p>
            <w:p w14:paraId="39955EA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56. Standartiniai techniniai reikalavimai relinės apsaugos ir automatikos vidaus spintoms, 7 lapai. </w:t>
              </w:r>
            </w:p>
            <w:p w14:paraId="325C0D4C"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57. Pagrindinių ir kitų RAA įrenginių sąrankos RAA vidaus spintose Užsakovo patikrinimo protokolas gamyklinių bandymų metu, 10 lapų. </w:t>
              </w:r>
            </w:p>
            <w:p w14:paraId="1076E90A"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58. Standartiniai techniniai reikalavimai RAA elektros grandinių elektromechaninėms relėms, 6 lapai. </w:t>
              </w:r>
            </w:p>
            <w:p w14:paraId="3CD6E29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59. Standartiniai techniniai reikalavimai lauko tarpinių gnybtynų spintoms, 7 lapai. </w:t>
              </w:r>
            </w:p>
            <w:p w14:paraId="1ABFE9B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60. Pagrindinių ir kitų RAA įrenginių sąrankos lauko tarpinių gnybtynų spintose Užsakovo patikrinimo protokolas gamyklinių bandymų metu, 9 lapai. </w:t>
              </w:r>
            </w:p>
            <w:p w14:paraId="4F76CF8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61. Perdavimo tinklo transformatorių pastočių ir skirstyklų įrangos nuotolinio valdymo reikalavimų aprašas, 287 lapai. </w:t>
              </w:r>
            </w:p>
            <w:p w14:paraId="1C05308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62. Standartiniai techniniai reikalavimai teleinformacijos surinkimo ir perdavimo įrenginiams, 8 lapai. </w:t>
              </w:r>
            </w:p>
            <w:p w14:paraId="0E23C93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63. Perdavimo sistemos operatoriaus ir tinklų naudotojo tarpusavio santykių nuostatų eksploatuojant elektros įrenginius standartinės sąlygos, 46 lapai. </w:t>
              </w:r>
            </w:p>
            <w:p w14:paraId="0DEB2DD5"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64. Standartiniai techniniai reikalavimai pastočių laiko sinchronizavimo įrengiams, 5 lapai. </w:t>
              </w:r>
            </w:p>
            <w:p w14:paraId="1249F89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65. Reiklavimai telekomunikacijų ir TSPĮ elektrinio maitinimo nuo NSSRS projektavimui, 3 lapai. </w:t>
              </w:r>
            </w:p>
            <w:p w14:paraId="3AD31CF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66. Standartiniai techniniai reikalavimai telekomunikacijų vidaus spintoms valdymo pultuose ir ryšių aparatinėse, 5 lapai. </w:t>
              </w:r>
            </w:p>
            <w:p w14:paraId="5009F9B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67. Tipinis ryšio nutraukimo darbų planas, 1 lapas. </w:t>
              </w:r>
            </w:p>
            <w:p w14:paraId="29BE4CE8"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68. Tipiniai reikalavimai šviesolaidinio kabelio projektavimui, 3 lapai. </w:t>
              </w:r>
            </w:p>
            <w:p w14:paraId="04992F2F"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69. Tipiniai reikalavimai skaidulų paskirstymo įrenginio projektavimui, 2 lapai. </w:t>
              </w:r>
            </w:p>
            <w:p w14:paraId="03B3DBD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70. Tipiniai reikalavimai ryšių apsauginiams vamzdžiams, 3 lapai. </w:t>
              </w:r>
            </w:p>
            <w:p w14:paraId="2604AE2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71. Tipiniai reikalavimai ryšio šuliniams, 2 lapai. </w:t>
              </w:r>
            </w:p>
            <w:p w14:paraId="1C9AD89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72. Standartiniai techniniai reikalavimai jungiamiesiams šviesolaidiniams kabeliams, 2 lapai. </w:t>
              </w:r>
            </w:p>
            <w:p w14:paraId="7B74672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73. Standartiniai techniniai reikalavimai telekomunikacijų maitinimo šaltiniui, 2 lapai. </w:t>
              </w:r>
            </w:p>
            <w:p w14:paraId="3BA55F5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74. Standartiniai techniniai reikalavimai radijo relinei įrangai, 4 lapai. </w:t>
              </w:r>
            </w:p>
            <w:p w14:paraId="52484EB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75. Standartiniai techniniai reiklavimai MPLS maršutizatoriui, 5 lapai. </w:t>
              </w:r>
            </w:p>
            <w:p w14:paraId="3B00E42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76. Standartiniai techniniai reiklavimai pramoniniams duomenų tinklo komutatoriams, 5 lapai. </w:t>
              </w:r>
            </w:p>
            <w:p w14:paraId="2C3E6B7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77. Standartiniai techniniai reikalavimai ethernet terpės keitikliams, 3 lapai. </w:t>
              </w:r>
            </w:p>
            <w:p w14:paraId="71AC8066"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78. Tipinė Litgrid AB transformatorių pastotės duomenų tinklo struktūrinė schema, 1 lapas. </w:t>
              </w:r>
            </w:p>
            <w:p w14:paraId="01C6CBA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79. Įrenginių ryšio protokolų nustatymo lentelės ir įrenginių sąrašas, 1 lapas. </w:t>
              </w:r>
            </w:p>
            <w:p w14:paraId="427FB696"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80. Standartiniai techniniai reikalavimai lauko komercinės apskaitos spintoms, 9 lapai. </w:t>
              </w:r>
            </w:p>
            <w:p w14:paraId="388C681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81. Standartiniai techniniai reikalavimai vidaus kontrolinės (techninės) apskaitos spintos, 9 lapai. </w:t>
              </w:r>
            </w:p>
            <w:p w14:paraId="7D814145"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82. Standartiniai techniniai reikalvimai elektros skaitiklių komercinių duomenų nuskaitymo valdikliams (KDV), 8 lapai. </w:t>
              </w:r>
            </w:p>
            <w:p w14:paraId="62B1DFE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83. Standartiniai techniniai reiklavimai elektros skaitiklių momentinių duomenų nustatymo valdikliams (MDV), 10 lapų. </w:t>
              </w:r>
            </w:p>
            <w:p w14:paraId="5CE6EFF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84. Standartiniai techniniai reikalavimai bendros paskirties duomenų tinklo komutatoriams, 5 lapai. </w:t>
              </w:r>
            </w:p>
            <w:p w14:paraId="2291A5A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85. Standartiniai techniniai reikalavimai apsauginės siganalizacijos centralei, 2 lapai. </w:t>
              </w:r>
            </w:p>
            <w:p w14:paraId="488D1BB0"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86. Standartiniai techniniai reikalavimai magnetinio kontakto, 1 lapas. </w:t>
              </w:r>
            </w:p>
            <w:p w14:paraId="686BF9DD"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lastRenderedPageBreak/>
                <w:t xml:space="preserve">87. Standartiniai techniniai reiklavimai vidaus judesio davikliui, 1 lapas. </w:t>
              </w:r>
            </w:p>
            <w:p w14:paraId="115D85B4"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88. Standartiniai techniniai reikalavimai įeigos kontrolės IP kontroleriui, 2 lapai. </w:t>
              </w:r>
            </w:p>
            <w:p w14:paraId="4BDF0BE1"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89. Standartiniai techniniai reikalavimai valdomai vaizdo kamerai, 2 lapai. </w:t>
              </w:r>
            </w:p>
            <w:p w14:paraId="46D78723"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90. Standartiniai techniniai reikalavimai fiksuotai vaizdo kamerai, 2 lapai. </w:t>
              </w:r>
            </w:p>
            <w:p w14:paraId="55681FB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91. Standartiniai techniniai reikalavimai fiksuotai lauko vaizdo kamerai, 2 lapai. </w:t>
              </w:r>
            </w:p>
            <w:p w14:paraId="169636DB"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92. Standartiniai techniniai reikalavimai lauko judesio davikliui, 1 lapas. </w:t>
              </w:r>
            </w:p>
            <w:p w14:paraId="1BC334F2"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93. Standartiniai techniniai reikalavimai gaisro aptikimo centralei (kai saugomas patalpų plotas daugiau nei 200 m2), 5 lapai. </w:t>
              </w:r>
            </w:p>
            <w:p w14:paraId="2AD2E309"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94. Standartiniai techniniai reiklavimai serijinio rakinimo sistemos cilindrams, 1 lapas. </w:t>
              </w:r>
            </w:p>
            <w:p w14:paraId="775C8FCE" w14:textId="77777777" w:rsidR="00536A92" w:rsidRPr="00E92EED" w:rsidRDefault="00536A92" w:rsidP="00536A92">
              <w:pPr>
                <w:pStyle w:val="Bibliography"/>
                <w:rPr>
                  <w:rFonts w:ascii="Trebuchet MS" w:hAnsi="Trebuchet MS"/>
                  <w:b/>
                  <w:bCs/>
                  <w:noProof/>
                  <w:sz w:val="22"/>
                  <w:szCs w:val="22"/>
                </w:rPr>
              </w:pPr>
              <w:r w:rsidRPr="00E92EED">
                <w:rPr>
                  <w:rFonts w:ascii="Trebuchet MS" w:hAnsi="Trebuchet MS"/>
                  <w:b/>
                  <w:bCs/>
                  <w:noProof/>
                  <w:sz w:val="22"/>
                  <w:szCs w:val="22"/>
                </w:rPr>
                <w:t xml:space="preserve">95. Standartiniai techniniai reiklavimai serijinio rakinimo sistemos pakabinamoms spynoms, 1 lapas. </w:t>
              </w:r>
            </w:p>
            <w:p w14:paraId="61CDA5F6" w14:textId="489EECEE" w:rsidR="009D3F97" w:rsidRPr="00E92EED" w:rsidRDefault="00317E98" w:rsidP="00536A92">
              <w:pPr>
                <w:pStyle w:val="Bibliography"/>
                <w:spacing w:line="276" w:lineRule="auto"/>
                <w:rPr>
                  <w:rFonts w:ascii="Trebuchet MS" w:hAnsi="Trebuchet MS"/>
                  <w:b/>
                  <w:bCs/>
                  <w:sz w:val="22"/>
                  <w:szCs w:val="22"/>
                </w:rPr>
              </w:pPr>
              <w:r w:rsidRPr="00E92EED">
                <w:rPr>
                  <w:rFonts w:ascii="Trebuchet MS" w:hAnsi="Trebuchet MS"/>
                  <w:bCs/>
                  <w:noProof/>
                  <w:sz w:val="22"/>
                  <w:szCs w:val="22"/>
                </w:rPr>
                <w:fldChar w:fldCharType="end"/>
              </w:r>
            </w:p>
          </w:sdtContent>
        </w:sdt>
      </w:sdtContent>
    </w:sdt>
    <w:bookmarkEnd w:id="33" w:displacedByCustomXml="prev"/>
    <w:bookmarkEnd w:id="32" w:displacedByCustomXml="prev"/>
    <w:bookmarkEnd w:id="31" w:displacedByCustomXml="prev"/>
    <w:p w14:paraId="758E92F3" w14:textId="46950197" w:rsidR="009D3F97" w:rsidRPr="00E92EED" w:rsidRDefault="009D3F97" w:rsidP="00B258AB">
      <w:pPr>
        <w:spacing w:line="276" w:lineRule="auto"/>
        <w:rPr>
          <w:rFonts w:ascii="Trebuchet MS" w:hAnsi="Trebuchet MS"/>
          <w:sz w:val="22"/>
          <w:szCs w:val="22"/>
        </w:rPr>
      </w:pPr>
    </w:p>
    <w:sectPr w:rsidR="009D3F97" w:rsidRPr="00E92EED" w:rsidSect="00AA48F0">
      <w:headerReference w:type="default" r:id="rId13"/>
      <w:footerReference w:type="default" r:id="rId14"/>
      <w:headerReference w:type="first" r:id="rId15"/>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491E6" w14:textId="77777777" w:rsidR="00C87617" w:rsidRDefault="00C87617" w:rsidP="00EF30E4">
      <w:pPr>
        <w:pStyle w:val="antraste"/>
      </w:pPr>
      <w:r>
        <w:separator/>
      </w:r>
    </w:p>
  </w:endnote>
  <w:endnote w:type="continuationSeparator" w:id="0">
    <w:p w14:paraId="6743B4AC" w14:textId="77777777" w:rsidR="00C87617" w:rsidRDefault="00C87617" w:rsidP="00EF30E4">
      <w:pPr>
        <w:pStyle w:val="antraste"/>
      </w:pPr>
      <w:r>
        <w:continuationSeparator/>
      </w:r>
    </w:p>
  </w:endnote>
  <w:endnote w:type="continuationNotice" w:id="1">
    <w:p w14:paraId="116EE47F" w14:textId="77777777" w:rsidR="00C87617" w:rsidRDefault="00C87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1562FE" w:rsidRPr="00E07536" w:rsidRDefault="001562FE">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14:paraId="3587886B" w14:textId="77777777" w:rsidR="001562FE" w:rsidRDefault="001562FE"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F753B" w14:textId="77777777" w:rsidR="00C87617" w:rsidRDefault="00C87617" w:rsidP="00EF30E4">
      <w:pPr>
        <w:pStyle w:val="antraste"/>
      </w:pPr>
      <w:r>
        <w:separator/>
      </w:r>
    </w:p>
  </w:footnote>
  <w:footnote w:type="continuationSeparator" w:id="0">
    <w:p w14:paraId="4DDCFB93" w14:textId="77777777" w:rsidR="00C87617" w:rsidRDefault="00C87617" w:rsidP="00EF30E4">
      <w:pPr>
        <w:pStyle w:val="antraste"/>
      </w:pPr>
      <w:r>
        <w:continuationSeparator/>
      </w:r>
    </w:p>
  </w:footnote>
  <w:footnote w:type="continuationNotice" w:id="1">
    <w:p w14:paraId="3222DEBF" w14:textId="77777777" w:rsidR="00C87617" w:rsidRDefault="00C87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2ED9F" w14:textId="701DEB0A" w:rsidR="001562FE" w:rsidRDefault="001562FE" w:rsidP="00145BD8">
    <w:pPr>
      <w:pStyle w:val="Header"/>
      <w:jc w:val="right"/>
    </w:pPr>
  </w:p>
  <w:p w14:paraId="13F2B05A" w14:textId="63C80C77" w:rsidR="001562FE" w:rsidRPr="000B798C" w:rsidRDefault="001562FE" w:rsidP="000B798C">
    <w:pPr>
      <w:pStyle w:val="Header"/>
      <w:jc w:val="right"/>
      <w:rPr>
        <w:rFonts w:ascii="Trebuchet MS" w:hAnsi="Trebuchet MS" w:cs="Arial"/>
        <w:i/>
        <w:sz w:val="22"/>
        <w:szCs w:val="20"/>
        <w:lang w:val="lt-LT"/>
      </w:rPr>
    </w:pPr>
    <w:r>
      <w:rPr>
        <w:noProof/>
        <w:lang w:val="lt-LT"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1513">
      <w:rPr>
        <w:i/>
      </w:rPr>
      <w:t xml:space="preserve"> </w:t>
    </w:r>
    <w:r>
      <w:t xml:space="preserve">    </w:t>
    </w:r>
    <w:r w:rsidRPr="00D43B0C">
      <w:rPr>
        <w:i/>
      </w:rPr>
      <w:t xml:space="preserve"> </w:t>
    </w:r>
    <w:r w:rsidRPr="00BC0483">
      <w:rPr>
        <w:rFonts w:ascii="Trebuchet MS" w:hAnsi="Trebuchet MS" w:cs="Arial"/>
        <w:i/>
        <w:sz w:val="22"/>
        <w:szCs w:val="20"/>
        <w:lang w:val="lt-LT"/>
      </w:rPr>
      <w:t>110</w:t>
    </w:r>
    <w:r>
      <w:rPr>
        <w:rFonts w:ascii="Trebuchet MS" w:hAnsi="Trebuchet MS" w:cs="Arial"/>
        <w:i/>
        <w:sz w:val="22"/>
        <w:szCs w:val="20"/>
        <w:lang w:val="lt-LT"/>
      </w:rPr>
      <w:t>/</w:t>
    </w:r>
    <w:r w:rsidRPr="00BC0483">
      <w:rPr>
        <w:rFonts w:ascii="Trebuchet MS" w:hAnsi="Trebuchet MS" w:cs="Arial"/>
        <w:i/>
        <w:sz w:val="22"/>
        <w:szCs w:val="20"/>
        <w:lang w:val="lt-LT"/>
      </w:rPr>
      <w:t xml:space="preserve">10 kV </w:t>
    </w:r>
    <w:r>
      <w:rPr>
        <w:rFonts w:ascii="Trebuchet MS" w:hAnsi="Trebuchet MS" w:cs="Arial"/>
        <w:i/>
        <w:sz w:val="22"/>
        <w:szCs w:val="20"/>
        <w:lang w:val="lt-LT"/>
      </w:rPr>
      <w:t>Nemenčinės</w:t>
    </w:r>
    <w:r w:rsidRPr="00BC0483">
      <w:rPr>
        <w:rFonts w:ascii="Trebuchet MS" w:hAnsi="Trebuchet MS" w:cs="Arial"/>
        <w:i/>
        <w:sz w:val="22"/>
        <w:szCs w:val="20"/>
        <w:lang w:val="lt-LT"/>
      </w:rPr>
      <w:t xml:space="preserve"> TP 110 kV skirstyklos r</w:t>
    </w:r>
    <w:r>
      <w:rPr>
        <w:rFonts w:ascii="Trebuchet MS" w:hAnsi="Trebuchet MS" w:cs="Arial"/>
        <w:i/>
        <w:sz w:val="22"/>
        <w:szCs w:val="20"/>
        <w:lang w:val="lt-LT"/>
      </w:rPr>
      <w:t xml:space="preserve">ekonstravimas, inv. projekto Nr. </w:t>
    </w:r>
    <w:r w:rsidRPr="00205184">
      <w:rPr>
        <w:rFonts w:ascii="Trebuchet MS" w:hAnsi="Trebuchet MS" w:cs="Arial"/>
        <w:i/>
        <w:sz w:val="22"/>
        <w:szCs w:val="20"/>
        <w:lang w:val="lt-LT"/>
      </w:rPr>
      <w:t>PPRV19063</w:t>
    </w:r>
  </w:p>
  <w:p w14:paraId="60641A07" w14:textId="391F35B7" w:rsidR="001562FE" w:rsidRDefault="001562FE" w:rsidP="00145BD8">
    <w:pPr>
      <w:pStyle w:val="Header"/>
      <w:jc w:val="both"/>
    </w:pPr>
    <w:r>
      <w:t>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69958" w14:textId="12779CC5" w:rsidR="001562FE" w:rsidRDefault="001562FE" w:rsidP="001116FF">
    <w:pPr>
      <w:pStyle w:val="Header"/>
    </w:pPr>
    <w:r>
      <w:rPr>
        <w:noProof/>
        <w:lang w:val="lt-LT"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4736380"/>
    <w:multiLevelType w:val="multilevel"/>
    <w:tmpl w:val="D55849F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14E447E"/>
    <w:multiLevelType w:val="hybridMultilevel"/>
    <w:tmpl w:val="F7BC817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1634DDA"/>
    <w:multiLevelType w:val="multilevel"/>
    <w:tmpl w:val="E564B72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36761BD6"/>
    <w:multiLevelType w:val="multilevel"/>
    <w:tmpl w:val="C57823AA"/>
    <w:lvl w:ilvl="0">
      <w:start w:val="1"/>
      <w:numFmt w:val="decimal"/>
      <w:lvlText w:val="%1."/>
      <w:lvlJc w:val="left"/>
      <w:pPr>
        <w:ind w:left="360" w:hanging="360"/>
      </w:pPr>
      <w:rPr>
        <w:rFonts w:hint="default"/>
      </w:rPr>
    </w:lvl>
    <w:lvl w:ilvl="1">
      <w:start w:val="1"/>
      <w:numFmt w:val="decimal"/>
      <w:lvlText w:val="%1.%2."/>
      <w:lvlJc w:val="left"/>
      <w:pPr>
        <w:ind w:left="1422" w:hanging="432"/>
      </w:pPr>
      <w:rPr>
        <w:rFonts w:ascii="Trebuchet MS" w:hAnsi="Trebuchet MS"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5B7E73"/>
    <w:multiLevelType w:val="hybridMultilevel"/>
    <w:tmpl w:val="B09AB220"/>
    <w:lvl w:ilvl="0" w:tplc="2A1E2332">
      <w:start w:val="3"/>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0"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2F65"/>
    <w:multiLevelType w:val="multilevel"/>
    <w:tmpl w:val="A552A4E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5" w15:restartNumberingAfterBreak="0">
    <w:nsid w:val="6DE77A19"/>
    <w:multiLevelType w:val="multilevel"/>
    <w:tmpl w:val="D41CEF7E"/>
    <w:lvl w:ilvl="0">
      <w:start w:val="1"/>
      <w:numFmt w:val="decimal"/>
      <w:lvlText w:val="%1."/>
      <w:lvlJc w:val="left"/>
      <w:pPr>
        <w:ind w:left="360" w:hanging="360"/>
      </w:pPr>
    </w:lvl>
    <w:lvl w:ilvl="1">
      <w:start w:val="1"/>
      <w:numFmt w:val="decimal"/>
      <w:lvlText w:val="%1.%2."/>
      <w:lvlJc w:val="left"/>
      <w:pPr>
        <w:ind w:left="858" w:hanging="432"/>
      </w:pPr>
      <w:rPr>
        <w:sz w:val="22"/>
      </w:rPr>
    </w:lvl>
    <w:lvl w:ilvl="2">
      <w:start w:val="1"/>
      <w:numFmt w:val="decimal"/>
      <w:lvlText w:val="%1.%2.%3."/>
      <w:lvlJc w:val="left"/>
      <w:pPr>
        <w:ind w:left="1224" w:hanging="504"/>
      </w:pPr>
      <w:rPr>
        <w:b w:val="0"/>
        <w:bCs w:val="0"/>
        <w:sz w:val="22"/>
        <w:szCs w:val="20"/>
      </w:rPr>
    </w:lvl>
    <w:lvl w:ilvl="3">
      <w:start w:val="1"/>
      <w:numFmt w:val="decimal"/>
      <w:lvlText w:val="%1.%2.%3.%4."/>
      <w:lvlJc w:val="left"/>
      <w:pPr>
        <w:ind w:left="1728" w:hanging="648"/>
      </w:pPr>
      <w:rPr>
        <w:sz w:val="22"/>
        <w:szCs w:val="22"/>
      </w:rPr>
    </w:lvl>
    <w:lvl w:ilvl="4">
      <w:start w:val="1"/>
      <w:numFmt w:val="decimal"/>
      <w:lvlText w:val="%1.%2.%3.%4.%5."/>
      <w:lvlJc w:val="left"/>
      <w:pPr>
        <w:ind w:left="1502" w:hanging="792"/>
      </w:pPr>
      <w:rPr>
        <w:rFonts w:ascii="Trebuchet MS" w:hAnsi="Trebuchet MS" w:hint="default"/>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1441485">
    <w:abstractNumId w:val="27"/>
  </w:num>
  <w:num w:numId="2" w16cid:durableId="916476460">
    <w:abstractNumId w:val="22"/>
  </w:num>
  <w:num w:numId="3" w16cid:durableId="196084808">
    <w:abstractNumId w:val="21"/>
  </w:num>
  <w:num w:numId="4" w16cid:durableId="494347684">
    <w:abstractNumId w:val="20"/>
  </w:num>
  <w:num w:numId="5" w16cid:durableId="1499612856">
    <w:abstractNumId w:val="30"/>
  </w:num>
  <w:num w:numId="6" w16cid:durableId="1771778730">
    <w:abstractNumId w:val="35"/>
  </w:num>
  <w:num w:numId="7" w16cid:durableId="664937856">
    <w:abstractNumId w:val="25"/>
  </w:num>
  <w:num w:numId="8" w16cid:durableId="1757551393">
    <w:abstractNumId w:val="24"/>
  </w:num>
  <w:num w:numId="9" w16cid:durableId="1089278801">
    <w:abstractNumId w:val="14"/>
  </w:num>
  <w:num w:numId="10" w16cid:durableId="432895050">
    <w:abstractNumId w:val="11"/>
  </w:num>
  <w:num w:numId="11" w16cid:durableId="1577864251">
    <w:abstractNumId w:val="15"/>
  </w:num>
  <w:num w:numId="12" w16cid:durableId="843086706">
    <w:abstractNumId w:val="16"/>
  </w:num>
  <w:num w:numId="13" w16cid:durableId="1934899155">
    <w:abstractNumId w:val="32"/>
  </w:num>
  <w:num w:numId="14" w16cid:durableId="1087920517">
    <w:abstractNumId w:val="12"/>
  </w:num>
  <w:num w:numId="15" w16cid:durableId="2098482721">
    <w:abstractNumId w:val="23"/>
  </w:num>
  <w:num w:numId="16" w16cid:durableId="641497387">
    <w:abstractNumId w:val="34"/>
  </w:num>
  <w:num w:numId="17" w16cid:durableId="670332638">
    <w:abstractNumId w:val="28"/>
  </w:num>
  <w:num w:numId="18" w16cid:durableId="1195076361">
    <w:abstractNumId w:val="19"/>
  </w:num>
  <w:num w:numId="19" w16cid:durableId="187107984">
    <w:abstractNumId w:val="10"/>
  </w:num>
  <w:num w:numId="20" w16cid:durableId="1771582913">
    <w:abstractNumId w:val="9"/>
  </w:num>
  <w:num w:numId="21" w16cid:durableId="8770845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3631004">
    <w:abstractNumId w:val="29"/>
  </w:num>
  <w:num w:numId="23" w16cid:durableId="195966870">
    <w:abstractNumId w:val="13"/>
  </w:num>
  <w:num w:numId="24" w16cid:durableId="1946040096">
    <w:abstractNumId w:val="3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2000040311">
    <w:abstractNumId w:val="17"/>
  </w:num>
  <w:num w:numId="26" w16cid:durableId="1010177284">
    <w:abstractNumId w:val="26"/>
  </w:num>
  <w:num w:numId="27" w16cid:durableId="2012172728">
    <w:abstractNumId w:val="8"/>
  </w:num>
  <w:num w:numId="28" w16cid:durableId="1977644743">
    <w:abstractNumId w:val="18"/>
  </w:num>
  <w:num w:numId="29" w16cid:durableId="1076317468">
    <w:abstractNumId w:val="3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ytenis Povilas Čironis">
    <w15:presenceInfo w15:providerId="AD" w15:userId="S::VytenisPovilas.Cironis@litgrid.eu::fd1c2150-58a5-4cf1-ba23-1814998b99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C"/>
    <w:rsid w:val="000000B2"/>
    <w:rsid w:val="000001E2"/>
    <w:rsid w:val="00000580"/>
    <w:rsid w:val="00000658"/>
    <w:rsid w:val="0000077D"/>
    <w:rsid w:val="000014D7"/>
    <w:rsid w:val="00001B17"/>
    <w:rsid w:val="00002C1D"/>
    <w:rsid w:val="00002C31"/>
    <w:rsid w:val="0000308D"/>
    <w:rsid w:val="00003379"/>
    <w:rsid w:val="000037EB"/>
    <w:rsid w:val="00003BB0"/>
    <w:rsid w:val="00003DB3"/>
    <w:rsid w:val="00004192"/>
    <w:rsid w:val="00004BCA"/>
    <w:rsid w:val="00004EB1"/>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B33"/>
    <w:rsid w:val="00011325"/>
    <w:rsid w:val="00011430"/>
    <w:rsid w:val="00011BD1"/>
    <w:rsid w:val="00011EDE"/>
    <w:rsid w:val="00011F4D"/>
    <w:rsid w:val="00013790"/>
    <w:rsid w:val="00013DF6"/>
    <w:rsid w:val="0001427F"/>
    <w:rsid w:val="00014C4D"/>
    <w:rsid w:val="00014D0E"/>
    <w:rsid w:val="00015253"/>
    <w:rsid w:val="000160D0"/>
    <w:rsid w:val="00016A32"/>
    <w:rsid w:val="00016EBE"/>
    <w:rsid w:val="000201A3"/>
    <w:rsid w:val="0002035D"/>
    <w:rsid w:val="000209E7"/>
    <w:rsid w:val="0002100C"/>
    <w:rsid w:val="00021120"/>
    <w:rsid w:val="00023427"/>
    <w:rsid w:val="000237BC"/>
    <w:rsid w:val="00023E8C"/>
    <w:rsid w:val="00024516"/>
    <w:rsid w:val="0002461C"/>
    <w:rsid w:val="000246C4"/>
    <w:rsid w:val="00024DC2"/>
    <w:rsid w:val="00026208"/>
    <w:rsid w:val="000262A2"/>
    <w:rsid w:val="0002698E"/>
    <w:rsid w:val="000269C9"/>
    <w:rsid w:val="00026EC2"/>
    <w:rsid w:val="000276B1"/>
    <w:rsid w:val="000277DA"/>
    <w:rsid w:val="00027AFA"/>
    <w:rsid w:val="00027F79"/>
    <w:rsid w:val="0003088C"/>
    <w:rsid w:val="00030BE3"/>
    <w:rsid w:val="00030D0C"/>
    <w:rsid w:val="0003107F"/>
    <w:rsid w:val="00031811"/>
    <w:rsid w:val="00032D13"/>
    <w:rsid w:val="0003317C"/>
    <w:rsid w:val="00033492"/>
    <w:rsid w:val="00033A10"/>
    <w:rsid w:val="00033CC1"/>
    <w:rsid w:val="00033F70"/>
    <w:rsid w:val="000342CA"/>
    <w:rsid w:val="00034A1F"/>
    <w:rsid w:val="00035500"/>
    <w:rsid w:val="000360BA"/>
    <w:rsid w:val="000363EF"/>
    <w:rsid w:val="000367C7"/>
    <w:rsid w:val="000378D1"/>
    <w:rsid w:val="00040975"/>
    <w:rsid w:val="000409A0"/>
    <w:rsid w:val="00040AF2"/>
    <w:rsid w:val="000414D1"/>
    <w:rsid w:val="00041823"/>
    <w:rsid w:val="0004192D"/>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6113"/>
    <w:rsid w:val="00046D24"/>
    <w:rsid w:val="00047313"/>
    <w:rsid w:val="00050114"/>
    <w:rsid w:val="0005089A"/>
    <w:rsid w:val="0005095D"/>
    <w:rsid w:val="00050BAA"/>
    <w:rsid w:val="00050F69"/>
    <w:rsid w:val="000514B2"/>
    <w:rsid w:val="00051D2C"/>
    <w:rsid w:val="00051D98"/>
    <w:rsid w:val="00051EA0"/>
    <w:rsid w:val="000523BC"/>
    <w:rsid w:val="0005255E"/>
    <w:rsid w:val="00052A1C"/>
    <w:rsid w:val="000532AB"/>
    <w:rsid w:val="0005375F"/>
    <w:rsid w:val="00053800"/>
    <w:rsid w:val="0005399E"/>
    <w:rsid w:val="00053F44"/>
    <w:rsid w:val="0005461D"/>
    <w:rsid w:val="0005470E"/>
    <w:rsid w:val="000555C9"/>
    <w:rsid w:val="000559C4"/>
    <w:rsid w:val="00055A9C"/>
    <w:rsid w:val="00055EDD"/>
    <w:rsid w:val="00056075"/>
    <w:rsid w:val="000566E0"/>
    <w:rsid w:val="00056777"/>
    <w:rsid w:val="00057BEA"/>
    <w:rsid w:val="0006044D"/>
    <w:rsid w:val="000604B6"/>
    <w:rsid w:val="00060716"/>
    <w:rsid w:val="00060B71"/>
    <w:rsid w:val="00060E69"/>
    <w:rsid w:val="000612D8"/>
    <w:rsid w:val="0006246B"/>
    <w:rsid w:val="00062602"/>
    <w:rsid w:val="000628CE"/>
    <w:rsid w:val="00063582"/>
    <w:rsid w:val="00063646"/>
    <w:rsid w:val="00063B04"/>
    <w:rsid w:val="000644E5"/>
    <w:rsid w:val="000647ED"/>
    <w:rsid w:val="00064CC5"/>
    <w:rsid w:val="00064E1B"/>
    <w:rsid w:val="00064E30"/>
    <w:rsid w:val="000655B8"/>
    <w:rsid w:val="000658FF"/>
    <w:rsid w:val="00065D29"/>
    <w:rsid w:val="00066108"/>
    <w:rsid w:val="0006679E"/>
    <w:rsid w:val="000676D3"/>
    <w:rsid w:val="0007029A"/>
    <w:rsid w:val="00070438"/>
    <w:rsid w:val="000706F7"/>
    <w:rsid w:val="000710AB"/>
    <w:rsid w:val="00072653"/>
    <w:rsid w:val="00072B2D"/>
    <w:rsid w:val="00072EFD"/>
    <w:rsid w:val="00073112"/>
    <w:rsid w:val="000734B6"/>
    <w:rsid w:val="0007366D"/>
    <w:rsid w:val="0007370F"/>
    <w:rsid w:val="000746DA"/>
    <w:rsid w:val="000749BB"/>
    <w:rsid w:val="000751F3"/>
    <w:rsid w:val="00075386"/>
    <w:rsid w:val="00075596"/>
    <w:rsid w:val="000756BD"/>
    <w:rsid w:val="00075D26"/>
    <w:rsid w:val="00075EB7"/>
    <w:rsid w:val="00075EC5"/>
    <w:rsid w:val="000760A6"/>
    <w:rsid w:val="00076150"/>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574"/>
    <w:rsid w:val="000819E8"/>
    <w:rsid w:val="00081B26"/>
    <w:rsid w:val="00081CAC"/>
    <w:rsid w:val="00081EFE"/>
    <w:rsid w:val="00081F3B"/>
    <w:rsid w:val="00082CC9"/>
    <w:rsid w:val="0008321D"/>
    <w:rsid w:val="000842CD"/>
    <w:rsid w:val="00084484"/>
    <w:rsid w:val="000844F3"/>
    <w:rsid w:val="0008554F"/>
    <w:rsid w:val="0008565A"/>
    <w:rsid w:val="00085D2F"/>
    <w:rsid w:val="00085D92"/>
    <w:rsid w:val="000866E8"/>
    <w:rsid w:val="00086712"/>
    <w:rsid w:val="00086C35"/>
    <w:rsid w:val="00090635"/>
    <w:rsid w:val="00090C41"/>
    <w:rsid w:val="00090CD5"/>
    <w:rsid w:val="00090D0A"/>
    <w:rsid w:val="000918AF"/>
    <w:rsid w:val="00091EE0"/>
    <w:rsid w:val="000920A3"/>
    <w:rsid w:val="0009231A"/>
    <w:rsid w:val="0009283D"/>
    <w:rsid w:val="00092907"/>
    <w:rsid w:val="0009307E"/>
    <w:rsid w:val="0009448B"/>
    <w:rsid w:val="000948CF"/>
    <w:rsid w:val="00094A1A"/>
    <w:rsid w:val="000955D5"/>
    <w:rsid w:val="0009585E"/>
    <w:rsid w:val="00095F54"/>
    <w:rsid w:val="000965B8"/>
    <w:rsid w:val="000970A4"/>
    <w:rsid w:val="00097260"/>
    <w:rsid w:val="00097351"/>
    <w:rsid w:val="00097676"/>
    <w:rsid w:val="00097960"/>
    <w:rsid w:val="000A06FA"/>
    <w:rsid w:val="000A09C0"/>
    <w:rsid w:val="000A0AEA"/>
    <w:rsid w:val="000A17E6"/>
    <w:rsid w:val="000A1988"/>
    <w:rsid w:val="000A24C5"/>
    <w:rsid w:val="000A2BBA"/>
    <w:rsid w:val="000A33B2"/>
    <w:rsid w:val="000A34E3"/>
    <w:rsid w:val="000A36C5"/>
    <w:rsid w:val="000A37F9"/>
    <w:rsid w:val="000A383D"/>
    <w:rsid w:val="000A3906"/>
    <w:rsid w:val="000A3D61"/>
    <w:rsid w:val="000A407D"/>
    <w:rsid w:val="000A4157"/>
    <w:rsid w:val="000A4367"/>
    <w:rsid w:val="000A4556"/>
    <w:rsid w:val="000A4D14"/>
    <w:rsid w:val="000A4EDB"/>
    <w:rsid w:val="000A50CA"/>
    <w:rsid w:val="000A5BCF"/>
    <w:rsid w:val="000A5E63"/>
    <w:rsid w:val="000A61F0"/>
    <w:rsid w:val="000A64E9"/>
    <w:rsid w:val="000A6A41"/>
    <w:rsid w:val="000A6C9B"/>
    <w:rsid w:val="000A7201"/>
    <w:rsid w:val="000A74D3"/>
    <w:rsid w:val="000A7A91"/>
    <w:rsid w:val="000B029C"/>
    <w:rsid w:val="000B05DA"/>
    <w:rsid w:val="000B0822"/>
    <w:rsid w:val="000B0AAA"/>
    <w:rsid w:val="000B10D9"/>
    <w:rsid w:val="000B1B85"/>
    <w:rsid w:val="000B1E34"/>
    <w:rsid w:val="000B2D44"/>
    <w:rsid w:val="000B30E5"/>
    <w:rsid w:val="000B37BA"/>
    <w:rsid w:val="000B3F04"/>
    <w:rsid w:val="000B44AB"/>
    <w:rsid w:val="000B50AD"/>
    <w:rsid w:val="000B6255"/>
    <w:rsid w:val="000B71EF"/>
    <w:rsid w:val="000B73D4"/>
    <w:rsid w:val="000B766F"/>
    <w:rsid w:val="000B76C1"/>
    <w:rsid w:val="000B76E5"/>
    <w:rsid w:val="000B7767"/>
    <w:rsid w:val="000B798C"/>
    <w:rsid w:val="000C00B9"/>
    <w:rsid w:val="000C0495"/>
    <w:rsid w:val="000C08F8"/>
    <w:rsid w:val="000C0BB1"/>
    <w:rsid w:val="000C0FB9"/>
    <w:rsid w:val="000C13F7"/>
    <w:rsid w:val="000C1698"/>
    <w:rsid w:val="000C1C05"/>
    <w:rsid w:val="000C1E08"/>
    <w:rsid w:val="000C3828"/>
    <w:rsid w:val="000C4054"/>
    <w:rsid w:val="000C45A2"/>
    <w:rsid w:val="000C58C8"/>
    <w:rsid w:val="000C593E"/>
    <w:rsid w:val="000C5DA7"/>
    <w:rsid w:val="000C5E6F"/>
    <w:rsid w:val="000C61DE"/>
    <w:rsid w:val="000C6289"/>
    <w:rsid w:val="000C665B"/>
    <w:rsid w:val="000C69E8"/>
    <w:rsid w:val="000C711E"/>
    <w:rsid w:val="000C76DE"/>
    <w:rsid w:val="000D016A"/>
    <w:rsid w:val="000D0277"/>
    <w:rsid w:val="000D0E15"/>
    <w:rsid w:val="000D0F14"/>
    <w:rsid w:val="000D1726"/>
    <w:rsid w:val="000D19D7"/>
    <w:rsid w:val="000D1EE1"/>
    <w:rsid w:val="000D26E8"/>
    <w:rsid w:val="000D2A35"/>
    <w:rsid w:val="000D2B76"/>
    <w:rsid w:val="000D2D03"/>
    <w:rsid w:val="000D3664"/>
    <w:rsid w:val="000D37D1"/>
    <w:rsid w:val="000D3866"/>
    <w:rsid w:val="000D3C98"/>
    <w:rsid w:val="000D42AB"/>
    <w:rsid w:val="000D44D0"/>
    <w:rsid w:val="000D4C20"/>
    <w:rsid w:val="000D4CB5"/>
    <w:rsid w:val="000D4DC2"/>
    <w:rsid w:val="000D4F14"/>
    <w:rsid w:val="000D53EA"/>
    <w:rsid w:val="000D5FAE"/>
    <w:rsid w:val="000D6484"/>
    <w:rsid w:val="000D65E7"/>
    <w:rsid w:val="000D6861"/>
    <w:rsid w:val="000D687A"/>
    <w:rsid w:val="000D6EEB"/>
    <w:rsid w:val="000D73E6"/>
    <w:rsid w:val="000D77AC"/>
    <w:rsid w:val="000E0A15"/>
    <w:rsid w:val="000E0C55"/>
    <w:rsid w:val="000E115A"/>
    <w:rsid w:val="000E1A66"/>
    <w:rsid w:val="000E2E3D"/>
    <w:rsid w:val="000E323B"/>
    <w:rsid w:val="000E4519"/>
    <w:rsid w:val="000E4EF7"/>
    <w:rsid w:val="000E54E9"/>
    <w:rsid w:val="000E5813"/>
    <w:rsid w:val="000E597B"/>
    <w:rsid w:val="000E5B3E"/>
    <w:rsid w:val="000E5B66"/>
    <w:rsid w:val="000E603B"/>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7C"/>
    <w:rsid w:val="000F22EE"/>
    <w:rsid w:val="000F2455"/>
    <w:rsid w:val="000F2959"/>
    <w:rsid w:val="000F322F"/>
    <w:rsid w:val="000F370E"/>
    <w:rsid w:val="000F3B9B"/>
    <w:rsid w:val="000F3C4D"/>
    <w:rsid w:val="000F4876"/>
    <w:rsid w:val="000F4AFB"/>
    <w:rsid w:val="000F4D26"/>
    <w:rsid w:val="000F4D77"/>
    <w:rsid w:val="000F52BB"/>
    <w:rsid w:val="000F5345"/>
    <w:rsid w:val="000F543F"/>
    <w:rsid w:val="000F7441"/>
    <w:rsid w:val="001009B5"/>
    <w:rsid w:val="001018D1"/>
    <w:rsid w:val="00101DE5"/>
    <w:rsid w:val="0010219C"/>
    <w:rsid w:val="0010283C"/>
    <w:rsid w:val="0010303E"/>
    <w:rsid w:val="00103271"/>
    <w:rsid w:val="0010344C"/>
    <w:rsid w:val="00103675"/>
    <w:rsid w:val="00103FE3"/>
    <w:rsid w:val="0010421F"/>
    <w:rsid w:val="001042FE"/>
    <w:rsid w:val="001045EC"/>
    <w:rsid w:val="00104B0C"/>
    <w:rsid w:val="00104C84"/>
    <w:rsid w:val="001050FF"/>
    <w:rsid w:val="0010511B"/>
    <w:rsid w:val="001056A1"/>
    <w:rsid w:val="001058BC"/>
    <w:rsid w:val="00105B1B"/>
    <w:rsid w:val="00105CE0"/>
    <w:rsid w:val="00106451"/>
    <w:rsid w:val="001064AD"/>
    <w:rsid w:val="00106C93"/>
    <w:rsid w:val="00106D29"/>
    <w:rsid w:val="00110073"/>
    <w:rsid w:val="0011012D"/>
    <w:rsid w:val="001116FF"/>
    <w:rsid w:val="001122FB"/>
    <w:rsid w:val="00112A42"/>
    <w:rsid w:val="00113004"/>
    <w:rsid w:val="001138B4"/>
    <w:rsid w:val="00113952"/>
    <w:rsid w:val="00113DF9"/>
    <w:rsid w:val="00113E34"/>
    <w:rsid w:val="001148C1"/>
    <w:rsid w:val="00114A04"/>
    <w:rsid w:val="00114DE8"/>
    <w:rsid w:val="00115854"/>
    <w:rsid w:val="00115B5C"/>
    <w:rsid w:val="00115CC1"/>
    <w:rsid w:val="001167E9"/>
    <w:rsid w:val="0011753B"/>
    <w:rsid w:val="00117B6B"/>
    <w:rsid w:val="001203D5"/>
    <w:rsid w:val="0012067A"/>
    <w:rsid w:val="00120B79"/>
    <w:rsid w:val="00121427"/>
    <w:rsid w:val="001214B6"/>
    <w:rsid w:val="001215E6"/>
    <w:rsid w:val="00121992"/>
    <w:rsid w:val="00122101"/>
    <w:rsid w:val="001222D9"/>
    <w:rsid w:val="001230C6"/>
    <w:rsid w:val="001237C7"/>
    <w:rsid w:val="0012382E"/>
    <w:rsid w:val="001238DC"/>
    <w:rsid w:val="00123B0A"/>
    <w:rsid w:val="00123D94"/>
    <w:rsid w:val="00123EBC"/>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72B"/>
    <w:rsid w:val="00132A33"/>
    <w:rsid w:val="00133A88"/>
    <w:rsid w:val="00133A93"/>
    <w:rsid w:val="001345E0"/>
    <w:rsid w:val="00134840"/>
    <w:rsid w:val="001349C3"/>
    <w:rsid w:val="00134AAE"/>
    <w:rsid w:val="00134F0F"/>
    <w:rsid w:val="001365E6"/>
    <w:rsid w:val="00137399"/>
    <w:rsid w:val="001376A7"/>
    <w:rsid w:val="0014166E"/>
    <w:rsid w:val="00142153"/>
    <w:rsid w:val="0014246A"/>
    <w:rsid w:val="001427A0"/>
    <w:rsid w:val="001428DD"/>
    <w:rsid w:val="00142E32"/>
    <w:rsid w:val="00142E74"/>
    <w:rsid w:val="00143BA3"/>
    <w:rsid w:val="00144B30"/>
    <w:rsid w:val="001451DE"/>
    <w:rsid w:val="001454F1"/>
    <w:rsid w:val="00145BD8"/>
    <w:rsid w:val="00145D89"/>
    <w:rsid w:val="00147347"/>
    <w:rsid w:val="001478D1"/>
    <w:rsid w:val="00147A02"/>
    <w:rsid w:val="00147B6E"/>
    <w:rsid w:val="001503E4"/>
    <w:rsid w:val="001507AF"/>
    <w:rsid w:val="00150922"/>
    <w:rsid w:val="00151BA8"/>
    <w:rsid w:val="00151E2A"/>
    <w:rsid w:val="00152755"/>
    <w:rsid w:val="00152809"/>
    <w:rsid w:val="00152E9F"/>
    <w:rsid w:val="00153057"/>
    <w:rsid w:val="00153785"/>
    <w:rsid w:val="001539C4"/>
    <w:rsid w:val="00154BB7"/>
    <w:rsid w:val="001551B7"/>
    <w:rsid w:val="001551BF"/>
    <w:rsid w:val="00155EEF"/>
    <w:rsid w:val="001562FE"/>
    <w:rsid w:val="0015675B"/>
    <w:rsid w:val="0015712A"/>
    <w:rsid w:val="00157F53"/>
    <w:rsid w:val="00160E8D"/>
    <w:rsid w:val="00160FE5"/>
    <w:rsid w:val="001612ED"/>
    <w:rsid w:val="00161A23"/>
    <w:rsid w:val="00161D26"/>
    <w:rsid w:val="00162269"/>
    <w:rsid w:val="001624AA"/>
    <w:rsid w:val="0016260D"/>
    <w:rsid w:val="00162C60"/>
    <w:rsid w:val="001630A0"/>
    <w:rsid w:val="0016360C"/>
    <w:rsid w:val="001636FD"/>
    <w:rsid w:val="00163970"/>
    <w:rsid w:val="00163A30"/>
    <w:rsid w:val="00163B3E"/>
    <w:rsid w:val="00163C0F"/>
    <w:rsid w:val="00163CEB"/>
    <w:rsid w:val="00163D8E"/>
    <w:rsid w:val="00163FC2"/>
    <w:rsid w:val="00164356"/>
    <w:rsid w:val="00164DD7"/>
    <w:rsid w:val="00164EA0"/>
    <w:rsid w:val="00165132"/>
    <w:rsid w:val="001654DB"/>
    <w:rsid w:val="001655DA"/>
    <w:rsid w:val="001659A6"/>
    <w:rsid w:val="001661BC"/>
    <w:rsid w:val="001664CA"/>
    <w:rsid w:val="001665B6"/>
    <w:rsid w:val="00166B70"/>
    <w:rsid w:val="0016715C"/>
    <w:rsid w:val="00167DFC"/>
    <w:rsid w:val="00170F85"/>
    <w:rsid w:val="00171496"/>
    <w:rsid w:val="0017154B"/>
    <w:rsid w:val="001716CA"/>
    <w:rsid w:val="00171CFB"/>
    <w:rsid w:val="00172CB0"/>
    <w:rsid w:val="00172FE6"/>
    <w:rsid w:val="0017309B"/>
    <w:rsid w:val="00173E1D"/>
    <w:rsid w:val="001742AA"/>
    <w:rsid w:val="0017478C"/>
    <w:rsid w:val="00174A68"/>
    <w:rsid w:val="00174FEF"/>
    <w:rsid w:val="001753E0"/>
    <w:rsid w:val="001756A2"/>
    <w:rsid w:val="00175D47"/>
    <w:rsid w:val="0017617A"/>
    <w:rsid w:val="00176658"/>
    <w:rsid w:val="00176F14"/>
    <w:rsid w:val="0017707F"/>
    <w:rsid w:val="001770BC"/>
    <w:rsid w:val="00177449"/>
    <w:rsid w:val="00177712"/>
    <w:rsid w:val="00177D96"/>
    <w:rsid w:val="0018088B"/>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583"/>
    <w:rsid w:val="00187148"/>
    <w:rsid w:val="00187344"/>
    <w:rsid w:val="00187565"/>
    <w:rsid w:val="00187EE0"/>
    <w:rsid w:val="00190B2E"/>
    <w:rsid w:val="00191151"/>
    <w:rsid w:val="00191C43"/>
    <w:rsid w:val="00191D2A"/>
    <w:rsid w:val="00192B6C"/>
    <w:rsid w:val="00193641"/>
    <w:rsid w:val="001938C7"/>
    <w:rsid w:val="0019485C"/>
    <w:rsid w:val="00194D54"/>
    <w:rsid w:val="00195011"/>
    <w:rsid w:val="00195071"/>
    <w:rsid w:val="001954A9"/>
    <w:rsid w:val="001957F3"/>
    <w:rsid w:val="00195A73"/>
    <w:rsid w:val="00196EDE"/>
    <w:rsid w:val="001971A7"/>
    <w:rsid w:val="0019760C"/>
    <w:rsid w:val="00197C1B"/>
    <w:rsid w:val="00197D54"/>
    <w:rsid w:val="00197F9F"/>
    <w:rsid w:val="001A015B"/>
    <w:rsid w:val="001A022A"/>
    <w:rsid w:val="001A099A"/>
    <w:rsid w:val="001A0DFB"/>
    <w:rsid w:val="001A13B1"/>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E6"/>
    <w:rsid w:val="001B7184"/>
    <w:rsid w:val="001B78E8"/>
    <w:rsid w:val="001B792A"/>
    <w:rsid w:val="001C0100"/>
    <w:rsid w:val="001C047C"/>
    <w:rsid w:val="001C16DE"/>
    <w:rsid w:val="001C2592"/>
    <w:rsid w:val="001C269F"/>
    <w:rsid w:val="001C2944"/>
    <w:rsid w:val="001C2BD7"/>
    <w:rsid w:val="001C2C82"/>
    <w:rsid w:val="001C3130"/>
    <w:rsid w:val="001C330E"/>
    <w:rsid w:val="001C3E9E"/>
    <w:rsid w:val="001C513C"/>
    <w:rsid w:val="001C5B29"/>
    <w:rsid w:val="001C5BE2"/>
    <w:rsid w:val="001C5F25"/>
    <w:rsid w:val="001C6A55"/>
    <w:rsid w:val="001C7521"/>
    <w:rsid w:val="001C777D"/>
    <w:rsid w:val="001C7A7F"/>
    <w:rsid w:val="001D037D"/>
    <w:rsid w:val="001D0BB9"/>
    <w:rsid w:val="001D1791"/>
    <w:rsid w:val="001D1C44"/>
    <w:rsid w:val="001D1CB7"/>
    <w:rsid w:val="001D2177"/>
    <w:rsid w:val="001D2605"/>
    <w:rsid w:val="001D279E"/>
    <w:rsid w:val="001D293E"/>
    <w:rsid w:val="001D296A"/>
    <w:rsid w:val="001D2F9E"/>
    <w:rsid w:val="001D30AC"/>
    <w:rsid w:val="001D38CC"/>
    <w:rsid w:val="001D45CD"/>
    <w:rsid w:val="001D45F5"/>
    <w:rsid w:val="001D467D"/>
    <w:rsid w:val="001D4695"/>
    <w:rsid w:val="001D46DE"/>
    <w:rsid w:val="001D46F2"/>
    <w:rsid w:val="001D4BA2"/>
    <w:rsid w:val="001D4CE8"/>
    <w:rsid w:val="001D4EB7"/>
    <w:rsid w:val="001D576F"/>
    <w:rsid w:val="001D58B3"/>
    <w:rsid w:val="001D5D9D"/>
    <w:rsid w:val="001D5DD9"/>
    <w:rsid w:val="001D603F"/>
    <w:rsid w:val="001D74B6"/>
    <w:rsid w:val="001E0CA4"/>
    <w:rsid w:val="001E0CC8"/>
    <w:rsid w:val="001E1051"/>
    <w:rsid w:val="001E1365"/>
    <w:rsid w:val="001E1513"/>
    <w:rsid w:val="001E2059"/>
    <w:rsid w:val="001E2443"/>
    <w:rsid w:val="001E296C"/>
    <w:rsid w:val="001E2A16"/>
    <w:rsid w:val="001E2D69"/>
    <w:rsid w:val="001E34D3"/>
    <w:rsid w:val="001E3803"/>
    <w:rsid w:val="001E3860"/>
    <w:rsid w:val="001E400D"/>
    <w:rsid w:val="001E419B"/>
    <w:rsid w:val="001E4808"/>
    <w:rsid w:val="001E48F0"/>
    <w:rsid w:val="001E4CCE"/>
    <w:rsid w:val="001E4D5F"/>
    <w:rsid w:val="001E4E96"/>
    <w:rsid w:val="001E527A"/>
    <w:rsid w:val="001E5757"/>
    <w:rsid w:val="001E5953"/>
    <w:rsid w:val="001E5DFA"/>
    <w:rsid w:val="001E6E9A"/>
    <w:rsid w:val="001E7209"/>
    <w:rsid w:val="001E760F"/>
    <w:rsid w:val="001E76A9"/>
    <w:rsid w:val="001E7821"/>
    <w:rsid w:val="001E7A6C"/>
    <w:rsid w:val="001E7D4F"/>
    <w:rsid w:val="001F03F0"/>
    <w:rsid w:val="001F0E45"/>
    <w:rsid w:val="001F1175"/>
    <w:rsid w:val="001F1BCC"/>
    <w:rsid w:val="001F1D3F"/>
    <w:rsid w:val="001F29F0"/>
    <w:rsid w:val="001F2AAF"/>
    <w:rsid w:val="001F2DA9"/>
    <w:rsid w:val="001F36FA"/>
    <w:rsid w:val="001F4064"/>
    <w:rsid w:val="001F4349"/>
    <w:rsid w:val="001F4782"/>
    <w:rsid w:val="001F4CAC"/>
    <w:rsid w:val="001F5125"/>
    <w:rsid w:val="001F61A5"/>
    <w:rsid w:val="001F6767"/>
    <w:rsid w:val="001F6A20"/>
    <w:rsid w:val="001F6BEC"/>
    <w:rsid w:val="001F6DBA"/>
    <w:rsid w:val="001F7004"/>
    <w:rsid w:val="001F775F"/>
    <w:rsid w:val="001F780A"/>
    <w:rsid w:val="001F7D66"/>
    <w:rsid w:val="001F7FBD"/>
    <w:rsid w:val="002001C4"/>
    <w:rsid w:val="00200B5F"/>
    <w:rsid w:val="00200C7D"/>
    <w:rsid w:val="00200FF1"/>
    <w:rsid w:val="0020158D"/>
    <w:rsid w:val="0020159D"/>
    <w:rsid w:val="00201E34"/>
    <w:rsid w:val="00202782"/>
    <w:rsid w:val="00202788"/>
    <w:rsid w:val="0020278F"/>
    <w:rsid w:val="00202F31"/>
    <w:rsid w:val="00204F69"/>
    <w:rsid w:val="00204FAB"/>
    <w:rsid w:val="00205184"/>
    <w:rsid w:val="0020535E"/>
    <w:rsid w:val="002057D4"/>
    <w:rsid w:val="00205D20"/>
    <w:rsid w:val="00205D51"/>
    <w:rsid w:val="00205FCE"/>
    <w:rsid w:val="00206016"/>
    <w:rsid w:val="002066FC"/>
    <w:rsid w:val="00206D7A"/>
    <w:rsid w:val="00206FCC"/>
    <w:rsid w:val="00207574"/>
    <w:rsid w:val="0020776F"/>
    <w:rsid w:val="00210390"/>
    <w:rsid w:val="00211231"/>
    <w:rsid w:val="0021182A"/>
    <w:rsid w:val="00211DDF"/>
    <w:rsid w:val="00212225"/>
    <w:rsid w:val="002126A8"/>
    <w:rsid w:val="00213002"/>
    <w:rsid w:val="002133FB"/>
    <w:rsid w:val="00213B24"/>
    <w:rsid w:val="00213BCD"/>
    <w:rsid w:val="00214058"/>
    <w:rsid w:val="002143F5"/>
    <w:rsid w:val="00215163"/>
    <w:rsid w:val="0021645B"/>
    <w:rsid w:val="00216679"/>
    <w:rsid w:val="002168CE"/>
    <w:rsid w:val="00216D6D"/>
    <w:rsid w:val="0021727D"/>
    <w:rsid w:val="0021761A"/>
    <w:rsid w:val="00220133"/>
    <w:rsid w:val="00220180"/>
    <w:rsid w:val="00220419"/>
    <w:rsid w:val="00220678"/>
    <w:rsid w:val="00220BD0"/>
    <w:rsid w:val="00220D5C"/>
    <w:rsid w:val="00221BA4"/>
    <w:rsid w:val="00221EB3"/>
    <w:rsid w:val="00221F7E"/>
    <w:rsid w:val="00222AE5"/>
    <w:rsid w:val="00222BB2"/>
    <w:rsid w:val="0022361A"/>
    <w:rsid w:val="00223EAE"/>
    <w:rsid w:val="00223F0C"/>
    <w:rsid w:val="002249F6"/>
    <w:rsid w:val="002251FE"/>
    <w:rsid w:val="0022538B"/>
    <w:rsid w:val="002257BE"/>
    <w:rsid w:val="002258A9"/>
    <w:rsid w:val="0022651C"/>
    <w:rsid w:val="002267F8"/>
    <w:rsid w:val="0022699E"/>
    <w:rsid w:val="00226B51"/>
    <w:rsid w:val="00226D26"/>
    <w:rsid w:val="00227136"/>
    <w:rsid w:val="002273BD"/>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DA1"/>
    <w:rsid w:val="00234196"/>
    <w:rsid w:val="00234459"/>
    <w:rsid w:val="0023473F"/>
    <w:rsid w:val="00234B87"/>
    <w:rsid w:val="00234DB5"/>
    <w:rsid w:val="002350B0"/>
    <w:rsid w:val="00235AF6"/>
    <w:rsid w:val="00235ED9"/>
    <w:rsid w:val="00236069"/>
    <w:rsid w:val="00236631"/>
    <w:rsid w:val="00236ADF"/>
    <w:rsid w:val="00237671"/>
    <w:rsid w:val="002376F8"/>
    <w:rsid w:val="00237AB6"/>
    <w:rsid w:val="0024042A"/>
    <w:rsid w:val="0024092B"/>
    <w:rsid w:val="00240EB3"/>
    <w:rsid w:val="002413CC"/>
    <w:rsid w:val="00241865"/>
    <w:rsid w:val="002422BB"/>
    <w:rsid w:val="002424B2"/>
    <w:rsid w:val="00242651"/>
    <w:rsid w:val="00243094"/>
    <w:rsid w:val="00243308"/>
    <w:rsid w:val="002439AF"/>
    <w:rsid w:val="002440AB"/>
    <w:rsid w:val="00244C1B"/>
    <w:rsid w:val="00244CE2"/>
    <w:rsid w:val="00245965"/>
    <w:rsid w:val="00245D9A"/>
    <w:rsid w:val="00245F79"/>
    <w:rsid w:val="00246242"/>
    <w:rsid w:val="0024712A"/>
    <w:rsid w:val="00247582"/>
    <w:rsid w:val="002478F1"/>
    <w:rsid w:val="00247CB8"/>
    <w:rsid w:val="00247D01"/>
    <w:rsid w:val="00247EF4"/>
    <w:rsid w:val="00247F48"/>
    <w:rsid w:val="00250888"/>
    <w:rsid w:val="00250D95"/>
    <w:rsid w:val="00251450"/>
    <w:rsid w:val="002516AA"/>
    <w:rsid w:val="002519DB"/>
    <w:rsid w:val="002524E8"/>
    <w:rsid w:val="00252EB4"/>
    <w:rsid w:val="00253097"/>
    <w:rsid w:val="002533A4"/>
    <w:rsid w:val="00253427"/>
    <w:rsid w:val="002536CE"/>
    <w:rsid w:val="002537D4"/>
    <w:rsid w:val="002538AA"/>
    <w:rsid w:val="00253B77"/>
    <w:rsid w:val="002541A6"/>
    <w:rsid w:val="0025442C"/>
    <w:rsid w:val="0025565C"/>
    <w:rsid w:val="0025589E"/>
    <w:rsid w:val="00255CFD"/>
    <w:rsid w:val="0025619F"/>
    <w:rsid w:val="00256677"/>
    <w:rsid w:val="00256BB5"/>
    <w:rsid w:val="002573AC"/>
    <w:rsid w:val="0026029A"/>
    <w:rsid w:val="00260A7E"/>
    <w:rsid w:val="00261091"/>
    <w:rsid w:val="002613F7"/>
    <w:rsid w:val="0026181C"/>
    <w:rsid w:val="002635E2"/>
    <w:rsid w:val="0026371D"/>
    <w:rsid w:val="00263C40"/>
    <w:rsid w:val="002640E7"/>
    <w:rsid w:val="00264122"/>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C3"/>
    <w:rsid w:val="00271EC9"/>
    <w:rsid w:val="002720EB"/>
    <w:rsid w:val="00272541"/>
    <w:rsid w:val="00272724"/>
    <w:rsid w:val="00272AA4"/>
    <w:rsid w:val="00272DAF"/>
    <w:rsid w:val="00272E02"/>
    <w:rsid w:val="00272E5D"/>
    <w:rsid w:val="00272FD4"/>
    <w:rsid w:val="00273A72"/>
    <w:rsid w:val="00273CC3"/>
    <w:rsid w:val="00273F11"/>
    <w:rsid w:val="00274B0D"/>
    <w:rsid w:val="002757C0"/>
    <w:rsid w:val="002757C6"/>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A45"/>
    <w:rsid w:val="00282E3B"/>
    <w:rsid w:val="00282F7B"/>
    <w:rsid w:val="002832FA"/>
    <w:rsid w:val="002843D7"/>
    <w:rsid w:val="0028524C"/>
    <w:rsid w:val="00285538"/>
    <w:rsid w:val="00285555"/>
    <w:rsid w:val="00285A00"/>
    <w:rsid w:val="00285AFE"/>
    <w:rsid w:val="00286F64"/>
    <w:rsid w:val="00287555"/>
    <w:rsid w:val="00287585"/>
    <w:rsid w:val="002876D8"/>
    <w:rsid w:val="00287995"/>
    <w:rsid w:val="00287A1B"/>
    <w:rsid w:val="00287EE6"/>
    <w:rsid w:val="00290A00"/>
    <w:rsid w:val="00290BE3"/>
    <w:rsid w:val="00290CE8"/>
    <w:rsid w:val="00291038"/>
    <w:rsid w:val="00291353"/>
    <w:rsid w:val="002918C5"/>
    <w:rsid w:val="00291900"/>
    <w:rsid w:val="00291CF9"/>
    <w:rsid w:val="00292DC6"/>
    <w:rsid w:val="002930AF"/>
    <w:rsid w:val="00293DD8"/>
    <w:rsid w:val="00293F56"/>
    <w:rsid w:val="00294200"/>
    <w:rsid w:val="00294591"/>
    <w:rsid w:val="00294DEA"/>
    <w:rsid w:val="00294EEE"/>
    <w:rsid w:val="002953E7"/>
    <w:rsid w:val="00295C85"/>
    <w:rsid w:val="00296093"/>
    <w:rsid w:val="002971C7"/>
    <w:rsid w:val="0029765F"/>
    <w:rsid w:val="00297DB2"/>
    <w:rsid w:val="002A00AD"/>
    <w:rsid w:val="002A0460"/>
    <w:rsid w:val="002A085C"/>
    <w:rsid w:val="002A0921"/>
    <w:rsid w:val="002A1410"/>
    <w:rsid w:val="002A1AA6"/>
    <w:rsid w:val="002A1D6F"/>
    <w:rsid w:val="002A245F"/>
    <w:rsid w:val="002A3010"/>
    <w:rsid w:val="002A3489"/>
    <w:rsid w:val="002A36D1"/>
    <w:rsid w:val="002A3AD2"/>
    <w:rsid w:val="002A56AA"/>
    <w:rsid w:val="002A61AD"/>
    <w:rsid w:val="002A6351"/>
    <w:rsid w:val="002A669F"/>
    <w:rsid w:val="002A66D2"/>
    <w:rsid w:val="002A6C8A"/>
    <w:rsid w:val="002A75F1"/>
    <w:rsid w:val="002A7B2F"/>
    <w:rsid w:val="002A7CA2"/>
    <w:rsid w:val="002B06DE"/>
    <w:rsid w:val="002B0D6F"/>
    <w:rsid w:val="002B1836"/>
    <w:rsid w:val="002B1B86"/>
    <w:rsid w:val="002B1D4E"/>
    <w:rsid w:val="002B202D"/>
    <w:rsid w:val="002B2704"/>
    <w:rsid w:val="002B286D"/>
    <w:rsid w:val="002B3B7D"/>
    <w:rsid w:val="002B504D"/>
    <w:rsid w:val="002B5399"/>
    <w:rsid w:val="002B53EA"/>
    <w:rsid w:val="002B590D"/>
    <w:rsid w:val="002B6CC9"/>
    <w:rsid w:val="002B6D56"/>
    <w:rsid w:val="002B76EE"/>
    <w:rsid w:val="002B7744"/>
    <w:rsid w:val="002B7C35"/>
    <w:rsid w:val="002C01D4"/>
    <w:rsid w:val="002C0B58"/>
    <w:rsid w:val="002C0C16"/>
    <w:rsid w:val="002C0C95"/>
    <w:rsid w:val="002C0D74"/>
    <w:rsid w:val="002C2024"/>
    <w:rsid w:val="002C2274"/>
    <w:rsid w:val="002C232E"/>
    <w:rsid w:val="002C284A"/>
    <w:rsid w:val="002C2AE8"/>
    <w:rsid w:val="002C2CB9"/>
    <w:rsid w:val="002C3CCA"/>
    <w:rsid w:val="002C419A"/>
    <w:rsid w:val="002C4412"/>
    <w:rsid w:val="002C48AB"/>
    <w:rsid w:val="002C55A7"/>
    <w:rsid w:val="002C5C5F"/>
    <w:rsid w:val="002C6192"/>
    <w:rsid w:val="002C6D7A"/>
    <w:rsid w:val="002C70DE"/>
    <w:rsid w:val="002C75B7"/>
    <w:rsid w:val="002C77DB"/>
    <w:rsid w:val="002D11F4"/>
    <w:rsid w:val="002D1346"/>
    <w:rsid w:val="002D1C60"/>
    <w:rsid w:val="002D1F94"/>
    <w:rsid w:val="002D21C5"/>
    <w:rsid w:val="002D2483"/>
    <w:rsid w:val="002D2CAD"/>
    <w:rsid w:val="002D345E"/>
    <w:rsid w:val="002D41E7"/>
    <w:rsid w:val="002D4852"/>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794"/>
    <w:rsid w:val="002E2897"/>
    <w:rsid w:val="002E2E1B"/>
    <w:rsid w:val="002E2E4F"/>
    <w:rsid w:val="002E3389"/>
    <w:rsid w:val="002E4809"/>
    <w:rsid w:val="002E49E5"/>
    <w:rsid w:val="002E4B94"/>
    <w:rsid w:val="002E57F3"/>
    <w:rsid w:val="002E5C82"/>
    <w:rsid w:val="002E60AE"/>
    <w:rsid w:val="002E633B"/>
    <w:rsid w:val="002E63F1"/>
    <w:rsid w:val="002E67A7"/>
    <w:rsid w:val="002E6A8C"/>
    <w:rsid w:val="002E6C2C"/>
    <w:rsid w:val="002E6C78"/>
    <w:rsid w:val="002E6FCB"/>
    <w:rsid w:val="002E7703"/>
    <w:rsid w:val="002E7CC0"/>
    <w:rsid w:val="002E7E1C"/>
    <w:rsid w:val="002E7FBC"/>
    <w:rsid w:val="002F024D"/>
    <w:rsid w:val="002F04B2"/>
    <w:rsid w:val="002F07D7"/>
    <w:rsid w:val="002F10AF"/>
    <w:rsid w:val="002F1700"/>
    <w:rsid w:val="002F18C8"/>
    <w:rsid w:val="002F1C88"/>
    <w:rsid w:val="002F2398"/>
    <w:rsid w:val="002F3222"/>
    <w:rsid w:val="002F334D"/>
    <w:rsid w:val="002F34E8"/>
    <w:rsid w:val="002F3731"/>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301EFB"/>
    <w:rsid w:val="003027C5"/>
    <w:rsid w:val="003029AE"/>
    <w:rsid w:val="00302A43"/>
    <w:rsid w:val="00302F1F"/>
    <w:rsid w:val="00302F84"/>
    <w:rsid w:val="00303BDA"/>
    <w:rsid w:val="00303EE8"/>
    <w:rsid w:val="00303EEB"/>
    <w:rsid w:val="0030428F"/>
    <w:rsid w:val="00304AA7"/>
    <w:rsid w:val="00304D51"/>
    <w:rsid w:val="003056F0"/>
    <w:rsid w:val="0030593E"/>
    <w:rsid w:val="00305AB8"/>
    <w:rsid w:val="00305F7E"/>
    <w:rsid w:val="003069E2"/>
    <w:rsid w:val="00307ACE"/>
    <w:rsid w:val="0031066C"/>
    <w:rsid w:val="00310A48"/>
    <w:rsid w:val="00310AC1"/>
    <w:rsid w:val="0031106C"/>
    <w:rsid w:val="00311846"/>
    <w:rsid w:val="00311C75"/>
    <w:rsid w:val="00312C7E"/>
    <w:rsid w:val="00313F2D"/>
    <w:rsid w:val="00313FAC"/>
    <w:rsid w:val="003143C5"/>
    <w:rsid w:val="00315C84"/>
    <w:rsid w:val="00315E27"/>
    <w:rsid w:val="00315F16"/>
    <w:rsid w:val="003161C6"/>
    <w:rsid w:val="00316EFF"/>
    <w:rsid w:val="003177D5"/>
    <w:rsid w:val="00317A3B"/>
    <w:rsid w:val="00317BBB"/>
    <w:rsid w:val="00317E94"/>
    <w:rsid w:val="00317E98"/>
    <w:rsid w:val="00317FE2"/>
    <w:rsid w:val="003203B7"/>
    <w:rsid w:val="0032084F"/>
    <w:rsid w:val="003212E2"/>
    <w:rsid w:val="003215C4"/>
    <w:rsid w:val="00321BD6"/>
    <w:rsid w:val="0032211B"/>
    <w:rsid w:val="0032286A"/>
    <w:rsid w:val="00322E21"/>
    <w:rsid w:val="00323558"/>
    <w:rsid w:val="00323608"/>
    <w:rsid w:val="00323D8A"/>
    <w:rsid w:val="003241B3"/>
    <w:rsid w:val="003242F7"/>
    <w:rsid w:val="00324340"/>
    <w:rsid w:val="00324B4C"/>
    <w:rsid w:val="00325022"/>
    <w:rsid w:val="00325565"/>
    <w:rsid w:val="00325757"/>
    <w:rsid w:val="00325C24"/>
    <w:rsid w:val="00325E08"/>
    <w:rsid w:val="0032603B"/>
    <w:rsid w:val="0032605C"/>
    <w:rsid w:val="003260E6"/>
    <w:rsid w:val="00326451"/>
    <w:rsid w:val="003273F8"/>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2662"/>
    <w:rsid w:val="00333B0E"/>
    <w:rsid w:val="00334370"/>
    <w:rsid w:val="00334DEA"/>
    <w:rsid w:val="00335EDF"/>
    <w:rsid w:val="00335F06"/>
    <w:rsid w:val="00336365"/>
    <w:rsid w:val="003364C7"/>
    <w:rsid w:val="003367FF"/>
    <w:rsid w:val="003368CE"/>
    <w:rsid w:val="00336B43"/>
    <w:rsid w:val="00336E13"/>
    <w:rsid w:val="003379A9"/>
    <w:rsid w:val="00337A11"/>
    <w:rsid w:val="00337ECF"/>
    <w:rsid w:val="003401B2"/>
    <w:rsid w:val="00340B87"/>
    <w:rsid w:val="00340F99"/>
    <w:rsid w:val="00341476"/>
    <w:rsid w:val="0034149D"/>
    <w:rsid w:val="0034194E"/>
    <w:rsid w:val="00341E97"/>
    <w:rsid w:val="00342524"/>
    <w:rsid w:val="003427AC"/>
    <w:rsid w:val="0034299C"/>
    <w:rsid w:val="00342A8A"/>
    <w:rsid w:val="00342AA4"/>
    <w:rsid w:val="00342FB8"/>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7AB"/>
    <w:rsid w:val="003469A4"/>
    <w:rsid w:val="00346C49"/>
    <w:rsid w:val="0034716E"/>
    <w:rsid w:val="003471AC"/>
    <w:rsid w:val="003477B7"/>
    <w:rsid w:val="0034786D"/>
    <w:rsid w:val="00347CB3"/>
    <w:rsid w:val="00347CD1"/>
    <w:rsid w:val="00350690"/>
    <w:rsid w:val="003507A7"/>
    <w:rsid w:val="003509C9"/>
    <w:rsid w:val="00350B54"/>
    <w:rsid w:val="00351D0E"/>
    <w:rsid w:val="00351D9A"/>
    <w:rsid w:val="00352804"/>
    <w:rsid w:val="00352B58"/>
    <w:rsid w:val="00352C7C"/>
    <w:rsid w:val="00352D01"/>
    <w:rsid w:val="00352F80"/>
    <w:rsid w:val="0035365A"/>
    <w:rsid w:val="00353AF9"/>
    <w:rsid w:val="00353B50"/>
    <w:rsid w:val="003548BB"/>
    <w:rsid w:val="00354ACF"/>
    <w:rsid w:val="00354C4D"/>
    <w:rsid w:val="00355598"/>
    <w:rsid w:val="003558B8"/>
    <w:rsid w:val="00355AF5"/>
    <w:rsid w:val="00356129"/>
    <w:rsid w:val="0035662D"/>
    <w:rsid w:val="00356A85"/>
    <w:rsid w:val="00356F35"/>
    <w:rsid w:val="00356F7B"/>
    <w:rsid w:val="00356FEA"/>
    <w:rsid w:val="003573BF"/>
    <w:rsid w:val="00357B4E"/>
    <w:rsid w:val="00360321"/>
    <w:rsid w:val="003609EF"/>
    <w:rsid w:val="00360C9F"/>
    <w:rsid w:val="00360D7D"/>
    <w:rsid w:val="00360F1F"/>
    <w:rsid w:val="003614C4"/>
    <w:rsid w:val="00361AB0"/>
    <w:rsid w:val="00361D91"/>
    <w:rsid w:val="00363011"/>
    <w:rsid w:val="00363115"/>
    <w:rsid w:val="0036339E"/>
    <w:rsid w:val="003634A9"/>
    <w:rsid w:val="00363D29"/>
    <w:rsid w:val="00363D64"/>
    <w:rsid w:val="00363E4C"/>
    <w:rsid w:val="003642AE"/>
    <w:rsid w:val="003645CE"/>
    <w:rsid w:val="00364953"/>
    <w:rsid w:val="00364CC7"/>
    <w:rsid w:val="00364E31"/>
    <w:rsid w:val="0036573B"/>
    <w:rsid w:val="0036638A"/>
    <w:rsid w:val="00366705"/>
    <w:rsid w:val="003667BE"/>
    <w:rsid w:val="00366ED4"/>
    <w:rsid w:val="00367211"/>
    <w:rsid w:val="00367342"/>
    <w:rsid w:val="00367E28"/>
    <w:rsid w:val="00367E64"/>
    <w:rsid w:val="0037068E"/>
    <w:rsid w:val="00370C75"/>
    <w:rsid w:val="003712C7"/>
    <w:rsid w:val="00371C84"/>
    <w:rsid w:val="00371ECA"/>
    <w:rsid w:val="00372516"/>
    <w:rsid w:val="003726A6"/>
    <w:rsid w:val="00372915"/>
    <w:rsid w:val="003732C1"/>
    <w:rsid w:val="00373467"/>
    <w:rsid w:val="00373A29"/>
    <w:rsid w:val="00373BE9"/>
    <w:rsid w:val="00374173"/>
    <w:rsid w:val="00374597"/>
    <w:rsid w:val="00375327"/>
    <w:rsid w:val="003753EE"/>
    <w:rsid w:val="0037589B"/>
    <w:rsid w:val="00375CDA"/>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7EA"/>
    <w:rsid w:val="0038394B"/>
    <w:rsid w:val="00384355"/>
    <w:rsid w:val="003845A6"/>
    <w:rsid w:val="0038501A"/>
    <w:rsid w:val="00385459"/>
    <w:rsid w:val="0038551B"/>
    <w:rsid w:val="00385A56"/>
    <w:rsid w:val="00386034"/>
    <w:rsid w:val="00387038"/>
    <w:rsid w:val="00387752"/>
    <w:rsid w:val="00390214"/>
    <w:rsid w:val="00390B9A"/>
    <w:rsid w:val="00391839"/>
    <w:rsid w:val="00391C13"/>
    <w:rsid w:val="003927F2"/>
    <w:rsid w:val="00392AA0"/>
    <w:rsid w:val="00392B97"/>
    <w:rsid w:val="00394101"/>
    <w:rsid w:val="0039425C"/>
    <w:rsid w:val="0039454D"/>
    <w:rsid w:val="00394F01"/>
    <w:rsid w:val="0039516C"/>
    <w:rsid w:val="003954CA"/>
    <w:rsid w:val="00395925"/>
    <w:rsid w:val="00395F96"/>
    <w:rsid w:val="00396388"/>
    <w:rsid w:val="003965D3"/>
    <w:rsid w:val="003966B7"/>
    <w:rsid w:val="00396794"/>
    <w:rsid w:val="00396C87"/>
    <w:rsid w:val="00396EDE"/>
    <w:rsid w:val="00397163"/>
    <w:rsid w:val="003973D8"/>
    <w:rsid w:val="003977AB"/>
    <w:rsid w:val="003978CB"/>
    <w:rsid w:val="00397ADB"/>
    <w:rsid w:val="003A00C3"/>
    <w:rsid w:val="003A03CC"/>
    <w:rsid w:val="003A1329"/>
    <w:rsid w:val="003A1A7E"/>
    <w:rsid w:val="003A1B3F"/>
    <w:rsid w:val="003A1C3D"/>
    <w:rsid w:val="003A1CCE"/>
    <w:rsid w:val="003A242C"/>
    <w:rsid w:val="003A252A"/>
    <w:rsid w:val="003A2C4D"/>
    <w:rsid w:val="003A2EAC"/>
    <w:rsid w:val="003A3779"/>
    <w:rsid w:val="003A435B"/>
    <w:rsid w:val="003A47C9"/>
    <w:rsid w:val="003A4DAF"/>
    <w:rsid w:val="003A52B1"/>
    <w:rsid w:val="003A56A6"/>
    <w:rsid w:val="003A571F"/>
    <w:rsid w:val="003A5888"/>
    <w:rsid w:val="003A61D9"/>
    <w:rsid w:val="003A6281"/>
    <w:rsid w:val="003A6532"/>
    <w:rsid w:val="003A6B21"/>
    <w:rsid w:val="003A6C65"/>
    <w:rsid w:val="003A7498"/>
    <w:rsid w:val="003A7F3B"/>
    <w:rsid w:val="003B059A"/>
    <w:rsid w:val="003B0824"/>
    <w:rsid w:val="003B0A02"/>
    <w:rsid w:val="003B0B0C"/>
    <w:rsid w:val="003B0BB3"/>
    <w:rsid w:val="003B0DB3"/>
    <w:rsid w:val="003B13A1"/>
    <w:rsid w:val="003B1C56"/>
    <w:rsid w:val="003B1F8D"/>
    <w:rsid w:val="003B28FB"/>
    <w:rsid w:val="003B2AA7"/>
    <w:rsid w:val="003B3C50"/>
    <w:rsid w:val="003B46B6"/>
    <w:rsid w:val="003B497F"/>
    <w:rsid w:val="003B4CD7"/>
    <w:rsid w:val="003B5010"/>
    <w:rsid w:val="003B5042"/>
    <w:rsid w:val="003B53AB"/>
    <w:rsid w:val="003B5945"/>
    <w:rsid w:val="003B5DDA"/>
    <w:rsid w:val="003B5E63"/>
    <w:rsid w:val="003B6088"/>
    <w:rsid w:val="003B64E8"/>
    <w:rsid w:val="003B66E0"/>
    <w:rsid w:val="003B71CC"/>
    <w:rsid w:val="003B760C"/>
    <w:rsid w:val="003B76A8"/>
    <w:rsid w:val="003B7EB7"/>
    <w:rsid w:val="003B7F8E"/>
    <w:rsid w:val="003C13CC"/>
    <w:rsid w:val="003C160C"/>
    <w:rsid w:val="003C1AFA"/>
    <w:rsid w:val="003C1DAA"/>
    <w:rsid w:val="003C1EAA"/>
    <w:rsid w:val="003C21C6"/>
    <w:rsid w:val="003C24CA"/>
    <w:rsid w:val="003C3054"/>
    <w:rsid w:val="003C3F9E"/>
    <w:rsid w:val="003C45CB"/>
    <w:rsid w:val="003C48A6"/>
    <w:rsid w:val="003C49D4"/>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4FF4"/>
    <w:rsid w:val="003D5414"/>
    <w:rsid w:val="003D5791"/>
    <w:rsid w:val="003D57A1"/>
    <w:rsid w:val="003D6089"/>
    <w:rsid w:val="003D60BC"/>
    <w:rsid w:val="003D624A"/>
    <w:rsid w:val="003D66C8"/>
    <w:rsid w:val="003D6848"/>
    <w:rsid w:val="003D694F"/>
    <w:rsid w:val="003D6EBA"/>
    <w:rsid w:val="003D7A76"/>
    <w:rsid w:val="003E0488"/>
    <w:rsid w:val="003E0675"/>
    <w:rsid w:val="003E0A3D"/>
    <w:rsid w:val="003E0D0A"/>
    <w:rsid w:val="003E1576"/>
    <w:rsid w:val="003E1FEF"/>
    <w:rsid w:val="003E21FD"/>
    <w:rsid w:val="003E24CB"/>
    <w:rsid w:val="003E24DA"/>
    <w:rsid w:val="003E2B75"/>
    <w:rsid w:val="003E31EF"/>
    <w:rsid w:val="003E382A"/>
    <w:rsid w:val="003E3883"/>
    <w:rsid w:val="003E3B3E"/>
    <w:rsid w:val="003E3C7F"/>
    <w:rsid w:val="003E3DC7"/>
    <w:rsid w:val="003E43F6"/>
    <w:rsid w:val="003E48AA"/>
    <w:rsid w:val="003E4DB7"/>
    <w:rsid w:val="003E5823"/>
    <w:rsid w:val="003E5D80"/>
    <w:rsid w:val="003E6DE7"/>
    <w:rsid w:val="003E6EE8"/>
    <w:rsid w:val="003E7A9A"/>
    <w:rsid w:val="003E7C05"/>
    <w:rsid w:val="003E7C10"/>
    <w:rsid w:val="003E7E60"/>
    <w:rsid w:val="003F05B7"/>
    <w:rsid w:val="003F062B"/>
    <w:rsid w:val="003F108B"/>
    <w:rsid w:val="003F10AE"/>
    <w:rsid w:val="003F1332"/>
    <w:rsid w:val="003F13AF"/>
    <w:rsid w:val="003F1544"/>
    <w:rsid w:val="003F1617"/>
    <w:rsid w:val="003F168B"/>
    <w:rsid w:val="003F1A10"/>
    <w:rsid w:val="003F1E63"/>
    <w:rsid w:val="003F29D3"/>
    <w:rsid w:val="003F2C13"/>
    <w:rsid w:val="003F2DF9"/>
    <w:rsid w:val="003F3302"/>
    <w:rsid w:val="003F3327"/>
    <w:rsid w:val="003F3550"/>
    <w:rsid w:val="003F39C3"/>
    <w:rsid w:val="003F40ED"/>
    <w:rsid w:val="003F4258"/>
    <w:rsid w:val="003F4ADB"/>
    <w:rsid w:val="003F54B9"/>
    <w:rsid w:val="003F597D"/>
    <w:rsid w:val="003F5AF7"/>
    <w:rsid w:val="003F6F14"/>
    <w:rsid w:val="0040094F"/>
    <w:rsid w:val="0040102C"/>
    <w:rsid w:val="00401630"/>
    <w:rsid w:val="00401A9F"/>
    <w:rsid w:val="00401CE2"/>
    <w:rsid w:val="00401DFA"/>
    <w:rsid w:val="00401E98"/>
    <w:rsid w:val="00402A2C"/>
    <w:rsid w:val="0040398D"/>
    <w:rsid w:val="00403C5C"/>
    <w:rsid w:val="00403DDA"/>
    <w:rsid w:val="00403F1E"/>
    <w:rsid w:val="00404025"/>
    <w:rsid w:val="004044C8"/>
    <w:rsid w:val="00404629"/>
    <w:rsid w:val="00404D91"/>
    <w:rsid w:val="004055D7"/>
    <w:rsid w:val="00405B1E"/>
    <w:rsid w:val="00405D48"/>
    <w:rsid w:val="0041012B"/>
    <w:rsid w:val="004101E9"/>
    <w:rsid w:val="00410B43"/>
    <w:rsid w:val="00411E4A"/>
    <w:rsid w:val="00411F68"/>
    <w:rsid w:val="004123BE"/>
    <w:rsid w:val="0041268F"/>
    <w:rsid w:val="00413A02"/>
    <w:rsid w:val="00413A41"/>
    <w:rsid w:val="00413D61"/>
    <w:rsid w:val="00413D7E"/>
    <w:rsid w:val="00413F3B"/>
    <w:rsid w:val="00414360"/>
    <w:rsid w:val="0041510E"/>
    <w:rsid w:val="004156A0"/>
    <w:rsid w:val="004156BB"/>
    <w:rsid w:val="00416597"/>
    <w:rsid w:val="00416891"/>
    <w:rsid w:val="0041695C"/>
    <w:rsid w:val="004169D7"/>
    <w:rsid w:val="00416D6D"/>
    <w:rsid w:val="004179F8"/>
    <w:rsid w:val="00417D49"/>
    <w:rsid w:val="00420C5D"/>
    <w:rsid w:val="00420E0A"/>
    <w:rsid w:val="00421DB1"/>
    <w:rsid w:val="00422087"/>
    <w:rsid w:val="00422CB8"/>
    <w:rsid w:val="00422F8A"/>
    <w:rsid w:val="004232A0"/>
    <w:rsid w:val="004233BC"/>
    <w:rsid w:val="00423842"/>
    <w:rsid w:val="00423B55"/>
    <w:rsid w:val="0042448A"/>
    <w:rsid w:val="00424579"/>
    <w:rsid w:val="004246B0"/>
    <w:rsid w:val="00424A5E"/>
    <w:rsid w:val="00424A76"/>
    <w:rsid w:val="00424B77"/>
    <w:rsid w:val="00426B1F"/>
    <w:rsid w:val="004270AB"/>
    <w:rsid w:val="00427F02"/>
    <w:rsid w:val="00430C14"/>
    <w:rsid w:val="004310EC"/>
    <w:rsid w:val="004316BC"/>
    <w:rsid w:val="00432012"/>
    <w:rsid w:val="00432E12"/>
    <w:rsid w:val="00432EBE"/>
    <w:rsid w:val="00433670"/>
    <w:rsid w:val="00435502"/>
    <w:rsid w:val="00436413"/>
    <w:rsid w:val="00437188"/>
    <w:rsid w:val="00437A54"/>
    <w:rsid w:val="00437B36"/>
    <w:rsid w:val="004401F4"/>
    <w:rsid w:val="0044028B"/>
    <w:rsid w:val="004406BF"/>
    <w:rsid w:val="00440B04"/>
    <w:rsid w:val="00440C1B"/>
    <w:rsid w:val="004416F4"/>
    <w:rsid w:val="00441A0C"/>
    <w:rsid w:val="004421F1"/>
    <w:rsid w:val="004426C8"/>
    <w:rsid w:val="00442DB4"/>
    <w:rsid w:val="004434EB"/>
    <w:rsid w:val="00443B5F"/>
    <w:rsid w:val="00443CA1"/>
    <w:rsid w:val="00443F97"/>
    <w:rsid w:val="00444492"/>
    <w:rsid w:val="004446D1"/>
    <w:rsid w:val="00444E68"/>
    <w:rsid w:val="004458F4"/>
    <w:rsid w:val="0044593B"/>
    <w:rsid w:val="00445EAC"/>
    <w:rsid w:val="0044653F"/>
    <w:rsid w:val="00446C33"/>
    <w:rsid w:val="00446E2D"/>
    <w:rsid w:val="004474D8"/>
    <w:rsid w:val="0044757C"/>
    <w:rsid w:val="004477CF"/>
    <w:rsid w:val="004479AB"/>
    <w:rsid w:val="004479FB"/>
    <w:rsid w:val="0045010E"/>
    <w:rsid w:val="00450252"/>
    <w:rsid w:val="0045041E"/>
    <w:rsid w:val="00450737"/>
    <w:rsid w:val="00450FF4"/>
    <w:rsid w:val="0045108B"/>
    <w:rsid w:val="004517B6"/>
    <w:rsid w:val="004519ED"/>
    <w:rsid w:val="00451C26"/>
    <w:rsid w:val="00451EAD"/>
    <w:rsid w:val="0045220F"/>
    <w:rsid w:val="00452E3F"/>
    <w:rsid w:val="004538E8"/>
    <w:rsid w:val="004538FB"/>
    <w:rsid w:val="00453A43"/>
    <w:rsid w:val="00454003"/>
    <w:rsid w:val="00454109"/>
    <w:rsid w:val="0045605C"/>
    <w:rsid w:val="0045625F"/>
    <w:rsid w:val="00456375"/>
    <w:rsid w:val="0045639F"/>
    <w:rsid w:val="004564C8"/>
    <w:rsid w:val="004567BA"/>
    <w:rsid w:val="004572D8"/>
    <w:rsid w:val="0045770D"/>
    <w:rsid w:val="00457FD3"/>
    <w:rsid w:val="00460168"/>
    <w:rsid w:val="00460213"/>
    <w:rsid w:val="00460654"/>
    <w:rsid w:val="00460933"/>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EB9"/>
    <w:rsid w:val="004650CD"/>
    <w:rsid w:val="004654A4"/>
    <w:rsid w:val="004658B3"/>
    <w:rsid w:val="004659D5"/>
    <w:rsid w:val="00465C5A"/>
    <w:rsid w:val="00465FB7"/>
    <w:rsid w:val="0046643A"/>
    <w:rsid w:val="00466465"/>
    <w:rsid w:val="0046708F"/>
    <w:rsid w:val="00467CDA"/>
    <w:rsid w:val="00470347"/>
    <w:rsid w:val="0047086B"/>
    <w:rsid w:val="00471968"/>
    <w:rsid w:val="00471F9A"/>
    <w:rsid w:val="004723A1"/>
    <w:rsid w:val="00472D3D"/>
    <w:rsid w:val="00473E61"/>
    <w:rsid w:val="004741A4"/>
    <w:rsid w:val="00474268"/>
    <w:rsid w:val="00474591"/>
    <w:rsid w:val="00474C6A"/>
    <w:rsid w:val="00474F0E"/>
    <w:rsid w:val="00475930"/>
    <w:rsid w:val="0047608B"/>
    <w:rsid w:val="00480975"/>
    <w:rsid w:val="00480CA1"/>
    <w:rsid w:val="00480EF5"/>
    <w:rsid w:val="00481DEC"/>
    <w:rsid w:val="00481F28"/>
    <w:rsid w:val="0048217A"/>
    <w:rsid w:val="004825B5"/>
    <w:rsid w:val="0048271A"/>
    <w:rsid w:val="00482A15"/>
    <w:rsid w:val="004833D1"/>
    <w:rsid w:val="004839DC"/>
    <w:rsid w:val="00483C9F"/>
    <w:rsid w:val="00483CA7"/>
    <w:rsid w:val="00483D4C"/>
    <w:rsid w:val="004840C7"/>
    <w:rsid w:val="0048435A"/>
    <w:rsid w:val="0048447D"/>
    <w:rsid w:val="00484C3D"/>
    <w:rsid w:val="00485DAF"/>
    <w:rsid w:val="0048639B"/>
    <w:rsid w:val="0048767C"/>
    <w:rsid w:val="00487CAB"/>
    <w:rsid w:val="00490126"/>
    <w:rsid w:val="004912F5"/>
    <w:rsid w:val="0049197C"/>
    <w:rsid w:val="00491DC6"/>
    <w:rsid w:val="0049270B"/>
    <w:rsid w:val="00493D0E"/>
    <w:rsid w:val="004943D4"/>
    <w:rsid w:val="004943FA"/>
    <w:rsid w:val="00494EE1"/>
    <w:rsid w:val="004956A0"/>
    <w:rsid w:val="00495778"/>
    <w:rsid w:val="004957A4"/>
    <w:rsid w:val="004965AD"/>
    <w:rsid w:val="00496875"/>
    <w:rsid w:val="00497120"/>
    <w:rsid w:val="004978CD"/>
    <w:rsid w:val="004A0918"/>
    <w:rsid w:val="004A16C0"/>
    <w:rsid w:val="004A17F4"/>
    <w:rsid w:val="004A195D"/>
    <w:rsid w:val="004A1C28"/>
    <w:rsid w:val="004A2288"/>
    <w:rsid w:val="004A231A"/>
    <w:rsid w:val="004A27B2"/>
    <w:rsid w:val="004A27BB"/>
    <w:rsid w:val="004A296C"/>
    <w:rsid w:val="004A351F"/>
    <w:rsid w:val="004A3878"/>
    <w:rsid w:val="004A3DC7"/>
    <w:rsid w:val="004A461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B19C2"/>
    <w:rsid w:val="004B1F85"/>
    <w:rsid w:val="004B233A"/>
    <w:rsid w:val="004B26AE"/>
    <w:rsid w:val="004B27B9"/>
    <w:rsid w:val="004B2AD5"/>
    <w:rsid w:val="004B2ADE"/>
    <w:rsid w:val="004B30D8"/>
    <w:rsid w:val="004B3BC0"/>
    <w:rsid w:val="004B422C"/>
    <w:rsid w:val="004B5A05"/>
    <w:rsid w:val="004B5F4E"/>
    <w:rsid w:val="004B6384"/>
    <w:rsid w:val="004B6701"/>
    <w:rsid w:val="004B6B76"/>
    <w:rsid w:val="004B6E4C"/>
    <w:rsid w:val="004B6ED1"/>
    <w:rsid w:val="004B73FC"/>
    <w:rsid w:val="004C0800"/>
    <w:rsid w:val="004C0D24"/>
    <w:rsid w:val="004C101F"/>
    <w:rsid w:val="004C22C8"/>
    <w:rsid w:val="004C2368"/>
    <w:rsid w:val="004C27C4"/>
    <w:rsid w:val="004C2A06"/>
    <w:rsid w:val="004C2C1B"/>
    <w:rsid w:val="004C2F04"/>
    <w:rsid w:val="004C3287"/>
    <w:rsid w:val="004C3B12"/>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E5A"/>
    <w:rsid w:val="004D1EDA"/>
    <w:rsid w:val="004D22D5"/>
    <w:rsid w:val="004D2850"/>
    <w:rsid w:val="004D2FEA"/>
    <w:rsid w:val="004D3266"/>
    <w:rsid w:val="004D3857"/>
    <w:rsid w:val="004D3B85"/>
    <w:rsid w:val="004D4150"/>
    <w:rsid w:val="004D429B"/>
    <w:rsid w:val="004D42F0"/>
    <w:rsid w:val="004D43F3"/>
    <w:rsid w:val="004D471B"/>
    <w:rsid w:val="004D4EEF"/>
    <w:rsid w:val="004D4F0C"/>
    <w:rsid w:val="004D58A0"/>
    <w:rsid w:val="004D5A99"/>
    <w:rsid w:val="004D5BCC"/>
    <w:rsid w:val="004D677B"/>
    <w:rsid w:val="004D67A9"/>
    <w:rsid w:val="004D7355"/>
    <w:rsid w:val="004D7CFA"/>
    <w:rsid w:val="004D7E71"/>
    <w:rsid w:val="004E05F3"/>
    <w:rsid w:val="004E0BD8"/>
    <w:rsid w:val="004E0EDB"/>
    <w:rsid w:val="004E19C7"/>
    <w:rsid w:val="004E1EFB"/>
    <w:rsid w:val="004E24C6"/>
    <w:rsid w:val="004E25C7"/>
    <w:rsid w:val="004E370B"/>
    <w:rsid w:val="004E39FA"/>
    <w:rsid w:val="004E46F2"/>
    <w:rsid w:val="004E55C7"/>
    <w:rsid w:val="004E59A2"/>
    <w:rsid w:val="004E5A41"/>
    <w:rsid w:val="004E681C"/>
    <w:rsid w:val="004E6CB7"/>
    <w:rsid w:val="004E7618"/>
    <w:rsid w:val="004E7DBC"/>
    <w:rsid w:val="004F0265"/>
    <w:rsid w:val="004F087D"/>
    <w:rsid w:val="004F0B38"/>
    <w:rsid w:val="004F0BCE"/>
    <w:rsid w:val="004F0EBF"/>
    <w:rsid w:val="004F0EFE"/>
    <w:rsid w:val="004F0F01"/>
    <w:rsid w:val="004F22E6"/>
    <w:rsid w:val="004F3257"/>
    <w:rsid w:val="004F34F6"/>
    <w:rsid w:val="004F3A24"/>
    <w:rsid w:val="004F3AB4"/>
    <w:rsid w:val="004F3BEA"/>
    <w:rsid w:val="004F3D18"/>
    <w:rsid w:val="004F3FD3"/>
    <w:rsid w:val="004F40FE"/>
    <w:rsid w:val="004F446F"/>
    <w:rsid w:val="004F45B5"/>
    <w:rsid w:val="004F4A97"/>
    <w:rsid w:val="004F4CBE"/>
    <w:rsid w:val="004F52D4"/>
    <w:rsid w:val="004F59A6"/>
    <w:rsid w:val="004F5AB6"/>
    <w:rsid w:val="004F5FA3"/>
    <w:rsid w:val="004F6208"/>
    <w:rsid w:val="004F6685"/>
    <w:rsid w:val="004F7B84"/>
    <w:rsid w:val="004F7DA3"/>
    <w:rsid w:val="00500211"/>
    <w:rsid w:val="00500596"/>
    <w:rsid w:val="005015EA"/>
    <w:rsid w:val="00501D0F"/>
    <w:rsid w:val="005027F7"/>
    <w:rsid w:val="0050378E"/>
    <w:rsid w:val="00503BF7"/>
    <w:rsid w:val="00504630"/>
    <w:rsid w:val="00504A19"/>
    <w:rsid w:val="00504C08"/>
    <w:rsid w:val="0050547C"/>
    <w:rsid w:val="0050582E"/>
    <w:rsid w:val="00505B62"/>
    <w:rsid w:val="00505F2C"/>
    <w:rsid w:val="00506025"/>
    <w:rsid w:val="00506384"/>
    <w:rsid w:val="005063BD"/>
    <w:rsid w:val="0050679B"/>
    <w:rsid w:val="00507396"/>
    <w:rsid w:val="005077BE"/>
    <w:rsid w:val="00510502"/>
    <w:rsid w:val="00510E00"/>
    <w:rsid w:val="0051149D"/>
    <w:rsid w:val="005119BB"/>
    <w:rsid w:val="00511D14"/>
    <w:rsid w:val="00512188"/>
    <w:rsid w:val="00512278"/>
    <w:rsid w:val="0051248B"/>
    <w:rsid w:val="00512610"/>
    <w:rsid w:val="00512702"/>
    <w:rsid w:val="00512883"/>
    <w:rsid w:val="00512A6D"/>
    <w:rsid w:val="005134A9"/>
    <w:rsid w:val="00514021"/>
    <w:rsid w:val="00514DFC"/>
    <w:rsid w:val="00515386"/>
    <w:rsid w:val="00515A9A"/>
    <w:rsid w:val="00515C18"/>
    <w:rsid w:val="00516872"/>
    <w:rsid w:val="00516CF9"/>
    <w:rsid w:val="00517395"/>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5315"/>
    <w:rsid w:val="00525C9B"/>
    <w:rsid w:val="00525D61"/>
    <w:rsid w:val="005263B6"/>
    <w:rsid w:val="005264FF"/>
    <w:rsid w:val="00526F58"/>
    <w:rsid w:val="0052723F"/>
    <w:rsid w:val="005274A8"/>
    <w:rsid w:val="0053010B"/>
    <w:rsid w:val="005304B8"/>
    <w:rsid w:val="0053082B"/>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4B2"/>
    <w:rsid w:val="005355CF"/>
    <w:rsid w:val="00535873"/>
    <w:rsid w:val="00535A43"/>
    <w:rsid w:val="005363AE"/>
    <w:rsid w:val="00536A92"/>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E20"/>
    <w:rsid w:val="0054499E"/>
    <w:rsid w:val="00544D64"/>
    <w:rsid w:val="0054513D"/>
    <w:rsid w:val="00545504"/>
    <w:rsid w:val="0054592F"/>
    <w:rsid w:val="00545EFB"/>
    <w:rsid w:val="00546367"/>
    <w:rsid w:val="005476BE"/>
    <w:rsid w:val="005476DA"/>
    <w:rsid w:val="00547700"/>
    <w:rsid w:val="005477D9"/>
    <w:rsid w:val="00550732"/>
    <w:rsid w:val="00550EED"/>
    <w:rsid w:val="005511AF"/>
    <w:rsid w:val="0055188F"/>
    <w:rsid w:val="00551B54"/>
    <w:rsid w:val="00551BBD"/>
    <w:rsid w:val="005533CB"/>
    <w:rsid w:val="0055372B"/>
    <w:rsid w:val="00554584"/>
    <w:rsid w:val="00554621"/>
    <w:rsid w:val="005547F8"/>
    <w:rsid w:val="00554A78"/>
    <w:rsid w:val="00554EEF"/>
    <w:rsid w:val="005553A5"/>
    <w:rsid w:val="0055570E"/>
    <w:rsid w:val="00555872"/>
    <w:rsid w:val="00555A6A"/>
    <w:rsid w:val="0055602C"/>
    <w:rsid w:val="00556570"/>
    <w:rsid w:val="00556579"/>
    <w:rsid w:val="00556F2A"/>
    <w:rsid w:val="0055734C"/>
    <w:rsid w:val="005574CE"/>
    <w:rsid w:val="00557B18"/>
    <w:rsid w:val="005608AD"/>
    <w:rsid w:val="00560EEF"/>
    <w:rsid w:val="00561BCE"/>
    <w:rsid w:val="00561C57"/>
    <w:rsid w:val="00561CE1"/>
    <w:rsid w:val="00561E44"/>
    <w:rsid w:val="00562641"/>
    <w:rsid w:val="00562830"/>
    <w:rsid w:val="00562A8D"/>
    <w:rsid w:val="00563686"/>
    <w:rsid w:val="005638A3"/>
    <w:rsid w:val="0056467D"/>
    <w:rsid w:val="00564A82"/>
    <w:rsid w:val="00565815"/>
    <w:rsid w:val="00565983"/>
    <w:rsid w:val="00565FE4"/>
    <w:rsid w:val="00566003"/>
    <w:rsid w:val="0056604C"/>
    <w:rsid w:val="005679B4"/>
    <w:rsid w:val="00567D59"/>
    <w:rsid w:val="005705C1"/>
    <w:rsid w:val="005708C5"/>
    <w:rsid w:val="00570CAE"/>
    <w:rsid w:val="00570F0C"/>
    <w:rsid w:val="005710CA"/>
    <w:rsid w:val="005713CF"/>
    <w:rsid w:val="00571950"/>
    <w:rsid w:val="00572A89"/>
    <w:rsid w:val="00572B21"/>
    <w:rsid w:val="00572F4B"/>
    <w:rsid w:val="00573090"/>
    <w:rsid w:val="005736B8"/>
    <w:rsid w:val="005739D6"/>
    <w:rsid w:val="00574095"/>
    <w:rsid w:val="0057412B"/>
    <w:rsid w:val="00574149"/>
    <w:rsid w:val="00574A22"/>
    <w:rsid w:val="00574E64"/>
    <w:rsid w:val="005755D2"/>
    <w:rsid w:val="00575E72"/>
    <w:rsid w:val="005762AC"/>
    <w:rsid w:val="00576834"/>
    <w:rsid w:val="00576943"/>
    <w:rsid w:val="005769D6"/>
    <w:rsid w:val="00576C6C"/>
    <w:rsid w:val="00576D95"/>
    <w:rsid w:val="00576EAE"/>
    <w:rsid w:val="0057707E"/>
    <w:rsid w:val="0057773E"/>
    <w:rsid w:val="00577F3B"/>
    <w:rsid w:val="00580488"/>
    <w:rsid w:val="005807CD"/>
    <w:rsid w:val="00580A55"/>
    <w:rsid w:val="00581183"/>
    <w:rsid w:val="00581309"/>
    <w:rsid w:val="005817E0"/>
    <w:rsid w:val="00581AFC"/>
    <w:rsid w:val="00581E41"/>
    <w:rsid w:val="00581EAA"/>
    <w:rsid w:val="00582292"/>
    <w:rsid w:val="0058250A"/>
    <w:rsid w:val="00582707"/>
    <w:rsid w:val="00582918"/>
    <w:rsid w:val="005829F7"/>
    <w:rsid w:val="00583005"/>
    <w:rsid w:val="00583EC0"/>
    <w:rsid w:val="00584469"/>
    <w:rsid w:val="0058463C"/>
    <w:rsid w:val="005848A8"/>
    <w:rsid w:val="00584C85"/>
    <w:rsid w:val="00585608"/>
    <w:rsid w:val="00585A72"/>
    <w:rsid w:val="00586B3E"/>
    <w:rsid w:val="0058718A"/>
    <w:rsid w:val="005876C9"/>
    <w:rsid w:val="00587D41"/>
    <w:rsid w:val="00590922"/>
    <w:rsid w:val="00590D0B"/>
    <w:rsid w:val="00591420"/>
    <w:rsid w:val="005918A7"/>
    <w:rsid w:val="00591DA8"/>
    <w:rsid w:val="0059213B"/>
    <w:rsid w:val="0059251C"/>
    <w:rsid w:val="00592737"/>
    <w:rsid w:val="00592BAB"/>
    <w:rsid w:val="00593594"/>
    <w:rsid w:val="005938D1"/>
    <w:rsid w:val="00594BDA"/>
    <w:rsid w:val="00595314"/>
    <w:rsid w:val="00595357"/>
    <w:rsid w:val="00595771"/>
    <w:rsid w:val="00595EA2"/>
    <w:rsid w:val="00596026"/>
    <w:rsid w:val="00596A56"/>
    <w:rsid w:val="00596D58"/>
    <w:rsid w:val="00596DA2"/>
    <w:rsid w:val="005A187F"/>
    <w:rsid w:val="005A2464"/>
    <w:rsid w:val="005A24B8"/>
    <w:rsid w:val="005A2744"/>
    <w:rsid w:val="005A2C7A"/>
    <w:rsid w:val="005A2D93"/>
    <w:rsid w:val="005A30B4"/>
    <w:rsid w:val="005A3D07"/>
    <w:rsid w:val="005A4AD9"/>
    <w:rsid w:val="005A552D"/>
    <w:rsid w:val="005A57F5"/>
    <w:rsid w:val="005A5992"/>
    <w:rsid w:val="005A5CC1"/>
    <w:rsid w:val="005A650A"/>
    <w:rsid w:val="005A6681"/>
    <w:rsid w:val="005A7555"/>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4BAC"/>
    <w:rsid w:val="005B4C11"/>
    <w:rsid w:val="005B5D99"/>
    <w:rsid w:val="005B5E4C"/>
    <w:rsid w:val="005B66D8"/>
    <w:rsid w:val="005B6875"/>
    <w:rsid w:val="005B6958"/>
    <w:rsid w:val="005B6FC4"/>
    <w:rsid w:val="005B7373"/>
    <w:rsid w:val="005B7977"/>
    <w:rsid w:val="005C0072"/>
    <w:rsid w:val="005C05BF"/>
    <w:rsid w:val="005C0785"/>
    <w:rsid w:val="005C14AD"/>
    <w:rsid w:val="005C244A"/>
    <w:rsid w:val="005C2760"/>
    <w:rsid w:val="005C290E"/>
    <w:rsid w:val="005C2AAF"/>
    <w:rsid w:val="005C303F"/>
    <w:rsid w:val="005C30E3"/>
    <w:rsid w:val="005C3905"/>
    <w:rsid w:val="005C4AC8"/>
    <w:rsid w:val="005C4C71"/>
    <w:rsid w:val="005C51F8"/>
    <w:rsid w:val="005C537D"/>
    <w:rsid w:val="005C5C00"/>
    <w:rsid w:val="005C5FAC"/>
    <w:rsid w:val="005C61CB"/>
    <w:rsid w:val="005C63BC"/>
    <w:rsid w:val="005C7B13"/>
    <w:rsid w:val="005C7B58"/>
    <w:rsid w:val="005D0243"/>
    <w:rsid w:val="005D0D30"/>
    <w:rsid w:val="005D1371"/>
    <w:rsid w:val="005D1665"/>
    <w:rsid w:val="005D17E8"/>
    <w:rsid w:val="005D1B61"/>
    <w:rsid w:val="005D2724"/>
    <w:rsid w:val="005D38C8"/>
    <w:rsid w:val="005D421B"/>
    <w:rsid w:val="005D43DF"/>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9E2"/>
    <w:rsid w:val="005E3D51"/>
    <w:rsid w:val="005E4121"/>
    <w:rsid w:val="005E43CC"/>
    <w:rsid w:val="005E4C69"/>
    <w:rsid w:val="005E4D81"/>
    <w:rsid w:val="005E5430"/>
    <w:rsid w:val="005E59C4"/>
    <w:rsid w:val="005E5E3C"/>
    <w:rsid w:val="005E6697"/>
    <w:rsid w:val="005E670C"/>
    <w:rsid w:val="005E67E0"/>
    <w:rsid w:val="005E7407"/>
    <w:rsid w:val="005E7509"/>
    <w:rsid w:val="005F0DB9"/>
    <w:rsid w:val="005F16EE"/>
    <w:rsid w:val="005F18AE"/>
    <w:rsid w:val="005F1ED7"/>
    <w:rsid w:val="005F2B2B"/>
    <w:rsid w:val="005F3476"/>
    <w:rsid w:val="005F34B7"/>
    <w:rsid w:val="005F34FE"/>
    <w:rsid w:val="005F391E"/>
    <w:rsid w:val="005F3A45"/>
    <w:rsid w:val="005F3AF0"/>
    <w:rsid w:val="005F4758"/>
    <w:rsid w:val="005F493B"/>
    <w:rsid w:val="005F55C9"/>
    <w:rsid w:val="005F5B0F"/>
    <w:rsid w:val="005F6636"/>
    <w:rsid w:val="005F6DF9"/>
    <w:rsid w:val="005F73A3"/>
    <w:rsid w:val="005F7679"/>
    <w:rsid w:val="006012C5"/>
    <w:rsid w:val="00601365"/>
    <w:rsid w:val="006013C8"/>
    <w:rsid w:val="006018AA"/>
    <w:rsid w:val="0060228D"/>
    <w:rsid w:val="00602676"/>
    <w:rsid w:val="00602B26"/>
    <w:rsid w:val="00602D8F"/>
    <w:rsid w:val="00602FA0"/>
    <w:rsid w:val="00603018"/>
    <w:rsid w:val="00603034"/>
    <w:rsid w:val="0060341A"/>
    <w:rsid w:val="0060389A"/>
    <w:rsid w:val="00603DC7"/>
    <w:rsid w:val="00604A2F"/>
    <w:rsid w:val="00605B27"/>
    <w:rsid w:val="00605D3B"/>
    <w:rsid w:val="00605E8C"/>
    <w:rsid w:val="00605FEA"/>
    <w:rsid w:val="00606BF4"/>
    <w:rsid w:val="0060728D"/>
    <w:rsid w:val="0060746C"/>
    <w:rsid w:val="00607684"/>
    <w:rsid w:val="00610124"/>
    <w:rsid w:val="00610512"/>
    <w:rsid w:val="0061080A"/>
    <w:rsid w:val="006126EA"/>
    <w:rsid w:val="0061356D"/>
    <w:rsid w:val="00613726"/>
    <w:rsid w:val="006137F6"/>
    <w:rsid w:val="00613B6A"/>
    <w:rsid w:val="0061418F"/>
    <w:rsid w:val="0061466B"/>
    <w:rsid w:val="00614A99"/>
    <w:rsid w:val="00615EFE"/>
    <w:rsid w:val="006176BA"/>
    <w:rsid w:val="00617FD3"/>
    <w:rsid w:val="00620047"/>
    <w:rsid w:val="006209AF"/>
    <w:rsid w:val="00620B0D"/>
    <w:rsid w:val="00622430"/>
    <w:rsid w:val="006228EC"/>
    <w:rsid w:val="00622941"/>
    <w:rsid w:val="00623B71"/>
    <w:rsid w:val="0062440F"/>
    <w:rsid w:val="0062465F"/>
    <w:rsid w:val="0062468E"/>
    <w:rsid w:val="00624A87"/>
    <w:rsid w:val="00624E1B"/>
    <w:rsid w:val="00625EF3"/>
    <w:rsid w:val="006260CF"/>
    <w:rsid w:val="006260ED"/>
    <w:rsid w:val="006264FA"/>
    <w:rsid w:val="00626E6D"/>
    <w:rsid w:val="0062772B"/>
    <w:rsid w:val="00627BC9"/>
    <w:rsid w:val="00627BD2"/>
    <w:rsid w:val="00627FD5"/>
    <w:rsid w:val="006309A1"/>
    <w:rsid w:val="0063118A"/>
    <w:rsid w:val="006312FA"/>
    <w:rsid w:val="006317DC"/>
    <w:rsid w:val="006321BC"/>
    <w:rsid w:val="006327C7"/>
    <w:rsid w:val="00633182"/>
    <w:rsid w:val="006340EC"/>
    <w:rsid w:val="0063442D"/>
    <w:rsid w:val="006346FA"/>
    <w:rsid w:val="006349ED"/>
    <w:rsid w:val="00634D6C"/>
    <w:rsid w:val="00634EEB"/>
    <w:rsid w:val="006353A8"/>
    <w:rsid w:val="00635E47"/>
    <w:rsid w:val="0063631C"/>
    <w:rsid w:val="00636420"/>
    <w:rsid w:val="00636B17"/>
    <w:rsid w:val="00636B25"/>
    <w:rsid w:val="00636B79"/>
    <w:rsid w:val="00637860"/>
    <w:rsid w:val="00637892"/>
    <w:rsid w:val="006401FC"/>
    <w:rsid w:val="00641422"/>
    <w:rsid w:val="00641446"/>
    <w:rsid w:val="0064150A"/>
    <w:rsid w:val="00641FEE"/>
    <w:rsid w:val="00643262"/>
    <w:rsid w:val="0064365B"/>
    <w:rsid w:val="00643825"/>
    <w:rsid w:val="00643849"/>
    <w:rsid w:val="00643BA5"/>
    <w:rsid w:val="00643F8E"/>
    <w:rsid w:val="0064472D"/>
    <w:rsid w:val="0064473F"/>
    <w:rsid w:val="006447EA"/>
    <w:rsid w:val="00645568"/>
    <w:rsid w:val="0064599D"/>
    <w:rsid w:val="00645BAA"/>
    <w:rsid w:val="00645CA2"/>
    <w:rsid w:val="00645E96"/>
    <w:rsid w:val="00646473"/>
    <w:rsid w:val="0064660C"/>
    <w:rsid w:val="00646828"/>
    <w:rsid w:val="0064692F"/>
    <w:rsid w:val="006469FE"/>
    <w:rsid w:val="00646EE4"/>
    <w:rsid w:val="00647265"/>
    <w:rsid w:val="00647561"/>
    <w:rsid w:val="00650246"/>
    <w:rsid w:val="00650747"/>
    <w:rsid w:val="00650C1A"/>
    <w:rsid w:val="00651138"/>
    <w:rsid w:val="00652D09"/>
    <w:rsid w:val="006537EE"/>
    <w:rsid w:val="006538B2"/>
    <w:rsid w:val="00653A0A"/>
    <w:rsid w:val="0065410B"/>
    <w:rsid w:val="00654227"/>
    <w:rsid w:val="006543D9"/>
    <w:rsid w:val="00654882"/>
    <w:rsid w:val="00655395"/>
    <w:rsid w:val="006553B4"/>
    <w:rsid w:val="00655557"/>
    <w:rsid w:val="006556CA"/>
    <w:rsid w:val="00655DB3"/>
    <w:rsid w:val="006561D8"/>
    <w:rsid w:val="00656EFF"/>
    <w:rsid w:val="006575F5"/>
    <w:rsid w:val="00657B39"/>
    <w:rsid w:val="00657FE0"/>
    <w:rsid w:val="00660304"/>
    <w:rsid w:val="00660FAB"/>
    <w:rsid w:val="00660FD3"/>
    <w:rsid w:val="00661056"/>
    <w:rsid w:val="00661800"/>
    <w:rsid w:val="00661A67"/>
    <w:rsid w:val="00662647"/>
    <w:rsid w:val="00662899"/>
    <w:rsid w:val="0066295E"/>
    <w:rsid w:val="0066353A"/>
    <w:rsid w:val="0066370D"/>
    <w:rsid w:val="0066382D"/>
    <w:rsid w:val="00663FBC"/>
    <w:rsid w:val="00664698"/>
    <w:rsid w:val="00665B5C"/>
    <w:rsid w:val="0066616C"/>
    <w:rsid w:val="0066648D"/>
    <w:rsid w:val="0066691B"/>
    <w:rsid w:val="00666975"/>
    <w:rsid w:val="00666CC2"/>
    <w:rsid w:val="00666D63"/>
    <w:rsid w:val="00667D88"/>
    <w:rsid w:val="00667F74"/>
    <w:rsid w:val="00670488"/>
    <w:rsid w:val="00671ADE"/>
    <w:rsid w:val="00671B94"/>
    <w:rsid w:val="00671D16"/>
    <w:rsid w:val="00672322"/>
    <w:rsid w:val="00672CC8"/>
    <w:rsid w:val="00672D9E"/>
    <w:rsid w:val="006735A0"/>
    <w:rsid w:val="006736CB"/>
    <w:rsid w:val="006738C7"/>
    <w:rsid w:val="00673B02"/>
    <w:rsid w:val="00674D4D"/>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5492"/>
    <w:rsid w:val="0068551D"/>
    <w:rsid w:val="0068600C"/>
    <w:rsid w:val="006863F8"/>
    <w:rsid w:val="0068646C"/>
    <w:rsid w:val="006867CF"/>
    <w:rsid w:val="006871CF"/>
    <w:rsid w:val="00687709"/>
    <w:rsid w:val="006878A5"/>
    <w:rsid w:val="00687A35"/>
    <w:rsid w:val="00687A46"/>
    <w:rsid w:val="00687DEF"/>
    <w:rsid w:val="00690562"/>
    <w:rsid w:val="00690BD7"/>
    <w:rsid w:val="00691184"/>
    <w:rsid w:val="006915CF"/>
    <w:rsid w:val="00691F63"/>
    <w:rsid w:val="00692AD9"/>
    <w:rsid w:val="006930F5"/>
    <w:rsid w:val="00693199"/>
    <w:rsid w:val="006934E2"/>
    <w:rsid w:val="00693C07"/>
    <w:rsid w:val="00694157"/>
    <w:rsid w:val="0069485A"/>
    <w:rsid w:val="006948D1"/>
    <w:rsid w:val="00694E7D"/>
    <w:rsid w:val="00695C5D"/>
    <w:rsid w:val="006968A8"/>
    <w:rsid w:val="006969B9"/>
    <w:rsid w:val="0069725E"/>
    <w:rsid w:val="006973B5"/>
    <w:rsid w:val="00697458"/>
    <w:rsid w:val="00697BAA"/>
    <w:rsid w:val="00697C6C"/>
    <w:rsid w:val="00697CE5"/>
    <w:rsid w:val="00697F1A"/>
    <w:rsid w:val="006A2278"/>
    <w:rsid w:val="006A22D5"/>
    <w:rsid w:val="006A2560"/>
    <w:rsid w:val="006A28BC"/>
    <w:rsid w:val="006A29FF"/>
    <w:rsid w:val="006A2A60"/>
    <w:rsid w:val="006A3015"/>
    <w:rsid w:val="006A3B52"/>
    <w:rsid w:val="006A4631"/>
    <w:rsid w:val="006A481A"/>
    <w:rsid w:val="006A4D5C"/>
    <w:rsid w:val="006A4EA4"/>
    <w:rsid w:val="006A5346"/>
    <w:rsid w:val="006A56B0"/>
    <w:rsid w:val="006A56F4"/>
    <w:rsid w:val="006A58A0"/>
    <w:rsid w:val="006A58FB"/>
    <w:rsid w:val="006A5B84"/>
    <w:rsid w:val="006A5C31"/>
    <w:rsid w:val="006A5C64"/>
    <w:rsid w:val="006A5D65"/>
    <w:rsid w:val="006A5EBA"/>
    <w:rsid w:val="006A6256"/>
    <w:rsid w:val="006A64E1"/>
    <w:rsid w:val="006A75CE"/>
    <w:rsid w:val="006A7A66"/>
    <w:rsid w:val="006A7D5E"/>
    <w:rsid w:val="006A7EF8"/>
    <w:rsid w:val="006B02C4"/>
    <w:rsid w:val="006B0511"/>
    <w:rsid w:val="006B0710"/>
    <w:rsid w:val="006B0840"/>
    <w:rsid w:val="006B1292"/>
    <w:rsid w:val="006B202D"/>
    <w:rsid w:val="006B23B4"/>
    <w:rsid w:val="006B2563"/>
    <w:rsid w:val="006B2CC5"/>
    <w:rsid w:val="006B2DF8"/>
    <w:rsid w:val="006B2F10"/>
    <w:rsid w:val="006B46A8"/>
    <w:rsid w:val="006B4E98"/>
    <w:rsid w:val="006B56B3"/>
    <w:rsid w:val="006B5978"/>
    <w:rsid w:val="006B5CD2"/>
    <w:rsid w:val="006B62CB"/>
    <w:rsid w:val="006B6607"/>
    <w:rsid w:val="006B6652"/>
    <w:rsid w:val="006B6A10"/>
    <w:rsid w:val="006B6B83"/>
    <w:rsid w:val="006B6C4B"/>
    <w:rsid w:val="006B7258"/>
    <w:rsid w:val="006C00AC"/>
    <w:rsid w:val="006C0C4F"/>
    <w:rsid w:val="006C11FC"/>
    <w:rsid w:val="006C1FFB"/>
    <w:rsid w:val="006C2123"/>
    <w:rsid w:val="006C21D8"/>
    <w:rsid w:val="006C22DC"/>
    <w:rsid w:val="006C23CF"/>
    <w:rsid w:val="006C2631"/>
    <w:rsid w:val="006C2C5E"/>
    <w:rsid w:val="006C3F92"/>
    <w:rsid w:val="006C4845"/>
    <w:rsid w:val="006C4896"/>
    <w:rsid w:val="006C4B29"/>
    <w:rsid w:val="006C5662"/>
    <w:rsid w:val="006C6799"/>
    <w:rsid w:val="006C6967"/>
    <w:rsid w:val="006C6ABE"/>
    <w:rsid w:val="006C6FEA"/>
    <w:rsid w:val="006C7068"/>
    <w:rsid w:val="006C7177"/>
    <w:rsid w:val="006C7421"/>
    <w:rsid w:val="006C7793"/>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646"/>
    <w:rsid w:val="006E1A61"/>
    <w:rsid w:val="006E202B"/>
    <w:rsid w:val="006E283E"/>
    <w:rsid w:val="006E2D8A"/>
    <w:rsid w:val="006E330C"/>
    <w:rsid w:val="006E361C"/>
    <w:rsid w:val="006E37BC"/>
    <w:rsid w:val="006E37E4"/>
    <w:rsid w:val="006E391E"/>
    <w:rsid w:val="006E3978"/>
    <w:rsid w:val="006E3C0B"/>
    <w:rsid w:val="006E3CD0"/>
    <w:rsid w:val="006E3DCD"/>
    <w:rsid w:val="006E4754"/>
    <w:rsid w:val="006E4B7B"/>
    <w:rsid w:val="006E4DC5"/>
    <w:rsid w:val="006E5F0A"/>
    <w:rsid w:val="006E6464"/>
    <w:rsid w:val="006E68F7"/>
    <w:rsid w:val="006E6967"/>
    <w:rsid w:val="006E6BF1"/>
    <w:rsid w:val="006E6D2B"/>
    <w:rsid w:val="006E71C2"/>
    <w:rsid w:val="006E77AD"/>
    <w:rsid w:val="006E7C88"/>
    <w:rsid w:val="006E7C94"/>
    <w:rsid w:val="006F0113"/>
    <w:rsid w:val="006F02E4"/>
    <w:rsid w:val="006F0538"/>
    <w:rsid w:val="006F0C1A"/>
    <w:rsid w:val="006F125F"/>
    <w:rsid w:val="006F18B6"/>
    <w:rsid w:val="006F1DDE"/>
    <w:rsid w:val="006F233E"/>
    <w:rsid w:val="006F2863"/>
    <w:rsid w:val="006F2D4B"/>
    <w:rsid w:val="006F2FA3"/>
    <w:rsid w:val="006F2FF7"/>
    <w:rsid w:val="006F326C"/>
    <w:rsid w:val="006F332F"/>
    <w:rsid w:val="006F3708"/>
    <w:rsid w:val="006F3C12"/>
    <w:rsid w:val="006F43AF"/>
    <w:rsid w:val="006F5674"/>
    <w:rsid w:val="006F5B11"/>
    <w:rsid w:val="006F6087"/>
    <w:rsid w:val="006F61F4"/>
    <w:rsid w:val="006F649E"/>
    <w:rsid w:val="006F66D3"/>
    <w:rsid w:val="006F66D5"/>
    <w:rsid w:val="006F68A4"/>
    <w:rsid w:val="006F69E7"/>
    <w:rsid w:val="006F69F6"/>
    <w:rsid w:val="006F707C"/>
    <w:rsid w:val="006F758F"/>
    <w:rsid w:val="006F7785"/>
    <w:rsid w:val="006F7839"/>
    <w:rsid w:val="006F7B41"/>
    <w:rsid w:val="007000F8"/>
    <w:rsid w:val="007013CD"/>
    <w:rsid w:val="00701719"/>
    <w:rsid w:val="00701C0C"/>
    <w:rsid w:val="00701C8C"/>
    <w:rsid w:val="00701CB4"/>
    <w:rsid w:val="00701D37"/>
    <w:rsid w:val="00701D44"/>
    <w:rsid w:val="007029F1"/>
    <w:rsid w:val="00702DFE"/>
    <w:rsid w:val="00703953"/>
    <w:rsid w:val="00703C89"/>
    <w:rsid w:val="0070421B"/>
    <w:rsid w:val="0070432D"/>
    <w:rsid w:val="0070439C"/>
    <w:rsid w:val="00704B01"/>
    <w:rsid w:val="00706500"/>
    <w:rsid w:val="00706788"/>
    <w:rsid w:val="0070714D"/>
    <w:rsid w:val="0070743F"/>
    <w:rsid w:val="00710AD9"/>
    <w:rsid w:val="00710CCC"/>
    <w:rsid w:val="00711134"/>
    <w:rsid w:val="007116A2"/>
    <w:rsid w:val="00711C5F"/>
    <w:rsid w:val="00711E02"/>
    <w:rsid w:val="00713001"/>
    <w:rsid w:val="00713740"/>
    <w:rsid w:val="00713FE9"/>
    <w:rsid w:val="00714CEB"/>
    <w:rsid w:val="00715407"/>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4393"/>
    <w:rsid w:val="007244B9"/>
    <w:rsid w:val="007247EB"/>
    <w:rsid w:val="00724BAE"/>
    <w:rsid w:val="00724C24"/>
    <w:rsid w:val="00724D1A"/>
    <w:rsid w:val="007250FC"/>
    <w:rsid w:val="00725F34"/>
    <w:rsid w:val="00726547"/>
    <w:rsid w:val="00726677"/>
    <w:rsid w:val="007279CD"/>
    <w:rsid w:val="00727AA3"/>
    <w:rsid w:val="007302B4"/>
    <w:rsid w:val="007318CA"/>
    <w:rsid w:val="00732021"/>
    <w:rsid w:val="0073286B"/>
    <w:rsid w:val="0073318F"/>
    <w:rsid w:val="007343F9"/>
    <w:rsid w:val="007345E1"/>
    <w:rsid w:val="00734685"/>
    <w:rsid w:val="007348D3"/>
    <w:rsid w:val="00734F3D"/>
    <w:rsid w:val="007357C1"/>
    <w:rsid w:val="00735BC8"/>
    <w:rsid w:val="00736B27"/>
    <w:rsid w:val="00736EDE"/>
    <w:rsid w:val="00737B19"/>
    <w:rsid w:val="00737D34"/>
    <w:rsid w:val="00740160"/>
    <w:rsid w:val="00740CF3"/>
    <w:rsid w:val="00740D58"/>
    <w:rsid w:val="0074170C"/>
    <w:rsid w:val="00741D5B"/>
    <w:rsid w:val="00742B00"/>
    <w:rsid w:val="00742E00"/>
    <w:rsid w:val="00742E74"/>
    <w:rsid w:val="00743F2F"/>
    <w:rsid w:val="00744240"/>
    <w:rsid w:val="007445D9"/>
    <w:rsid w:val="007445E5"/>
    <w:rsid w:val="00744E68"/>
    <w:rsid w:val="00745394"/>
    <w:rsid w:val="00745953"/>
    <w:rsid w:val="00745AEB"/>
    <w:rsid w:val="0074751C"/>
    <w:rsid w:val="00747584"/>
    <w:rsid w:val="00747D8D"/>
    <w:rsid w:val="007500F2"/>
    <w:rsid w:val="0075015F"/>
    <w:rsid w:val="0075018E"/>
    <w:rsid w:val="0075065A"/>
    <w:rsid w:val="00750F48"/>
    <w:rsid w:val="00751699"/>
    <w:rsid w:val="0075170E"/>
    <w:rsid w:val="00751B84"/>
    <w:rsid w:val="007525D9"/>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EE3"/>
    <w:rsid w:val="0076029D"/>
    <w:rsid w:val="007604A6"/>
    <w:rsid w:val="007608D9"/>
    <w:rsid w:val="00760D68"/>
    <w:rsid w:val="0076110A"/>
    <w:rsid w:val="00761638"/>
    <w:rsid w:val="00762146"/>
    <w:rsid w:val="007636C1"/>
    <w:rsid w:val="00763757"/>
    <w:rsid w:val="00763EAB"/>
    <w:rsid w:val="00763F42"/>
    <w:rsid w:val="007641CE"/>
    <w:rsid w:val="00764636"/>
    <w:rsid w:val="007648F3"/>
    <w:rsid w:val="0076528A"/>
    <w:rsid w:val="007652D6"/>
    <w:rsid w:val="00765742"/>
    <w:rsid w:val="007657CD"/>
    <w:rsid w:val="00765884"/>
    <w:rsid w:val="00765977"/>
    <w:rsid w:val="007661CD"/>
    <w:rsid w:val="00766ED1"/>
    <w:rsid w:val="00767404"/>
    <w:rsid w:val="00767D9A"/>
    <w:rsid w:val="00770143"/>
    <w:rsid w:val="00770147"/>
    <w:rsid w:val="007706F1"/>
    <w:rsid w:val="00770AC6"/>
    <w:rsid w:val="007713CA"/>
    <w:rsid w:val="007719B9"/>
    <w:rsid w:val="00771A83"/>
    <w:rsid w:val="007728C5"/>
    <w:rsid w:val="00772DF8"/>
    <w:rsid w:val="00773C6F"/>
    <w:rsid w:val="0077433D"/>
    <w:rsid w:val="00774364"/>
    <w:rsid w:val="007754D0"/>
    <w:rsid w:val="0077662E"/>
    <w:rsid w:val="0077665C"/>
    <w:rsid w:val="00777310"/>
    <w:rsid w:val="0077741D"/>
    <w:rsid w:val="00777AC4"/>
    <w:rsid w:val="00777B87"/>
    <w:rsid w:val="00777C10"/>
    <w:rsid w:val="00777FA4"/>
    <w:rsid w:val="0078015E"/>
    <w:rsid w:val="007802F7"/>
    <w:rsid w:val="007812EF"/>
    <w:rsid w:val="007818E6"/>
    <w:rsid w:val="0078192C"/>
    <w:rsid w:val="00782337"/>
    <w:rsid w:val="00782EF3"/>
    <w:rsid w:val="0078407E"/>
    <w:rsid w:val="00784337"/>
    <w:rsid w:val="00784C95"/>
    <w:rsid w:val="007850F1"/>
    <w:rsid w:val="007855EA"/>
    <w:rsid w:val="00785F1D"/>
    <w:rsid w:val="007862D4"/>
    <w:rsid w:val="0078679A"/>
    <w:rsid w:val="00786DF2"/>
    <w:rsid w:val="007873E3"/>
    <w:rsid w:val="00787690"/>
    <w:rsid w:val="00787EBF"/>
    <w:rsid w:val="0079004D"/>
    <w:rsid w:val="0079060B"/>
    <w:rsid w:val="007908A5"/>
    <w:rsid w:val="007911E5"/>
    <w:rsid w:val="00792393"/>
    <w:rsid w:val="00792450"/>
    <w:rsid w:val="00792688"/>
    <w:rsid w:val="00795D2E"/>
    <w:rsid w:val="007965DE"/>
    <w:rsid w:val="00796E2B"/>
    <w:rsid w:val="00796EC5"/>
    <w:rsid w:val="00796F30"/>
    <w:rsid w:val="007971A1"/>
    <w:rsid w:val="0079750C"/>
    <w:rsid w:val="007A0255"/>
    <w:rsid w:val="007A02AB"/>
    <w:rsid w:val="007A04BC"/>
    <w:rsid w:val="007A0B02"/>
    <w:rsid w:val="007A1144"/>
    <w:rsid w:val="007A124D"/>
    <w:rsid w:val="007A2280"/>
    <w:rsid w:val="007A2356"/>
    <w:rsid w:val="007A3015"/>
    <w:rsid w:val="007A35E7"/>
    <w:rsid w:val="007A3654"/>
    <w:rsid w:val="007A39E9"/>
    <w:rsid w:val="007A3B0B"/>
    <w:rsid w:val="007A4275"/>
    <w:rsid w:val="007A45DE"/>
    <w:rsid w:val="007A4864"/>
    <w:rsid w:val="007A49CE"/>
    <w:rsid w:val="007A53E2"/>
    <w:rsid w:val="007A572D"/>
    <w:rsid w:val="007A5A99"/>
    <w:rsid w:val="007A5BB5"/>
    <w:rsid w:val="007A5FE4"/>
    <w:rsid w:val="007A6387"/>
    <w:rsid w:val="007A6500"/>
    <w:rsid w:val="007A69EF"/>
    <w:rsid w:val="007A6C00"/>
    <w:rsid w:val="007A6FC5"/>
    <w:rsid w:val="007A78A5"/>
    <w:rsid w:val="007B0303"/>
    <w:rsid w:val="007B0AAA"/>
    <w:rsid w:val="007B15FD"/>
    <w:rsid w:val="007B237C"/>
    <w:rsid w:val="007B253E"/>
    <w:rsid w:val="007B2D59"/>
    <w:rsid w:val="007B476C"/>
    <w:rsid w:val="007B5628"/>
    <w:rsid w:val="007B5633"/>
    <w:rsid w:val="007B58BE"/>
    <w:rsid w:val="007B5D32"/>
    <w:rsid w:val="007B61CE"/>
    <w:rsid w:val="007B6B03"/>
    <w:rsid w:val="007B6CF3"/>
    <w:rsid w:val="007B6EAB"/>
    <w:rsid w:val="007C0235"/>
    <w:rsid w:val="007C05FB"/>
    <w:rsid w:val="007C0619"/>
    <w:rsid w:val="007C1C80"/>
    <w:rsid w:val="007C2945"/>
    <w:rsid w:val="007C3187"/>
    <w:rsid w:val="007C33E0"/>
    <w:rsid w:val="007C3560"/>
    <w:rsid w:val="007C39E8"/>
    <w:rsid w:val="007C3C6C"/>
    <w:rsid w:val="007C4573"/>
    <w:rsid w:val="007C4B4A"/>
    <w:rsid w:val="007C4C86"/>
    <w:rsid w:val="007C517E"/>
    <w:rsid w:val="007C5607"/>
    <w:rsid w:val="007C590A"/>
    <w:rsid w:val="007C5B6C"/>
    <w:rsid w:val="007C5BCD"/>
    <w:rsid w:val="007C5E82"/>
    <w:rsid w:val="007C6DD8"/>
    <w:rsid w:val="007C781D"/>
    <w:rsid w:val="007C790D"/>
    <w:rsid w:val="007D09FE"/>
    <w:rsid w:val="007D0CC0"/>
    <w:rsid w:val="007D0D2A"/>
    <w:rsid w:val="007D0D58"/>
    <w:rsid w:val="007D0F0C"/>
    <w:rsid w:val="007D1256"/>
    <w:rsid w:val="007D1BF3"/>
    <w:rsid w:val="007D243C"/>
    <w:rsid w:val="007D2AB8"/>
    <w:rsid w:val="007D2B2C"/>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DA7"/>
    <w:rsid w:val="007D79C3"/>
    <w:rsid w:val="007D7F4E"/>
    <w:rsid w:val="007E0D04"/>
    <w:rsid w:val="007E0D0A"/>
    <w:rsid w:val="007E10E4"/>
    <w:rsid w:val="007E1184"/>
    <w:rsid w:val="007E1A2E"/>
    <w:rsid w:val="007E1A71"/>
    <w:rsid w:val="007E1B8C"/>
    <w:rsid w:val="007E1D05"/>
    <w:rsid w:val="007E21E6"/>
    <w:rsid w:val="007E230C"/>
    <w:rsid w:val="007E33EF"/>
    <w:rsid w:val="007E3609"/>
    <w:rsid w:val="007E482C"/>
    <w:rsid w:val="007E48D6"/>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305"/>
    <w:rsid w:val="007F172D"/>
    <w:rsid w:val="007F173F"/>
    <w:rsid w:val="007F198C"/>
    <w:rsid w:val="007F2AB5"/>
    <w:rsid w:val="007F3674"/>
    <w:rsid w:val="007F438E"/>
    <w:rsid w:val="007F5295"/>
    <w:rsid w:val="007F54A0"/>
    <w:rsid w:val="007F5B6E"/>
    <w:rsid w:val="007F5D65"/>
    <w:rsid w:val="007F615F"/>
    <w:rsid w:val="007F6305"/>
    <w:rsid w:val="007F6BE2"/>
    <w:rsid w:val="007F6C6B"/>
    <w:rsid w:val="007F7328"/>
    <w:rsid w:val="007F7A8D"/>
    <w:rsid w:val="007F7EC6"/>
    <w:rsid w:val="007F7F44"/>
    <w:rsid w:val="00800238"/>
    <w:rsid w:val="00801079"/>
    <w:rsid w:val="008017F4"/>
    <w:rsid w:val="00801ECB"/>
    <w:rsid w:val="008030CC"/>
    <w:rsid w:val="008037D4"/>
    <w:rsid w:val="00804014"/>
    <w:rsid w:val="00804041"/>
    <w:rsid w:val="00804118"/>
    <w:rsid w:val="008049D3"/>
    <w:rsid w:val="00804AFA"/>
    <w:rsid w:val="00804B3D"/>
    <w:rsid w:val="00805975"/>
    <w:rsid w:val="00806FE7"/>
    <w:rsid w:val="00807061"/>
    <w:rsid w:val="00807B65"/>
    <w:rsid w:val="00807C5F"/>
    <w:rsid w:val="00810137"/>
    <w:rsid w:val="00810150"/>
    <w:rsid w:val="00810201"/>
    <w:rsid w:val="00810315"/>
    <w:rsid w:val="008114DD"/>
    <w:rsid w:val="00811CC8"/>
    <w:rsid w:val="00811D02"/>
    <w:rsid w:val="0081218D"/>
    <w:rsid w:val="00812730"/>
    <w:rsid w:val="00813DF2"/>
    <w:rsid w:val="00813FE6"/>
    <w:rsid w:val="00814AA9"/>
    <w:rsid w:val="00814C96"/>
    <w:rsid w:val="008156E7"/>
    <w:rsid w:val="00815CA9"/>
    <w:rsid w:val="00815DA4"/>
    <w:rsid w:val="00815F79"/>
    <w:rsid w:val="00817A3C"/>
    <w:rsid w:val="00817A63"/>
    <w:rsid w:val="0082028C"/>
    <w:rsid w:val="008202BE"/>
    <w:rsid w:val="00820423"/>
    <w:rsid w:val="00820568"/>
    <w:rsid w:val="00820570"/>
    <w:rsid w:val="00820D13"/>
    <w:rsid w:val="00820DBA"/>
    <w:rsid w:val="0082132F"/>
    <w:rsid w:val="00821C05"/>
    <w:rsid w:val="008221A1"/>
    <w:rsid w:val="00822512"/>
    <w:rsid w:val="00822568"/>
    <w:rsid w:val="008226A9"/>
    <w:rsid w:val="0082286B"/>
    <w:rsid w:val="00823083"/>
    <w:rsid w:val="008235C4"/>
    <w:rsid w:val="00823BE8"/>
    <w:rsid w:val="00823C48"/>
    <w:rsid w:val="00823C9E"/>
    <w:rsid w:val="0082474F"/>
    <w:rsid w:val="00824A1F"/>
    <w:rsid w:val="00824C3F"/>
    <w:rsid w:val="008251C4"/>
    <w:rsid w:val="008254D7"/>
    <w:rsid w:val="00826434"/>
    <w:rsid w:val="008264DE"/>
    <w:rsid w:val="00826A34"/>
    <w:rsid w:val="00826BAD"/>
    <w:rsid w:val="00826E2D"/>
    <w:rsid w:val="008270A7"/>
    <w:rsid w:val="00827140"/>
    <w:rsid w:val="00827508"/>
    <w:rsid w:val="008301C7"/>
    <w:rsid w:val="00830B80"/>
    <w:rsid w:val="00830DE0"/>
    <w:rsid w:val="008316D3"/>
    <w:rsid w:val="00831B73"/>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CDB"/>
    <w:rsid w:val="00836243"/>
    <w:rsid w:val="008363A5"/>
    <w:rsid w:val="00837478"/>
    <w:rsid w:val="00837A64"/>
    <w:rsid w:val="00837BF6"/>
    <w:rsid w:val="00837D33"/>
    <w:rsid w:val="00840DDA"/>
    <w:rsid w:val="008419E2"/>
    <w:rsid w:val="00841B62"/>
    <w:rsid w:val="00841DAE"/>
    <w:rsid w:val="00841EC5"/>
    <w:rsid w:val="00842203"/>
    <w:rsid w:val="008424A3"/>
    <w:rsid w:val="0084285C"/>
    <w:rsid w:val="00842996"/>
    <w:rsid w:val="008429E9"/>
    <w:rsid w:val="00842ABD"/>
    <w:rsid w:val="00842ED6"/>
    <w:rsid w:val="00843C68"/>
    <w:rsid w:val="00843D30"/>
    <w:rsid w:val="0084451D"/>
    <w:rsid w:val="00844D9A"/>
    <w:rsid w:val="00845395"/>
    <w:rsid w:val="00845606"/>
    <w:rsid w:val="00846A95"/>
    <w:rsid w:val="00846B4A"/>
    <w:rsid w:val="00846C39"/>
    <w:rsid w:val="0084748C"/>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60A8E"/>
    <w:rsid w:val="00860F01"/>
    <w:rsid w:val="00861143"/>
    <w:rsid w:val="00861723"/>
    <w:rsid w:val="008618E0"/>
    <w:rsid w:val="00861A91"/>
    <w:rsid w:val="008624AA"/>
    <w:rsid w:val="00862759"/>
    <w:rsid w:val="00863CFF"/>
    <w:rsid w:val="00863D1F"/>
    <w:rsid w:val="00863F11"/>
    <w:rsid w:val="00864556"/>
    <w:rsid w:val="008645DD"/>
    <w:rsid w:val="008646EA"/>
    <w:rsid w:val="0086478D"/>
    <w:rsid w:val="00864BFF"/>
    <w:rsid w:val="0086537D"/>
    <w:rsid w:val="008654A6"/>
    <w:rsid w:val="008655E2"/>
    <w:rsid w:val="0086562A"/>
    <w:rsid w:val="00866058"/>
    <w:rsid w:val="008664E4"/>
    <w:rsid w:val="0086650B"/>
    <w:rsid w:val="00866A52"/>
    <w:rsid w:val="00867743"/>
    <w:rsid w:val="0086776E"/>
    <w:rsid w:val="00867FE7"/>
    <w:rsid w:val="0087060D"/>
    <w:rsid w:val="00871A31"/>
    <w:rsid w:val="00871EF4"/>
    <w:rsid w:val="008727A7"/>
    <w:rsid w:val="00872D25"/>
    <w:rsid w:val="00872EE4"/>
    <w:rsid w:val="00872F24"/>
    <w:rsid w:val="00873712"/>
    <w:rsid w:val="00874AB9"/>
    <w:rsid w:val="0087656C"/>
    <w:rsid w:val="00880139"/>
    <w:rsid w:val="008804FE"/>
    <w:rsid w:val="008810BE"/>
    <w:rsid w:val="00881AE3"/>
    <w:rsid w:val="0088215E"/>
    <w:rsid w:val="00882594"/>
    <w:rsid w:val="00883961"/>
    <w:rsid w:val="008839F6"/>
    <w:rsid w:val="008840FF"/>
    <w:rsid w:val="0088440A"/>
    <w:rsid w:val="00884597"/>
    <w:rsid w:val="0088467C"/>
    <w:rsid w:val="0088470B"/>
    <w:rsid w:val="0088494D"/>
    <w:rsid w:val="00884DC3"/>
    <w:rsid w:val="00885A10"/>
    <w:rsid w:val="00886323"/>
    <w:rsid w:val="008866A3"/>
    <w:rsid w:val="008866E5"/>
    <w:rsid w:val="00886761"/>
    <w:rsid w:val="0088705B"/>
    <w:rsid w:val="00890106"/>
    <w:rsid w:val="00890652"/>
    <w:rsid w:val="0089083B"/>
    <w:rsid w:val="00891381"/>
    <w:rsid w:val="00891883"/>
    <w:rsid w:val="00892219"/>
    <w:rsid w:val="0089225D"/>
    <w:rsid w:val="008927E2"/>
    <w:rsid w:val="00892868"/>
    <w:rsid w:val="008929B0"/>
    <w:rsid w:val="00892F67"/>
    <w:rsid w:val="00893154"/>
    <w:rsid w:val="00893198"/>
    <w:rsid w:val="0089322A"/>
    <w:rsid w:val="0089346F"/>
    <w:rsid w:val="00894636"/>
    <w:rsid w:val="00895374"/>
    <w:rsid w:val="00896E28"/>
    <w:rsid w:val="00897428"/>
    <w:rsid w:val="008975C0"/>
    <w:rsid w:val="008978C1"/>
    <w:rsid w:val="008A062F"/>
    <w:rsid w:val="008A0D8E"/>
    <w:rsid w:val="008A1FA8"/>
    <w:rsid w:val="008A24F0"/>
    <w:rsid w:val="008A280C"/>
    <w:rsid w:val="008A36D6"/>
    <w:rsid w:val="008A3C8B"/>
    <w:rsid w:val="008A3FE5"/>
    <w:rsid w:val="008A51B4"/>
    <w:rsid w:val="008A52AA"/>
    <w:rsid w:val="008A543D"/>
    <w:rsid w:val="008A5AE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4719"/>
    <w:rsid w:val="008B6D3D"/>
    <w:rsid w:val="008B708A"/>
    <w:rsid w:val="008B70A9"/>
    <w:rsid w:val="008B7150"/>
    <w:rsid w:val="008B7C42"/>
    <w:rsid w:val="008B7C75"/>
    <w:rsid w:val="008B7E65"/>
    <w:rsid w:val="008C12D8"/>
    <w:rsid w:val="008C1FD2"/>
    <w:rsid w:val="008C2A58"/>
    <w:rsid w:val="008C2A7C"/>
    <w:rsid w:val="008C3138"/>
    <w:rsid w:val="008C4657"/>
    <w:rsid w:val="008C4747"/>
    <w:rsid w:val="008C4B8B"/>
    <w:rsid w:val="008C504C"/>
    <w:rsid w:val="008C50D1"/>
    <w:rsid w:val="008C51D7"/>
    <w:rsid w:val="008C5B0F"/>
    <w:rsid w:val="008C65B4"/>
    <w:rsid w:val="008C6A8A"/>
    <w:rsid w:val="008C6C86"/>
    <w:rsid w:val="008C7399"/>
    <w:rsid w:val="008C7467"/>
    <w:rsid w:val="008C791E"/>
    <w:rsid w:val="008C7FF4"/>
    <w:rsid w:val="008D0072"/>
    <w:rsid w:val="008D0B7D"/>
    <w:rsid w:val="008D182F"/>
    <w:rsid w:val="008D221A"/>
    <w:rsid w:val="008D270A"/>
    <w:rsid w:val="008D296F"/>
    <w:rsid w:val="008D4E7F"/>
    <w:rsid w:val="008D5170"/>
    <w:rsid w:val="008D6643"/>
    <w:rsid w:val="008D6915"/>
    <w:rsid w:val="008D70BA"/>
    <w:rsid w:val="008D751C"/>
    <w:rsid w:val="008D756E"/>
    <w:rsid w:val="008D7D11"/>
    <w:rsid w:val="008E0369"/>
    <w:rsid w:val="008E0392"/>
    <w:rsid w:val="008E051C"/>
    <w:rsid w:val="008E0B59"/>
    <w:rsid w:val="008E116A"/>
    <w:rsid w:val="008E1294"/>
    <w:rsid w:val="008E1A57"/>
    <w:rsid w:val="008E1E65"/>
    <w:rsid w:val="008E23E1"/>
    <w:rsid w:val="008E27D1"/>
    <w:rsid w:val="008E2C2D"/>
    <w:rsid w:val="008E2DD6"/>
    <w:rsid w:val="008E2EEB"/>
    <w:rsid w:val="008E30A1"/>
    <w:rsid w:val="008E343A"/>
    <w:rsid w:val="008E3462"/>
    <w:rsid w:val="008E3898"/>
    <w:rsid w:val="008E38D3"/>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751D"/>
    <w:rsid w:val="008F0467"/>
    <w:rsid w:val="008F1357"/>
    <w:rsid w:val="008F2955"/>
    <w:rsid w:val="008F2A87"/>
    <w:rsid w:val="008F2FF2"/>
    <w:rsid w:val="008F337E"/>
    <w:rsid w:val="008F3570"/>
    <w:rsid w:val="008F3CB7"/>
    <w:rsid w:val="008F4154"/>
    <w:rsid w:val="008F4CE7"/>
    <w:rsid w:val="008F536E"/>
    <w:rsid w:val="008F53A9"/>
    <w:rsid w:val="008F57A2"/>
    <w:rsid w:val="008F5CBB"/>
    <w:rsid w:val="008F5ED9"/>
    <w:rsid w:val="008F5FFE"/>
    <w:rsid w:val="008F63AE"/>
    <w:rsid w:val="008F6BE4"/>
    <w:rsid w:val="008F74F7"/>
    <w:rsid w:val="008F7557"/>
    <w:rsid w:val="00900563"/>
    <w:rsid w:val="0090079D"/>
    <w:rsid w:val="00900977"/>
    <w:rsid w:val="00900AA4"/>
    <w:rsid w:val="00900FA6"/>
    <w:rsid w:val="00901976"/>
    <w:rsid w:val="009019DF"/>
    <w:rsid w:val="00902ED8"/>
    <w:rsid w:val="0090347F"/>
    <w:rsid w:val="00903735"/>
    <w:rsid w:val="0090378A"/>
    <w:rsid w:val="009040B7"/>
    <w:rsid w:val="009042FA"/>
    <w:rsid w:val="0090495B"/>
    <w:rsid w:val="00904B8B"/>
    <w:rsid w:val="00905D4E"/>
    <w:rsid w:val="00905EEC"/>
    <w:rsid w:val="009066F3"/>
    <w:rsid w:val="009067E1"/>
    <w:rsid w:val="00906BEE"/>
    <w:rsid w:val="0090702A"/>
    <w:rsid w:val="009079CC"/>
    <w:rsid w:val="00907D84"/>
    <w:rsid w:val="00910826"/>
    <w:rsid w:val="00911324"/>
    <w:rsid w:val="009117EC"/>
    <w:rsid w:val="0091327A"/>
    <w:rsid w:val="009136C6"/>
    <w:rsid w:val="00913CC2"/>
    <w:rsid w:val="0091426F"/>
    <w:rsid w:val="00914396"/>
    <w:rsid w:val="009147AC"/>
    <w:rsid w:val="009147C1"/>
    <w:rsid w:val="00914CB1"/>
    <w:rsid w:val="00914D26"/>
    <w:rsid w:val="00914D6B"/>
    <w:rsid w:val="0091517D"/>
    <w:rsid w:val="00915777"/>
    <w:rsid w:val="009157EC"/>
    <w:rsid w:val="00915AFA"/>
    <w:rsid w:val="00915C39"/>
    <w:rsid w:val="00915DCE"/>
    <w:rsid w:val="00915F91"/>
    <w:rsid w:val="00916263"/>
    <w:rsid w:val="00916C37"/>
    <w:rsid w:val="00916EAC"/>
    <w:rsid w:val="00916FDD"/>
    <w:rsid w:val="00917C9C"/>
    <w:rsid w:val="00920179"/>
    <w:rsid w:val="00920C9B"/>
    <w:rsid w:val="00920FB2"/>
    <w:rsid w:val="00921574"/>
    <w:rsid w:val="00921B5B"/>
    <w:rsid w:val="00921D5C"/>
    <w:rsid w:val="00922627"/>
    <w:rsid w:val="00922B96"/>
    <w:rsid w:val="00922DD8"/>
    <w:rsid w:val="009230AA"/>
    <w:rsid w:val="00923584"/>
    <w:rsid w:val="009241EF"/>
    <w:rsid w:val="0092436C"/>
    <w:rsid w:val="0092465A"/>
    <w:rsid w:val="00924C5F"/>
    <w:rsid w:val="00926621"/>
    <w:rsid w:val="00926942"/>
    <w:rsid w:val="00926F2D"/>
    <w:rsid w:val="00927123"/>
    <w:rsid w:val="0092739C"/>
    <w:rsid w:val="00927BE5"/>
    <w:rsid w:val="00930180"/>
    <w:rsid w:val="009309B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279"/>
    <w:rsid w:val="00935AFE"/>
    <w:rsid w:val="00937061"/>
    <w:rsid w:val="009374AB"/>
    <w:rsid w:val="009376F4"/>
    <w:rsid w:val="009402E8"/>
    <w:rsid w:val="0094067D"/>
    <w:rsid w:val="00940C4A"/>
    <w:rsid w:val="00940E8E"/>
    <w:rsid w:val="0094108B"/>
    <w:rsid w:val="00941811"/>
    <w:rsid w:val="00941D50"/>
    <w:rsid w:val="009422DE"/>
    <w:rsid w:val="0094257F"/>
    <w:rsid w:val="00942B27"/>
    <w:rsid w:val="00942BA0"/>
    <w:rsid w:val="00942C19"/>
    <w:rsid w:val="00942C27"/>
    <w:rsid w:val="00942D85"/>
    <w:rsid w:val="009433CC"/>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7207"/>
    <w:rsid w:val="0095792C"/>
    <w:rsid w:val="00960037"/>
    <w:rsid w:val="009604FB"/>
    <w:rsid w:val="00960C1B"/>
    <w:rsid w:val="00960C30"/>
    <w:rsid w:val="00960C74"/>
    <w:rsid w:val="00961762"/>
    <w:rsid w:val="00961AB1"/>
    <w:rsid w:val="00962A43"/>
    <w:rsid w:val="00962A5B"/>
    <w:rsid w:val="00962AD7"/>
    <w:rsid w:val="00962D81"/>
    <w:rsid w:val="00963A39"/>
    <w:rsid w:val="00963EF7"/>
    <w:rsid w:val="0096518F"/>
    <w:rsid w:val="009653A4"/>
    <w:rsid w:val="00965CA3"/>
    <w:rsid w:val="00966A67"/>
    <w:rsid w:val="00967068"/>
    <w:rsid w:val="009671D0"/>
    <w:rsid w:val="00967F32"/>
    <w:rsid w:val="00967F66"/>
    <w:rsid w:val="00970154"/>
    <w:rsid w:val="00970318"/>
    <w:rsid w:val="009703CF"/>
    <w:rsid w:val="0097054D"/>
    <w:rsid w:val="00970629"/>
    <w:rsid w:val="00970D8E"/>
    <w:rsid w:val="009715A4"/>
    <w:rsid w:val="00971CD1"/>
    <w:rsid w:val="00971CD2"/>
    <w:rsid w:val="00971FF9"/>
    <w:rsid w:val="00972084"/>
    <w:rsid w:val="00972AFD"/>
    <w:rsid w:val="00972EB5"/>
    <w:rsid w:val="009731BA"/>
    <w:rsid w:val="0097436D"/>
    <w:rsid w:val="0097515C"/>
    <w:rsid w:val="00975392"/>
    <w:rsid w:val="009755B9"/>
    <w:rsid w:val="0097561B"/>
    <w:rsid w:val="009761C8"/>
    <w:rsid w:val="009767AA"/>
    <w:rsid w:val="00976B8E"/>
    <w:rsid w:val="009775D2"/>
    <w:rsid w:val="00977F2B"/>
    <w:rsid w:val="00977F3E"/>
    <w:rsid w:val="00977F5B"/>
    <w:rsid w:val="009809BA"/>
    <w:rsid w:val="00980EE9"/>
    <w:rsid w:val="00980FFB"/>
    <w:rsid w:val="0098100F"/>
    <w:rsid w:val="009811EF"/>
    <w:rsid w:val="00981995"/>
    <w:rsid w:val="00981DEA"/>
    <w:rsid w:val="0098242B"/>
    <w:rsid w:val="0098251A"/>
    <w:rsid w:val="00982928"/>
    <w:rsid w:val="00982C06"/>
    <w:rsid w:val="00982D61"/>
    <w:rsid w:val="00983C1D"/>
    <w:rsid w:val="00984104"/>
    <w:rsid w:val="0098431F"/>
    <w:rsid w:val="009843DC"/>
    <w:rsid w:val="009852F0"/>
    <w:rsid w:val="00985895"/>
    <w:rsid w:val="009859CC"/>
    <w:rsid w:val="00985BAB"/>
    <w:rsid w:val="00985DE1"/>
    <w:rsid w:val="009864AB"/>
    <w:rsid w:val="0098684C"/>
    <w:rsid w:val="00986B9E"/>
    <w:rsid w:val="00986BAA"/>
    <w:rsid w:val="0098799D"/>
    <w:rsid w:val="009905F1"/>
    <w:rsid w:val="00991147"/>
    <w:rsid w:val="009917C9"/>
    <w:rsid w:val="0099194C"/>
    <w:rsid w:val="00991AA4"/>
    <w:rsid w:val="009921CA"/>
    <w:rsid w:val="00992656"/>
    <w:rsid w:val="009928B1"/>
    <w:rsid w:val="00993178"/>
    <w:rsid w:val="009938E9"/>
    <w:rsid w:val="00993BC6"/>
    <w:rsid w:val="00993C9D"/>
    <w:rsid w:val="00994F52"/>
    <w:rsid w:val="00995997"/>
    <w:rsid w:val="0099704B"/>
    <w:rsid w:val="009971CA"/>
    <w:rsid w:val="0099763D"/>
    <w:rsid w:val="009978F4"/>
    <w:rsid w:val="00997BA8"/>
    <w:rsid w:val="00997F70"/>
    <w:rsid w:val="009A0151"/>
    <w:rsid w:val="009A043A"/>
    <w:rsid w:val="009A0547"/>
    <w:rsid w:val="009A057B"/>
    <w:rsid w:val="009A05BA"/>
    <w:rsid w:val="009A0DCA"/>
    <w:rsid w:val="009A0E6E"/>
    <w:rsid w:val="009A1526"/>
    <w:rsid w:val="009A159D"/>
    <w:rsid w:val="009A1EF8"/>
    <w:rsid w:val="009A1F03"/>
    <w:rsid w:val="009A2405"/>
    <w:rsid w:val="009A2650"/>
    <w:rsid w:val="009A2A3A"/>
    <w:rsid w:val="009A2ADA"/>
    <w:rsid w:val="009A2B38"/>
    <w:rsid w:val="009A303F"/>
    <w:rsid w:val="009A3401"/>
    <w:rsid w:val="009A352F"/>
    <w:rsid w:val="009A367C"/>
    <w:rsid w:val="009A3D20"/>
    <w:rsid w:val="009A3D53"/>
    <w:rsid w:val="009A52E8"/>
    <w:rsid w:val="009A6520"/>
    <w:rsid w:val="009A6E11"/>
    <w:rsid w:val="009A740D"/>
    <w:rsid w:val="009A760E"/>
    <w:rsid w:val="009A76D9"/>
    <w:rsid w:val="009B01EA"/>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670"/>
    <w:rsid w:val="009B61DA"/>
    <w:rsid w:val="009B674D"/>
    <w:rsid w:val="009B7419"/>
    <w:rsid w:val="009B7465"/>
    <w:rsid w:val="009B7965"/>
    <w:rsid w:val="009C05BA"/>
    <w:rsid w:val="009C06CD"/>
    <w:rsid w:val="009C0A30"/>
    <w:rsid w:val="009C1CA2"/>
    <w:rsid w:val="009C2760"/>
    <w:rsid w:val="009C279B"/>
    <w:rsid w:val="009C2EC7"/>
    <w:rsid w:val="009C30D1"/>
    <w:rsid w:val="009C3395"/>
    <w:rsid w:val="009C35D0"/>
    <w:rsid w:val="009C3B1C"/>
    <w:rsid w:val="009C411B"/>
    <w:rsid w:val="009C470F"/>
    <w:rsid w:val="009C47F7"/>
    <w:rsid w:val="009C4D69"/>
    <w:rsid w:val="009C5444"/>
    <w:rsid w:val="009C5614"/>
    <w:rsid w:val="009C60B1"/>
    <w:rsid w:val="009C619D"/>
    <w:rsid w:val="009C6ADB"/>
    <w:rsid w:val="009C6CFA"/>
    <w:rsid w:val="009C70D8"/>
    <w:rsid w:val="009C7CC6"/>
    <w:rsid w:val="009D028E"/>
    <w:rsid w:val="009D03B0"/>
    <w:rsid w:val="009D11C7"/>
    <w:rsid w:val="009D1D01"/>
    <w:rsid w:val="009D2364"/>
    <w:rsid w:val="009D2DAC"/>
    <w:rsid w:val="009D2F1B"/>
    <w:rsid w:val="009D3F97"/>
    <w:rsid w:val="009D4084"/>
    <w:rsid w:val="009D4332"/>
    <w:rsid w:val="009D4641"/>
    <w:rsid w:val="009D4D5F"/>
    <w:rsid w:val="009D5599"/>
    <w:rsid w:val="009D5B36"/>
    <w:rsid w:val="009D6199"/>
    <w:rsid w:val="009D67F0"/>
    <w:rsid w:val="009D6C5D"/>
    <w:rsid w:val="009D7162"/>
    <w:rsid w:val="009D7333"/>
    <w:rsid w:val="009D733F"/>
    <w:rsid w:val="009D7ABB"/>
    <w:rsid w:val="009E08DC"/>
    <w:rsid w:val="009E0B9F"/>
    <w:rsid w:val="009E0BA5"/>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B74"/>
    <w:rsid w:val="009F1E71"/>
    <w:rsid w:val="009F1E7F"/>
    <w:rsid w:val="009F1F4C"/>
    <w:rsid w:val="009F209D"/>
    <w:rsid w:val="009F214C"/>
    <w:rsid w:val="009F24F8"/>
    <w:rsid w:val="009F2E21"/>
    <w:rsid w:val="009F3246"/>
    <w:rsid w:val="009F32A2"/>
    <w:rsid w:val="009F3E05"/>
    <w:rsid w:val="009F44ED"/>
    <w:rsid w:val="009F4D49"/>
    <w:rsid w:val="009F4E1B"/>
    <w:rsid w:val="009F507D"/>
    <w:rsid w:val="009F51AD"/>
    <w:rsid w:val="009F539B"/>
    <w:rsid w:val="009F5828"/>
    <w:rsid w:val="009F682E"/>
    <w:rsid w:val="009F6872"/>
    <w:rsid w:val="009F6A7F"/>
    <w:rsid w:val="009F6D8A"/>
    <w:rsid w:val="009F6ED1"/>
    <w:rsid w:val="009F73A2"/>
    <w:rsid w:val="009F789C"/>
    <w:rsid w:val="009F7ACB"/>
    <w:rsid w:val="00A005EF"/>
    <w:rsid w:val="00A00E11"/>
    <w:rsid w:val="00A0173E"/>
    <w:rsid w:val="00A01790"/>
    <w:rsid w:val="00A02AEA"/>
    <w:rsid w:val="00A03733"/>
    <w:rsid w:val="00A040A4"/>
    <w:rsid w:val="00A043F5"/>
    <w:rsid w:val="00A04902"/>
    <w:rsid w:val="00A04C9E"/>
    <w:rsid w:val="00A050D8"/>
    <w:rsid w:val="00A05286"/>
    <w:rsid w:val="00A05B8D"/>
    <w:rsid w:val="00A05C2B"/>
    <w:rsid w:val="00A05F51"/>
    <w:rsid w:val="00A06F38"/>
    <w:rsid w:val="00A071C6"/>
    <w:rsid w:val="00A07586"/>
    <w:rsid w:val="00A076E1"/>
    <w:rsid w:val="00A07B6A"/>
    <w:rsid w:val="00A10288"/>
    <w:rsid w:val="00A10380"/>
    <w:rsid w:val="00A104B9"/>
    <w:rsid w:val="00A108BF"/>
    <w:rsid w:val="00A10908"/>
    <w:rsid w:val="00A10CDE"/>
    <w:rsid w:val="00A1108B"/>
    <w:rsid w:val="00A11D49"/>
    <w:rsid w:val="00A12236"/>
    <w:rsid w:val="00A1244B"/>
    <w:rsid w:val="00A12CB2"/>
    <w:rsid w:val="00A12EB6"/>
    <w:rsid w:val="00A13383"/>
    <w:rsid w:val="00A13B79"/>
    <w:rsid w:val="00A14136"/>
    <w:rsid w:val="00A143E0"/>
    <w:rsid w:val="00A14F60"/>
    <w:rsid w:val="00A152EA"/>
    <w:rsid w:val="00A15AFD"/>
    <w:rsid w:val="00A15B1B"/>
    <w:rsid w:val="00A1606D"/>
    <w:rsid w:val="00A161B0"/>
    <w:rsid w:val="00A162AC"/>
    <w:rsid w:val="00A166D0"/>
    <w:rsid w:val="00A1765C"/>
    <w:rsid w:val="00A176A5"/>
    <w:rsid w:val="00A2001B"/>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8EB"/>
    <w:rsid w:val="00A24B26"/>
    <w:rsid w:val="00A24EC2"/>
    <w:rsid w:val="00A2606B"/>
    <w:rsid w:val="00A260DC"/>
    <w:rsid w:val="00A26220"/>
    <w:rsid w:val="00A262AF"/>
    <w:rsid w:val="00A26985"/>
    <w:rsid w:val="00A26C1E"/>
    <w:rsid w:val="00A26CDE"/>
    <w:rsid w:val="00A27526"/>
    <w:rsid w:val="00A2775A"/>
    <w:rsid w:val="00A30CAA"/>
    <w:rsid w:val="00A31211"/>
    <w:rsid w:val="00A31311"/>
    <w:rsid w:val="00A3152D"/>
    <w:rsid w:val="00A31B65"/>
    <w:rsid w:val="00A31F94"/>
    <w:rsid w:val="00A32433"/>
    <w:rsid w:val="00A32884"/>
    <w:rsid w:val="00A32B42"/>
    <w:rsid w:val="00A33A53"/>
    <w:rsid w:val="00A33AED"/>
    <w:rsid w:val="00A341B6"/>
    <w:rsid w:val="00A342F3"/>
    <w:rsid w:val="00A3526C"/>
    <w:rsid w:val="00A35B84"/>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2681"/>
    <w:rsid w:val="00A43024"/>
    <w:rsid w:val="00A43545"/>
    <w:rsid w:val="00A43B61"/>
    <w:rsid w:val="00A43C52"/>
    <w:rsid w:val="00A45282"/>
    <w:rsid w:val="00A45AE5"/>
    <w:rsid w:val="00A45BD8"/>
    <w:rsid w:val="00A472E7"/>
    <w:rsid w:val="00A47684"/>
    <w:rsid w:val="00A476CD"/>
    <w:rsid w:val="00A47B91"/>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CE6"/>
    <w:rsid w:val="00A62EC6"/>
    <w:rsid w:val="00A630A9"/>
    <w:rsid w:val="00A63147"/>
    <w:rsid w:val="00A631B2"/>
    <w:rsid w:val="00A63658"/>
    <w:rsid w:val="00A636B9"/>
    <w:rsid w:val="00A639E2"/>
    <w:rsid w:val="00A64293"/>
    <w:rsid w:val="00A642AB"/>
    <w:rsid w:val="00A645EF"/>
    <w:rsid w:val="00A6463A"/>
    <w:rsid w:val="00A648E1"/>
    <w:rsid w:val="00A64B1A"/>
    <w:rsid w:val="00A64D5F"/>
    <w:rsid w:val="00A655F3"/>
    <w:rsid w:val="00A65F7A"/>
    <w:rsid w:val="00A6619D"/>
    <w:rsid w:val="00A66903"/>
    <w:rsid w:val="00A66DF2"/>
    <w:rsid w:val="00A677F4"/>
    <w:rsid w:val="00A67904"/>
    <w:rsid w:val="00A67BCA"/>
    <w:rsid w:val="00A7051E"/>
    <w:rsid w:val="00A70928"/>
    <w:rsid w:val="00A70C82"/>
    <w:rsid w:val="00A714FF"/>
    <w:rsid w:val="00A72EFA"/>
    <w:rsid w:val="00A72EFF"/>
    <w:rsid w:val="00A7328D"/>
    <w:rsid w:val="00A736E7"/>
    <w:rsid w:val="00A7375E"/>
    <w:rsid w:val="00A74077"/>
    <w:rsid w:val="00A75476"/>
    <w:rsid w:val="00A75B5F"/>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E43"/>
    <w:rsid w:val="00A8311E"/>
    <w:rsid w:val="00A834B7"/>
    <w:rsid w:val="00A83952"/>
    <w:rsid w:val="00A83959"/>
    <w:rsid w:val="00A83AFE"/>
    <w:rsid w:val="00A84BD5"/>
    <w:rsid w:val="00A85071"/>
    <w:rsid w:val="00A857EA"/>
    <w:rsid w:val="00A85A23"/>
    <w:rsid w:val="00A85BF0"/>
    <w:rsid w:val="00A85C03"/>
    <w:rsid w:val="00A86091"/>
    <w:rsid w:val="00A871AC"/>
    <w:rsid w:val="00A879F2"/>
    <w:rsid w:val="00A90050"/>
    <w:rsid w:val="00A902B0"/>
    <w:rsid w:val="00A907C6"/>
    <w:rsid w:val="00A90890"/>
    <w:rsid w:val="00A914D3"/>
    <w:rsid w:val="00A915F8"/>
    <w:rsid w:val="00A916EB"/>
    <w:rsid w:val="00A918CA"/>
    <w:rsid w:val="00A925A5"/>
    <w:rsid w:val="00A929F0"/>
    <w:rsid w:val="00A9343C"/>
    <w:rsid w:val="00A93AB9"/>
    <w:rsid w:val="00A93CE3"/>
    <w:rsid w:val="00A94263"/>
    <w:rsid w:val="00A9428B"/>
    <w:rsid w:val="00A94DE7"/>
    <w:rsid w:val="00A954CD"/>
    <w:rsid w:val="00A95B68"/>
    <w:rsid w:val="00A95DB6"/>
    <w:rsid w:val="00A9630B"/>
    <w:rsid w:val="00A96A11"/>
    <w:rsid w:val="00A96A87"/>
    <w:rsid w:val="00A976EF"/>
    <w:rsid w:val="00A97A51"/>
    <w:rsid w:val="00AA0005"/>
    <w:rsid w:val="00AA01D2"/>
    <w:rsid w:val="00AA020A"/>
    <w:rsid w:val="00AA090B"/>
    <w:rsid w:val="00AA0B77"/>
    <w:rsid w:val="00AA0CE7"/>
    <w:rsid w:val="00AA2A38"/>
    <w:rsid w:val="00AA2C23"/>
    <w:rsid w:val="00AA2C7D"/>
    <w:rsid w:val="00AA2EE3"/>
    <w:rsid w:val="00AA33AD"/>
    <w:rsid w:val="00AA3AD4"/>
    <w:rsid w:val="00AA48F0"/>
    <w:rsid w:val="00AA544D"/>
    <w:rsid w:val="00AA5A05"/>
    <w:rsid w:val="00AA5EAA"/>
    <w:rsid w:val="00AA617A"/>
    <w:rsid w:val="00AA6465"/>
    <w:rsid w:val="00AA6662"/>
    <w:rsid w:val="00AA66B3"/>
    <w:rsid w:val="00AA6907"/>
    <w:rsid w:val="00AA6C7D"/>
    <w:rsid w:val="00AA7063"/>
    <w:rsid w:val="00AA7BB5"/>
    <w:rsid w:val="00AB0367"/>
    <w:rsid w:val="00AB0394"/>
    <w:rsid w:val="00AB0921"/>
    <w:rsid w:val="00AB0F8E"/>
    <w:rsid w:val="00AB1014"/>
    <w:rsid w:val="00AB18A0"/>
    <w:rsid w:val="00AB29FB"/>
    <w:rsid w:val="00AB3DEB"/>
    <w:rsid w:val="00AB4F42"/>
    <w:rsid w:val="00AB5595"/>
    <w:rsid w:val="00AB5647"/>
    <w:rsid w:val="00AB579A"/>
    <w:rsid w:val="00AB5806"/>
    <w:rsid w:val="00AB6485"/>
    <w:rsid w:val="00AB6A77"/>
    <w:rsid w:val="00AB6FFC"/>
    <w:rsid w:val="00AB72F2"/>
    <w:rsid w:val="00AB7407"/>
    <w:rsid w:val="00AB7591"/>
    <w:rsid w:val="00AB787D"/>
    <w:rsid w:val="00AC0464"/>
    <w:rsid w:val="00AC0549"/>
    <w:rsid w:val="00AC0B31"/>
    <w:rsid w:val="00AC130D"/>
    <w:rsid w:val="00AC1ADC"/>
    <w:rsid w:val="00AC1BF9"/>
    <w:rsid w:val="00AC2B8A"/>
    <w:rsid w:val="00AC3AEB"/>
    <w:rsid w:val="00AC3B24"/>
    <w:rsid w:val="00AC41D7"/>
    <w:rsid w:val="00AC454B"/>
    <w:rsid w:val="00AC5C36"/>
    <w:rsid w:val="00AC5CCC"/>
    <w:rsid w:val="00AC5EE9"/>
    <w:rsid w:val="00AC64BC"/>
    <w:rsid w:val="00AC701A"/>
    <w:rsid w:val="00AC722E"/>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8B7"/>
    <w:rsid w:val="00AD6C7D"/>
    <w:rsid w:val="00AD7175"/>
    <w:rsid w:val="00AD7584"/>
    <w:rsid w:val="00AE0A47"/>
    <w:rsid w:val="00AE1165"/>
    <w:rsid w:val="00AE14FA"/>
    <w:rsid w:val="00AE16E4"/>
    <w:rsid w:val="00AE1B88"/>
    <w:rsid w:val="00AE2507"/>
    <w:rsid w:val="00AE266C"/>
    <w:rsid w:val="00AE2A22"/>
    <w:rsid w:val="00AE2CEB"/>
    <w:rsid w:val="00AE3745"/>
    <w:rsid w:val="00AE386D"/>
    <w:rsid w:val="00AE3C01"/>
    <w:rsid w:val="00AE3EAF"/>
    <w:rsid w:val="00AE41EF"/>
    <w:rsid w:val="00AE4249"/>
    <w:rsid w:val="00AE48D7"/>
    <w:rsid w:val="00AE4E04"/>
    <w:rsid w:val="00AE567D"/>
    <w:rsid w:val="00AE5ECB"/>
    <w:rsid w:val="00AE5F11"/>
    <w:rsid w:val="00AE65A9"/>
    <w:rsid w:val="00AE6C5C"/>
    <w:rsid w:val="00AE7C83"/>
    <w:rsid w:val="00AE7D5C"/>
    <w:rsid w:val="00AF051A"/>
    <w:rsid w:val="00AF097F"/>
    <w:rsid w:val="00AF0BBD"/>
    <w:rsid w:val="00AF0EAA"/>
    <w:rsid w:val="00AF11FF"/>
    <w:rsid w:val="00AF1573"/>
    <w:rsid w:val="00AF1AEF"/>
    <w:rsid w:val="00AF21AF"/>
    <w:rsid w:val="00AF2454"/>
    <w:rsid w:val="00AF2621"/>
    <w:rsid w:val="00AF2753"/>
    <w:rsid w:val="00AF275B"/>
    <w:rsid w:val="00AF2C48"/>
    <w:rsid w:val="00AF2CC4"/>
    <w:rsid w:val="00AF3944"/>
    <w:rsid w:val="00AF41BC"/>
    <w:rsid w:val="00AF4265"/>
    <w:rsid w:val="00AF4FF3"/>
    <w:rsid w:val="00AF5799"/>
    <w:rsid w:val="00AF5CC9"/>
    <w:rsid w:val="00AF62F1"/>
    <w:rsid w:val="00AF6539"/>
    <w:rsid w:val="00AF6749"/>
    <w:rsid w:val="00AF6C7A"/>
    <w:rsid w:val="00AF6FAF"/>
    <w:rsid w:val="00AF709B"/>
    <w:rsid w:val="00AF71A3"/>
    <w:rsid w:val="00AF7635"/>
    <w:rsid w:val="00AF7671"/>
    <w:rsid w:val="00AF792F"/>
    <w:rsid w:val="00AF7AFD"/>
    <w:rsid w:val="00AF7B91"/>
    <w:rsid w:val="00B00048"/>
    <w:rsid w:val="00B00D35"/>
    <w:rsid w:val="00B00D67"/>
    <w:rsid w:val="00B01084"/>
    <w:rsid w:val="00B014A0"/>
    <w:rsid w:val="00B0447D"/>
    <w:rsid w:val="00B04B56"/>
    <w:rsid w:val="00B0541A"/>
    <w:rsid w:val="00B0569A"/>
    <w:rsid w:val="00B05810"/>
    <w:rsid w:val="00B05D37"/>
    <w:rsid w:val="00B05F98"/>
    <w:rsid w:val="00B064CD"/>
    <w:rsid w:val="00B068EA"/>
    <w:rsid w:val="00B069CE"/>
    <w:rsid w:val="00B07483"/>
    <w:rsid w:val="00B0762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A14"/>
    <w:rsid w:val="00B14079"/>
    <w:rsid w:val="00B14E9D"/>
    <w:rsid w:val="00B15067"/>
    <w:rsid w:val="00B1520F"/>
    <w:rsid w:val="00B153B7"/>
    <w:rsid w:val="00B15B52"/>
    <w:rsid w:val="00B1601B"/>
    <w:rsid w:val="00B17026"/>
    <w:rsid w:val="00B1748C"/>
    <w:rsid w:val="00B17620"/>
    <w:rsid w:val="00B1797E"/>
    <w:rsid w:val="00B20044"/>
    <w:rsid w:val="00B20812"/>
    <w:rsid w:val="00B2112E"/>
    <w:rsid w:val="00B21453"/>
    <w:rsid w:val="00B21B25"/>
    <w:rsid w:val="00B21EB4"/>
    <w:rsid w:val="00B228CA"/>
    <w:rsid w:val="00B24705"/>
    <w:rsid w:val="00B24711"/>
    <w:rsid w:val="00B2502F"/>
    <w:rsid w:val="00B251CA"/>
    <w:rsid w:val="00B25423"/>
    <w:rsid w:val="00B258AB"/>
    <w:rsid w:val="00B25A48"/>
    <w:rsid w:val="00B25AD1"/>
    <w:rsid w:val="00B25D73"/>
    <w:rsid w:val="00B26446"/>
    <w:rsid w:val="00B268E1"/>
    <w:rsid w:val="00B26D4C"/>
    <w:rsid w:val="00B27ABF"/>
    <w:rsid w:val="00B27CC2"/>
    <w:rsid w:val="00B305F9"/>
    <w:rsid w:val="00B308CA"/>
    <w:rsid w:val="00B30A42"/>
    <w:rsid w:val="00B30B10"/>
    <w:rsid w:val="00B30C51"/>
    <w:rsid w:val="00B31A7F"/>
    <w:rsid w:val="00B31CBA"/>
    <w:rsid w:val="00B322B1"/>
    <w:rsid w:val="00B3263E"/>
    <w:rsid w:val="00B32F1F"/>
    <w:rsid w:val="00B33215"/>
    <w:rsid w:val="00B333E5"/>
    <w:rsid w:val="00B33749"/>
    <w:rsid w:val="00B33AA5"/>
    <w:rsid w:val="00B33F7A"/>
    <w:rsid w:val="00B342DC"/>
    <w:rsid w:val="00B3528F"/>
    <w:rsid w:val="00B35783"/>
    <w:rsid w:val="00B35E08"/>
    <w:rsid w:val="00B3652C"/>
    <w:rsid w:val="00B3699D"/>
    <w:rsid w:val="00B36D00"/>
    <w:rsid w:val="00B376AF"/>
    <w:rsid w:val="00B3781A"/>
    <w:rsid w:val="00B40382"/>
    <w:rsid w:val="00B40D67"/>
    <w:rsid w:val="00B41677"/>
    <w:rsid w:val="00B41CA1"/>
    <w:rsid w:val="00B42598"/>
    <w:rsid w:val="00B4291D"/>
    <w:rsid w:val="00B42B87"/>
    <w:rsid w:val="00B42FB7"/>
    <w:rsid w:val="00B433F6"/>
    <w:rsid w:val="00B44036"/>
    <w:rsid w:val="00B4416B"/>
    <w:rsid w:val="00B4439B"/>
    <w:rsid w:val="00B454D3"/>
    <w:rsid w:val="00B459E7"/>
    <w:rsid w:val="00B46882"/>
    <w:rsid w:val="00B46BD0"/>
    <w:rsid w:val="00B47117"/>
    <w:rsid w:val="00B473FA"/>
    <w:rsid w:val="00B474B8"/>
    <w:rsid w:val="00B50CAC"/>
    <w:rsid w:val="00B5103F"/>
    <w:rsid w:val="00B5251B"/>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57FA8"/>
    <w:rsid w:val="00B610F7"/>
    <w:rsid w:val="00B62397"/>
    <w:rsid w:val="00B62AEE"/>
    <w:rsid w:val="00B63ADB"/>
    <w:rsid w:val="00B63C8E"/>
    <w:rsid w:val="00B646C1"/>
    <w:rsid w:val="00B647F5"/>
    <w:rsid w:val="00B64A86"/>
    <w:rsid w:val="00B64F90"/>
    <w:rsid w:val="00B652C4"/>
    <w:rsid w:val="00B65835"/>
    <w:rsid w:val="00B65939"/>
    <w:rsid w:val="00B666E7"/>
    <w:rsid w:val="00B66A73"/>
    <w:rsid w:val="00B701FB"/>
    <w:rsid w:val="00B702A6"/>
    <w:rsid w:val="00B70935"/>
    <w:rsid w:val="00B70FB6"/>
    <w:rsid w:val="00B71CF5"/>
    <w:rsid w:val="00B71F5D"/>
    <w:rsid w:val="00B72737"/>
    <w:rsid w:val="00B7324E"/>
    <w:rsid w:val="00B734BA"/>
    <w:rsid w:val="00B73AD5"/>
    <w:rsid w:val="00B73CB0"/>
    <w:rsid w:val="00B73D0B"/>
    <w:rsid w:val="00B73F6A"/>
    <w:rsid w:val="00B7414C"/>
    <w:rsid w:val="00B7494A"/>
    <w:rsid w:val="00B751B5"/>
    <w:rsid w:val="00B75AF8"/>
    <w:rsid w:val="00B75D9C"/>
    <w:rsid w:val="00B76542"/>
    <w:rsid w:val="00B76E3B"/>
    <w:rsid w:val="00B76F14"/>
    <w:rsid w:val="00B772A6"/>
    <w:rsid w:val="00B7792F"/>
    <w:rsid w:val="00B80297"/>
    <w:rsid w:val="00B80536"/>
    <w:rsid w:val="00B80CA9"/>
    <w:rsid w:val="00B80CC5"/>
    <w:rsid w:val="00B80D46"/>
    <w:rsid w:val="00B80FA1"/>
    <w:rsid w:val="00B8109C"/>
    <w:rsid w:val="00B81182"/>
    <w:rsid w:val="00B81288"/>
    <w:rsid w:val="00B812A3"/>
    <w:rsid w:val="00B8192A"/>
    <w:rsid w:val="00B81B69"/>
    <w:rsid w:val="00B821F0"/>
    <w:rsid w:val="00B8260E"/>
    <w:rsid w:val="00B8313C"/>
    <w:rsid w:val="00B8372D"/>
    <w:rsid w:val="00B83DBF"/>
    <w:rsid w:val="00B83EA9"/>
    <w:rsid w:val="00B85589"/>
    <w:rsid w:val="00B87F7C"/>
    <w:rsid w:val="00B900D1"/>
    <w:rsid w:val="00B914DC"/>
    <w:rsid w:val="00B915CD"/>
    <w:rsid w:val="00B91CC7"/>
    <w:rsid w:val="00B91D70"/>
    <w:rsid w:val="00B9235A"/>
    <w:rsid w:val="00B92EBC"/>
    <w:rsid w:val="00B934CB"/>
    <w:rsid w:val="00B93A06"/>
    <w:rsid w:val="00B93CEB"/>
    <w:rsid w:val="00B93E42"/>
    <w:rsid w:val="00B941CE"/>
    <w:rsid w:val="00B963B2"/>
    <w:rsid w:val="00B96515"/>
    <w:rsid w:val="00B96AB6"/>
    <w:rsid w:val="00B96C2C"/>
    <w:rsid w:val="00B96EBB"/>
    <w:rsid w:val="00BA0811"/>
    <w:rsid w:val="00BA0956"/>
    <w:rsid w:val="00BA0B47"/>
    <w:rsid w:val="00BA0E44"/>
    <w:rsid w:val="00BA10A5"/>
    <w:rsid w:val="00BA28A3"/>
    <w:rsid w:val="00BA2C79"/>
    <w:rsid w:val="00BA3222"/>
    <w:rsid w:val="00BA3AA3"/>
    <w:rsid w:val="00BA3B7F"/>
    <w:rsid w:val="00BA3D34"/>
    <w:rsid w:val="00BA45C5"/>
    <w:rsid w:val="00BA489D"/>
    <w:rsid w:val="00BA4EFB"/>
    <w:rsid w:val="00BA557B"/>
    <w:rsid w:val="00BA5627"/>
    <w:rsid w:val="00BA56F3"/>
    <w:rsid w:val="00BA5CAF"/>
    <w:rsid w:val="00BA5D2E"/>
    <w:rsid w:val="00BA5E1F"/>
    <w:rsid w:val="00BA6100"/>
    <w:rsid w:val="00BA6C3C"/>
    <w:rsid w:val="00BA73B6"/>
    <w:rsid w:val="00BA7AE0"/>
    <w:rsid w:val="00BA7F2F"/>
    <w:rsid w:val="00BB0115"/>
    <w:rsid w:val="00BB0D1F"/>
    <w:rsid w:val="00BB1B86"/>
    <w:rsid w:val="00BB1E60"/>
    <w:rsid w:val="00BB202A"/>
    <w:rsid w:val="00BB21A3"/>
    <w:rsid w:val="00BB27D0"/>
    <w:rsid w:val="00BB2FCD"/>
    <w:rsid w:val="00BB3057"/>
    <w:rsid w:val="00BB30BA"/>
    <w:rsid w:val="00BB3A64"/>
    <w:rsid w:val="00BB465C"/>
    <w:rsid w:val="00BB46F2"/>
    <w:rsid w:val="00BB48A2"/>
    <w:rsid w:val="00BB503C"/>
    <w:rsid w:val="00BB5051"/>
    <w:rsid w:val="00BB5588"/>
    <w:rsid w:val="00BB5988"/>
    <w:rsid w:val="00BB5D77"/>
    <w:rsid w:val="00BB6B17"/>
    <w:rsid w:val="00BB6CB1"/>
    <w:rsid w:val="00BB6D63"/>
    <w:rsid w:val="00BB7D50"/>
    <w:rsid w:val="00BC02EB"/>
    <w:rsid w:val="00BC1AB2"/>
    <w:rsid w:val="00BC1B39"/>
    <w:rsid w:val="00BC24CA"/>
    <w:rsid w:val="00BC2768"/>
    <w:rsid w:val="00BC282D"/>
    <w:rsid w:val="00BC2D33"/>
    <w:rsid w:val="00BC33CB"/>
    <w:rsid w:val="00BC373B"/>
    <w:rsid w:val="00BC3856"/>
    <w:rsid w:val="00BC3B7E"/>
    <w:rsid w:val="00BC3D98"/>
    <w:rsid w:val="00BC5FD9"/>
    <w:rsid w:val="00BC6870"/>
    <w:rsid w:val="00BC6A99"/>
    <w:rsid w:val="00BC6F83"/>
    <w:rsid w:val="00BD02F3"/>
    <w:rsid w:val="00BD098F"/>
    <w:rsid w:val="00BD0C2A"/>
    <w:rsid w:val="00BD183C"/>
    <w:rsid w:val="00BD2355"/>
    <w:rsid w:val="00BD3707"/>
    <w:rsid w:val="00BD3A4D"/>
    <w:rsid w:val="00BD4227"/>
    <w:rsid w:val="00BD45BB"/>
    <w:rsid w:val="00BD4CBB"/>
    <w:rsid w:val="00BD508A"/>
    <w:rsid w:val="00BD60A3"/>
    <w:rsid w:val="00BD6907"/>
    <w:rsid w:val="00BD750E"/>
    <w:rsid w:val="00BD79E4"/>
    <w:rsid w:val="00BE0535"/>
    <w:rsid w:val="00BE058B"/>
    <w:rsid w:val="00BE074C"/>
    <w:rsid w:val="00BE0B17"/>
    <w:rsid w:val="00BE0C29"/>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D1B"/>
    <w:rsid w:val="00BE63D8"/>
    <w:rsid w:val="00BE69A7"/>
    <w:rsid w:val="00BE714A"/>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B00"/>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5E2E"/>
    <w:rsid w:val="00C062B6"/>
    <w:rsid w:val="00C06417"/>
    <w:rsid w:val="00C0669D"/>
    <w:rsid w:val="00C06B41"/>
    <w:rsid w:val="00C06C72"/>
    <w:rsid w:val="00C10004"/>
    <w:rsid w:val="00C1028D"/>
    <w:rsid w:val="00C1037D"/>
    <w:rsid w:val="00C10384"/>
    <w:rsid w:val="00C10F2B"/>
    <w:rsid w:val="00C10F49"/>
    <w:rsid w:val="00C11025"/>
    <w:rsid w:val="00C110DD"/>
    <w:rsid w:val="00C1114B"/>
    <w:rsid w:val="00C113BC"/>
    <w:rsid w:val="00C11A91"/>
    <w:rsid w:val="00C11C9B"/>
    <w:rsid w:val="00C12082"/>
    <w:rsid w:val="00C12255"/>
    <w:rsid w:val="00C1251E"/>
    <w:rsid w:val="00C1303A"/>
    <w:rsid w:val="00C13711"/>
    <w:rsid w:val="00C13857"/>
    <w:rsid w:val="00C13988"/>
    <w:rsid w:val="00C147A1"/>
    <w:rsid w:val="00C14C93"/>
    <w:rsid w:val="00C1553C"/>
    <w:rsid w:val="00C1559F"/>
    <w:rsid w:val="00C158CA"/>
    <w:rsid w:val="00C15992"/>
    <w:rsid w:val="00C15A83"/>
    <w:rsid w:val="00C16550"/>
    <w:rsid w:val="00C166CE"/>
    <w:rsid w:val="00C16A64"/>
    <w:rsid w:val="00C16B1B"/>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46B0"/>
    <w:rsid w:val="00C24F4A"/>
    <w:rsid w:val="00C2582C"/>
    <w:rsid w:val="00C263F9"/>
    <w:rsid w:val="00C26CF2"/>
    <w:rsid w:val="00C26E58"/>
    <w:rsid w:val="00C272B6"/>
    <w:rsid w:val="00C27AE8"/>
    <w:rsid w:val="00C27FEC"/>
    <w:rsid w:val="00C30382"/>
    <w:rsid w:val="00C30569"/>
    <w:rsid w:val="00C305B1"/>
    <w:rsid w:val="00C30A8F"/>
    <w:rsid w:val="00C3180C"/>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10B8"/>
    <w:rsid w:val="00C410E4"/>
    <w:rsid w:val="00C41187"/>
    <w:rsid w:val="00C41B4A"/>
    <w:rsid w:val="00C423EC"/>
    <w:rsid w:val="00C42508"/>
    <w:rsid w:val="00C42CB4"/>
    <w:rsid w:val="00C43075"/>
    <w:rsid w:val="00C43DCA"/>
    <w:rsid w:val="00C4495D"/>
    <w:rsid w:val="00C44D93"/>
    <w:rsid w:val="00C44E60"/>
    <w:rsid w:val="00C45622"/>
    <w:rsid w:val="00C45695"/>
    <w:rsid w:val="00C46D73"/>
    <w:rsid w:val="00C46F40"/>
    <w:rsid w:val="00C47035"/>
    <w:rsid w:val="00C47649"/>
    <w:rsid w:val="00C50261"/>
    <w:rsid w:val="00C5056A"/>
    <w:rsid w:val="00C50A30"/>
    <w:rsid w:val="00C50B1D"/>
    <w:rsid w:val="00C512E2"/>
    <w:rsid w:val="00C51414"/>
    <w:rsid w:val="00C523C0"/>
    <w:rsid w:val="00C5243C"/>
    <w:rsid w:val="00C528BA"/>
    <w:rsid w:val="00C52929"/>
    <w:rsid w:val="00C52D98"/>
    <w:rsid w:val="00C530F0"/>
    <w:rsid w:val="00C53AAF"/>
    <w:rsid w:val="00C53BAF"/>
    <w:rsid w:val="00C54C02"/>
    <w:rsid w:val="00C55735"/>
    <w:rsid w:val="00C5580D"/>
    <w:rsid w:val="00C55903"/>
    <w:rsid w:val="00C55F66"/>
    <w:rsid w:val="00C56853"/>
    <w:rsid w:val="00C56BA3"/>
    <w:rsid w:val="00C56E13"/>
    <w:rsid w:val="00C5710D"/>
    <w:rsid w:val="00C57197"/>
    <w:rsid w:val="00C60F5E"/>
    <w:rsid w:val="00C610A2"/>
    <w:rsid w:val="00C6138F"/>
    <w:rsid w:val="00C61552"/>
    <w:rsid w:val="00C617AC"/>
    <w:rsid w:val="00C61A96"/>
    <w:rsid w:val="00C62049"/>
    <w:rsid w:val="00C625F5"/>
    <w:rsid w:val="00C627E2"/>
    <w:rsid w:val="00C62927"/>
    <w:rsid w:val="00C62A68"/>
    <w:rsid w:val="00C633B7"/>
    <w:rsid w:val="00C63413"/>
    <w:rsid w:val="00C63462"/>
    <w:rsid w:val="00C638C8"/>
    <w:rsid w:val="00C6403A"/>
    <w:rsid w:val="00C64075"/>
    <w:rsid w:val="00C648FB"/>
    <w:rsid w:val="00C64928"/>
    <w:rsid w:val="00C64C1C"/>
    <w:rsid w:val="00C64DA9"/>
    <w:rsid w:val="00C65179"/>
    <w:rsid w:val="00C67904"/>
    <w:rsid w:val="00C67A1E"/>
    <w:rsid w:val="00C7005D"/>
    <w:rsid w:val="00C703B7"/>
    <w:rsid w:val="00C70771"/>
    <w:rsid w:val="00C70EE1"/>
    <w:rsid w:val="00C712BF"/>
    <w:rsid w:val="00C7149E"/>
    <w:rsid w:val="00C71668"/>
    <w:rsid w:val="00C717D4"/>
    <w:rsid w:val="00C71876"/>
    <w:rsid w:val="00C72373"/>
    <w:rsid w:val="00C727A5"/>
    <w:rsid w:val="00C7280B"/>
    <w:rsid w:val="00C72993"/>
    <w:rsid w:val="00C73020"/>
    <w:rsid w:val="00C73FEA"/>
    <w:rsid w:val="00C7489E"/>
    <w:rsid w:val="00C75104"/>
    <w:rsid w:val="00C75198"/>
    <w:rsid w:val="00C7537B"/>
    <w:rsid w:val="00C75453"/>
    <w:rsid w:val="00C75EC6"/>
    <w:rsid w:val="00C77165"/>
    <w:rsid w:val="00C77302"/>
    <w:rsid w:val="00C7737B"/>
    <w:rsid w:val="00C7739C"/>
    <w:rsid w:val="00C7755E"/>
    <w:rsid w:val="00C7767A"/>
    <w:rsid w:val="00C777B0"/>
    <w:rsid w:val="00C77EA2"/>
    <w:rsid w:val="00C803D8"/>
    <w:rsid w:val="00C807BE"/>
    <w:rsid w:val="00C80D9A"/>
    <w:rsid w:val="00C80E8E"/>
    <w:rsid w:val="00C8172B"/>
    <w:rsid w:val="00C81C77"/>
    <w:rsid w:val="00C821E8"/>
    <w:rsid w:val="00C8257E"/>
    <w:rsid w:val="00C82EB1"/>
    <w:rsid w:val="00C830E9"/>
    <w:rsid w:val="00C834A3"/>
    <w:rsid w:val="00C835AF"/>
    <w:rsid w:val="00C838A5"/>
    <w:rsid w:val="00C83C91"/>
    <w:rsid w:val="00C8474D"/>
    <w:rsid w:val="00C849ED"/>
    <w:rsid w:val="00C84EF8"/>
    <w:rsid w:val="00C851F3"/>
    <w:rsid w:val="00C852B6"/>
    <w:rsid w:val="00C86580"/>
    <w:rsid w:val="00C86836"/>
    <w:rsid w:val="00C86F20"/>
    <w:rsid w:val="00C87162"/>
    <w:rsid w:val="00C87594"/>
    <w:rsid w:val="00C87617"/>
    <w:rsid w:val="00C87AD0"/>
    <w:rsid w:val="00C87CFD"/>
    <w:rsid w:val="00C87D06"/>
    <w:rsid w:val="00C9011D"/>
    <w:rsid w:val="00C903F8"/>
    <w:rsid w:val="00C919D5"/>
    <w:rsid w:val="00C92AB4"/>
    <w:rsid w:val="00C92D2E"/>
    <w:rsid w:val="00C943E5"/>
    <w:rsid w:val="00C94695"/>
    <w:rsid w:val="00C948F5"/>
    <w:rsid w:val="00C9528F"/>
    <w:rsid w:val="00C95441"/>
    <w:rsid w:val="00C969D7"/>
    <w:rsid w:val="00C96DAF"/>
    <w:rsid w:val="00C9720D"/>
    <w:rsid w:val="00CA0647"/>
    <w:rsid w:val="00CA07F9"/>
    <w:rsid w:val="00CA0D18"/>
    <w:rsid w:val="00CA0E60"/>
    <w:rsid w:val="00CA1162"/>
    <w:rsid w:val="00CA1A67"/>
    <w:rsid w:val="00CA25A2"/>
    <w:rsid w:val="00CA273B"/>
    <w:rsid w:val="00CA3E1C"/>
    <w:rsid w:val="00CA40E2"/>
    <w:rsid w:val="00CA42FE"/>
    <w:rsid w:val="00CA47AF"/>
    <w:rsid w:val="00CA4B19"/>
    <w:rsid w:val="00CA4FAB"/>
    <w:rsid w:val="00CA5319"/>
    <w:rsid w:val="00CA53E8"/>
    <w:rsid w:val="00CA54B3"/>
    <w:rsid w:val="00CA5C30"/>
    <w:rsid w:val="00CA5DA5"/>
    <w:rsid w:val="00CA750A"/>
    <w:rsid w:val="00CA755C"/>
    <w:rsid w:val="00CA79D0"/>
    <w:rsid w:val="00CA7FA3"/>
    <w:rsid w:val="00CB022C"/>
    <w:rsid w:val="00CB1C8B"/>
    <w:rsid w:val="00CB1D93"/>
    <w:rsid w:val="00CB1F0A"/>
    <w:rsid w:val="00CB2103"/>
    <w:rsid w:val="00CB26FF"/>
    <w:rsid w:val="00CB2B98"/>
    <w:rsid w:val="00CB2DFF"/>
    <w:rsid w:val="00CB3171"/>
    <w:rsid w:val="00CB3516"/>
    <w:rsid w:val="00CB37CE"/>
    <w:rsid w:val="00CB4123"/>
    <w:rsid w:val="00CB43DA"/>
    <w:rsid w:val="00CB43E4"/>
    <w:rsid w:val="00CB4670"/>
    <w:rsid w:val="00CB4E13"/>
    <w:rsid w:val="00CB52FD"/>
    <w:rsid w:val="00CB56F6"/>
    <w:rsid w:val="00CB573C"/>
    <w:rsid w:val="00CB5D23"/>
    <w:rsid w:val="00CB6618"/>
    <w:rsid w:val="00CB6822"/>
    <w:rsid w:val="00CB6F44"/>
    <w:rsid w:val="00CB7796"/>
    <w:rsid w:val="00CB7D13"/>
    <w:rsid w:val="00CC044E"/>
    <w:rsid w:val="00CC0ADB"/>
    <w:rsid w:val="00CC19D5"/>
    <w:rsid w:val="00CC1AEE"/>
    <w:rsid w:val="00CC20D1"/>
    <w:rsid w:val="00CC2392"/>
    <w:rsid w:val="00CC2EAA"/>
    <w:rsid w:val="00CC2F0F"/>
    <w:rsid w:val="00CC4F55"/>
    <w:rsid w:val="00CC52F8"/>
    <w:rsid w:val="00CC5394"/>
    <w:rsid w:val="00CC641D"/>
    <w:rsid w:val="00CC77FD"/>
    <w:rsid w:val="00CC7E0D"/>
    <w:rsid w:val="00CC7E92"/>
    <w:rsid w:val="00CD0206"/>
    <w:rsid w:val="00CD0A55"/>
    <w:rsid w:val="00CD0A8F"/>
    <w:rsid w:val="00CD1315"/>
    <w:rsid w:val="00CD1520"/>
    <w:rsid w:val="00CD1952"/>
    <w:rsid w:val="00CD22EF"/>
    <w:rsid w:val="00CD238D"/>
    <w:rsid w:val="00CD2410"/>
    <w:rsid w:val="00CD24BE"/>
    <w:rsid w:val="00CD29E1"/>
    <w:rsid w:val="00CD2FD7"/>
    <w:rsid w:val="00CD3332"/>
    <w:rsid w:val="00CD3456"/>
    <w:rsid w:val="00CD357A"/>
    <w:rsid w:val="00CD374E"/>
    <w:rsid w:val="00CD3809"/>
    <w:rsid w:val="00CD3844"/>
    <w:rsid w:val="00CD3E95"/>
    <w:rsid w:val="00CD49D2"/>
    <w:rsid w:val="00CD5650"/>
    <w:rsid w:val="00CD56C7"/>
    <w:rsid w:val="00CD5A9F"/>
    <w:rsid w:val="00CD6B08"/>
    <w:rsid w:val="00CD6DB0"/>
    <w:rsid w:val="00CD7998"/>
    <w:rsid w:val="00CD7F5C"/>
    <w:rsid w:val="00CE0E20"/>
    <w:rsid w:val="00CE0EF3"/>
    <w:rsid w:val="00CE0F9E"/>
    <w:rsid w:val="00CE1B47"/>
    <w:rsid w:val="00CE1DA8"/>
    <w:rsid w:val="00CE1F19"/>
    <w:rsid w:val="00CE1F72"/>
    <w:rsid w:val="00CE21FD"/>
    <w:rsid w:val="00CE267B"/>
    <w:rsid w:val="00CE2CB1"/>
    <w:rsid w:val="00CE393C"/>
    <w:rsid w:val="00CE4568"/>
    <w:rsid w:val="00CE469E"/>
    <w:rsid w:val="00CE46F2"/>
    <w:rsid w:val="00CE57EB"/>
    <w:rsid w:val="00CE6284"/>
    <w:rsid w:val="00CE6449"/>
    <w:rsid w:val="00CE6F37"/>
    <w:rsid w:val="00CE7211"/>
    <w:rsid w:val="00CF0191"/>
    <w:rsid w:val="00CF02ED"/>
    <w:rsid w:val="00CF06E2"/>
    <w:rsid w:val="00CF0786"/>
    <w:rsid w:val="00CF0D2C"/>
    <w:rsid w:val="00CF0D3E"/>
    <w:rsid w:val="00CF15F9"/>
    <w:rsid w:val="00CF1839"/>
    <w:rsid w:val="00CF1957"/>
    <w:rsid w:val="00CF2AA5"/>
    <w:rsid w:val="00CF2EA9"/>
    <w:rsid w:val="00CF3069"/>
    <w:rsid w:val="00CF4361"/>
    <w:rsid w:val="00CF4363"/>
    <w:rsid w:val="00CF4500"/>
    <w:rsid w:val="00CF4723"/>
    <w:rsid w:val="00CF47C9"/>
    <w:rsid w:val="00CF5221"/>
    <w:rsid w:val="00CF52D7"/>
    <w:rsid w:val="00CF531C"/>
    <w:rsid w:val="00CF6E34"/>
    <w:rsid w:val="00CF78F1"/>
    <w:rsid w:val="00CF7EBE"/>
    <w:rsid w:val="00D01258"/>
    <w:rsid w:val="00D01555"/>
    <w:rsid w:val="00D015DF"/>
    <w:rsid w:val="00D0175F"/>
    <w:rsid w:val="00D01A51"/>
    <w:rsid w:val="00D0216A"/>
    <w:rsid w:val="00D0236B"/>
    <w:rsid w:val="00D02690"/>
    <w:rsid w:val="00D02B94"/>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C6F"/>
    <w:rsid w:val="00D13EEC"/>
    <w:rsid w:val="00D13EF5"/>
    <w:rsid w:val="00D14210"/>
    <w:rsid w:val="00D1508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152"/>
    <w:rsid w:val="00D171A8"/>
    <w:rsid w:val="00D173B5"/>
    <w:rsid w:val="00D176E3"/>
    <w:rsid w:val="00D17D7E"/>
    <w:rsid w:val="00D17E7D"/>
    <w:rsid w:val="00D2010B"/>
    <w:rsid w:val="00D204D0"/>
    <w:rsid w:val="00D20C76"/>
    <w:rsid w:val="00D20DFC"/>
    <w:rsid w:val="00D21465"/>
    <w:rsid w:val="00D21916"/>
    <w:rsid w:val="00D21AA4"/>
    <w:rsid w:val="00D21E2C"/>
    <w:rsid w:val="00D21F60"/>
    <w:rsid w:val="00D2209A"/>
    <w:rsid w:val="00D23892"/>
    <w:rsid w:val="00D241DD"/>
    <w:rsid w:val="00D24DC9"/>
    <w:rsid w:val="00D25FBF"/>
    <w:rsid w:val="00D26F62"/>
    <w:rsid w:val="00D30332"/>
    <w:rsid w:val="00D30577"/>
    <w:rsid w:val="00D3059E"/>
    <w:rsid w:val="00D30CE9"/>
    <w:rsid w:val="00D30F8E"/>
    <w:rsid w:val="00D31243"/>
    <w:rsid w:val="00D31BD2"/>
    <w:rsid w:val="00D31BFD"/>
    <w:rsid w:val="00D31C6F"/>
    <w:rsid w:val="00D31F4A"/>
    <w:rsid w:val="00D31F8A"/>
    <w:rsid w:val="00D337DC"/>
    <w:rsid w:val="00D33824"/>
    <w:rsid w:val="00D33C78"/>
    <w:rsid w:val="00D3438A"/>
    <w:rsid w:val="00D3556A"/>
    <w:rsid w:val="00D3560D"/>
    <w:rsid w:val="00D35E3B"/>
    <w:rsid w:val="00D363FD"/>
    <w:rsid w:val="00D36AA3"/>
    <w:rsid w:val="00D36BFB"/>
    <w:rsid w:val="00D37367"/>
    <w:rsid w:val="00D37BB9"/>
    <w:rsid w:val="00D37DA3"/>
    <w:rsid w:val="00D40456"/>
    <w:rsid w:val="00D40AF2"/>
    <w:rsid w:val="00D41079"/>
    <w:rsid w:val="00D4147B"/>
    <w:rsid w:val="00D41646"/>
    <w:rsid w:val="00D41D21"/>
    <w:rsid w:val="00D41E51"/>
    <w:rsid w:val="00D4224D"/>
    <w:rsid w:val="00D424A7"/>
    <w:rsid w:val="00D42BE6"/>
    <w:rsid w:val="00D42CAA"/>
    <w:rsid w:val="00D42E15"/>
    <w:rsid w:val="00D4368E"/>
    <w:rsid w:val="00D4391C"/>
    <w:rsid w:val="00D439D8"/>
    <w:rsid w:val="00D43DE7"/>
    <w:rsid w:val="00D44375"/>
    <w:rsid w:val="00D44B0B"/>
    <w:rsid w:val="00D4521B"/>
    <w:rsid w:val="00D45845"/>
    <w:rsid w:val="00D45F57"/>
    <w:rsid w:val="00D47A6C"/>
    <w:rsid w:val="00D47B2E"/>
    <w:rsid w:val="00D47F28"/>
    <w:rsid w:val="00D50232"/>
    <w:rsid w:val="00D51188"/>
    <w:rsid w:val="00D51A9B"/>
    <w:rsid w:val="00D52414"/>
    <w:rsid w:val="00D53866"/>
    <w:rsid w:val="00D53AC7"/>
    <w:rsid w:val="00D53B9A"/>
    <w:rsid w:val="00D53C80"/>
    <w:rsid w:val="00D54193"/>
    <w:rsid w:val="00D542C6"/>
    <w:rsid w:val="00D55258"/>
    <w:rsid w:val="00D55344"/>
    <w:rsid w:val="00D55C7E"/>
    <w:rsid w:val="00D55CDE"/>
    <w:rsid w:val="00D56156"/>
    <w:rsid w:val="00D5623A"/>
    <w:rsid w:val="00D572E7"/>
    <w:rsid w:val="00D57594"/>
    <w:rsid w:val="00D57674"/>
    <w:rsid w:val="00D57750"/>
    <w:rsid w:val="00D57DAA"/>
    <w:rsid w:val="00D603AC"/>
    <w:rsid w:val="00D6064A"/>
    <w:rsid w:val="00D60A49"/>
    <w:rsid w:val="00D6257B"/>
    <w:rsid w:val="00D62E50"/>
    <w:rsid w:val="00D6352A"/>
    <w:rsid w:val="00D638A3"/>
    <w:rsid w:val="00D63ECB"/>
    <w:rsid w:val="00D641AD"/>
    <w:rsid w:val="00D65582"/>
    <w:rsid w:val="00D65864"/>
    <w:rsid w:val="00D66059"/>
    <w:rsid w:val="00D66FA6"/>
    <w:rsid w:val="00D67612"/>
    <w:rsid w:val="00D677D6"/>
    <w:rsid w:val="00D6795B"/>
    <w:rsid w:val="00D679DC"/>
    <w:rsid w:val="00D67B32"/>
    <w:rsid w:val="00D67BDC"/>
    <w:rsid w:val="00D70A7D"/>
    <w:rsid w:val="00D70F69"/>
    <w:rsid w:val="00D71846"/>
    <w:rsid w:val="00D7199A"/>
    <w:rsid w:val="00D71E73"/>
    <w:rsid w:val="00D71E7A"/>
    <w:rsid w:val="00D72288"/>
    <w:rsid w:val="00D7261F"/>
    <w:rsid w:val="00D7264F"/>
    <w:rsid w:val="00D72837"/>
    <w:rsid w:val="00D72C5A"/>
    <w:rsid w:val="00D72E80"/>
    <w:rsid w:val="00D72EE8"/>
    <w:rsid w:val="00D730D9"/>
    <w:rsid w:val="00D737CB"/>
    <w:rsid w:val="00D73CF4"/>
    <w:rsid w:val="00D73D3C"/>
    <w:rsid w:val="00D73E08"/>
    <w:rsid w:val="00D73F7D"/>
    <w:rsid w:val="00D75ACB"/>
    <w:rsid w:val="00D75B0D"/>
    <w:rsid w:val="00D75B12"/>
    <w:rsid w:val="00D75EDC"/>
    <w:rsid w:val="00D763F1"/>
    <w:rsid w:val="00D76672"/>
    <w:rsid w:val="00D76DE8"/>
    <w:rsid w:val="00D77120"/>
    <w:rsid w:val="00D7777A"/>
    <w:rsid w:val="00D80E93"/>
    <w:rsid w:val="00D810B5"/>
    <w:rsid w:val="00D811C2"/>
    <w:rsid w:val="00D812F3"/>
    <w:rsid w:val="00D81548"/>
    <w:rsid w:val="00D8164B"/>
    <w:rsid w:val="00D81786"/>
    <w:rsid w:val="00D8194E"/>
    <w:rsid w:val="00D81F6C"/>
    <w:rsid w:val="00D83013"/>
    <w:rsid w:val="00D83124"/>
    <w:rsid w:val="00D83251"/>
    <w:rsid w:val="00D8359B"/>
    <w:rsid w:val="00D8376A"/>
    <w:rsid w:val="00D83B6D"/>
    <w:rsid w:val="00D83EC1"/>
    <w:rsid w:val="00D840DA"/>
    <w:rsid w:val="00D84157"/>
    <w:rsid w:val="00D841A9"/>
    <w:rsid w:val="00D848A2"/>
    <w:rsid w:val="00D849AE"/>
    <w:rsid w:val="00D85CD0"/>
    <w:rsid w:val="00D8641D"/>
    <w:rsid w:val="00D86932"/>
    <w:rsid w:val="00D87273"/>
    <w:rsid w:val="00D8775F"/>
    <w:rsid w:val="00D9008D"/>
    <w:rsid w:val="00D90841"/>
    <w:rsid w:val="00D90898"/>
    <w:rsid w:val="00D91299"/>
    <w:rsid w:val="00D914AF"/>
    <w:rsid w:val="00D914DD"/>
    <w:rsid w:val="00D91604"/>
    <w:rsid w:val="00D919B6"/>
    <w:rsid w:val="00D919C3"/>
    <w:rsid w:val="00D92EA7"/>
    <w:rsid w:val="00D93131"/>
    <w:rsid w:val="00D939DE"/>
    <w:rsid w:val="00D94B95"/>
    <w:rsid w:val="00D94C75"/>
    <w:rsid w:val="00D94D0C"/>
    <w:rsid w:val="00D94FF8"/>
    <w:rsid w:val="00D95089"/>
    <w:rsid w:val="00D95138"/>
    <w:rsid w:val="00D95381"/>
    <w:rsid w:val="00D956DD"/>
    <w:rsid w:val="00D96994"/>
    <w:rsid w:val="00D96B76"/>
    <w:rsid w:val="00D96D6E"/>
    <w:rsid w:val="00D978A8"/>
    <w:rsid w:val="00D97E57"/>
    <w:rsid w:val="00DA024B"/>
    <w:rsid w:val="00DA03EF"/>
    <w:rsid w:val="00DA0864"/>
    <w:rsid w:val="00DA0E55"/>
    <w:rsid w:val="00DA0E66"/>
    <w:rsid w:val="00DA1033"/>
    <w:rsid w:val="00DA1090"/>
    <w:rsid w:val="00DA19A0"/>
    <w:rsid w:val="00DA19BC"/>
    <w:rsid w:val="00DA1C90"/>
    <w:rsid w:val="00DA1D19"/>
    <w:rsid w:val="00DA317C"/>
    <w:rsid w:val="00DA3253"/>
    <w:rsid w:val="00DA3699"/>
    <w:rsid w:val="00DA3C5B"/>
    <w:rsid w:val="00DA4151"/>
    <w:rsid w:val="00DA4938"/>
    <w:rsid w:val="00DA4A74"/>
    <w:rsid w:val="00DA53F5"/>
    <w:rsid w:val="00DA550D"/>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66B"/>
    <w:rsid w:val="00DB2893"/>
    <w:rsid w:val="00DB29FB"/>
    <w:rsid w:val="00DB322B"/>
    <w:rsid w:val="00DB38AF"/>
    <w:rsid w:val="00DB3E97"/>
    <w:rsid w:val="00DB4860"/>
    <w:rsid w:val="00DB4C5D"/>
    <w:rsid w:val="00DB4EA1"/>
    <w:rsid w:val="00DB50FF"/>
    <w:rsid w:val="00DB5107"/>
    <w:rsid w:val="00DB58CB"/>
    <w:rsid w:val="00DB6862"/>
    <w:rsid w:val="00DB68CF"/>
    <w:rsid w:val="00DB6A4C"/>
    <w:rsid w:val="00DB6BBB"/>
    <w:rsid w:val="00DB721F"/>
    <w:rsid w:val="00DB7275"/>
    <w:rsid w:val="00DB72FE"/>
    <w:rsid w:val="00DB78DC"/>
    <w:rsid w:val="00DC094A"/>
    <w:rsid w:val="00DC171B"/>
    <w:rsid w:val="00DC20EC"/>
    <w:rsid w:val="00DC320F"/>
    <w:rsid w:val="00DC38F0"/>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4BA"/>
    <w:rsid w:val="00DD187E"/>
    <w:rsid w:val="00DD1B25"/>
    <w:rsid w:val="00DD1E75"/>
    <w:rsid w:val="00DD2A07"/>
    <w:rsid w:val="00DD2A13"/>
    <w:rsid w:val="00DD2B01"/>
    <w:rsid w:val="00DD2D5E"/>
    <w:rsid w:val="00DD3613"/>
    <w:rsid w:val="00DD3899"/>
    <w:rsid w:val="00DD38F2"/>
    <w:rsid w:val="00DD41DD"/>
    <w:rsid w:val="00DD4AFE"/>
    <w:rsid w:val="00DD5C00"/>
    <w:rsid w:val="00DD60CC"/>
    <w:rsid w:val="00DD61D9"/>
    <w:rsid w:val="00DD6E28"/>
    <w:rsid w:val="00DD6FF8"/>
    <w:rsid w:val="00DD7011"/>
    <w:rsid w:val="00DD70D4"/>
    <w:rsid w:val="00DD7338"/>
    <w:rsid w:val="00DD75FC"/>
    <w:rsid w:val="00DD7606"/>
    <w:rsid w:val="00DD782B"/>
    <w:rsid w:val="00DD7FD6"/>
    <w:rsid w:val="00DE0192"/>
    <w:rsid w:val="00DE05C1"/>
    <w:rsid w:val="00DE11A3"/>
    <w:rsid w:val="00DE1760"/>
    <w:rsid w:val="00DE1936"/>
    <w:rsid w:val="00DE1B7C"/>
    <w:rsid w:val="00DE1CBB"/>
    <w:rsid w:val="00DE1CD4"/>
    <w:rsid w:val="00DE1D21"/>
    <w:rsid w:val="00DE235D"/>
    <w:rsid w:val="00DE26B6"/>
    <w:rsid w:val="00DE32E3"/>
    <w:rsid w:val="00DE37D9"/>
    <w:rsid w:val="00DE4710"/>
    <w:rsid w:val="00DE4A2D"/>
    <w:rsid w:val="00DE5DE5"/>
    <w:rsid w:val="00DE63E2"/>
    <w:rsid w:val="00DE69DC"/>
    <w:rsid w:val="00DE6D9A"/>
    <w:rsid w:val="00DE712A"/>
    <w:rsid w:val="00DE74AA"/>
    <w:rsid w:val="00DE7A97"/>
    <w:rsid w:val="00DF00C5"/>
    <w:rsid w:val="00DF075D"/>
    <w:rsid w:val="00DF0BB5"/>
    <w:rsid w:val="00DF1B2F"/>
    <w:rsid w:val="00DF1E21"/>
    <w:rsid w:val="00DF21BA"/>
    <w:rsid w:val="00DF237B"/>
    <w:rsid w:val="00DF2F63"/>
    <w:rsid w:val="00DF3031"/>
    <w:rsid w:val="00DF34AC"/>
    <w:rsid w:val="00DF37E8"/>
    <w:rsid w:val="00DF3A23"/>
    <w:rsid w:val="00DF3D75"/>
    <w:rsid w:val="00DF42C1"/>
    <w:rsid w:val="00DF4C6C"/>
    <w:rsid w:val="00DF4D86"/>
    <w:rsid w:val="00DF5099"/>
    <w:rsid w:val="00DF55FA"/>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7F0"/>
    <w:rsid w:val="00E0380A"/>
    <w:rsid w:val="00E038A0"/>
    <w:rsid w:val="00E043ED"/>
    <w:rsid w:val="00E052B4"/>
    <w:rsid w:val="00E05B44"/>
    <w:rsid w:val="00E0683E"/>
    <w:rsid w:val="00E072F8"/>
    <w:rsid w:val="00E07536"/>
    <w:rsid w:val="00E07FB9"/>
    <w:rsid w:val="00E1021B"/>
    <w:rsid w:val="00E107E6"/>
    <w:rsid w:val="00E1086A"/>
    <w:rsid w:val="00E10C17"/>
    <w:rsid w:val="00E112EA"/>
    <w:rsid w:val="00E116B2"/>
    <w:rsid w:val="00E11B78"/>
    <w:rsid w:val="00E11D0C"/>
    <w:rsid w:val="00E139BC"/>
    <w:rsid w:val="00E13D0A"/>
    <w:rsid w:val="00E140CC"/>
    <w:rsid w:val="00E14342"/>
    <w:rsid w:val="00E143D3"/>
    <w:rsid w:val="00E14DAB"/>
    <w:rsid w:val="00E15861"/>
    <w:rsid w:val="00E15B51"/>
    <w:rsid w:val="00E172BC"/>
    <w:rsid w:val="00E208BB"/>
    <w:rsid w:val="00E20A35"/>
    <w:rsid w:val="00E218A8"/>
    <w:rsid w:val="00E2207D"/>
    <w:rsid w:val="00E22204"/>
    <w:rsid w:val="00E22533"/>
    <w:rsid w:val="00E226DA"/>
    <w:rsid w:val="00E227CC"/>
    <w:rsid w:val="00E22C7E"/>
    <w:rsid w:val="00E22D81"/>
    <w:rsid w:val="00E22FB4"/>
    <w:rsid w:val="00E232A4"/>
    <w:rsid w:val="00E233BC"/>
    <w:rsid w:val="00E24424"/>
    <w:rsid w:val="00E24B9B"/>
    <w:rsid w:val="00E24EA9"/>
    <w:rsid w:val="00E2523F"/>
    <w:rsid w:val="00E2560F"/>
    <w:rsid w:val="00E25925"/>
    <w:rsid w:val="00E259A5"/>
    <w:rsid w:val="00E25DCF"/>
    <w:rsid w:val="00E25F29"/>
    <w:rsid w:val="00E25F5E"/>
    <w:rsid w:val="00E260BA"/>
    <w:rsid w:val="00E26BCE"/>
    <w:rsid w:val="00E2726F"/>
    <w:rsid w:val="00E27948"/>
    <w:rsid w:val="00E300A1"/>
    <w:rsid w:val="00E303F1"/>
    <w:rsid w:val="00E316DF"/>
    <w:rsid w:val="00E31ABA"/>
    <w:rsid w:val="00E32143"/>
    <w:rsid w:val="00E3231A"/>
    <w:rsid w:val="00E32AE0"/>
    <w:rsid w:val="00E32CBB"/>
    <w:rsid w:val="00E32CDB"/>
    <w:rsid w:val="00E32FD5"/>
    <w:rsid w:val="00E33C85"/>
    <w:rsid w:val="00E3427D"/>
    <w:rsid w:val="00E342AA"/>
    <w:rsid w:val="00E3438B"/>
    <w:rsid w:val="00E353E7"/>
    <w:rsid w:val="00E3549A"/>
    <w:rsid w:val="00E36131"/>
    <w:rsid w:val="00E366E6"/>
    <w:rsid w:val="00E36BDD"/>
    <w:rsid w:val="00E36E76"/>
    <w:rsid w:val="00E3767E"/>
    <w:rsid w:val="00E377C8"/>
    <w:rsid w:val="00E37862"/>
    <w:rsid w:val="00E378D0"/>
    <w:rsid w:val="00E37DED"/>
    <w:rsid w:val="00E37F87"/>
    <w:rsid w:val="00E40ABA"/>
    <w:rsid w:val="00E40B4D"/>
    <w:rsid w:val="00E40F78"/>
    <w:rsid w:val="00E413FF"/>
    <w:rsid w:val="00E4149A"/>
    <w:rsid w:val="00E41C74"/>
    <w:rsid w:val="00E42615"/>
    <w:rsid w:val="00E42AC0"/>
    <w:rsid w:val="00E43659"/>
    <w:rsid w:val="00E43846"/>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6"/>
    <w:rsid w:val="00E543FE"/>
    <w:rsid w:val="00E54685"/>
    <w:rsid w:val="00E549C6"/>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0AC7"/>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4A87"/>
    <w:rsid w:val="00E653AC"/>
    <w:rsid w:val="00E659AA"/>
    <w:rsid w:val="00E65EDF"/>
    <w:rsid w:val="00E66224"/>
    <w:rsid w:val="00E66319"/>
    <w:rsid w:val="00E67C24"/>
    <w:rsid w:val="00E67D5A"/>
    <w:rsid w:val="00E7018F"/>
    <w:rsid w:val="00E70259"/>
    <w:rsid w:val="00E7222A"/>
    <w:rsid w:val="00E7233E"/>
    <w:rsid w:val="00E7244D"/>
    <w:rsid w:val="00E72A1B"/>
    <w:rsid w:val="00E73641"/>
    <w:rsid w:val="00E73B73"/>
    <w:rsid w:val="00E73D5C"/>
    <w:rsid w:val="00E7425A"/>
    <w:rsid w:val="00E7454A"/>
    <w:rsid w:val="00E74710"/>
    <w:rsid w:val="00E74792"/>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0A03"/>
    <w:rsid w:val="00E81708"/>
    <w:rsid w:val="00E818E2"/>
    <w:rsid w:val="00E81FAA"/>
    <w:rsid w:val="00E82181"/>
    <w:rsid w:val="00E8260E"/>
    <w:rsid w:val="00E8301F"/>
    <w:rsid w:val="00E83353"/>
    <w:rsid w:val="00E83767"/>
    <w:rsid w:val="00E83A04"/>
    <w:rsid w:val="00E83D1A"/>
    <w:rsid w:val="00E842B9"/>
    <w:rsid w:val="00E85421"/>
    <w:rsid w:val="00E85612"/>
    <w:rsid w:val="00E856DF"/>
    <w:rsid w:val="00E8576E"/>
    <w:rsid w:val="00E859B7"/>
    <w:rsid w:val="00E85C35"/>
    <w:rsid w:val="00E86C9A"/>
    <w:rsid w:val="00E86EBA"/>
    <w:rsid w:val="00E8711F"/>
    <w:rsid w:val="00E871A4"/>
    <w:rsid w:val="00E87954"/>
    <w:rsid w:val="00E87FE8"/>
    <w:rsid w:val="00E90206"/>
    <w:rsid w:val="00E9061C"/>
    <w:rsid w:val="00E90637"/>
    <w:rsid w:val="00E907FB"/>
    <w:rsid w:val="00E90958"/>
    <w:rsid w:val="00E91F79"/>
    <w:rsid w:val="00E9242D"/>
    <w:rsid w:val="00E927BD"/>
    <w:rsid w:val="00E92EED"/>
    <w:rsid w:val="00E93EA6"/>
    <w:rsid w:val="00E95569"/>
    <w:rsid w:val="00E95728"/>
    <w:rsid w:val="00E95E32"/>
    <w:rsid w:val="00E95ECA"/>
    <w:rsid w:val="00E95EFF"/>
    <w:rsid w:val="00E96238"/>
    <w:rsid w:val="00E965D9"/>
    <w:rsid w:val="00E96BCE"/>
    <w:rsid w:val="00E97818"/>
    <w:rsid w:val="00E979BE"/>
    <w:rsid w:val="00E97CCD"/>
    <w:rsid w:val="00E97E6D"/>
    <w:rsid w:val="00E97E6E"/>
    <w:rsid w:val="00EA01F6"/>
    <w:rsid w:val="00EA0301"/>
    <w:rsid w:val="00EA038F"/>
    <w:rsid w:val="00EA075B"/>
    <w:rsid w:val="00EA0761"/>
    <w:rsid w:val="00EA15E0"/>
    <w:rsid w:val="00EA191D"/>
    <w:rsid w:val="00EA2836"/>
    <w:rsid w:val="00EA2B6B"/>
    <w:rsid w:val="00EA2CD5"/>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C20"/>
    <w:rsid w:val="00EB53A0"/>
    <w:rsid w:val="00EB57C3"/>
    <w:rsid w:val="00EB58B1"/>
    <w:rsid w:val="00EB5B49"/>
    <w:rsid w:val="00EB5F47"/>
    <w:rsid w:val="00EB64D3"/>
    <w:rsid w:val="00EB7244"/>
    <w:rsid w:val="00EC0108"/>
    <w:rsid w:val="00EC077A"/>
    <w:rsid w:val="00EC0953"/>
    <w:rsid w:val="00EC0986"/>
    <w:rsid w:val="00EC1015"/>
    <w:rsid w:val="00EC1A07"/>
    <w:rsid w:val="00EC1AB3"/>
    <w:rsid w:val="00EC2AFB"/>
    <w:rsid w:val="00EC2F8D"/>
    <w:rsid w:val="00EC37DF"/>
    <w:rsid w:val="00EC37ED"/>
    <w:rsid w:val="00EC3830"/>
    <w:rsid w:val="00EC5FC8"/>
    <w:rsid w:val="00EC60D8"/>
    <w:rsid w:val="00EC6C99"/>
    <w:rsid w:val="00EC7174"/>
    <w:rsid w:val="00EC73F7"/>
    <w:rsid w:val="00EC7A6A"/>
    <w:rsid w:val="00EC7AB9"/>
    <w:rsid w:val="00EC7D50"/>
    <w:rsid w:val="00EC7E97"/>
    <w:rsid w:val="00EC7F83"/>
    <w:rsid w:val="00ED0B19"/>
    <w:rsid w:val="00ED0BA0"/>
    <w:rsid w:val="00ED14D8"/>
    <w:rsid w:val="00ED15F1"/>
    <w:rsid w:val="00ED1674"/>
    <w:rsid w:val="00ED16CB"/>
    <w:rsid w:val="00ED1989"/>
    <w:rsid w:val="00ED1D36"/>
    <w:rsid w:val="00ED1D72"/>
    <w:rsid w:val="00ED243B"/>
    <w:rsid w:val="00ED3283"/>
    <w:rsid w:val="00ED36C1"/>
    <w:rsid w:val="00ED37A4"/>
    <w:rsid w:val="00ED37DB"/>
    <w:rsid w:val="00ED399C"/>
    <w:rsid w:val="00ED5077"/>
    <w:rsid w:val="00ED535D"/>
    <w:rsid w:val="00ED54D6"/>
    <w:rsid w:val="00ED576A"/>
    <w:rsid w:val="00ED5AC4"/>
    <w:rsid w:val="00ED5FDA"/>
    <w:rsid w:val="00ED6927"/>
    <w:rsid w:val="00ED735A"/>
    <w:rsid w:val="00ED7894"/>
    <w:rsid w:val="00EE0AC3"/>
    <w:rsid w:val="00EE0C65"/>
    <w:rsid w:val="00EE1661"/>
    <w:rsid w:val="00EE2934"/>
    <w:rsid w:val="00EE2FE3"/>
    <w:rsid w:val="00EE33D8"/>
    <w:rsid w:val="00EE3518"/>
    <w:rsid w:val="00EE3C7E"/>
    <w:rsid w:val="00EE4B47"/>
    <w:rsid w:val="00EE4B85"/>
    <w:rsid w:val="00EE4C54"/>
    <w:rsid w:val="00EE4F35"/>
    <w:rsid w:val="00EE5301"/>
    <w:rsid w:val="00EE5429"/>
    <w:rsid w:val="00EE58D4"/>
    <w:rsid w:val="00EE6269"/>
    <w:rsid w:val="00EE696F"/>
    <w:rsid w:val="00EE6C8A"/>
    <w:rsid w:val="00EE7011"/>
    <w:rsid w:val="00EE70BB"/>
    <w:rsid w:val="00EE7F0B"/>
    <w:rsid w:val="00EF0501"/>
    <w:rsid w:val="00EF0AAF"/>
    <w:rsid w:val="00EF17A3"/>
    <w:rsid w:val="00EF1CFC"/>
    <w:rsid w:val="00EF205B"/>
    <w:rsid w:val="00EF277D"/>
    <w:rsid w:val="00EF2BAE"/>
    <w:rsid w:val="00EF30E4"/>
    <w:rsid w:val="00EF35AB"/>
    <w:rsid w:val="00EF374F"/>
    <w:rsid w:val="00EF3BC0"/>
    <w:rsid w:val="00EF4105"/>
    <w:rsid w:val="00EF4178"/>
    <w:rsid w:val="00EF4C8C"/>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BA1"/>
    <w:rsid w:val="00F01C11"/>
    <w:rsid w:val="00F026B8"/>
    <w:rsid w:val="00F0328E"/>
    <w:rsid w:val="00F0331D"/>
    <w:rsid w:val="00F03798"/>
    <w:rsid w:val="00F04581"/>
    <w:rsid w:val="00F04918"/>
    <w:rsid w:val="00F049A1"/>
    <w:rsid w:val="00F04B1F"/>
    <w:rsid w:val="00F0585E"/>
    <w:rsid w:val="00F05E63"/>
    <w:rsid w:val="00F05F23"/>
    <w:rsid w:val="00F076ED"/>
    <w:rsid w:val="00F1116E"/>
    <w:rsid w:val="00F11442"/>
    <w:rsid w:val="00F115D1"/>
    <w:rsid w:val="00F118BB"/>
    <w:rsid w:val="00F11B64"/>
    <w:rsid w:val="00F11C92"/>
    <w:rsid w:val="00F11DD0"/>
    <w:rsid w:val="00F11EB9"/>
    <w:rsid w:val="00F12AFF"/>
    <w:rsid w:val="00F1318B"/>
    <w:rsid w:val="00F14164"/>
    <w:rsid w:val="00F14C2A"/>
    <w:rsid w:val="00F14ECE"/>
    <w:rsid w:val="00F15662"/>
    <w:rsid w:val="00F15C66"/>
    <w:rsid w:val="00F1762A"/>
    <w:rsid w:val="00F1781E"/>
    <w:rsid w:val="00F179B7"/>
    <w:rsid w:val="00F17ABA"/>
    <w:rsid w:val="00F17D90"/>
    <w:rsid w:val="00F200B4"/>
    <w:rsid w:val="00F2025A"/>
    <w:rsid w:val="00F20438"/>
    <w:rsid w:val="00F20655"/>
    <w:rsid w:val="00F20AFE"/>
    <w:rsid w:val="00F20C80"/>
    <w:rsid w:val="00F21CF7"/>
    <w:rsid w:val="00F21D18"/>
    <w:rsid w:val="00F21F9A"/>
    <w:rsid w:val="00F221B4"/>
    <w:rsid w:val="00F228D6"/>
    <w:rsid w:val="00F22C22"/>
    <w:rsid w:val="00F22D2D"/>
    <w:rsid w:val="00F22D6C"/>
    <w:rsid w:val="00F234B0"/>
    <w:rsid w:val="00F24137"/>
    <w:rsid w:val="00F24314"/>
    <w:rsid w:val="00F244CF"/>
    <w:rsid w:val="00F24634"/>
    <w:rsid w:val="00F2490E"/>
    <w:rsid w:val="00F24975"/>
    <w:rsid w:val="00F26227"/>
    <w:rsid w:val="00F26428"/>
    <w:rsid w:val="00F2642F"/>
    <w:rsid w:val="00F2652D"/>
    <w:rsid w:val="00F267D6"/>
    <w:rsid w:val="00F26885"/>
    <w:rsid w:val="00F26891"/>
    <w:rsid w:val="00F270A0"/>
    <w:rsid w:val="00F2780D"/>
    <w:rsid w:val="00F27CB4"/>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C16"/>
    <w:rsid w:val="00F37C3D"/>
    <w:rsid w:val="00F37FE9"/>
    <w:rsid w:val="00F40EEE"/>
    <w:rsid w:val="00F41795"/>
    <w:rsid w:val="00F42395"/>
    <w:rsid w:val="00F434B9"/>
    <w:rsid w:val="00F43668"/>
    <w:rsid w:val="00F44103"/>
    <w:rsid w:val="00F44342"/>
    <w:rsid w:val="00F45476"/>
    <w:rsid w:val="00F4656D"/>
    <w:rsid w:val="00F4669D"/>
    <w:rsid w:val="00F46B5D"/>
    <w:rsid w:val="00F4708D"/>
    <w:rsid w:val="00F4723B"/>
    <w:rsid w:val="00F4753E"/>
    <w:rsid w:val="00F500AC"/>
    <w:rsid w:val="00F502F9"/>
    <w:rsid w:val="00F50FA3"/>
    <w:rsid w:val="00F516FD"/>
    <w:rsid w:val="00F51A4D"/>
    <w:rsid w:val="00F51DEC"/>
    <w:rsid w:val="00F51E14"/>
    <w:rsid w:val="00F521A4"/>
    <w:rsid w:val="00F529C2"/>
    <w:rsid w:val="00F52C8A"/>
    <w:rsid w:val="00F52F8D"/>
    <w:rsid w:val="00F53043"/>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C40"/>
    <w:rsid w:val="00F57D8F"/>
    <w:rsid w:val="00F603B7"/>
    <w:rsid w:val="00F606FD"/>
    <w:rsid w:val="00F60921"/>
    <w:rsid w:val="00F60E88"/>
    <w:rsid w:val="00F618F8"/>
    <w:rsid w:val="00F61A4F"/>
    <w:rsid w:val="00F61F37"/>
    <w:rsid w:val="00F62389"/>
    <w:rsid w:val="00F624B8"/>
    <w:rsid w:val="00F62656"/>
    <w:rsid w:val="00F62E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A93"/>
    <w:rsid w:val="00F75958"/>
    <w:rsid w:val="00F75D45"/>
    <w:rsid w:val="00F76259"/>
    <w:rsid w:val="00F76474"/>
    <w:rsid w:val="00F770E6"/>
    <w:rsid w:val="00F8037E"/>
    <w:rsid w:val="00F8095E"/>
    <w:rsid w:val="00F80E69"/>
    <w:rsid w:val="00F8113A"/>
    <w:rsid w:val="00F81295"/>
    <w:rsid w:val="00F8144F"/>
    <w:rsid w:val="00F8171D"/>
    <w:rsid w:val="00F81972"/>
    <w:rsid w:val="00F81F5B"/>
    <w:rsid w:val="00F82A85"/>
    <w:rsid w:val="00F8327F"/>
    <w:rsid w:val="00F83D92"/>
    <w:rsid w:val="00F845DF"/>
    <w:rsid w:val="00F846B7"/>
    <w:rsid w:val="00F84700"/>
    <w:rsid w:val="00F84D19"/>
    <w:rsid w:val="00F85D3A"/>
    <w:rsid w:val="00F86BDD"/>
    <w:rsid w:val="00F871E2"/>
    <w:rsid w:val="00F8769E"/>
    <w:rsid w:val="00F90004"/>
    <w:rsid w:val="00F90487"/>
    <w:rsid w:val="00F9060B"/>
    <w:rsid w:val="00F9076C"/>
    <w:rsid w:val="00F90FAA"/>
    <w:rsid w:val="00F91393"/>
    <w:rsid w:val="00F915B7"/>
    <w:rsid w:val="00F9181E"/>
    <w:rsid w:val="00F92880"/>
    <w:rsid w:val="00F9425D"/>
    <w:rsid w:val="00F9515F"/>
    <w:rsid w:val="00F95269"/>
    <w:rsid w:val="00F9551B"/>
    <w:rsid w:val="00F9553B"/>
    <w:rsid w:val="00F957D1"/>
    <w:rsid w:val="00F95DB4"/>
    <w:rsid w:val="00F961D9"/>
    <w:rsid w:val="00F96259"/>
    <w:rsid w:val="00F968F9"/>
    <w:rsid w:val="00F96E2C"/>
    <w:rsid w:val="00F97731"/>
    <w:rsid w:val="00F97808"/>
    <w:rsid w:val="00F97873"/>
    <w:rsid w:val="00F97964"/>
    <w:rsid w:val="00FA0429"/>
    <w:rsid w:val="00FA04A0"/>
    <w:rsid w:val="00FA0BB9"/>
    <w:rsid w:val="00FA0F00"/>
    <w:rsid w:val="00FA115D"/>
    <w:rsid w:val="00FA14C8"/>
    <w:rsid w:val="00FA174D"/>
    <w:rsid w:val="00FA186A"/>
    <w:rsid w:val="00FA1A53"/>
    <w:rsid w:val="00FA2979"/>
    <w:rsid w:val="00FA2DD8"/>
    <w:rsid w:val="00FA315D"/>
    <w:rsid w:val="00FA316B"/>
    <w:rsid w:val="00FA319D"/>
    <w:rsid w:val="00FA3663"/>
    <w:rsid w:val="00FA36E7"/>
    <w:rsid w:val="00FA3C69"/>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DEC"/>
    <w:rsid w:val="00FB62E7"/>
    <w:rsid w:val="00FB6311"/>
    <w:rsid w:val="00FB6415"/>
    <w:rsid w:val="00FB6BA9"/>
    <w:rsid w:val="00FB7B55"/>
    <w:rsid w:val="00FC1C38"/>
    <w:rsid w:val="00FC234D"/>
    <w:rsid w:val="00FC2752"/>
    <w:rsid w:val="00FC2A11"/>
    <w:rsid w:val="00FC323A"/>
    <w:rsid w:val="00FC33F1"/>
    <w:rsid w:val="00FC367E"/>
    <w:rsid w:val="00FC38C0"/>
    <w:rsid w:val="00FC3ACA"/>
    <w:rsid w:val="00FC3F63"/>
    <w:rsid w:val="00FC477C"/>
    <w:rsid w:val="00FC4BF7"/>
    <w:rsid w:val="00FC52BA"/>
    <w:rsid w:val="00FC64AA"/>
    <w:rsid w:val="00FC6DCE"/>
    <w:rsid w:val="00FC75C9"/>
    <w:rsid w:val="00FC78BD"/>
    <w:rsid w:val="00FD1482"/>
    <w:rsid w:val="00FD15B2"/>
    <w:rsid w:val="00FD1640"/>
    <w:rsid w:val="00FD17B9"/>
    <w:rsid w:val="00FD21CF"/>
    <w:rsid w:val="00FD2370"/>
    <w:rsid w:val="00FD267E"/>
    <w:rsid w:val="00FD30B2"/>
    <w:rsid w:val="00FD31B0"/>
    <w:rsid w:val="00FD39B3"/>
    <w:rsid w:val="00FD420B"/>
    <w:rsid w:val="00FD427E"/>
    <w:rsid w:val="00FD4372"/>
    <w:rsid w:val="00FD493E"/>
    <w:rsid w:val="00FD531D"/>
    <w:rsid w:val="00FD5343"/>
    <w:rsid w:val="00FD535E"/>
    <w:rsid w:val="00FD68A8"/>
    <w:rsid w:val="00FD73C2"/>
    <w:rsid w:val="00FD74E0"/>
    <w:rsid w:val="00FD7BF0"/>
    <w:rsid w:val="00FE0499"/>
    <w:rsid w:val="00FE0565"/>
    <w:rsid w:val="00FE05A8"/>
    <w:rsid w:val="00FE0768"/>
    <w:rsid w:val="00FE0A6E"/>
    <w:rsid w:val="00FE0D0E"/>
    <w:rsid w:val="00FE0DE8"/>
    <w:rsid w:val="00FE1931"/>
    <w:rsid w:val="00FE1FC6"/>
    <w:rsid w:val="00FE28C2"/>
    <w:rsid w:val="00FE28CB"/>
    <w:rsid w:val="00FE28F4"/>
    <w:rsid w:val="00FE372C"/>
    <w:rsid w:val="00FE4480"/>
    <w:rsid w:val="00FE46A5"/>
    <w:rsid w:val="00FE4928"/>
    <w:rsid w:val="00FE4F44"/>
    <w:rsid w:val="00FE54E3"/>
    <w:rsid w:val="00FE577D"/>
    <w:rsid w:val="00FE57B2"/>
    <w:rsid w:val="00FE57C7"/>
    <w:rsid w:val="00FE5CD0"/>
    <w:rsid w:val="00FE5CF9"/>
    <w:rsid w:val="00FE6346"/>
    <w:rsid w:val="00FE6579"/>
    <w:rsid w:val="00FE66EF"/>
    <w:rsid w:val="00FE685C"/>
    <w:rsid w:val="00FE6B60"/>
    <w:rsid w:val="00FE6C29"/>
    <w:rsid w:val="00FE6D6F"/>
    <w:rsid w:val="00FE6FCD"/>
    <w:rsid w:val="00FE7220"/>
    <w:rsid w:val="00FE729F"/>
    <w:rsid w:val="00FE74DB"/>
    <w:rsid w:val="00FE766C"/>
    <w:rsid w:val="00FE7FEA"/>
    <w:rsid w:val="00FF01E3"/>
    <w:rsid w:val="00FF04CF"/>
    <w:rsid w:val="00FF05EA"/>
    <w:rsid w:val="00FF160C"/>
    <w:rsid w:val="00FF1740"/>
    <w:rsid w:val="00FF1918"/>
    <w:rsid w:val="00FF1B1E"/>
    <w:rsid w:val="00FF2E48"/>
    <w:rsid w:val="00FF2EDF"/>
    <w:rsid w:val="00FF320C"/>
    <w:rsid w:val="00FF35F6"/>
    <w:rsid w:val="00FF3BA6"/>
    <w:rsid w:val="00FF41CF"/>
    <w:rsid w:val="00FF4614"/>
    <w:rsid w:val="00FF4ACA"/>
    <w:rsid w:val="00FF5325"/>
    <w:rsid w:val="00FF5498"/>
    <w:rsid w:val="00FF559B"/>
    <w:rsid w:val="00FF5834"/>
    <w:rsid w:val="00FF5BE3"/>
    <w:rsid w:val="00FF5F26"/>
    <w:rsid w:val="00FF6469"/>
    <w:rsid w:val="00FF6724"/>
    <w:rsid w:val="00FF6A65"/>
    <w:rsid w:val="00FF7D05"/>
    <w:rsid w:val="3AE3156C"/>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9D7C6F"/>
  <w15:docId w15:val="{96FD8B9B-C4A7-44F6-A8EA-1A035D0D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lang w:val="lt-LT"/>
    </w:rPr>
  </w:style>
  <w:style w:type="character" w:customStyle="1" w:styleId="NoSpacingChar">
    <w:name w:val="No Spacing Char"/>
    <w:aliases w:val="Normalus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16308">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9373">
      <w:bodyDiv w:val="1"/>
      <w:marLeft w:val="0"/>
      <w:marRight w:val="0"/>
      <w:marTop w:val="0"/>
      <w:marBottom w:val="0"/>
      <w:divBdr>
        <w:top w:val="none" w:sz="0" w:space="0" w:color="auto"/>
        <w:left w:val="none" w:sz="0" w:space="0" w:color="auto"/>
        <w:bottom w:val="none" w:sz="0" w:space="0" w:color="auto"/>
        <w:right w:val="none" w:sz="0" w:space="0" w:color="auto"/>
      </w:divBdr>
    </w:div>
    <w:div w:id="27635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669738">
      <w:bodyDiv w:val="1"/>
      <w:marLeft w:val="0"/>
      <w:marRight w:val="0"/>
      <w:marTop w:val="0"/>
      <w:marBottom w:val="0"/>
      <w:divBdr>
        <w:top w:val="none" w:sz="0" w:space="0" w:color="auto"/>
        <w:left w:val="none" w:sz="0" w:space="0" w:color="auto"/>
        <w:bottom w:val="none" w:sz="0" w:space="0" w:color="auto"/>
        <w:right w:val="none" w:sz="0" w:space="0" w:color="auto"/>
      </w:divBdr>
    </w:div>
    <w:div w:id="816677">
      <w:bodyDiv w:val="1"/>
      <w:marLeft w:val="0"/>
      <w:marRight w:val="0"/>
      <w:marTop w:val="0"/>
      <w:marBottom w:val="0"/>
      <w:divBdr>
        <w:top w:val="none" w:sz="0" w:space="0" w:color="auto"/>
        <w:left w:val="none" w:sz="0" w:space="0" w:color="auto"/>
        <w:bottom w:val="none" w:sz="0" w:space="0" w:color="auto"/>
        <w:right w:val="none" w:sz="0" w:space="0" w:color="auto"/>
      </w:divBdr>
    </w:div>
    <w:div w:id="1050556">
      <w:bodyDiv w:val="1"/>
      <w:marLeft w:val="0"/>
      <w:marRight w:val="0"/>
      <w:marTop w:val="0"/>
      <w:marBottom w:val="0"/>
      <w:divBdr>
        <w:top w:val="none" w:sz="0" w:space="0" w:color="auto"/>
        <w:left w:val="none" w:sz="0" w:space="0" w:color="auto"/>
        <w:bottom w:val="none" w:sz="0" w:space="0" w:color="auto"/>
        <w:right w:val="none" w:sz="0" w:space="0" w:color="auto"/>
      </w:divBdr>
    </w:div>
    <w:div w:id="1397303">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2244283">
      <w:bodyDiv w:val="1"/>
      <w:marLeft w:val="0"/>
      <w:marRight w:val="0"/>
      <w:marTop w:val="0"/>
      <w:marBottom w:val="0"/>
      <w:divBdr>
        <w:top w:val="none" w:sz="0" w:space="0" w:color="auto"/>
        <w:left w:val="none" w:sz="0" w:space="0" w:color="auto"/>
        <w:bottom w:val="none" w:sz="0" w:space="0" w:color="auto"/>
        <w:right w:val="none" w:sz="0" w:space="0" w:color="auto"/>
      </w:divBdr>
    </w:div>
    <w:div w:id="2318012">
      <w:bodyDiv w:val="1"/>
      <w:marLeft w:val="0"/>
      <w:marRight w:val="0"/>
      <w:marTop w:val="0"/>
      <w:marBottom w:val="0"/>
      <w:divBdr>
        <w:top w:val="none" w:sz="0" w:space="0" w:color="auto"/>
        <w:left w:val="none" w:sz="0" w:space="0" w:color="auto"/>
        <w:bottom w:val="none" w:sz="0" w:space="0" w:color="auto"/>
        <w:right w:val="none" w:sz="0" w:space="0" w:color="auto"/>
      </w:divBdr>
    </w:div>
    <w:div w:id="2440198">
      <w:bodyDiv w:val="1"/>
      <w:marLeft w:val="0"/>
      <w:marRight w:val="0"/>
      <w:marTop w:val="0"/>
      <w:marBottom w:val="0"/>
      <w:divBdr>
        <w:top w:val="none" w:sz="0" w:space="0" w:color="auto"/>
        <w:left w:val="none" w:sz="0" w:space="0" w:color="auto"/>
        <w:bottom w:val="none" w:sz="0" w:space="0" w:color="auto"/>
        <w:right w:val="none" w:sz="0" w:space="0" w:color="auto"/>
      </w:divBdr>
    </w:div>
    <w:div w:id="2779655">
      <w:bodyDiv w:val="1"/>
      <w:marLeft w:val="0"/>
      <w:marRight w:val="0"/>
      <w:marTop w:val="0"/>
      <w:marBottom w:val="0"/>
      <w:divBdr>
        <w:top w:val="none" w:sz="0" w:space="0" w:color="auto"/>
        <w:left w:val="none" w:sz="0" w:space="0" w:color="auto"/>
        <w:bottom w:val="none" w:sz="0" w:space="0" w:color="auto"/>
        <w:right w:val="none" w:sz="0" w:space="0" w:color="auto"/>
      </w:divBdr>
    </w:div>
    <w:div w:id="2827036">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241822">
      <w:bodyDiv w:val="1"/>
      <w:marLeft w:val="0"/>
      <w:marRight w:val="0"/>
      <w:marTop w:val="0"/>
      <w:marBottom w:val="0"/>
      <w:divBdr>
        <w:top w:val="none" w:sz="0" w:space="0" w:color="auto"/>
        <w:left w:val="none" w:sz="0" w:space="0" w:color="auto"/>
        <w:bottom w:val="none" w:sz="0" w:space="0" w:color="auto"/>
        <w:right w:val="none" w:sz="0" w:space="0" w:color="auto"/>
      </w:divBdr>
    </w:div>
    <w:div w:id="3558483">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824263">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138968">
      <w:bodyDiv w:val="1"/>
      <w:marLeft w:val="0"/>
      <w:marRight w:val="0"/>
      <w:marTop w:val="0"/>
      <w:marBottom w:val="0"/>
      <w:divBdr>
        <w:top w:val="none" w:sz="0" w:space="0" w:color="auto"/>
        <w:left w:val="none" w:sz="0" w:space="0" w:color="auto"/>
        <w:bottom w:val="none" w:sz="0" w:space="0" w:color="auto"/>
        <w:right w:val="none" w:sz="0" w:space="0" w:color="auto"/>
      </w:divBdr>
    </w:div>
    <w:div w:id="4330548">
      <w:bodyDiv w:val="1"/>
      <w:marLeft w:val="0"/>
      <w:marRight w:val="0"/>
      <w:marTop w:val="0"/>
      <w:marBottom w:val="0"/>
      <w:divBdr>
        <w:top w:val="none" w:sz="0" w:space="0" w:color="auto"/>
        <w:left w:val="none" w:sz="0" w:space="0" w:color="auto"/>
        <w:bottom w:val="none" w:sz="0" w:space="0" w:color="auto"/>
        <w:right w:val="none" w:sz="0" w:space="0" w:color="auto"/>
      </w:divBdr>
    </w:div>
    <w:div w:id="4478274">
      <w:bodyDiv w:val="1"/>
      <w:marLeft w:val="0"/>
      <w:marRight w:val="0"/>
      <w:marTop w:val="0"/>
      <w:marBottom w:val="0"/>
      <w:divBdr>
        <w:top w:val="none" w:sz="0" w:space="0" w:color="auto"/>
        <w:left w:val="none" w:sz="0" w:space="0" w:color="auto"/>
        <w:bottom w:val="none" w:sz="0" w:space="0" w:color="auto"/>
        <w:right w:val="none" w:sz="0" w:space="0" w:color="auto"/>
      </w:divBdr>
    </w:div>
    <w:div w:id="5137880">
      <w:bodyDiv w:val="1"/>
      <w:marLeft w:val="0"/>
      <w:marRight w:val="0"/>
      <w:marTop w:val="0"/>
      <w:marBottom w:val="0"/>
      <w:divBdr>
        <w:top w:val="none" w:sz="0" w:space="0" w:color="auto"/>
        <w:left w:val="none" w:sz="0" w:space="0" w:color="auto"/>
        <w:bottom w:val="none" w:sz="0" w:space="0" w:color="auto"/>
        <w:right w:val="none" w:sz="0" w:space="0" w:color="auto"/>
      </w:divBdr>
    </w:div>
    <w:div w:id="5208317">
      <w:bodyDiv w:val="1"/>
      <w:marLeft w:val="0"/>
      <w:marRight w:val="0"/>
      <w:marTop w:val="0"/>
      <w:marBottom w:val="0"/>
      <w:divBdr>
        <w:top w:val="none" w:sz="0" w:space="0" w:color="auto"/>
        <w:left w:val="none" w:sz="0" w:space="0" w:color="auto"/>
        <w:bottom w:val="none" w:sz="0" w:space="0" w:color="auto"/>
        <w:right w:val="none" w:sz="0" w:space="0" w:color="auto"/>
      </w:divBdr>
    </w:div>
    <w:div w:id="5327987">
      <w:bodyDiv w:val="1"/>
      <w:marLeft w:val="0"/>
      <w:marRight w:val="0"/>
      <w:marTop w:val="0"/>
      <w:marBottom w:val="0"/>
      <w:divBdr>
        <w:top w:val="none" w:sz="0" w:space="0" w:color="auto"/>
        <w:left w:val="none" w:sz="0" w:space="0" w:color="auto"/>
        <w:bottom w:val="none" w:sz="0" w:space="0" w:color="auto"/>
        <w:right w:val="none" w:sz="0" w:space="0" w:color="auto"/>
      </w:divBdr>
    </w:div>
    <w:div w:id="5668667">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687145">
      <w:bodyDiv w:val="1"/>
      <w:marLeft w:val="0"/>
      <w:marRight w:val="0"/>
      <w:marTop w:val="0"/>
      <w:marBottom w:val="0"/>
      <w:divBdr>
        <w:top w:val="none" w:sz="0" w:space="0" w:color="auto"/>
        <w:left w:val="none" w:sz="0" w:space="0" w:color="auto"/>
        <w:bottom w:val="none" w:sz="0" w:space="0" w:color="auto"/>
        <w:right w:val="none" w:sz="0" w:space="0" w:color="auto"/>
      </w:divBdr>
    </w:div>
    <w:div w:id="6760429">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694998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0464">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295594">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74112">
      <w:bodyDiv w:val="1"/>
      <w:marLeft w:val="0"/>
      <w:marRight w:val="0"/>
      <w:marTop w:val="0"/>
      <w:marBottom w:val="0"/>
      <w:divBdr>
        <w:top w:val="none" w:sz="0" w:space="0" w:color="auto"/>
        <w:left w:val="none" w:sz="0" w:space="0" w:color="auto"/>
        <w:bottom w:val="none" w:sz="0" w:space="0" w:color="auto"/>
        <w:right w:val="none" w:sz="0" w:space="0" w:color="auto"/>
      </w:divBdr>
    </w:div>
    <w:div w:id="7876322">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7954724">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141587">
      <w:bodyDiv w:val="1"/>
      <w:marLeft w:val="0"/>
      <w:marRight w:val="0"/>
      <w:marTop w:val="0"/>
      <w:marBottom w:val="0"/>
      <w:divBdr>
        <w:top w:val="none" w:sz="0" w:space="0" w:color="auto"/>
        <w:left w:val="none" w:sz="0" w:space="0" w:color="auto"/>
        <w:bottom w:val="none" w:sz="0" w:space="0" w:color="auto"/>
        <w:right w:val="none" w:sz="0" w:space="0" w:color="auto"/>
      </w:divBdr>
    </w:div>
    <w:div w:id="8259508">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8725931">
      <w:bodyDiv w:val="1"/>
      <w:marLeft w:val="0"/>
      <w:marRight w:val="0"/>
      <w:marTop w:val="0"/>
      <w:marBottom w:val="0"/>
      <w:divBdr>
        <w:top w:val="none" w:sz="0" w:space="0" w:color="auto"/>
        <w:left w:val="none" w:sz="0" w:space="0" w:color="auto"/>
        <w:bottom w:val="none" w:sz="0" w:space="0" w:color="auto"/>
        <w:right w:val="none" w:sz="0" w:space="0" w:color="auto"/>
      </w:divBdr>
    </w:div>
    <w:div w:id="8995421">
      <w:bodyDiv w:val="1"/>
      <w:marLeft w:val="0"/>
      <w:marRight w:val="0"/>
      <w:marTop w:val="0"/>
      <w:marBottom w:val="0"/>
      <w:divBdr>
        <w:top w:val="none" w:sz="0" w:space="0" w:color="auto"/>
        <w:left w:val="none" w:sz="0" w:space="0" w:color="auto"/>
        <w:bottom w:val="none" w:sz="0" w:space="0" w:color="auto"/>
        <w:right w:val="none" w:sz="0" w:space="0" w:color="auto"/>
      </w:divBdr>
    </w:div>
    <w:div w:id="8996896">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186173">
      <w:bodyDiv w:val="1"/>
      <w:marLeft w:val="0"/>
      <w:marRight w:val="0"/>
      <w:marTop w:val="0"/>
      <w:marBottom w:val="0"/>
      <w:divBdr>
        <w:top w:val="none" w:sz="0" w:space="0" w:color="auto"/>
        <w:left w:val="none" w:sz="0" w:space="0" w:color="auto"/>
        <w:bottom w:val="none" w:sz="0" w:space="0" w:color="auto"/>
        <w:right w:val="none" w:sz="0" w:space="0" w:color="auto"/>
      </w:divBdr>
    </w:div>
    <w:div w:id="9257248">
      <w:bodyDiv w:val="1"/>
      <w:marLeft w:val="0"/>
      <w:marRight w:val="0"/>
      <w:marTop w:val="0"/>
      <w:marBottom w:val="0"/>
      <w:divBdr>
        <w:top w:val="none" w:sz="0" w:space="0" w:color="auto"/>
        <w:left w:val="none" w:sz="0" w:space="0" w:color="auto"/>
        <w:bottom w:val="none" w:sz="0" w:space="0" w:color="auto"/>
        <w:right w:val="none" w:sz="0" w:space="0" w:color="auto"/>
      </w:divBdr>
    </w:div>
    <w:div w:id="9528346">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770403">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9961777">
      <w:bodyDiv w:val="1"/>
      <w:marLeft w:val="0"/>
      <w:marRight w:val="0"/>
      <w:marTop w:val="0"/>
      <w:marBottom w:val="0"/>
      <w:divBdr>
        <w:top w:val="none" w:sz="0" w:space="0" w:color="auto"/>
        <w:left w:val="none" w:sz="0" w:space="0" w:color="auto"/>
        <w:bottom w:val="none" w:sz="0" w:space="0" w:color="auto"/>
        <w:right w:val="none" w:sz="0" w:space="0" w:color="auto"/>
      </w:divBdr>
    </w:div>
    <w:div w:id="10420660">
      <w:bodyDiv w:val="1"/>
      <w:marLeft w:val="0"/>
      <w:marRight w:val="0"/>
      <w:marTop w:val="0"/>
      <w:marBottom w:val="0"/>
      <w:divBdr>
        <w:top w:val="none" w:sz="0" w:space="0" w:color="auto"/>
        <w:left w:val="none" w:sz="0" w:space="0" w:color="auto"/>
        <w:bottom w:val="none" w:sz="0" w:space="0" w:color="auto"/>
        <w:right w:val="none" w:sz="0" w:space="0" w:color="auto"/>
      </w:divBdr>
    </w:div>
    <w:div w:id="10690537">
      <w:bodyDiv w:val="1"/>
      <w:marLeft w:val="0"/>
      <w:marRight w:val="0"/>
      <w:marTop w:val="0"/>
      <w:marBottom w:val="0"/>
      <w:divBdr>
        <w:top w:val="none" w:sz="0" w:space="0" w:color="auto"/>
        <w:left w:val="none" w:sz="0" w:space="0" w:color="auto"/>
        <w:bottom w:val="none" w:sz="0" w:space="0" w:color="auto"/>
        <w:right w:val="none" w:sz="0" w:space="0" w:color="auto"/>
      </w:divBdr>
    </w:div>
    <w:div w:id="10691072">
      <w:bodyDiv w:val="1"/>
      <w:marLeft w:val="0"/>
      <w:marRight w:val="0"/>
      <w:marTop w:val="0"/>
      <w:marBottom w:val="0"/>
      <w:divBdr>
        <w:top w:val="none" w:sz="0" w:space="0" w:color="auto"/>
        <w:left w:val="none" w:sz="0" w:space="0" w:color="auto"/>
        <w:bottom w:val="none" w:sz="0" w:space="0" w:color="auto"/>
        <w:right w:val="none" w:sz="0" w:space="0" w:color="auto"/>
      </w:divBdr>
    </w:div>
    <w:div w:id="10762541">
      <w:bodyDiv w:val="1"/>
      <w:marLeft w:val="0"/>
      <w:marRight w:val="0"/>
      <w:marTop w:val="0"/>
      <w:marBottom w:val="0"/>
      <w:divBdr>
        <w:top w:val="none" w:sz="0" w:space="0" w:color="auto"/>
        <w:left w:val="none" w:sz="0" w:space="0" w:color="auto"/>
        <w:bottom w:val="none" w:sz="0" w:space="0" w:color="auto"/>
        <w:right w:val="none" w:sz="0" w:space="0" w:color="auto"/>
      </w:divBdr>
    </w:div>
    <w:div w:id="10911323">
      <w:bodyDiv w:val="1"/>
      <w:marLeft w:val="0"/>
      <w:marRight w:val="0"/>
      <w:marTop w:val="0"/>
      <w:marBottom w:val="0"/>
      <w:divBdr>
        <w:top w:val="none" w:sz="0" w:space="0" w:color="auto"/>
        <w:left w:val="none" w:sz="0" w:space="0" w:color="auto"/>
        <w:bottom w:val="none" w:sz="0" w:space="0" w:color="auto"/>
        <w:right w:val="none" w:sz="0" w:space="0" w:color="auto"/>
      </w:divBdr>
    </w:div>
    <w:div w:id="10960788">
      <w:bodyDiv w:val="1"/>
      <w:marLeft w:val="0"/>
      <w:marRight w:val="0"/>
      <w:marTop w:val="0"/>
      <w:marBottom w:val="0"/>
      <w:divBdr>
        <w:top w:val="none" w:sz="0" w:space="0" w:color="auto"/>
        <w:left w:val="none" w:sz="0" w:space="0" w:color="auto"/>
        <w:bottom w:val="none" w:sz="0" w:space="0" w:color="auto"/>
        <w:right w:val="none" w:sz="0" w:space="0" w:color="auto"/>
      </w:divBdr>
    </w:div>
    <w:div w:id="10961477">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416030">
      <w:bodyDiv w:val="1"/>
      <w:marLeft w:val="0"/>
      <w:marRight w:val="0"/>
      <w:marTop w:val="0"/>
      <w:marBottom w:val="0"/>
      <w:divBdr>
        <w:top w:val="none" w:sz="0" w:space="0" w:color="auto"/>
        <w:left w:val="none" w:sz="0" w:space="0" w:color="auto"/>
        <w:bottom w:val="none" w:sz="0" w:space="0" w:color="auto"/>
        <w:right w:val="none" w:sz="0" w:space="0" w:color="auto"/>
      </w:divBdr>
    </w:div>
    <w:div w:id="11732928">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1885455">
      <w:bodyDiv w:val="1"/>
      <w:marLeft w:val="0"/>
      <w:marRight w:val="0"/>
      <w:marTop w:val="0"/>
      <w:marBottom w:val="0"/>
      <w:divBdr>
        <w:top w:val="none" w:sz="0" w:space="0" w:color="auto"/>
        <w:left w:val="none" w:sz="0" w:space="0" w:color="auto"/>
        <w:bottom w:val="none" w:sz="0" w:space="0" w:color="auto"/>
        <w:right w:val="none" w:sz="0" w:space="0" w:color="auto"/>
      </w:divBdr>
    </w:div>
    <w:div w:id="12271708">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538327">
      <w:bodyDiv w:val="1"/>
      <w:marLeft w:val="0"/>
      <w:marRight w:val="0"/>
      <w:marTop w:val="0"/>
      <w:marBottom w:val="0"/>
      <w:divBdr>
        <w:top w:val="none" w:sz="0" w:space="0" w:color="auto"/>
        <w:left w:val="none" w:sz="0" w:space="0" w:color="auto"/>
        <w:bottom w:val="none" w:sz="0" w:space="0" w:color="auto"/>
        <w:right w:val="none" w:sz="0" w:space="0" w:color="auto"/>
      </w:divBdr>
    </w:div>
    <w:div w:id="12611598">
      <w:bodyDiv w:val="1"/>
      <w:marLeft w:val="0"/>
      <w:marRight w:val="0"/>
      <w:marTop w:val="0"/>
      <w:marBottom w:val="0"/>
      <w:divBdr>
        <w:top w:val="none" w:sz="0" w:space="0" w:color="auto"/>
        <w:left w:val="none" w:sz="0" w:space="0" w:color="auto"/>
        <w:bottom w:val="none" w:sz="0" w:space="0" w:color="auto"/>
        <w:right w:val="none" w:sz="0" w:space="0" w:color="auto"/>
      </w:divBdr>
    </w:div>
    <w:div w:id="12653089">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17323">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700798">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19006">
      <w:bodyDiv w:val="1"/>
      <w:marLeft w:val="0"/>
      <w:marRight w:val="0"/>
      <w:marTop w:val="0"/>
      <w:marBottom w:val="0"/>
      <w:divBdr>
        <w:top w:val="none" w:sz="0" w:space="0" w:color="auto"/>
        <w:left w:val="none" w:sz="0" w:space="0" w:color="auto"/>
        <w:bottom w:val="none" w:sz="0" w:space="0" w:color="auto"/>
        <w:right w:val="none" w:sz="0" w:space="0" w:color="auto"/>
      </w:divBdr>
    </w:div>
    <w:div w:id="1469195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4968296">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617706">
      <w:bodyDiv w:val="1"/>
      <w:marLeft w:val="0"/>
      <w:marRight w:val="0"/>
      <w:marTop w:val="0"/>
      <w:marBottom w:val="0"/>
      <w:divBdr>
        <w:top w:val="none" w:sz="0" w:space="0" w:color="auto"/>
        <w:left w:val="none" w:sz="0" w:space="0" w:color="auto"/>
        <w:bottom w:val="none" w:sz="0" w:space="0" w:color="auto"/>
        <w:right w:val="none" w:sz="0" w:space="0" w:color="auto"/>
      </w:divBdr>
    </w:div>
    <w:div w:id="15621618">
      <w:bodyDiv w:val="1"/>
      <w:marLeft w:val="0"/>
      <w:marRight w:val="0"/>
      <w:marTop w:val="0"/>
      <w:marBottom w:val="0"/>
      <w:divBdr>
        <w:top w:val="none" w:sz="0" w:space="0" w:color="auto"/>
        <w:left w:val="none" w:sz="0" w:space="0" w:color="auto"/>
        <w:bottom w:val="none" w:sz="0" w:space="0" w:color="auto"/>
        <w:right w:val="none" w:sz="0" w:space="0" w:color="auto"/>
      </w:divBdr>
    </w:div>
    <w:div w:id="15809154">
      <w:bodyDiv w:val="1"/>
      <w:marLeft w:val="0"/>
      <w:marRight w:val="0"/>
      <w:marTop w:val="0"/>
      <w:marBottom w:val="0"/>
      <w:divBdr>
        <w:top w:val="none" w:sz="0" w:space="0" w:color="auto"/>
        <w:left w:val="none" w:sz="0" w:space="0" w:color="auto"/>
        <w:bottom w:val="none" w:sz="0" w:space="0" w:color="auto"/>
        <w:right w:val="none" w:sz="0" w:space="0" w:color="auto"/>
      </w:divBdr>
    </w:div>
    <w:div w:id="15811452">
      <w:bodyDiv w:val="1"/>
      <w:marLeft w:val="0"/>
      <w:marRight w:val="0"/>
      <w:marTop w:val="0"/>
      <w:marBottom w:val="0"/>
      <w:divBdr>
        <w:top w:val="none" w:sz="0" w:space="0" w:color="auto"/>
        <w:left w:val="none" w:sz="0" w:space="0" w:color="auto"/>
        <w:bottom w:val="none" w:sz="0" w:space="0" w:color="auto"/>
        <w:right w:val="none" w:sz="0" w:space="0" w:color="auto"/>
      </w:divBdr>
    </w:div>
    <w:div w:id="16007896">
      <w:bodyDiv w:val="1"/>
      <w:marLeft w:val="0"/>
      <w:marRight w:val="0"/>
      <w:marTop w:val="0"/>
      <w:marBottom w:val="0"/>
      <w:divBdr>
        <w:top w:val="none" w:sz="0" w:space="0" w:color="auto"/>
        <w:left w:val="none" w:sz="0" w:space="0" w:color="auto"/>
        <w:bottom w:val="none" w:sz="0" w:space="0" w:color="auto"/>
        <w:right w:val="none" w:sz="0" w:space="0" w:color="auto"/>
      </w:divBdr>
    </w:div>
    <w:div w:id="16276290">
      <w:bodyDiv w:val="1"/>
      <w:marLeft w:val="0"/>
      <w:marRight w:val="0"/>
      <w:marTop w:val="0"/>
      <w:marBottom w:val="0"/>
      <w:divBdr>
        <w:top w:val="none" w:sz="0" w:space="0" w:color="auto"/>
        <w:left w:val="none" w:sz="0" w:space="0" w:color="auto"/>
        <w:bottom w:val="none" w:sz="0" w:space="0" w:color="auto"/>
        <w:right w:val="none" w:sz="0" w:space="0" w:color="auto"/>
      </w:divBdr>
    </w:div>
    <w:div w:id="16586326">
      <w:bodyDiv w:val="1"/>
      <w:marLeft w:val="0"/>
      <w:marRight w:val="0"/>
      <w:marTop w:val="0"/>
      <w:marBottom w:val="0"/>
      <w:divBdr>
        <w:top w:val="none" w:sz="0" w:space="0" w:color="auto"/>
        <w:left w:val="none" w:sz="0" w:space="0" w:color="auto"/>
        <w:bottom w:val="none" w:sz="0" w:space="0" w:color="auto"/>
        <w:right w:val="none" w:sz="0" w:space="0" w:color="auto"/>
      </w:divBdr>
    </w:div>
    <w:div w:id="16590085">
      <w:bodyDiv w:val="1"/>
      <w:marLeft w:val="0"/>
      <w:marRight w:val="0"/>
      <w:marTop w:val="0"/>
      <w:marBottom w:val="0"/>
      <w:divBdr>
        <w:top w:val="none" w:sz="0" w:space="0" w:color="auto"/>
        <w:left w:val="none" w:sz="0" w:space="0" w:color="auto"/>
        <w:bottom w:val="none" w:sz="0" w:space="0" w:color="auto"/>
        <w:right w:val="none" w:sz="0" w:space="0" w:color="auto"/>
      </w:divBdr>
    </w:div>
    <w:div w:id="16850732">
      <w:bodyDiv w:val="1"/>
      <w:marLeft w:val="0"/>
      <w:marRight w:val="0"/>
      <w:marTop w:val="0"/>
      <w:marBottom w:val="0"/>
      <w:divBdr>
        <w:top w:val="none" w:sz="0" w:space="0" w:color="auto"/>
        <w:left w:val="none" w:sz="0" w:space="0" w:color="auto"/>
        <w:bottom w:val="none" w:sz="0" w:space="0" w:color="auto"/>
        <w:right w:val="none" w:sz="0" w:space="0" w:color="auto"/>
      </w:divBdr>
    </w:div>
    <w:div w:id="16930257">
      <w:bodyDiv w:val="1"/>
      <w:marLeft w:val="0"/>
      <w:marRight w:val="0"/>
      <w:marTop w:val="0"/>
      <w:marBottom w:val="0"/>
      <w:divBdr>
        <w:top w:val="none" w:sz="0" w:space="0" w:color="auto"/>
        <w:left w:val="none" w:sz="0" w:space="0" w:color="auto"/>
        <w:bottom w:val="none" w:sz="0" w:space="0" w:color="auto"/>
        <w:right w:val="none" w:sz="0" w:space="0" w:color="auto"/>
      </w:divBdr>
    </w:div>
    <w:div w:id="1705217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700362">
      <w:bodyDiv w:val="1"/>
      <w:marLeft w:val="0"/>
      <w:marRight w:val="0"/>
      <w:marTop w:val="0"/>
      <w:marBottom w:val="0"/>
      <w:divBdr>
        <w:top w:val="none" w:sz="0" w:space="0" w:color="auto"/>
        <w:left w:val="none" w:sz="0" w:space="0" w:color="auto"/>
        <w:bottom w:val="none" w:sz="0" w:space="0" w:color="auto"/>
        <w:right w:val="none" w:sz="0" w:space="0" w:color="auto"/>
      </w:divBdr>
    </w:div>
    <w:div w:id="17971274">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3923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5720">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74528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404406">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07489">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6313">
      <w:bodyDiv w:val="1"/>
      <w:marLeft w:val="0"/>
      <w:marRight w:val="0"/>
      <w:marTop w:val="0"/>
      <w:marBottom w:val="0"/>
      <w:divBdr>
        <w:top w:val="none" w:sz="0" w:space="0" w:color="auto"/>
        <w:left w:val="none" w:sz="0" w:space="0" w:color="auto"/>
        <w:bottom w:val="none" w:sz="0" w:space="0" w:color="auto"/>
        <w:right w:val="none" w:sz="0" w:space="0" w:color="auto"/>
      </w:divBdr>
    </w:div>
    <w:div w:id="21519692">
      <w:bodyDiv w:val="1"/>
      <w:marLeft w:val="0"/>
      <w:marRight w:val="0"/>
      <w:marTop w:val="0"/>
      <w:marBottom w:val="0"/>
      <w:divBdr>
        <w:top w:val="none" w:sz="0" w:space="0" w:color="auto"/>
        <w:left w:val="none" w:sz="0" w:space="0" w:color="auto"/>
        <w:bottom w:val="none" w:sz="0" w:space="0" w:color="auto"/>
        <w:right w:val="none" w:sz="0" w:space="0" w:color="auto"/>
      </w:divBdr>
    </w:div>
    <w:div w:id="21637702">
      <w:bodyDiv w:val="1"/>
      <w:marLeft w:val="0"/>
      <w:marRight w:val="0"/>
      <w:marTop w:val="0"/>
      <w:marBottom w:val="0"/>
      <w:divBdr>
        <w:top w:val="none" w:sz="0" w:space="0" w:color="auto"/>
        <w:left w:val="none" w:sz="0" w:space="0" w:color="auto"/>
        <w:bottom w:val="none" w:sz="0" w:space="0" w:color="auto"/>
        <w:right w:val="none" w:sz="0" w:space="0" w:color="auto"/>
      </w:divBdr>
    </w:div>
    <w:div w:id="21706571">
      <w:bodyDiv w:val="1"/>
      <w:marLeft w:val="0"/>
      <w:marRight w:val="0"/>
      <w:marTop w:val="0"/>
      <w:marBottom w:val="0"/>
      <w:divBdr>
        <w:top w:val="none" w:sz="0" w:space="0" w:color="auto"/>
        <w:left w:val="none" w:sz="0" w:space="0" w:color="auto"/>
        <w:bottom w:val="none" w:sz="0" w:space="0" w:color="auto"/>
        <w:right w:val="none" w:sz="0" w:space="0" w:color="auto"/>
      </w:divBdr>
    </w:div>
    <w:div w:id="22244512">
      <w:bodyDiv w:val="1"/>
      <w:marLeft w:val="0"/>
      <w:marRight w:val="0"/>
      <w:marTop w:val="0"/>
      <w:marBottom w:val="0"/>
      <w:divBdr>
        <w:top w:val="none" w:sz="0" w:space="0" w:color="auto"/>
        <w:left w:val="none" w:sz="0" w:space="0" w:color="auto"/>
        <w:bottom w:val="none" w:sz="0" w:space="0" w:color="auto"/>
        <w:right w:val="none" w:sz="0" w:space="0" w:color="auto"/>
      </w:divBdr>
    </w:div>
    <w:div w:id="22248357">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486246">
      <w:bodyDiv w:val="1"/>
      <w:marLeft w:val="0"/>
      <w:marRight w:val="0"/>
      <w:marTop w:val="0"/>
      <w:marBottom w:val="0"/>
      <w:divBdr>
        <w:top w:val="none" w:sz="0" w:space="0" w:color="auto"/>
        <w:left w:val="none" w:sz="0" w:space="0" w:color="auto"/>
        <w:bottom w:val="none" w:sz="0" w:space="0" w:color="auto"/>
        <w:right w:val="none" w:sz="0" w:space="0" w:color="auto"/>
      </w:divBdr>
    </w:div>
    <w:div w:id="22632270">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479704">
      <w:bodyDiv w:val="1"/>
      <w:marLeft w:val="0"/>
      <w:marRight w:val="0"/>
      <w:marTop w:val="0"/>
      <w:marBottom w:val="0"/>
      <w:divBdr>
        <w:top w:val="none" w:sz="0" w:space="0" w:color="auto"/>
        <w:left w:val="none" w:sz="0" w:space="0" w:color="auto"/>
        <w:bottom w:val="none" w:sz="0" w:space="0" w:color="auto"/>
        <w:right w:val="none" w:sz="0" w:space="0" w:color="auto"/>
      </w:divBdr>
    </w:div>
    <w:div w:id="23792715">
      <w:bodyDiv w:val="1"/>
      <w:marLeft w:val="0"/>
      <w:marRight w:val="0"/>
      <w:marTop w:val="0"/>
      <w:marBottom w:val="0"/>
      <w:divBdr>
        <w:top w:val="none" w:sz="0" w:space="0" w:color="auto"/>
        <w:left w:val="none" w:sz="0" w:space="0" w:color="auto"/>
        <w:bottom w:val="none" w:sz="0" w:space="0" w:color="auto"/>
        <w:right w:val="none" w:sz="0" w:space="0" w:color="auto"/>
      </w:divBdr>
    </w:div>
    <w:div w:id="23988989">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258191">
      <w:bodyDiv w:val="1"/>
      <w:marLeft w:val="0"/>
      <w:marRight w:val="0"/>
      <w:marTop w:val="0"/>
      <w:marBottom w:val="0"/>
      <w:divBdr>
        <w:top w:val="none" w:sz="0" w:space="0" w:color="auto"/>
        <w:left w:val="none" w:sz="0" w:space="0" w:color="auto"/>
        <w:bottom w:val="none" w:sz="0" w:space="0" w:color="auto"/>
        <w:right w:val="none" w:sz="0" w:space="0" w:color="auto"/>
      </w:divBdr>
    </w:div>
    <w:div w:id="24333499">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672852">
      <w:bodyDiv w:val="1"/>
      <w:marLeft w:val="0"/>
      <w:marRight w:val="0"/>
      <w:marTop w:val="0"/>
      <w:marBottom w:val="0"/>
      <w:divBdr>
        <w:top w:val="none" w:sz="0" w:space="0" w:color="auto"/>
        <w:left w:val="none" w:sz="0" w:space="0" w:color="auto"/>
        <w:bottom w:val="none" w:sz="0" w:space="0" w:color="auto"/>
        <w:right w:val="none" w:sz="0" w:space="0" w:color="auto"/>
      </w:divBdr>
    </w:div>
    <w:div w:id="24719803">
      <w:bodyDiv w:val="1"/>
      <w:marLeft w:val="0"/>
      <w:marRight w:val="0"/>
      <w:marTop w:val="0"/>
      <w:marBottom w:val="0"/>
      <w:divBdr>
        <w:top w:val="none" w:sz="0" w:space="0" w:color="auto"/>
        <w:left w:val="none" w:sz="0" w:space="0" w:color="auto"/>
        <w:bottom w:val="none" w:sz="0" w:space="0" w:color="auto"/>
        <w:right w:val="none" w:sz="0" w:space="0" w:color="auto"/>
      </w:divBdr>
    </w:div>
    <w:div w:id="24841337">
      <w:bodyDiv w:val="1"/>
      <w:marLeft w:val="0"/>
      <w:marRight w:val="0"/>
      <w:marTop w:val="0"/>
      <w:marBottom w:val="0"/>
      <w:divBdr>
        <w:top w:val="none" w:sz="0" w:space="0" w:color="auto"/>
        <w:left w:val="none" w:sz="0" w:space="0" w:color="auto"/>
        <w:bottom w:val="none" w:sz="0" w:space="0" w:color="auto"/>
        <w:right w:val="none" w:sz="0" w:space="0" w:color="auto"/>
      </w:divBdr>
    </w:div>
    <w:div w:id="24908923">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184664">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6949046">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220602">
      <w:bodyDiv w:val="1"/>
      <w:marLeft w:val="0"/>
      <w:marRight w:val="0"/>
      <w:marTop w:val="0"/>
      <w:marBottom w:val="0"/>
      <w:divBdr>
        <w:top w:val="none" w:sz="0" w:space="0" w:color="auto"/>
        <w:left w:val="none" w:sz="0" w:space="0" w:color="auto"/>
        <w:bottom w:val="none" w:sz="0" w:space="0" w:color="auto"/>
        <w:right w:val="none" w:sz="0" w:space="0" w:color="auto"/>
      </w:divBdr>
    </w:div>
    <w:div w:id="27223512">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4720">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534873">
      <w:bodyDiv w:val="1"/>
      <w:marLeft w:val="0"/>
      <w:marRight w:val="0"/>
      <w:marTop w:val="0"/>
      <w:marBottom w:val="0"/>
      <w:divBdr>
        <w:top w:val="none" w:sz="0" w:space="0" w:color="auto"/>
        <w:left w:val="none" w:sz="0" w:space="0" w:color="auto"/>
        <w:bottom w:val="none" w:sz="0" w:space="0" w:color="auto"/>
        <w:right w:val="none" w:sz="0" w:space="0" w:color="auto"/>
      </w:divBdr>
    </w:div>
    <w:div w:id="27682755">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070296">
      <w:bodyDiv w:val="1"/>
      <w:marLeft w:val="0"/>
      <w:marRight w:val="0"/>
      <w:marTop w:val="0"/>
      <w:marBottom w:val="0"/>
      <w:divBdr>
        <w:top w:val="none" w:sz="0" w:space="0" w:color="auto"/>
        <w:left w:val="none" w:sz="0" w:space="0" w:color="auto"/>
        <w:bottom w:val="none" w:sz="0" w:space="0" w:color="auto"/>
        <w:right w:val="none" w:sz="0" w:space="0" w:color="auto"/>
      </w:divBdr>
    </w:div>
    <w:div w:id="28921515">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305121">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48357">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111782">
      <w:bodyDiv w:val="1"/>
      <w:marLeft w:val="0"/>
      <w:marRight w:val="0"/>
      <w:marTop w:val="0"/>
      <w:marBottom w:val="0"/>
      <w:divBdr>
        <w:top w:val="none" w:sz="0" w:space="0" w:color="auto"/>
        <w:left w:val="none" w:sz="0" w:space="0" w:color="auto"/>
        <w:bottom w:val="none" w:sz="0" w:space="0" w:color="auto"/>
        <w:right w:val="none" w:sz="0" w:space="0" w:color="auto"/>
      </w:divBdr>
    </w:div>
    <w:div w:id="30542982">
      <w:bodyDiv w:val="1"/>
      <w:marLeft w:val="0"/>
      <w:marRight w:val="0"/>
      <w:marTop w:val="0"/>
      <w:marBottom w:val="0"/>
      <w:divBdr>
        <w:top w:val="none" w:sz="0" w:space="0" w:color="auto"/>
        <w:left w:val="none" w:sz="0" w:space="0" w:color="auto"/>
        <w:bottom w:val="none" w:sz="0" w:space="0" w:color="auto"/>
        <w:right w:val="none" w:sz="0" w:space="0" w:color="auto"/>
      </w:divBdr>
    </w:div>
    <w:div w:id="30686876">
      <w:bodyDiv w:val="1"/>
      <w:marLeft w:val="0"/>
      <w:marRight w:val="0"/>
      <w:marTop w:val="0"/>
      <w:marBottom w:val="0"/>
      <w:divBdr>
        <w:top w:val="none" w:sz="0" w:space="0" w:color="auto"/>
        <w:left w:val="none" w:sz="0" w:space="0" w:color="auto"/>
        <w:bottom w:val="none" w:sz="0" w:space="0" w:color="auto"/>
        <w:right w:val="none" w:sz="0" w:space="0" w:color="auto"/>
      </w:divBdr>
    </w:div>
    <w:div w:id="30767274">
      <w:bodyDiv w:val="1"/>
      <w:marLeft w:val="0"/>
      <w:marRight w:val="0"/>
      <w:marTop w:val="0"/>
      <w:marBottom w:val="0"/>
      <w:divBdr>
        <w:top w:val="none" w:sz="0" w:space="0" w:color="auto"/>
        <w:left w:val="none" w:sz="0" w:space="0" w:color="auto"/>
        <w:bottom w:val="none" w:sz="0" w:space="0" w:color="auto"/>
        <w:right w:val="none" w:sz="0" w:space="0" w:color="auto"/>
      </w:divBdr>
    </w:div>
    <w:div w:id="30999998">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199196">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8285">
      <w:bodyDiv w:val="1"/>
      <w:marLeft w:val="0"/>
      <w:marRight w:val="0"/>
      <w:marTop w:val="0"/>
      <w:marBottom w:val="0"/>
      <w:divBdr>
        <w:top w:val="none" w:sz="0" w:space="0" w:color="auto"/>
        <w:left w:val="none" w:sz="0" w:space="0" w:color="auto"/>
        <w:bottom w:val="none" w:sz="0" w:space="0" w:color="auto"/>
        <w:right w:val="none" w:sz="0" w:space="0" w:color="auto"/>
      </w:divBdr>
    </w:div>
    <w:div w:id="32583033">
      <w:bodyDiv w:val="1"/>
      <w:marLeft w:val="0"/>
      <w:marRight w:val="0"/>
      <w:marTop w:val="0"/>
      <w:marBottom w:val="0"/>
      <w:divBdr>
        <w:top w:val="none" w:sz="0" w:space="0" w:color="auto"/>
        <w:left w:val="none" w:sz="0" w:space="0" w:color="auto"/>
        <w:bottom w:val="none" w:sz="0" w:space="0" w:color="auto"/>
        <w:right w:val="none" w:sz="0" w:space="0" w:color="auto"/>
      </w:divBdr>
    </w:div>
    <w:div w:id="32967043">
      <w:bodyDiv w:val="1"/>
      <w:marLeft w:val="0"/>
      <w:marRight w:val="0"/>
      <w:marTop w:val="0"/>
      <w:marBottom w:val="0"/>
      <w:divBdr>
        <w:top w:val="none" w:sz="0" w:space="0" w:color="auto"/>
        <w:left w:val="none" w:sz="0" w:space="0" w:color="auto"/>
        <w:bottom w:val="none" w:sz="0" w:space="0" w:color="auto"/>
        <w:right w:val="none" w:sz="0" w:space="0" w:color="auto"/>
      </w:divBdr>
    </w:div>
    <w:div w:id="32972013">
      <w:bodyDiv w:val="1"/>
      <w:marLeft w:val="0"/>
      <w:marRight w:val="0"/>
      <w:marTop w:val="0"/>
      <w:marBottom w:val="0"/>
      <w:divBdr>
        <w:top w:val="none" w:sz="0" w:space="0" w:color="auto"/>
        <w:left w:val="none" w:sz="0" w:space="0" w:color="auto"/>
        <w:bottom w:val="none" w:sz="0" w:space="0" w:color="auto"/>
        <w:right w:val="none" w:sz="0" w:space="0" w:color="auto"/>
      </w:divBdr>
    </w:div>
    <w:div w:id="32973145">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426669">
      <w:bodyDiv w:val="1"/>
      <w:marLeft w:val="0"/>
      <w:marRight w:val="0"/>
      <w:marTop w:val="0"/>
      <w:marBottom w:val="0"/>
      <w:divBdr>
        <w:top w:val="none" w:sz="0" w:space="0" w:color="auto"/>
        <w:left w:val="none" w:sz="0" w:space="0" w:color="auto"/>
        <w:bottom w:val="none" w:sz="0" w:space="0" w:color="auto"/>
        <w:right w:val="none" w:sz="0" w:space="0" w:color="auto"/>
      </w:divBdr>
    </w:div>
    <w:div w:id="33509651">
      <w:bodyDiv w:val="1"/>
      <w:marLeft w:val="0"/>
      <w:marRight w:val="0"/>
      <w:marTop w:val="0"/>
      <w:marBottom w:val="0"/>
      <w:divBdr>
        <w:top w:val="none" w:sz="0" w:space="0" w:color="auto"/>
        <w:left w:val="none" w:sz="0" w:space="0" w:color="auto"/>
        <w:bottom w:val="none" w:sz="0" w:space="0" w:color="auto"/>
        <w:right w:val="none" w:sz="0" w:space="0" w:color="auto"/>
      </w:divBdr>
    </w:div>
    <w:div w:id="33772835">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739949">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4935607">
      <w:bodyDiv w:val="1"/>
      <w:marLeft w:val="0"/>
      <w:marRight w:val="0"/>
      <w:marTop w:val="0"/>
      <w:marBottom w:val="0"/>
      <w:divBdr>
        <w:top w:val="none" w:sz="0" w:space="0" w:color="auto"/>
        <w:left w:val="none" w:sz="0" w:space="0" w:color="auto"/>
        <w:bottom w:val="none" w:sz="0" w:space="0" w:color="auto"/>
        <w:right w:val="none" w:sz="0" w:space="0" w:color="auto"/>
      </w:divBdr>
    </w:div>
    <w:div w:id="35086499">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052032">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400050">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367061">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8170048">
      <w:bodyDiv w:val="1"/>
      <w:marLeft w:val="0"/>
      <w:marRight w:val="0"/>
      <w:marTop w:val="0"/>
      <w:marBottom w:val="0"/>
      <w:divBdr>
        <w:top w:val="none" w:sz="0" w:space="0" w:color="auto"/>
        <w:left w:val="none" w:sz="0" w:space="0" w:color="auto"/>
        <w:bottom w:val="none" w:sz="0" w:space="0" w:color="auto"/>
        <w:right w:val="none" w:sz="0" w:space="0" w:color="auto"/>
      </w:divBdr>
    </w:div>
    <w:div w:id="38214231">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944675">
      <w:bodyDiv w:val="1"/>
      <w:marLeft w:val="0"/>
      <w:marRight w:val="0"/>
      <w:marTop w:val="0"/>
      <w:marBottom w:val="0"/>
      <w:divBdr>
        <w:top w:val="none" w:sz="0" w:space="0" w:color="auto"/>
        <w:left w:val="none" w:sz="0" w:space="0" w:color="auto"/>
        <w:bottom w:val="none" w:sz="0" w:space="0" w:color="auto"/>
        <w:right w:val="none" w:sz="0" w:space="0" w:color="auto"/>
      </w:divBdr>
    </w:div>
    <w:div w:id="39137526">
      <w:bodyDiv w:val="1"/>
      <w:marLeft w:val="0"/>
      <w:marRight w:val="0"/>
      <w:marTop w:val="0"/>
      <w:marBottom w:val="0"/>
      <w:divBdr>
        <w:top w:val="none" w:sz="0" w:space="0" w:color="auto"/>
        <w:left w:val="none" w:sz="0" w:space="0" w:color="auto"/>
        <w:bottom w:val="none" w:sz="0" w:space="0" w:color="auto"/>
        <w:right w:val="none" w:sz="0" w:space="0" w:color="auto"/>
      </w:divBdr>
    </w:div>
    <w:div w:id="39280779">
      <w:bodyDiv w:val="1"/>
      <w:marLeft w:val="0"/>
      <w:marRight w:val="0"/>
      <w:marTop w:val="0"/>
      <w:marBottom w:val="0"/>
      <w:divBdr>
        <w:top w:val="none" w:sz="0" w:space="0" w:color="auto"/>
        <w:left w:val="none" w:sz="0" w:space="0" w:color="auto"/>
        <w:bottom w:val="none" w:sz="0" w:space="0" w:color="auto"/>
        <w:right w:val="none" w:sz="0" w:space="0" w:color="auto"/>
      </w:divBdr>
    </w:div>
    <w:div w:id="39408122">
      <w:bodyDiv w:val="1"/>
      <w:marLeft w:val="0"/>
      <w:marRight w:val="0"/>
      <w:marTop w:val="0"/>
      <w:marBottom w:val="0"/>
      <w:divBdr>
        <w:top w:val="none" w:sz="0" w:space="0" w:color="auto"/>
        <w:left w:val="none" w:sz="0" w:space="0" w:color="auto"/>
        <w:bottom w:val="none" w:sz="0" w:space="0" w:color="auto"/>
        <w:right w:val="none" w:sz="0" w:space="0" w:color="auto"/>
      </w:divBdr>
    </w:div>
    <w:div w:id="39788428">
      <w:bodyDiv w:val="1"/>
      <w:marLeft w:val="0"/>
      <w:marRight w:val="0"/>
      <w:marTop w:val="0"/>
      <w:marBottom w:val="0"/>
      <w:divBdr>
        <w:top w:val="none" w:sz="0" w:space="0" w:color="auto"/>
        <w:left w:val="none" w:sz="0" w:space="0" w:color="auto"/>
        <w:bottom w:val="none" w:sz="0" w:space="0" w:color="auto"/>
        <w:right w:val="none" w:sz="0" w:space="0" w:color="auto"/>
      </w:divBdr>
    </w:div>
    <w:div w:id="39982606">
      <w:bodyDiv w:val="1"/>
      <w:marLeft w:val="0"/>
      <w:marRight w:val="0"/>
      <w:marTop w:val="0"/>
      <w:marBottom w:val="0"/>
      <w:divBdr>
        <w:top w:val="none" w:sz="0" w:space="0" w:color="auto"/>
        <w:left w:val="none" w:sz="0" w:space="0" w:color="auto"/>
        <w:bottom w:val="none" w:sz="0" w:space="0" w:color="auto"/>
        <w:right w:val="none" w:sz="0" w:space="0" w:color="auto"/>
      </w:divBdr>
    </w:div>
    <w:div w:id="40253768">
      <w:bodyDiv w:val="1"/>
      <w:marLeft w:val="0"/>
      <w:marRight w:val="0"/>
      <w:marTop w:val="0"/>
      <w:marBottom w:val="0"/>
      <w:divBdr>
        <w:top w:val="none" w:sz="0" w:space="0" w:color="auto"/>
        <w:left w:val="none" w:sz="0" w:space="0" w:color="auto"/>
        <w:bottom w:val="none" w:sz="0" w:space="0" w:color="auto"/>
        <w:right w:val="none" w:sz="0" w:space="0" w:color="auto"/>
      </w:divBdr>
    </w:div>
    <w:div w:id="40594881">
      <w:bodyDiv w:val="1"/>
      <w:marLeft w:val="0"/>
      <w:marRight w:val="0"/>
      <w:marTop w:val="0"/>
      <w:marBottom w:val="0"/>
      <w:divBdr>
        <w:top w:val="none" w:sz="0" w:space="0" w:color="auto"/>
        <w:left w:val="none" w:sz="0" w:space="0" w:color="auto"/>
        <w:bottom w:val="none" w:sz="0" w:space="0" w:color="auto"/>
        <w:right w:val="none" w:sz="0" w:space="0" w:color="auto"/>
      </w:divBdr>
    </w:div>
    <w:div w:id="40790017">
      <w:bodyDiv w:val="1"/>
      <w:marLeft w:val="0"/>
      <w:marRight w:val="0"/>
      <w:marTop w:val="0"/>
      <w:marBottom w:val="0"/>
      <w:divBdr>
        <w:top w:val="none" w:sz="0" w:space="0" w:color="auto"/>
        <w:left w:val="none" w:sz="0" w:space="0" w:color="auto"/>
        <w:bottom w:val="none" w:sz="0" w:space="0" w:color="auto"/>
        <w:right w:val="none" w:sz="0" w:space="0" w:color="auto"/>
      </w:divBdr>
    </w:div>
    <w:div w:id="40793715">
      <w:bodyDiv w:val="1"/>
      <w:marLeft w:val="0"/>
      <w:marRight w:val="0"/>
      <w:marTop w:val="0"/>
      <w:marBottom w:val="0"/>
      <w:divBdr>
        <w:top w:val="none" w:sz="0" w:space="0" w:color="auto"/>
        <w:left w:val="none" w:sz="0" w:space="0" w:color="auto"/>
        <w:bottom w:val="none" w:sz="0" w:space="0" w:color="auto"/>
        <w:right w:val="none" w:sz="0" w:space="0" w:color="auto"/>
      </w:divBdr>
    </w:div>
    <w:div w:id="40911173">
      <w:bodyDiv w:val="1"/>
      <w:marLeft w:val="0"/>
      <w:marRight w:val="0"/>
      <w:marTop w:val="0"/>
      <w:marBottom w:val="0"/>
      <w:divBdr>
        <w:top w:val="none" w:sz="0" w:space="0" w:color="auto"/>
        <w:left w:val="none" w:sz="0" w:space="0" w:color="auto"/>
        <w:bottom w:val="none" w:sz="0" w:space="0" w:color="auto"/>
        <w:right w:val="none" w:sz="0" w:space="0" w:color="auto"/>
      </w:divBdr>
    </w:div>
    <w:div w:id="41026086">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25320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950783">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415013">
      <w:bodyDiv w:val="1"/>
      <w:marLeft w:val="0"/>
      <w:marRight w:val="0"/>
      <w:marTop w:val="0"/>
      <w:marBottom w:val="0"/>
      <w:divBdr>
        <w:top w:val="none" w:sz="0" w:space="0" w:color="auto"/>
        <w:left w:val="none" w:sz="0" w:space="0" w:color="auto"/>
        <w:bottom w:val="none" w:sz="0" w:space="0" w:color="auto"/>
        <w:right w:val="none" w:sz="0" w:space="0" w:color="auto"/>
      </w:divBdr>
    </w:div>
    <w:div w:id="42488908">
      <w:bodyDiv w:val="1"/>
      <w:marLeft w:val="0"/>
      <w:marRight w:val="0"/>
      <w:marTop w:val="0"/>
      <w:marBottom w:val="0"/>
      <w:divBdr>
        <w:top w:val="none" w:sz="0" w:space="0" w:color="auto"/>
        <w:left w:val="none" w:sz="0" w:space="0" w:color="auto"/>
        <w:bottom w:val="none" w:sz="0" w:space="0" w:color="auto"/>
        <w:right w:val="none" w:sz="0" w:space="0" w:color="auto"/>
      </w:divBdr>
    </w:div>
    <w:div w:id="426055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75988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262566">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797083">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5180231">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3520">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78081">
      <w:bodyDiv w:val="1"/>
      <w:marLeft w:val="0"/>
      <w:marRight w:val="0"/>
      <w:marTop w:val="0"/>
      <w:marBottom w:val="0"/>
      <w:divBdr>
        <w:top w:val="none" w:sz="0" w:space="0" w:color="auto"/>
        <w:left w:val="none" w:sz="0" w:space="0" w:color="auto"/>
        <w:bottom w:val="none" w:sz="0" w:space="0" w:color="auto"/>
        <w:right w:val="none" w:sz="0" w:space="0" w:color="auto"/>
      </w:divBdr>
    </w:div>
    <w:div w:id="45884541">
      <w:bodyDiv w:val="1"/>
      <w:marLeft w:val="0"/>
      <w:marRight w:val="0"/>
      <w:marTop w:val="0"/>
      <w:marBottom w:val="0"/>
      <w:divBdr>
        <w:top w:val="none" w:sz="0" w:space="0" w:color="auto"/>
        <w:left w:val="none" w:sz="0" w:space="0" w:color="auto"/>
        <w:bottom w:val="none" w:sz="0" w:space="0" w:color="auto"/>
        <w:right w:val="none" w:sz="0" w:space="0" w:color="auto"/>
      </w:divBdr>
    </w:div>
    <w:div w:id="46341746">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002330">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605815">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040281">
      <w:bodyDiv w:val="1"/>
      <w:marLeft w:val="0"/>
      <w:marRight w:val="0"/>
      <w:marTop w:val="0"/>
      <w:marBottom w:val="0"/>
      <w:divBdr>
        <w:top w:val="none" w:sz="0" w:space="0" w:color="auto"/>
        <w:left w:val="none" w:sz="0" w:space="0" w:color="auto"/>
        <w:bottom w:val="none" w:sz="0" w:space="0" w:color="auto"/>
        <w:right w:val="none" w:sz="0" w:space="0" w:color="auto"/>
      </w:divBdr>
    </w:div>
    <w:div w:id="48262287">
      <w:bodyDiv w:val="1"/>
      <w:marLeft w:val="0"/>
      <w:marRight w:val="0"/>
      <w:marTop w:val="0"/>
      <w:marBottom w:val="0"/>
      <w:divBdr>
        <w:top w:val="none" w:sz="0" w:space="0" w:color="auto"/>
        <w:left w:val="none" w:sz="0" w:space="0" w:color="auto"/>
        <w:bottom w:val="none" w:sz="0" w:space="0" w:color="auto"/>
        <w:right w:val="none" w:sz="0" w:space="0" w:color="auto"/>
      </w:divBdr>
    </w:div>
    <w:div w:id="48307936">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388115">
      <w:bodyDiv w:val="1"/>
      <w:marLeft w:val="0"/>
      <w:marRight w:val="0"/>
      <w:marTop w:val="0"/>
      <w:marBottom w:val="0"/>
      <w:divBdr>
        <w:top w:val="none" w:sz="0" w:space="0" w:color="auto"/>
        <w:left w:val="none" w:sz="0" w:space="0" w:color="auto"/>
        <w:bottom w:val="none" w:sz="0" w:space="0" w:color="auto"/>
        <w:right w:val="none" w:sz="0" w:space="0" w:color="auto"/>
      </w:divBdr>
    </w:div>
    <w:div w:id="48455356">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697989">
      <w:bodyDiv w:val="1"/>
      <w:marLeft w:val="0"/>
      <w:marRight w:val="0"/>
      <w:marTop w:val="0"/>
      <w:marBottom w:val="0"/>
      <w:divBdr>
        <w:top w:val="none" w:sz="0" w:space="0" w:color="auto"/>
        <w:left w:val="none" w:sz="0" w:space="0" w:color="auto"/>
        <w:bottom w:val="none" w:sz="0" w:space="0" w:color="auto"/>
        <w:right w:val="none" w:sz="0" w:space="0" w:color="auto"/>
      </w:divBdr>
    </w:div>
    <w:div w:id="48891242">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6756">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856631">
      <w:bodyDiv w:val="1"/>
      <w:marLeft w:val="0"/>
      <w:marRight w:val="0"/>
      <w:marTop w:val="0"/>
      <w:marBottom w:val="0"/>
      <w:divBdr>
        <w:top w:val="none" w:sz="0" w:space="0" w:color="auto"/>
        <w:left w:val="none" w:sz="0" w:space="0" w:color="auto"/>
        <w:bottom w:val="none" w:sz="0" w:space="0" w:color="auto"/>
        <w:right w:val="none" w:sz="0" w:space="0" w:color="auto"/>
      </w:divBdr>
    </w:div>
    <w:div w:id="51084944">
      <w:bodyDiv w:val="1"/>
      <w:marLeft w:val="0"/>
      <w:marRight w:val="0"/>
      <w:marTop w:val="0"/>
      <w:marBottom w:val="0"/>
      <w:divBdr>
        <w:top w:val="none" w:sz="0" w:space="0" w:color="auto"/>
        <w:left w:val="none" w:sz="0" w:space="0" w:color="auto"/>
        <w:bottom w:val="none" w:sz="0" w:space="0" w:color="auto"/>
        <w:right w:val="none" w:sz="0" w:space="0" w:color="auto"/>
      </w:divBdr>
    </w:div>
    <w:div w:id="51193983">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471182">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588665">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125997">
      <w:bodyDiv w:val="1"/>
      <w:marLeft w:val="0"/>
      <w:marRight w:val="0"/>
      <w:marTop w:val="0"/>
      <w:marBottom w:val="0"/>
      <w:divBdr>
        <w:top w:val="none" w:sz="0" w:space="0" w:color="auto"/>
        <w:left w:val="none" w:sz="0" w:space="0" w:color="auto"/>
        <w:bottom w:val="none" w:sz="0" w:space="0" w:color="auto"/>
        <w:right w:val="none" w:sz="0" w:space="0" w:color="auto"/>
      </w:divBdr>
    </w:div>
    <w:div w:id="52196699">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605">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8665">
      <w:bodyDiv w:val="1"/>
      <w:marLeft w:val="0"/>
      <w:marRight w:val="0"/>
      <w:marTop w:val="0"/>
      <w:marBottom w:val="0"/>
      <w:divBdr>
        <w:top w:val="none" w:sz="0" w:space="0" w:color="auto"/>
        <w:left w:val="none" w:sz="0" w:space="0" w:color="auto"/>
        <w:bottom w:val="none" w:sz="0" w:space="0" w:color="auto"/>
        <w:right w:val="none" w:sz="0" w:space="0" w:color="auto"/>
      </w:divBdr>
    </w:div>
    <w:div w:id="52971089">
      <w:bodyDiv w:val="1"/>
      <w:marLeft w:val="0"/>
      <w:marRight w:val="0"/>
      <w:marTop w:val="0"/>
      <w:marBottom w:val="0"/>
      <w:divBdr>
        <w:top w:val="none" w:sz="0" w:space="0" w:color="auto"/>
        <w:left w:val="none" w:sz="0" w:space="0" w:color="auto"/>
        <w:bottom w:val="none" w:sz="0" w:space="0" w:color="auto"/>
        <w:right w:val="none" w:sz="0" w:space="0" w:color="auto"/>
      </w:divBdr>
    </w:div>
    <w:div w:id="53048529">
      <w:bodyDiv w:val="1"/>
      <w:marLeft w:val="0"/>
      <w:marRight w:val="0"/>
      <w:marTop w:val="0"/>
      <w:marBottom w:val="0"/>
      <w:divBdr>
        <w:top w:val="none" w:sz="0" w:space="0" w:color="auto"/>
        <w:left w:val="none" w:sz="0" w:space="0" w:color="auto"/>
        <w:bottom w:val="none" w:sz="0" w:space="0" w:color="auto"/>
        <w:right w:val="none" w:sz="0" w:space="0" w:color="auto"/>
      </w:divBdr>
    </w:div>
    <w:div w:id="53240245">
      <w:bodyDiv w:val="1"/>
      <w:marLeft w:val="0"/>
      <w:marRight w:val="0"/>
      <w:marTop w:val="0"/>
      <w:marBottom w:val="0"/>
      <w:divBdr>
        <w:top w:val="none" w:sz="0" w:space="0" w:color="auto"/>
        <w:left w:val="none" w:sz="0" w:space="0" w:color="auto"/>
        <w:bottom w:val="none" w:sz="0" w:space="0" w:color="auto"/>
        <w:right w:val="none" w:sz="0" w:space="0" w:color="auto"/>
      </w:divBdr>
    </w:div>
    <w:div w:id="53243659">
      <w:bodyDiv w:val="1"/>
      <w:marLeft w:val="0"/>
      <w:marRight w:val="0"/>
      <w:marTop w:val="0"/>
      <w:marBottom w:val="0"/>
      <w:divBdr>
        <w:top w:val="none" w:sz="0" w:space="0" w:color="auto"/>
        <w:left w:val="none" w:sz="0" w:space="0" w:color="auto"/>
        <w:bottom w:val="none" w:sz="0" w:space="0" w:color="auto"/>
        <w:right w:val="none" w:sz="0" w:space="0" w:color="auto"/>
      </w:divBdr>
    </w:div>
    <w:div w:id="5328177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503509">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821226">
      <w:bodyDiv w:val="1"/>
      <w:marLeft w:val="0"/>
      <w:marRight w:val="0"/>
      <w:marTop w:val="0"/>
      <w:marBottom w:val="0"/>
      <w:divBdr>
        <w:top w:val="none" w:sz="0" w:space="0" w:color="auto"/>
        <w:left w:val="none" w:sz="0" w:space="0" w:color="auto"/>
        <w:bottom w:val="none" w:sz="0" w:space="0" w:color="auto"/>
        <w:right w:val="none" w:sz="0" w:space="0" w:color="auto"/>
      </w:divBdr>
    </w:div>
    <w:div w:id="53824085">
      <w:bodyDiv w:val="1"/>
      <w:marLeft w:val="0"/>
      <w:marRight w:val="0"/>
      <w:marTop w:val="0"/>
      <w:marBottom w:val="0"/>
      <w:divBdr>
        <w:top w:val="none" w:sz="0" w:space="0" w:color="auto"/>
        <w:left w:val="none" w:sz="0" w:space="0" w:color="auto"/>
        <w:bottom w:val="none" w:sz="0" w:space="0" w:color="auto"/>
        <w:right w:val="none" w:sz="0" w:space="0" w:color="auto"/>
      </w:divBdr>
    </w:div>
    <w:div w:id="53936449">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85357">
      <w:bodyDiv w:val="1"/>
      <w:marLeft w:val="0"/>
      <w:marRight w:val="0"/>
      <w:marTop w:val="0"/>
      <w:marBottom w:val="0"/>
      <w:divBdr>
        <w:top w:val="none" w:sz="0" w:space="0" w:color="auto"/>
        <w:left w:val="none" w:sz="0" w:space="0" w:color="auto"/>
        <w:bottom w:val="none" w:sz="0" w:space="0" w:color="auto"/>
        <w:right w:val="none" w:sz="0" w:space="0" w:color="auto"/>
      </w:divBdr>
    </w:div>
    <w:div w:id="54398951">
      <w:bodyDiv w:val="1"/>
      <w:marLeft w:val="0"/>
      <w:marRight w:val="0"/>
      <w:marTop w:val="0"/>
      <w:marBottom w:val="0"/>
      <w:divBdr>
        <w:top w:val="none" w:sz="0" w:space="0" w:color="auto"/>
        <w:left w:val="none" w:sz="0" w:space="0" w:color="auto"/>
        <w:bottom w:val="none" w:sz="0" w:space="0" w:color="auto"/>
        <w:right w:val="none" w:sz="0" w:space="0" w:color="auto"/>
      </w:divBdr>
    </w:div>
    <w:div w:id="54817680">
      <w:bodyDiv w:val="1"/>
      <w:marLeft w:val="0"/>
      <w:marRight w:val="0"/>
      <w:marTop w:val="0"/>
      <w:marBottom w:val="0"/>
      <w:divBdr>
        <w:top w:val="none" w:sz="0" w:space="0" w:color="auto"/>
        <w:left w:val="none" w:sz="0" w:space="0" w:color="auto"/>
        <w:bottom w:val="none" w:sz="0" w:space="0" w:color="auto"/>
        <w:right w:val="none" w:sz="0" w:space="0" w:color="auto"/>
      </w:divBdr>
    </w:div>
    <w:div w:id="54861765">
      <w:bodyDiv w:val="1"/>
      <w:marLeft w:val="0"/>
      <w:marRight w:val="0"/>
      <w:marTop w:val="0"/>
      <w:marBottom w:val="0"/>
      <w:divBdr>
        <w:top w:val="none" w:sz="0" w:space="0" w:color="auto"/>
        <w:left w:val="none" w:sz="0" w:space="0" w:color="auto"/>
        <w:bottom w:val="none" w:sz="0" w:space="0" w:color="auto"/>
        <w:right w:val="none" w:sz="0" w:space="0" w:color="auto"/>
      </w:divBdr>
    </w:div>
    <w:div w:id="55054615">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517745">
      <w:bodyDiv w:val="1"/>
      <w:marLeft w:val="0"/>
      <w:marRight w:val="0"/>
      <w:marTop w:val="0"/>
      <w:marBottom w:val="0"/>
      <w:divBdr>
        <w:top w:val="none" w:sz="0" w:space="0" w:color="auto"/>
        <w:left w:val="none" w:sz="0" w:space="0" w:color="auto"/>
        <w:bottom w:val="none" w:sz="0" w:space="0" w:color="auto"/>
        <w:right w:val="none" w:sz="0" w:space="0" w:color="auto"/>
      </w:divBdr>
    </w:div>
    <w:div w:id="55713287">
      <w:bodyDiv w:val="1"/>
      <w:marLeft w:val="0"/>
      <w:marRight w:val="0"/>
      <w:marTop w:val="0"/>
      <w:marBottom w:val="0"/>
      <w:divBdr>
        <w:top w:val="none" w:sz="0" w:space="0" w:color="auto"/>
        <w:left w:val="none" w:sz="0" w:space="0" w:color="auto"/>
        <w:bottom w:val="none" w:sz="0" w:space="0" w:color="auto"/>
        <w:right w:val="none" w:sz="0" w:space="0" w:color="auto"/>
      </w:divBdr>
    </w:div>
    <w:div w:id="55932848">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174940">
      <w:bodyDiv w:val="1"/>
      <w:marLeft w:val="0"/>
      <w:marRight w:val="0"/>
      <w:marTop w:val="0"/>
      <w:marBottom w:val="0"/>
      <w:divBdr>
        <w:top w:val="none" w:sz="0" w:space="0" w:color="auto"/>
        <w:left w:val="none" w:sz="0" w:space="0" w:color="auto"/>
        <w:bottom w:val="none" w:sz="0" w:space="0" w:color="auto"/>
        <w:right w:val="none" w:sz="0" w:space="0" w:color="auto"/>
      </w:divBdr>
    </w:div>
    <w:div w:id="56515640">
      <w:bodyDiv w:val="1"/>
      <w:marLeft w:val="0"/>
      <w:marRight w:val="0"/>
      <w:marTop w:val="0"/>
      <w:marBottom w:val="0"/>
      <w:divBdr>
        <w:top w:val="none" w:sz="0" w:space="0" w:color="auto"/>
        <w:left w:val="none" w:sz="0" w:space="0" w:color="auto"/>
        <w:bottom w:val="none" w:sz="0" w:space="0" w:color="auto"/>
        <w:right w:val="none" w:sz="0" w:space="0" w:color="auto"/>
      </w:divBdr>
    </w:div>
    <w:div w:id="56516497">
      <w:bodyDiv w:val="1"/>
      <w:marLeft w:val="0"/>
      <w:marRight w:val="0"/>
      <w:marTop w:val="0"/>
      <w:marBottom w:val="0"/>
      <w:divBdr>
        <w:top w:val="none" w:sz="0" w:space="0" w:color="auto"/>
        <w:left w:val="none" w:sz="0" w:space="0" w:color="auto"/>
        <w:bottom w:val="none" w:sz="0" w:space="0" w:color="auto"/>
        <w:right w:val="none" w:sz="0" w:space="0" w:color="auto"/>
      </w:divBdr>
    </w:div>
    <w:div w:id="56558868">
      <w:bodyDiv w:val="1"/>
      <w:marLeft w:val="0"/>
      <w:marRight w:val="0"/>
      <w:marTop w:val="0"/>
      <w:marBottom w:val="0"/>
      <w:divBdr>
        <w:top w:val="none" w:sz="0" w:space="0" w:color="auto"/>
        <w:left w:val="none" w:sz="0" w:space="0" w:color="auto"/>
        <w:bottom w:val="none" w:sz="0" w:space="0" w:color="auto"/>
        <w:right w:val="none" w:sz="0" w:space="0" w:color="auto"/>
      </w:divBdr>
    </w:div>
    <w:div w:id="56707892">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830313">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872550">
      <w:bodyDiv w:val="1"/>
      <w:marLeft w:val="0"/>
      <w:marRight w:val="0"/>
      <w:marTop w:val="0"/>
      <w:marBottom w:val="0"/>
      <w:divBdr>
        <w:top w:val="none" w:sz="0" w:space="0" w:color="auto"/>
        <w:left w:val="none" w:sz="0" w:space="0" w:color="auto"/>
        <w:bottom w:val="none" w:sz="0" w:space="0" w:color="auto"/>
        <w:right w:val="none" w:sz="0" w:space="0" w:color="auto"/>
      </w:divBdr>
    </w:div>
    <w:div w:id="58216823">
      <w:bodyDiv w:val="1"/>
      <w:marLeft w:val="0"/>
      <w:marRight w:val="0"/>
      <w:marTop w:val="0"/>
      <w:marBottom w:val="0"/>
      <w:divBdr>
        <w:top w:val="none" w:sz="0" w:space="0" w:color="auto"/>
        <w:left w:val="none" w:sz="0" w:space="0" w:color="auto"/>
        <w:bottom w:val="none" w:sz="0" w:space="0" w:color="auto"/>
        <w:right w:val="none" w:sz="0" w:space="0" w:color="auto"/>
      </w:divBdr>
    </w:div>
    <w:div w:id="58599560">
      <w:bodyDiv w:val="1"/>
      <w:marLeft w:val="0"/>
      <w:marRight w:val="0"/>
      <w:marTop w:val="0"/>
      <w:marBottom w:val="0"/>
      <w:divBdr>
        <w:top w:val="none" w:sz="0" w:space="0" w:color="auto"/>
        <w:left w:val="none" w:sz="0" w:space="0" w:color="auto"/>
        <w:bottom w:val="none" w:sz="0" w:space="0" w:color="auto"/>
        <w:right w:val="none" w:sz="0" w:space="0" w:color="auto"/>
      </w:divBdr>
    </w:div>
    <w:div w:id="58678177">
      <w:bodyDiv w:val="1"/>
      <w:marLeft w:val="0"/>
      <w:marRight w:val="0"/>
      <w:marTop w:val="0"/>
      <w:marBottom w:val="0"/>
      <w:divBdr>
        <w:top w:val="none" w:sz="0" w:space="0" w:color="auto"/>
        <w:left w:val="none" w:sz="0" w:space="0" w:color="auto"/>
        <w:bottom w:val="none" w:sz="0" w:space="0" w:color="auto"/>
        <w:right w:val="none" w:sz="0" w:space="0" w:color="auto"/>
      </w:divBdr>
    </w:div>
    <w:div w:id="58748491">
      <w:bodyDiv w:val="1"/>
      <w:marLeft w:val="0"/>
      <w:marRight w:val="0"/>
      <w:marTop w:val="0"/>
      <w:marBottom w:val="0"/>
      <w:divBdr>
        <w:top w:val="none" w:sz="0" w:space="0" w:color="auto"/>
        <w:left w:val="none" w:sz="0" w:space="0" w:color="auto"/>
        <w:bottom w:val="none" w:sz="0" w:space="0" w:color="auto"/>
        <w:right w:val="none" w:sz="0" w:space="0" w:color="auto"/>
      </w:divBdr>
    </w:div>
    <w:div w:id="58791435">
      <w:bodyDiv w:val="1"/>
      <w:marLeft w:val="0"/>
      <w:marRight w:val="0"/>
      <w:marTop w:val="0"/>
      <w:marBottom w:val="0"/>
      <w:divBdr>
        <w:top w:val="none" w:sz="0" w:space="0" w:color="auto"/>
        <w:left w:val="none" w:sz="0" w:space="0" w:color="auto"/>
        <w:bottom w:val="none" w:sz="0" w:space="0" w:color="auto"/>
        <w:right w:val="none" w:sz="0" w:space="0" w:color="auto"/>
      </w:divBdr>
    </w:div>
    <w:div w:id="59137549">
      <w:bodyDiv w:val="1"/>
      <w:marLeft w:val="0"/>
      <w:marRight w:val="0"/>
      <w:marTop w:val="0"/>
      <w:marBottom w:val="0"/>
      <w:divBdr>
        <w:top w:val="none" w:sz="0" w:space="0" w:color="auto"/>
        <w:left w:val="none" w:sz="0" w:space="0" w:color="auto"/>
        <w:bottom w:val="none" w:sz="0" w:space="0" w:color="auto"/>
        <w:right w:val="none" w:sz="0" w:space="0" w:color="auto"/>
      </w:divBdr>
    </w:div>
    <w:div w:id="59329523">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597809">
      <w:bodyDiv w:val="1"/>
      <w:marLeft w:val="0"/>
      <w:marRight w:val="0"/>
      <w:marTop w:val="0"/>
      <w:marBottom w:val="0"/>
      <w:divBdr>
        <w:top w:val="none" w:sz="0" w:space="0" w:color="auto"/>
        <w:left w:val="none" w:sz="0" w:space="0" w:color="auto"/>
        <w:bottom w:val="none" w:sz="0" w:space="0" w:color="auto"/>
        <w:right w:val="none" w:sz="0" w:space="0" w:color="auto"/>
      </w:divBdr>
    </w:div>
    <w:div w:id="59642742">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6025714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686496">
      <w:bodyDiv w:val="1"/>
      <w:marLeft w:val="0"/>
      <w:marRight w:val="0"/>
      <w:marTop w:val="0"/>
      <w:marBottom w:val="0"/>
      <w:divBdr>
        <w:top w:val="none" w:sz="0" w:space="0" w:color="auto"/>
        <w:left w:val="none" w:sz="0" w:space="0" w:color="auto"/>
        <w:bottom w:val="none" w:sz="0" w:space="0" w:color="auto"/>
        <w:right w:val="none" w:sz="0" w:space="0" w:color="auto"/>
      </w:divBdr>
    </w:div>
    <w:div w:id="60835780">
      <w:bodyDiv w:val="1"/>
      <w:marLeft w:val="0"/>
      <w:marRight w:val="0"/>
      <w:marTop w:val="0"/>
      <w:marBottom w:val="0"/>
      <w:divBdr>
        <w:top w:val="none" w:sz="0" w:space="0" w:color="auto"/>
        <w:left w:val="none" w:sz="0" w:space="0" w:color="auto"/>
        <w:bottom w:val="none" w:sz="0" w:space="0" w:color="auto"/>
        <w:right w:val="none" w:sz="0" w:space="0" w:color="auto"/>
      </w:divBdr>
    </w:div>
    <w:div w:id="60981047">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0331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7439">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139836">
      <w:bodyDiv w:val="1"/>
      <w:marLeft w:val="0"/>
      <w:marRight w:val="0"/>
      <w:marTop w:val="0"/>
      <w:marBottom w:val="0"/>
      <w:divBdr>
        <w:top w:val="none" w:sz="0" w:space="0" w:color="auto"/>
        <w:left w:val="none" w:sz="0" w:space="0" w:color="auto"/>
        <w:bottom w:val="none" w:sz="0" w:space="0" w:color="auto"/>
        <w:right w:val="none" w:sz="0" w:space="0" w:color="auto"/>
      </w:divBdr>
    </w:div>
    <w:div w:id="62290938">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414380">
      <w:bodyDiv w:val="1"/>
      <w:marLeft w:val="0"/>
      <w:marRight w:val="0"/>
      <w:marTop w:val="0"/>
      <w:marBottom w:val="0"/>
      <w:divBdr>
        <w:top w:val="none" w:sz="0" w:space="0" w:color="auto"/>
        <w:left w:val="none" w:sz="0" w:space="0" w:color="auto"/>
        <w:bottom w:val="none" w:sz="0" w:space="0" w:color="auto"/>
        <w:right w:val="none" w:sz="0" w:space="0" w:color="auto"/>
      </w:divBdr>
    </w:div>
    <w:div w:id="62728712">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2991625">
      <w:bodyDiv w:val="1"/>
      <w:marLeft w:val="0"/>
      <w:marRight w:val="0"/>
      <w:marTop w:val="0"/>
      <w:marBottom w:val="0"/>
      <w:divBdr>
        <w:top w:val="none" w:sz="0" w:space="0" w:color="auto"/>
        <w:left w:val="none" w:sz="0" w:space="0" w:color="auto"/>
        <w:bottom w:val="none" w:sz="0" w:space="0" w:color="auto"/>
        <w:right w:val="none" w:sz="0" w:space="0" w:color="auto"/>
      </w:divBdr>
    </w:div>
    <w:div w:id="63067080">
      <w:bodyDiv w:val="1"/>
      <w:marLeft w:val="0"/>
      <w:marRight w:val="0"/>
      <w:marTop w:val="0"/>
      <w:marBottom w:val="0"/>
      <w:divBdr>
        <w:top w:val="none" w:sz="0" w:space="0" w:color="auto"/>
        <w:left w:val="none" w:sz="0" w:space="0" w:color="auto"/>
        <w:bottom w:val="none" w:sz="0" w:space="0" w:color="auto"/>
        <w:right w:val="none" w:sz="0" w:space="0" w:color="auto"/>
      </w:divBdr>
    </w:div>
    <w:div w:id="63069636">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340164">
      <w:bodyDiv w:val="1"/>
      <w:marLeft w:val="0"/>
      <w:marRight w:val="0"/>
      <w:marTop w:val="0"/>
      <w:marBottom w:val="0"/>
      <w:divBdr>
        <w:top w:val="none" w:sz="0" w:space="0" w:color="auto"/>
        <w:left w:val="none" w:sz="0" w:space="0" w:color="auto"/>
        <w:bottom w:val="none" w:sz="0" w:space="0" w:color="auto"/>
        <w:right w:val="none" w:sz="0" w:space="0" w:color="auto"/>
      </w:divBdr>
    </w:div>
    <w:div w:id="63573811">
      <w:bodyDiv w:val="1"/>
      <w:marLeft w:val="0"/>
      <w:marRight w:val="0"/>
      <w:marTop w:val="0"/>
      <w:marBottom w:val="0"/>
      <w:divBdr>
        <w:top w:val="none" w:sz="0" w:space="0" w:color="auto"/>
        <w:left w:val="none" w:sz="0" w:space="0" w:color="auto"/>
        <w:bottom w:val="none" w:sz="0" w:space="0" w:color="auto"/>
        <w:right w:val="none" w:sz="0" w:space="0" w:color="auto"/>
      </w:divBdr>
    </w:div>
    <w:div w:id="63602652">
      <w:bodyDiv w:val="1"/>
      <w:marLeft w:val="0"/>
      <w:marRight w:val="0"/>
      <w:marTop w:val="0"/>
      <w:marBottom w:val="0"/>
      <w:divBdr>
        <w:top w:val="none" w:sz="0" w:space="0" w:color="auto"/>
        <w:left w:val="none" w:sz="0" w:space="0" w:color="auto"/>
        <w:bottom w:val="none" w:sz="0" w:space="0" w:color="auto"/>
        <w:right w:val="none" w:sz="0" w:space="0" w:color="auto"/>
      </w:divBdr>
    </w:div>
    <w:div w:id="63838680">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181333">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08258">
      <w:bodyDiv w:val="1"/>
      <w:marLeft w:val="0"/>
      <w:marRight w:val="0"/>
      <w:marTop w:val="0"/>
      <w:marBottom w:val="0"/>
      <w:divBdr>
        <w:top w:val="none" w:sz="0" w:space="0" w:color="auto"/>
        <w:left w:val="none" w:sz="0" w:space="0" w:color="auto"/>
        <w:bottom w:val="none" w:sz="0" w:space="0" w:color="auto"/>
        <w:right w:val="none" w:sz="0" w:space="0" w:color="auto"/>
      </w:divBdr>
    </w:div>
    <w:div w:id="64839855">
      <w:bodyDiv w:val="1"/>
      <w:marLeft w:val="0"/>
      <w:marRight w:val="0"/>
      <w:marTop w:val="0"/>
      <w:marBottom w:val="0"/>
      <w:divBdr>
        <w:top w:val="none" w:sz="0" w:space="0" w:color="auto"/>
        <w:left w:val="none" w:sz="0" w:space="0" w:color="auto"/>
        <w:bottom w:val="none" w:sz="0" w:space="0" w:color="auto"/>
        <w:right w:val="none" w:sz="0" w:space="0" w:color="auto"/>
      </w:divBdr>
    </w:div>
    <w:div w:id="64883551">
      <w:bodyDiv w:val="1"/>
      <w:marLeft w:val="0"/>
      <w:marRight w:val="0"/>
      <w:marTop w:val="0"/>
      <w:marBottom w:val="0"/>
      <w:divBdr>
        <w:top w:val="none" w:sz="0" w:space="0" w:color="auto"/>
        <w:left w:val="none" w:sz="0" w:space="0" w:color="auto"/>
        <w:bottom w:val="none" w:sz="0" w:space="0" w:color="auto"/>
        <w:right w:val="none" w:sz="0" w:space="0" w:color="auto"/>
      </w:divBdr>
    </w:div>
    <w:div w:id="64955838">
      <w:bodyDiv w:val="1"/>
      <w:marLeft w:val="0"/>
      <w:marRight w:val="0"/>
      <w:marTop w:val="0"/>
      <w:marBottom w:val="0"/>
      <w:divBdr>
        <w:top w:val="none" w:sz="0" w:space="0" w:color="auto"/>
        <w:left w:val="none" w:sz="0" w:space="0" w:color="auto"/>
        <w:bottom w:val="none" w:sz="0" w:space="0" w:color="auto"/>
        <w:right w:val="none" w:sz="0" w:space="0" w:color="auto"/>
      </w:divBdr>
    </w:div>
    <w:div w:id="65036883">
      <w:bodyDiv w:val="1"/>
      <w:marLeft w:val="0"/>
      <w:marRight w:val="0"/>
      <w:marTop w:val="0"/>
      <w:marBottom w:val="0"/>
      <w:divBdr>
        <w:top w:val="none" w:sz="0" w:space="0" w:color="auto"/>
        <w:left w:val="none" w:sz="0" w:space="0" w:color="auto"/>
        <w:bottom w:val="none" w:sz="0" w:space="0" w:color="auto"/>
        <w:right w:val="none" w:sz="0" w:space="0" w:color="auto"/>
      </w:divBdr>
    </w:div>
    <w:div w:id="65155708">
      <w:bodyDiv w:val="1"/>
      <w:marLeft w:val="0"/>
      <w:marRight w:val="0"/>
      <w:marTop w:val="0"/>
      <w:marBottom w:val="0"/>
      <w:divBdr>
        <w:top w:val="none" w:sz="0" w:space="0" w:color="auto"/>
        <w:left w:val="none" w:sz="0" w:space="0" w:color="auto"/>
        <w:bottom w:val="none" w:sz="0" w:space="0" w:color="auto"/>
        <w:right w:val="none" w:sz="0" w:space="0" w:color="auto"/>
      </w:divBdr>
    </w:div>
    <w:div w:id="65886036">
      <w:bodyDiv w:val="1"/>
      <w:marLeft w:val="0"/>
      <w:marRight w:val="0"/>
      <w:marTop w:val="0"/>
      <w:marBottom w:val="0"/>
      <w:divBdr>
        <w:top w:val="none" w:sz="0" w:space="0" w:color="auto"/>
        <w:left w:val="none" w:sz="0" w:space="0" w:color="auto"/>
        <w:bottom w:val="none" w:sz="0" w:space="0" w:color="auto"/>
        <w:right w:val="none" w:sz="0" w:space="0" w:color="auto"/>
      </w:divBdr>
    </w:div>
    <w:div w:id="66533990">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9848">
      <w:bodyDiv w:val="1"/>
      <w:marLeft w:val="0"/>
      <w:marRight w:val="0"/>
      <w:marTop w:val="0"/>
      <w:marBottom w:val="0"/>
      <w:divBdr>
        <w:top w:val="none" w:sz="0" w:space="0" w:color="auto"/>
        <w:left w:val="none" w:sz="0" w:space="0" w:color="auto"/>
        <w:bottom w:val="none" w:sz="0" w:space="0" w:color="auto"/>
        <w:right w:val="none" w:sz="0" w:space="0" w:color="auto"/>
      </w:divBdr>
    </w:div>
    <w:div w:id="67267872">
      <w:bodyDiv w:val="1"/>
      <w:marLeft w:val="0"/>
      <w:marRight w:val="0"/>
      <w:marTop w:val="0"/>
      <w:marBottom w:val="0"/>
      <w:divBdr>
        <w:top w:val="none" w:sz="0" w:space="0" w:color="auto"/>
        <w:left w:val="none" w:sz="0" w:space="0" w:color="auto"/>
        <w:bottom w:val="none" w:sz="0" w:space="0" w:color="auto"/>
        <w:right w:val="none" w:sz="0" w:space="0" w:color="auto"/>
      </w:divBdr>
    </w:div>
    <w:div w:id="67461377">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61331">
      <w:bodyDiv w:val="1"/>
      <w:marLeft w:val="0"/>
      <w:marRight w:val="0"/>
      <w:marTop w:val="0"/>
      <w:marBottom w:val="0"/>
      <w:divBdr>
        <w:top w:val="none" w:sz="0" w:space="0" w:color="auto"/>
        <w:left w:val="none" w:sz="0" w:space="0" w:color="auto"/>
        <w:bottom w:val="none" w:sz="0" w:space="0" w:color="auto"/>
        <w:right w:val="none" w:sz="0" w:space="0" w:color="auto"/>
      </w:divBdr>
    </w:div>
    <w:div w:id="68236371">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8894082">
      <w:bodyDiv w:val="1"/>
      <w:marLeft w:val="0"/>
      <w:marRight w:val="0"/>
      <w:marTop w:val="0"/>
      <w:marBottom w:val="0"/>
      <w:divBdr>
        <w:top w:val="none" w:sz="0" w:space="0" w:color="auto"/>
        <w:left w:val="none" w:sz="0" w:space="0" w:color="auto"/>
        <w:bottom w:val="none" w:sz="0" w:space="0" w:color="auto"/>
        <w:right w:val="none" w:sz="0" w:space="0" w:color="auto"/>
      </w:divBdr>
    </w:div>
    <w:div w:id="69085752">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72543">
      <w:bodyDiv w:val="1"/>
      <w:marLeft w:val="0"/>
      <w:marRight w:val="0"/>
      <w:marTop w:val="0"/>
      <w:marBottom w:val="0"/>
      <w:divBdr>
        <w:top w:val="none" w:sz="0" w:space="0" w:color="auto"/>
        <w:left w:val="none" w:sz="0" w:space="0" w:color="auto"/>
        <w:bottom w:val="none" w:sz="0" w:space="0" w:color="auto"/>
        <w:right w:val="none" w:sz="0" w:space="0" w:color="auto"/>
      </w:divBdr>
    </w:div>
    <w:div w:id="69548086">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1959">
      <w:bodyDiv w:val="1"/>
      <w:marLeft w:val="0"/>
      <w:marRight w:val="0"/>
      <w:marTop w:val="0"/>
      <w:marBottom w:val="0"/>
      <w:divBdr>
        <w:top w:val="none" w:sz="0" w:space="0" w:color="auto"/>
        <w:left w:val="none" w:sz="0" w:space="0" w:color="auto"/>
        <w:bottom w:val="none" w:sz="0" w:space="0" w:color="auto"/>
        <w:right w:val="none" w:sz="0" w:space="0" w:color="auto"/>
      </w:divBdr>
    </w:div>
    <w:div w:id="70274692">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1197720">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200303">
      <w:bodyDiv w:val="1"/>
      <w:marLeft w:val="0"/>
      <w:marRight w:val="0"/>
      <w:marTop w:val="0"/>
      <w:marBottom w:val="0"/>
      <w:divBdr>
        <w:top w:val="none" w:sz="0" w:space="0" w:color="auto"/>
        <w:left w:val="none" w:sz="0" w:space="0" w:color="auto"/>
        <w:bottom w:val="none" w:sz="0" w:space="0" w:color="auto"/>
        <w:right w:val="none" w:sz="0" w:space="0" w:color="auto"/>
      </w:divBdr>
    </w:div>
    <w:div w:id="71464051">
      <w:bodyDiv w:val="1"/>
      <w:marLeft w:val="0"/>
      <w:marRight w:val="0"/>
      <w:marTop w:val="0"/>
      <w:marBottom w:val="0"/>
      <w:divBdr>
        <w:top w:val="none" w:sz="0" w:space="0" w:color="auto"/>
        <w:left w:val="none" w:sz="0" w:space="0" w:color="auto"/>
        <w:bottom w:val="none" w:sz="0" w:space="0" w:color="auto"/>
        <w:right w:val="none" w:sz="0" w:space="0" w:color="auto"/>
      </w:divBdr>
    </w:div>
    <w:div w:id="7165786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095968">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2700160">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356753">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73407">
      <w:bodyDiv w:val="1"/>
      <w:marLeft w:val="0"/>
      <w:marRight w:val="0"/>
      <w:marTop w:val="0"/>
      <w:marBottom w:val="0"/>
      <w:divBdr>
        <w:top w:val="none" w:sz="0" w:space="0" w:color="auto"/>
        <w:left w:val="none" w:sz="0" w:space="0" w:color="auto"/>
        <w:bottom w:val="none" w:sz="0" w:space="0" w:color="auto"/>
        <w:right w:val="none" w:sz="0" w:space="0" w:color="auto"/>
      </w:divBdr>
    </w:div>
    <w:div w:id="74015328">
      <w:bodyDiv w:val="1"/>
      <w:marLeft w:val="0"/>
      <w:marRight w:val="0"/>
      <w:marTop w:val="0"/>
      <w:marBottom w:val="0"/>
      <w:divBdr>
        <w:top w:val="none" w:sz="0" w:space="0" w:color="auto"/>
        <w:left w:val="none" w:sz="0" w:space="0" w:color="auto"/>
        <w:bottom w:val="none" w:sz="0" w:space="0" w:color="auto"/>
        <w:right w:val="none" w:sz="0" w:space="0" w:color="auto"/>
      </w:divBdr>
    </w:div>
    <w:div w:id="7412898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741750">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5411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28895">
      <w:bodyDiv w:val="1"/>
      <w:marLeft w:val="0"/>
      <w:marRight w:val="0"/>
      <w:marTop w:val="0"/>
      <w:marBottom w:val="0"/>
      <w:divBdr>
        <w:top w:val="none" w:sz="0" w:space="0" w:color="auto"/>
        <w:left w:val="none" w:sz="0" w:space="0" w:color="auto"/>
        <w:bottom w:val="none" w:sz="0" w:space="0" w:color="auto"/>
        <w:right w:val="none" w:sz="0" w:space="0" w:color="auto"/>
      </w:divBdr>
    </w:div>
    <w:div w:id="75398641">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715882">
      <w:bodyDiv w:val="1"/>
      <w:marLeft w:val="0"/>
      <w:marRight w:val="0"/>
      <w:marTop w:val="0"/>
      <w:marBottom w:val="0"/>
      <w:divBdr>
        <w:top w:val="none" w:sz="0" w:space="0" w:color="auto"/>
        <w:left w:val="none" w:sz="0" w:space="0" w:color="auto"/>
        <w:bottom w:val="none" w:sz="0" w:space="0" w:color="auto"/>
        <w:right w:val="none" w:sz="0" w:space="0" w:color="auto"/>
      </w:divBdr>
    </w:div>
    <w:div w:id="76367849">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335024">
      <w:bodyDiv w:val="1"/>
      <w:marLeft w:val="0"/>
      <w:marRight w:val="0"/>
      <w:marTop w:val="0"/>
      <w:marBottom w:val="0"/>
      <w:divBdr>
        <w:top w:val="none" w:sz="0" w:space="0" w:color="auto"/>
        <w:left w:val="none" w:sz="0" w:space="0" w:color="auto"/>
        <w:bottom w:val="none" w:sz="0" w:space="0" w:color="auto"/>
        <w:right w:val="none" w:sz="0" w:space="0" w:color="auto"/>
      </w:divBdr>
    </w:div>
    <w:div w:id="77338333">
      <w:bodyDiv w:val="1"/>
      <w:marLeft w:val="0"/>
      <w:marRight w:val="0"/>
      <w:marTop w:val="0"/>
      <w:marBottom w:val="0"/>
      <w:divBdr>
        <w:top w:val="none" w:sz="0" w:space="0" w:color="auto"/>
        <w:left w:val="none" w:sz="0" w:space="0" w:color="auto"/>
        <w:bottom w:val="none" w:sz="0" w:space="0" w:color="auto"/>
        <w:right w:val="none" w:sz="0" w:space="0" w:color="auto"/>
      </w:divBdr>
    </w:div>
    <w:div w:id="77408000">
      <w:bodyDiv w:val="1"/>
      <w:marLeft w:val="0"/>
      <w:marRight w:val="0"/>
      <w:marTop w:val="0"/>
      <w:marBottom w:val="0"/>
      <w:divBdr>
        <w:top w:val="none" w:sz="0" w:space="0" w:color="auto"/>
        <w:left w:val="none" w:sz="0" w:space="0" w:color="auto"/>
        <w:bottom w:val="none" w:sz="0" w:space="0" w:color="auto"/>
        <w:right w:val="none" w:sz="0" w:space="0" w:color="auto"/>
      </w:divBdr>
    </w:div>
    <w:div w:id="77558485">
      <w:bodyDiv w:val="1"/>
      <w:marLeft w:val="0"/>
      <w:marRight w:val="0"/>
      <w:marTop w:val="0"/>
      <w:marBottom w:val="0"/>
      <w:divBdr>
        <w:top w:val="none" w:sz="0" w:space="0" w:color="auto"/>
        <w:left w:val="none" w:sz="0" w:space="0" w:color="auto"/>
        <w:bottom w:val="none" w:sz="0" w:space="0" w:color="auto"/>
        <w:right w:val="none" w:sz="0" w:space="0" w:color="auto"/>
      </w:divBdr>
    </w:div>
    <w:div w:id="77681351">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7943272">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447727">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9066609">
      <w:bodyDiv w:val="1"/>
      <w:marLeft w:val="0"/>
      <w:marRight w:val="0"/>
      <w:marTop w:val="0"/>
      <w:marBottom w:val="0"/>
      <w:divBdr>
        <w:top w:val="none" w:sz="0" w:space="0" w:color="auto"/>
        <w:left w:val="none" w:sz="0" w:space="0" w:color="auto"/>
        <w:bottom w:val="none" w:sz="0" w:space="0" w:color="auto"/>
        <w:right w:val="none" w:sz="0" w:space="0" w:color="auto"/>
      </w:divBdr>
    </w:div>
    <w:div w:id="79067629">
      <w:bodyDiv w:val="1"/>
      <w:marLeft w:val="0"/>
      <w:marRight w:val="0"/>
      <w:marTop w:val="0"/>
      <w:marBottom w:val="0"/>
      <w:divBdr>
        <w:top w:val="none" w:sz="0" w:space="0" w:color="auto"/>
        <w:left w:val="none" w:sz="0" w:space="0" w:color="auto"/>
        <w:bottom w:val="none" w:sz="0" w:space="0" w:color="auto"/>
        <w:right w:val="none" w:sz="0" w:space="0" w:color="auto"/>
      </w:divBdr>
    </w:div>
    <w:div w:id="79908405">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378820">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568817">
      <w:bodyDiv w:val="1"/>
      <w:marLeft w:val="0"/>
      <w:marRight w:val="0"/>
      <w:marTop w:val="0"/>
      <w:marBottom w:val="0"/>
      <w:divBdr>
        <w:top w:val="none" w:sz="0" w:space="0" w:color="auto"/>
        <w:left w:val="none" w:sz="0" w:space="0" w:color="auto"/>
        <w:bottom w:val="none" w:sz="0" w:space="0" w:color="auto"/>
        <w:right w:val="none" w:sz="0" w:space="0" w:color="auto"/>
      </w:divBdr>
    </w:div>
    <w:div w:id="8057188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6331">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647432">
      <w:bodyDiv w:val="1"/>
      <w:marLeft w:val="0"/>
      <w:marRight w:val="0"/>
      <w:marTop w:val="0"/>
      <w:marBottom w:val="0"/>
      <w:divBdr>
        <w:top w:val="none" w:sz="0" w:space="0" w:color="auto"/>
        <w:left w:val="none" w:sz="0" w:space="0" w:color="auto"/>
        <w:bottom w:val="none" w:sz="0" w:space="0" w:color="auto"/>
        <w:right w:val="none" w:sz="0" w:space="0" w:color="auto"/>
      </w:divBdr>
    </w:div>
    <w:div w:id="82651183">
      <w:bodyDiv w:val="1"/>
      <w:marLeft w:val="0"/>
      <w:marRight w:val="0"/>
      <w:marTop w:val="0"/>
      <w:marBottom w:val="0"/>
      <w:divBdr>
        <w:top w:val="none" w:sz="0" w:space="0" w:color="auto"/>
        <w:left w:val="none" w:sz="0" w:space="0" w:color="auto"/>
        <w:bottom w:val="none" w:sz="0" w:space="0" w:color="auto"/>
        <w:right w:val="none" w:sz="0" w:space="0" w:color="auto"/>
      </w:divBdr>
    </w:div>
    <w:div w:id="82723599">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803988">
      <w:bodyDiv w:val="1"/>
      <w:marLeft w:val="0"/>
      <w:marRight w:val="0"/>
      <w:marTop w:val="0"/>
      <w:marBottom w:val="0"/>
      <w:divBdr>
        <w:top w:val="none" w:sz="0" w:space="0" w:color="auto"/>
        <w:left w:val="none" w:sz="0" w:space="0" w:color="auto"/>
        <w:bottom w:val="none" w:sz="0" w:space="0" w:color="auto"/>
        <w:right w:val="none" w:sz="0" w:space="0" w:color="auto"/>
      </w:divBdr>
    </w:div>
    <w:div w:id="82920249">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262041">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3848266">
      <w:bodyDiv w:val="1"/>
      <w:marLeft w:val="0"/>
      <w:marRight w:val="0"/>
      <w:marTop w:val="0"/>
      <w:marBottom w:val="0"/>
      <w:divBdr>
        <w:top w:val="none" w:sz="0" w:space="0" w:color="auto"/>
        <w:left w:val="none" w:sz="0" w:space="0" w:color="auto"/>
        <w:bottom w:val="none" w:sz="0" w:space="0" w:color="auto"/>
        <w:right w:val="none" w:sz="0" w:space="0" w:color="auto"/>
      </w:divBdr>
    </w:div>
    <w:div w:id="83915139">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63278">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17376">
      <w:bodyDiv w:val="1"/>
      <w:marLeft w:val="0"/>
      <w:marRight w:val="0"/>
      <w:marTop w:val="0"/>
      <w:marBottom w:val="0"/>
      <w:divBdr>
        <w:top w:val="none" w:sz="0" w:space="0" w:color="auto"/>
        <w:left w:val="none" w:sz="0" w:space="0" w:color="auto"/>
        <w:bottom w:val="none" w:sz="0" w:space="0" w:color="auto"/>
        <w:right w:val="none" w:sz="0" w:space="0" w:color="auto"/>
      </w:divBdr>
    </w:div>
    <w:div w:id="85617478">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84645">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269734">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509518">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3842">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426948">
      <w:bodyDiv w:val="1"/>
      <w:marLeft w:val="0"/>
      <w:marRight w:val="0"/>
      <w:marTop w:val="0"/>
      <w:marBottom w:val="0"/>
      <w:divBdr>
        <w:top w:val="none" w:sz="0" w:space="0" w:color="auto"/>
        <w:left w:val="none" w:sz="0" w:space="0" w:color="auto"/>
        <w:bottom w:val="none" w:sz="0" w:space="0" w:color="auto"/>
        <w:right w:val="none" w:sz="0" w:space="0" w:color="auto"/>
      </w:divBdr>
    </w:div>
    <w:div w:id="87434371">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41644">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282356">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78204">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473178">
      <w:bodyDiv w:val="1"/>
      <w:marLeft w:val="0"/>
      <w:marRight w:val="0"/>
      <w:marTop w:val="0"/>
      <w:marBottom w:val="0"/>
      <w:divBdr>
        <w:top w:val="none" w:sz="0" w:space="0" w:color="auto"/>
        <w:left w:val="none" w:sz="0" w:space="0" w:color="auto"/>
        <w:bottom w:val="none" w:sz="0" w:space="0" w:color="auto"/>
        <w:right w:val="none" w:sz="0" w:space="0" w:color="auto"/>
      </w:divBdr>
    </w:div>
    <w:div w:id="89593336">
      <w:bodyDiv w:val="1"/>
      <w:marLeft w:val="0"/>
      <w:marRight w:val="0"/>
      <w:marTop w:val="0"/>
      <w:marBottom w:val="0"/>
      <w:divBdr>
        <w:top w:val="none" w:sz="0" w:space="0" w:color="auto"/>
        <w:left w:val="none" w:sz="0" w:space="0" w:color="auto"/>
        <w:bottom w:val="none" w:sz="0" w:space="0" w:color="auto"/>
        <w:right w:val="none" w:sz="0" w:space="0" w:color="auto"/>
      </w:divBdr>
    </w:div>
    <w:div w:id="89620062">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128966">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511017">
      <w:bodyDiv w:val="1"/>
      <w:marLeft w:val="0"/>
      <w:marRight w:val="0"/>
      <w:marTop w:val="0"/>
      <w:marBottom w:val="0"/>
      <w:divBdr>
        <w:top w:val="none" w:sz="0" w:space="0" w:color="auto"/>
        <w:left w:val="none" w:sz="0" w:space="0" w:color="auto"/>
        <w:bottom w:val="none" w:sz="0" w:space="0" w:color="auto"/>
        <w:right w:val="none" w:sz="0" w:space="0" w:color="auto"/>
      </w:divBdr>
    </w:div>
    <w:div w:id="90661343">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931185">
      <w:bodyDiv w:val="1"/>
      <w:marLeft w:val="0"/>
      <w:marRight w:val="0"/>
      <w:marTop w:val="0"/>
      <w:marBottom w:val="0"/>
      <w:divBdr>
        <w:top w:val="none" w:sz="0" w:space="0" w:color="auto"/>
        <w:left w:val="none" w:sz="0" w:space="0" w:color="auto"/>
        <w:bottom w:val="none" w:sz="0" w:space="0" w:color="auto"/>
        <w:right w:val="none" w:sz="0" w:space="0" w:color="auto"/>
      </w:divBdr>
    </w:div>
    <w:div w:id="91054971">
      <w:bodyDiv w:val="1"/>
      <w:marLeft w:val="0"/>
      <w:marRight w:val="0"/>
      <w:marTop w:val="0"/>
      <w:marBottom w:val="0"/>
      <w:divBdr>
        <w:top w:val="none" w:sz="0" w:space="0" w:color="auto"/>
        <w:left w:val="none" w:sz="0" w:space="0" w:color="auto"/>
        <w:bottom w:val="none" w:sz="0" w:space="0" w:color="auto"/>
        <w:right w:val="none" w:sz="0" w:space="0" w:color="auto"/>
      </w:divBdr>
    </w:div>
    <w:div w:id="91125288">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437792">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201564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475688">
      <w:bodyDiv w:val="1"/>
      <w:marLeft w:val="0"/>
      <w:marRight w:val="0"/>
      <w:marTop w:val="0"/>
      <w:marBottom w:val="0"/>
      <w:divBdr>
        <w:top w:val="none" w:sz="0" w:space="0" w:color="auto"/>
        <w:left w:val="none" w:sz="0" w:space="0" w:color="auto"/>
        <w:bottom w:val="none" w:sz="0" w:space="0" w:color="auto"/>
        <w:right w:val="none" w:sz="0" w:space="0" w:color="auto"/>
      </w:divBdr>
    </w:div>
    <w:div w:id="92676691">
      <w:bodyDiv w:val="1"/>
      <w:marLeft w:val="0"/>
      <w:marRight w:val="0"/>
      <w:marTop w:val="0"/>
      <w:marBottom w:val="0"/>
      <w:divBdr>
        <w:top w:val="none" w:sz="0" w:space="0" w:color="auto"/>
        <w:left w:val="none" w:sz="0" w:space="0" w:color="auto"/>
        <w:bottom w:val="none" w:sz="0" w:space="0" w:color="auto"/>
        <w:right w:val="none" w:sz="0" w:space="0" w:color="auto"/>
      </w:divBdr>
    </w:div>
    <w:div w:id="93208416">
      <w:bodyDiv w:val="1"/>
      <w:marLeft w:val="0"/>
      <w:marRight w:val="0"/>
      <w:marTop w:val="0"/>
      <w:marBottom w:val="0"/>
      <w:divBdr>
        <w:top w:val="none" w:sz="0" w:space="0" w:color="auto"/>
        <w:left w:val="none" w:sz="0" w:space="0" w:color="auto"/>
        <w:bottom w:val="none" w:sz="0" w:space="0" w:color="auto"/>
        <w:right w:val="none" w:sz="0" w:space="0" w:color="auto"/>
      </w:divBdr>
    </w:div>
    <w:div w:id="93673298">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5054165">
      <w:bodyDiv w:val="1"/>
      <w:marLeft w:val="0"/>
      <w:marRight w:val="0"/>
      <w:marTop w:val="0"/>
      <w:marBottom w:val="0"/>
      <w:divBdr>
        <w:top w:val="none" w:sz="0" w:space="0" w:color="auto"/>
        <w:left w:val="none" w:sz="0" w:space="0" w:color="auto"/>
        <w:bottom w:val="none" w:sz="0" w:space="0" w:color="auto"/>
        <w:right w:val="none" w:sz="0" w:space="0" w:color="auto"/>
      </w:divBdr>
    </w:div>
    <w:div w:id="95254418">
      <w:bodyDiv w:val="1"/>
      <w:marLeft w:val="0"/>
      <w:marRight w:val="0"/>
      <w:marTop w:val="0"/>
      <w:marBottom w:val="0"/>
      <w:divBdr>
        <w:top w:val="none" w:sz="0" w:space="0" w:color="auto"/>
        <w:left w:val="none" w:sz="0" w:space="0" w:color="auto"/>
        <w:bottom w:val="none" w:sz="0" w:space="0" w:color="auto"/>
        <w:right w:val="none" w:sz="0" w:space="0" w:color="auto"/>
      </w:divBdr>
    </w:div>
    <w:div w:id="95445626">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560960">
      <w:bodyDiv w:val="1"/>
      <w:marLeft w:val="0"/>
      <w:marRight w:val="0"/>
      <w:marTop w:val="0"/>
      <w:marBottom w:val="0"/>
      <w:divBdr>
        <w:top w:val="none" w:sz="0" w:space="0" w:color="auto"/>
        <w:left w:val="none" w:sz="0" w:space="0" w:color="auto"/>
        <w:bottom w:val="none" w:sz="0" w:space="0" w:color="auto"/>
        <w:right w:val="none" w:sz="0" w:space="0" w:color="auto"/>
      </w:divBdr>
    </w:div>
    <w:div w:id="96946181">
      <w:bodyDiv w:val="1"/>
      <w:marLeft w:val="0"/>
      <w:marRight w:val="0"/>
      <w:marTop w:val="0"/>
      <w:marBottom w:val="0"/>
      <w:divBdr>
        <w:top w:val="none" w:sz="0" w:space="0" w:color="auto"/>
        <w:left w:val="none" w:sz="0" w:space="0" w:color="auto"/>
        <w:bottom w:val="none" w:sz="0" w:space="0" w:color="auto"/>
        <w:right w:val="none" w:sz="0" w:space="0" w:color="auto"/>
      </w:divBdr>
    </w:div>
    <w:div w:id="97142221">
      <w:bodyDiv w:val="1"/>
      <w:marLeft w:val="0"/>
      <w:marRight w:val="0"/>
      <w:marTop w:val="0"/>
      <w:marBottom w:val="0"/>
      <w:divBdr>
        <w:top w:val="none" w:sz="0" w:space="0" w:color="auto"/>
        <w:left w:val="none" w:sz="0" w:space="0" w:color="auto"/>
        <w:bottom w:val="none" w:sz="0" w:space="0" w:color="auto"/>
        <w:right w:val="none" w:sz="0" w:space="0" w:color="auto"/>
      </w:divBdr>
    </w:div>
    <w:div w:id="97260015">
      <w:bodyDiv w:val="1"/>
      <w:marLeft w:val="0"/>
      <w:marRight w:val="0"/>
      <w:marTop w:val="0"/>
      <w:marBottom w:val="0"/>
      <w:divBdr>
        <w:top w:val="none" w:sz="0" w:space="0" w:color="auto"/>
        <w:left w:val="none" w:sz="0" w:space="0" w:color="auto"/>
        <w:bottom w:val="none" w:sz="0" w:space="0" w:color="auto"/>
        <w:right w:val="none" w:sz="0" w:space="0" w:color="auto"/>
      </w:divBdr>
    </w:div>
    <w:div w:id="97264327">
      <w:bodyDiv w:val="1"/>
      <w:marLeft w:val="0"/>
      <w:marRight w:val="0"/>
      <w:marTop w:val="0"/>
      <w:marBottom w:val="0"/>
      <w:divBdr>
        <w:top w:val="none" w:sz="0" w:space="0" w:color="auto"/>
        <w:left w:val="none" w:sz="0" w:space="0" w:color="auto"/>
        <w:bottom w:val="none" w:sz="0" w:space="0" w:color="auto"/>
        <w:right w:val="none" w:sz="0" w:space="0" w:color="auto"/>
      </w:divBdr>
    </w:div>
    <w:div w:id="97407004">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7993521">
      <w:bodyDiv w:val="1"/>
      <w:marLeft w:val="0"/>
      <w:marRight w:val="0"/>
      <w:marTop w:val="0"/>
      <w:marBottom w:val="0"/>
      <w:divBdr>
        <w:top w:val="none" w:sz="0" w:space="0" w:color="auto"/>
        <w:left w:val="none" w:sz="0" w:space="0" w:color="auto"/>
        <w:bottom w:val="none" w:sz="0" w:space="0" w:color="auto"/>
        <w:right w:val="none" w:sz="0" w:space="0" w:color="auto"/>
      </w:divBdr>
    </w:div>
    <w:div w:id="9825728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263937">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572695">
      <w:bodyDiv w:val="1"/>
      <w:marLeft w:val="0"/>
      <w:marRight w:val="0"/>
      <w:marTop w:val="0"/>
      <w:marBottom w:val="0"/>
      <w:divBdr>
        <w:top w:val="none" w:sz="0" w:space="0" w:color="auto"/>
        <w:left w:val="none" w:sz="0" w:space="0" w:color="auto"/>
        <w:bottom w:val="none" w:sz="0" w:space="0" w:color="auto"/>
        <w:right w:val="none" w:sz="0" w:space="0" w:color="auto"/>
      </w:divBdr>
    </w:div>
    <w:div w:id="99573358">
      <w:bodyDiv w:val="1"/>
      <w:marLeft w:val="0"/>
      <w:marRight w:val="0"/>
      <w:marTop w:val="0"/>
      <w:marBottom w:val="0"/>
      <w:divBdr>
        <w:top w:val="none" w:sz="0" w:space="0" w:color="auto"/>
        <w:left w:val="none" w:sz="0" w:space="0" w:color="auto"/>
        <w:bottom w:val="none" w:sz="0" w:space="0" w:color="auto"/>
        <w:right w:val="none" w:sz="0" w:space="0" w:color="auto"/>
      </w:divBdr>
    </w:div>
    <w:div w:id="99684083">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609546">
      <w:bodyDiv w:val="1"/>
      <w:marLeft w:val="0"/>
      <w:marRight w:val="0"/>
      <w:marTop w:val="0"/>
      <w:marBottom w:val="0"/>
      <w:divBdr>
        <w:top w:val="none" w:sz="0" w:space="0" w:color="auto"/>
        <w:left w:val="none" w:sz="0" w:space="0" w:color="auto"/>
        <w:bottom w:val="none" w:sz="0" w:space="0" w:color="auto"/>
        <w:right w:val="none" w:sz="0" w:space="0" w:color="auto"/>
      </w:divBdr>
    </w:div>
    <w:div w:id="100952338">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57203">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345471">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2257">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728197">
      <w:bodyDiv w:val="1"/>
      <w:marLeft w:val="0"/>
      <w:marRight w:val="0"/>
      <w:marTop w:val="0"/>
      <w:marBottom w:val="0"/>
      <w:divBdr>
        <w:top w:val="none" w:sz="0" w:space="0" w:color="auto"/>
        <w:left w:val="none" w:sz="0" w:space="0" w:color="auto"/>
        <w:bottom w:val="none" w:sz="0" w:space="0" w:color="auto"/>
        <w:right w:val="none" w:sz="0" w:space="0" w:color="auto"/>
      </w:divBdr>
    </w:div>
    <w:div w:id="101730267">
      <w:bodyDiv w:val="1"/>
      <w:marLeft w:val="0"/>
      <w:marRight w:val="0"/>
      <w:marTop w:val="0"/>
      <w:marBottom w:val="0"/>
      <w:divBdr>
        <w:top w:val="none" w:sz="0" w:space="0" w:color="auto"/>
        <w:left w:val="none" w:sz="0" w:space="0" w:color="auto"/>
        <w:bottom w:val="none" w:sz="0" w:space="0" w:color="auto"/>
        <w:right w:val="none" w:sz="0" w:space="0" w:color="auto"/>
      </w:divBdr>
    </w:div>
    <w:div w:id="102460112">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6083">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2963551">
      <w:bodyDiv w:val="1"/>
      <w:marLeft w:val="0"/>
      <w:marRight w:val="0"/>
      <w:marTop w:val="0"/>
      <w:marBottom w:val="0"/>
      <w:divBdr>
        <w:top w:val="none" w:sz="0" w:space="0" w:color="auto"/>
        <w:left w:val="none" w:sz="0" w:space="0" w:color="auto"/>
        <w:bottom w:val="none" w:sz="0" w:space="0" w:color="auto"/>
        <w:right w:val="none" w:sz="0" w:space="0" w:color="auto"/>
      </w:divBdr>
    </w:div>
    <w:div w:id="103159352">
      <w:bodyDiv w:val="1"/>
      <w:marLeft w:val="0"/>
      <w:marRight w:val="0"/>
      <w:marTop w:val="0"/>
      <w:marBottom w:val="0"/>
      <w:divBdr>
        <w:top w:val="none" w:sz="0" w:space="0" w:color="auto"/>
        <w:left w:val="none" w:sz="0" w:space="0" w:color="auto"/>
        <w:bottom w:val="none" w:sz="0" w:space="0" w:color="auto"/>
        <w:right w:val="none" w:sz="0" w:space="0" w:color="auto"/>
      </w:divBdr>
    </w:div>
    <w:div w:id="103307123">
      <w:bodyDiv w:val="1"/>
      <w:marLeft w:val="0"/>
      <w:marRight w:val="0"/>
      <w:marTop w:val="0"/>
      <w:marBottom w:val="0"/>
      <w:divBdr>
        <w:top w:val="none" w:sz="0" w:space="0" w:color="auto"/>
        <w:left w:val="none" w:sz="0" w:space="0" w:color="auto"/>
        <w:bottom w:val="none" w:sz="0" w:space="0" w:color="auto"/>
        <w:right w:val="none" w:sz="0" w:space="0" w:color="auto"/>
      </w:divBdr>
    </w:div>
    <w:div w:id="103352145">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767191">
      <w:bodyDiv w:val="1"/>
      <w:marLeft w:val="0"/>
      <w:marRight w:val="0"/>
      <w:marTop w:val="0"/>
      <w:marBottom w:val="0"/>
      <w:divBdr>
        <w:top w:val="none" w:sz="0" w:space="0" w:color="auto"/>
        <w:left w:val="none" w:sz="0" w:space="0" w:color="auto"/>
        <w:bottom w:val="none" w:sz="0" w:space="0" w:color="auto"/>
        <w:right w:val="none" w:sz="0" w:space="0" w:color="auto"/>
      </w:divBdr>
    </w:div>
    <w:div w:id="103890531">
      <w:bodyDiv w:val="1"/>
      <w:marLeft w:val="0"/>
      <w:marRight w:val="0"/>
      <w:marTop w:val="0"/>
      <w:marBottom w:val="0"/>
      <w:divBdr>
        <w:top w:val="none" w:sz="0" w:space="0" w:color="auto"/>
        <w:left w:val="none" w:sz="0" w:space="0" w:color="auto"/>
        <w:bottom w:val="none" w:sz="0" w:space="0" w:color="auto"/>
        <w:right w:val="none" w:sz="0" w:space="0" w:color="auto"/>
      </w:divBdr>
    </w:div>
    <w:div w:id="103961325">
      <w:bodyDiv w:val="1"/>
      <w:marLeft w:val="0"/>
      <w:marRight w:val="0"/>
      <w:marTop w:val="0"/>
      <w:marBottom w:val="0"/>
      <w:divBdr>
        <w:top w:val="none" w:sz="0" w:space="0" w:color="auto"/>
        <w:left w:val="none" w:sz="0" w:space="0" w:color="auto"/>
        <w:bottom w:val="none" w:sz="0" w:space="0" w:color="auto"/>
        <w:right w:val="none" w:sz="0" w:space="0" w:color="auto"/>
      </w:divBdr>
    </w:div>
    <w:div w:id="104085927">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5001426">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083984">
      <w:bodyDiv w:val="1"/>
      <w:marLeft w:val="0"/>
      <w:marRight w:val="0"/>
      <w:marTop w:val="0"/>
      <w:marBottom w:val="0"/>
      <w:divBdr>
        <w:top w:val="none" w:sz="0" w:space="0" w:color="auto"/>
        <w:left w:val="none" w:sz="0" w:space="0" w:color="auto"/>
        <w:bottom w:val="none" w:sz="0" w:space="0" w:color="auto"/>
        <w:right w:val="none" w:sz="0" w:space="0" w:color="auto"/>
      </w:divBdr>
    </w:div>
    <w:div w:id="105972524">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505270">
      <w:bodyDiv w:val="1"/>
      <w:marLeft w:val="0"/>
      <w:marRight w:val="0"/>
      <w:marTop w:val="0"/>
      <w:marBottom w:val="0"/>
      <w:divBdr>
        <w:top w:val="none" w:sz="0" w:space="0" w:color="auto"/>
        <w:left w:val="none" w:sz="0" w:space="0" w:color="auto"/>
        <w:bottom w:val="none" w:sz="0" w:space="0" w:color="auto"/>
        <w:right w:val="none" w:sz="0" w:space="0" w:color="auto"/>
      </w:divBdr>
    </w:div>
    <w:div w:id="106508009">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974642">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8089381">
      <w:bodyDiv w:val="1"/>
      <w:marLeft w:val="0"/>
      <w:marRight w:val="0"/>
      <w:marTop w:val="0"/>
      <w:marBottom w:val="0"/>
      <w:divBdr>
        <w:top w:val="none" w:sz="0" w:space="0" w:color="auto"/>
        <w:left w:val="none" w:sz="0" w:space="0" w:color="auto"/>
        <w:bottom w:val="none" w:sz="0" w:space="0" w:color="auto"/>
        <w:right w:val="none" w:sz="0" w:space="0" w:color="auto"/>
      </w:divBdr>
    </w:div>
    <w:div w:id="108091319">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551406">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860018">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020576">
      <w:bodyDiv w:val="1"/>
      <w:marLeft w:val="0"/>
      <w:marRight w:val="0"/>
      <w:marTop w:val="0"/>
      <w:marBottom w:val="0"/>
      <w:divBdr>
        <w:top w:val="none" w:sz="0" w:space="0" w:color="auto"/>
        <w:left w:val="none" w:sz="0" w:space="0" w:color="auto"/>
        <w:bottom w:val="none" w:sz="0" w:space="0" w:color="auto"/>
        <w:right w:val="none" w:sz="0" w:space="0" w:color="auto"/>
      </w:divBdr>
    </w:div>
    <w:div w:id="111176012">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704118">
      <w:bodyDiv w:val="1"/>
      <w:marLeft w:val="0"/>
      <w:marRight w:val="0"/>
      <w:marTop w:val="0"/>
      <w:marBottom w:val="0"/>
      <w:divBdr>
        <w:top w:val="none" w:sz="0" w:space="0" w:color="auto"/>
        <w:left w:val="none" w:sz="0" w:space="0" w:color="auto"/>
        <w:bottom w:val="none" w:sz="0" w:space="0" w:color="auto"/>
        <w:right w:val="none" w:sz="0" w:space="0" w:color="auto"/>
      </w:divBdr>
    </w:div>
    <w:div w:id="111747940">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1831123">
      <w:bodyDiv w:val="1"/>
      <w:marLeft w:val="0"/>
      <w:marRight w:val="0"/>
      <w:marTop w:val="0"/>
      <w:marBottom w:val="0"/>
      <w:divBdr>
        <w:top w:val="none" w:sz="0" w:space="0" w:color="auto"/>
        <w:left w:val="none" w:sz="0" w:space="0" w:color="auto"/>
        <w:bottom w:val="none" w:sz="0" w:space="0" w:color="auto"/>
        <w:right w:val="none" w:sz="0" w:space="0" w:color="auto"/>
      </w:divBdr>
    </w:div>
    <w:div w:id="112142565">
      <w:bodyDiv w:val="1"/>
      <w:marLeft w:val="0"/>
      <w:marRight w:val="0"/>
      <w:marTop w:val="0"/>
      <w:marBottom w:val="0"/>
      <w:divBdr>
        <w:top w:val="none" w:sz="0" w:space="0" w:color="auto"/>
        <w:left w:val="none" w:sz="0" w:space="0" w:color="auto"/>
        <w:bottom w:val="none" w:sz="0" w:space="0" w:color="auto"/>
        <w:right w:val="none" w:sz="0" w:space="0" w:color="auto"/>
      </w:divBdr>
    </w:div>
    <w:div w:id="112595405">
      <w:bodyDiv w:val="1"/>
      <w:marLeft w:val="0"/>
      <w:marRight w:val="0"/>
      <w:marTop w:val="0"/>
      <w:marBottom w:val="0"/>
      <w:divBdr>
        <w:top w:val="none" w:sz="0" w:space="0" w:color="auto"/>
        <w:left w:val="none" w:sz="0" w:space="0" w:color="auto"/>
        <w:bottom w:val="none" w:sz="0" w:space="0" w:color="auto"/>
        <w:right w:val="none" w:sz="0" w:space="0" w:color="auto"/>
      </w:divBdr>
    </w:div>
    <w:div w:id="11259937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53319">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462">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4059414">
      <w:bodyDiv w:val="1"/>
      <w:marLeft w:val="0"/>
      <w:marRight w:val="0"/>
      <w:marTop w:val="0"/>
      <w:marBottom w:val="0"/>
      <w:divBdr>
        <w:top w:val="none" w:sz="0" w:space="0" w:color="auto"/>
        <w:left w:val="none" w:sz="0" w:space="0" w:color="auto"/>
        <w:bottom w:val="none" w:sz="0" w:space="0" w:color="auto"/>
        <w:right w:val="none" w:sz="0" w:space="0" w:color="auto"/>
      </w:divBdr>
    </w:div>
    <w:div w:id="114062286">
      <w:bodyDiv w:val="1"/>
      <w:marLeft w:val="0"/>
      <w:marRight w:val="0"/>
      <w:marTop w:val="0"/>
      <w:marBottom w:val="0"/>
      <w:divBdr>
        <w:top w:val="none" w:sz="0" w:space="0" w:color="auto"/>
        <w:left w:val="none" w:sz="0" w:space="0" w:color="auto"/>
        <w:bottom w:val="none" w:sz="0" w:space="0" w:color="auto"/>
        <w:right w:val="none" w:sz="0" w:space="0" w:color="auto"/>
      </w:divBdr>
    </w:div>
    <w:div w:id="114641498">
      <w:bodyDiv w:val="1"/>
      <w:marLeft w:val="0"/>
      <w:marRight w:val="0"/>
      <w:marTop w:val="0"/>
      <w:marBottom w:val="0"/>
      <w:divBdr>
        <w:top w:val="none" w:sz="0" w:space="0" w:color="auto"/>
        <w:left w:val="none" w:sz="0" w:space="0" w:color="auto"/>
        <w:bottom w:val="none" w:sz="0" w:space="0" w:color="auto"/>
        <w:right w:val="none" w:sz="0" w:space="0" w:color="auto"/>
      </w:divBdr>
    </w:div>
    <w:div w:id="114716309">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174788">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414159">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025812">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535549">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459410">
      <w:bodyDiv w:val="1"/>
      <w:marLeft w:val="0"/>
      <w:marRight w:val="0"/>
      <w:marTop w:val="0"/>
      <w:marBottom w:val="0"/>
      <w:divBdr>
        <w:top w:val="none" w:sz="0" w:space="0" w:color="auto"/>
        <w:left w:val="none" w:sz="0" w:space="0" w:color="auto"/>
        <w:bottom w:val="none" w:sz="0" w:space="0" w:color="auto"/>
        <w:right w:val="none" w:sz="0" w:space="0" w:color="auto"/>
      </w:divBdr>
    </w:div>
    <w:div w:id="117529061">
      <w:bodyDiv w:val="1"/>
      <w:marLeft w:val="0"/>
      <w:marRight w:val="0"/>
      <w:marTop w:val="0"/>
      <w:marBottom w:val="0"/>
      <w:divBdr>
        <w:top w:val="none" w:sz="0" w:space="0" w:color="auto"/>
        <w:left w:val="none" w:sz="0" w:space="0" w:color="auto"/>
        <w:bottom w:val="none" w:sz="0" w:space="0" w:color="auto"/>
        <w:right w:val="none" w:sz="0" w:space="0" w:color="auto"/>
      </w:divBdr>
    </w:div>
    <w:div w:id="117529361">
      <w:bodyDiv w:val="1"/>
      <w:marLeft w:val="0"/>
      <w:marRight w:val="0"/>
      <w:marTop w:val="0"/>
      <w:marBottom w:val="0"/>
      <w:divBdr>
        <w:top w:val="none" w:sz="0" w:space="0" w:color="auto"/>
        <w:left w:val="none" w:sz="0" w:space="0" w:color="auto"/>
        <w:bottom w:val="none" w:sz="0" w:space="0" w:color="auto"/>
        <w:right w:val="none" w:sz="0" w:space="0" w:color="auto"/>
      </w:divBdr>
    </w:div>
    <w:div w:id="118109404">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5972">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542223">
      <w:bodyDiv w:val="1"/>
      <w:marLeft w:val="0"/>
      <w:marRight w:val="0"/>
      <w:marTop w:val="0"/>
      <w:marBottom w:val="0"/>
      <w:divBdr>
        <w:top w:val="none" w:sz="0" w:space="0" w:color="auto"/>
        <w:left w:val="none" w:sz="0" w:space="0" w:color="auto"/>
        <w:bottom w:val="none" w:sz="0" w:space="0" w:color="auto"/>
        <w:right w:val="none" w:sz="0" w:space="0" w:color="auto"/>
      </w:divBdr>
    </w:div>
    <w:div w:id="119690034">
      <w:bodyDiv w:val="1"/>
      <w:marLeft w:val="0"/>
      <w:marRight w:val="0"/>
      <w:marTop w:val="0"/>
      <w:marBottom w:val="0"/>
      <w:divBdr>
        <w:top w:val="none" w:sz="0" w:space="0" w:color="auto"/>
        <w:left w:val="none" w:sz="0" w:space="0" w:color="auto"/>
        <w:bottom w:val="none" w:sz="0" w:space="0" w:color="auto"/>
        <w:right w:val="none" w:sz="0" w:space="0" w:color="auto"/>
      </w:divBdr>
    </w:div>
    <w:div w:id="119691380">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926976">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265450">
      <w:bodyDiv w:val="1"/>
      <w:marLeft w:val="0"/>
      <w:marRight w:val="0"/>
      <w:marTop w:val="0"/>
      <w:marBottom w:val="0"/>
      <w:divBdr>
        <w:top w:val="none" w:sz="0" w:space="0" w:color="auto"/>
        <w:left w:val="none" w:sz="0" w:space="0" w:color="auto"/>
        <w:bottom w:val="none" w:sz="0" w:space="0" w:color="auto"/>
        <w:right w:val="none" w:sz="0" w:space="0" w:color="auto"/>
      </w:divBdr>
    </w:div>
    <w:div w:id="121267096">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270120">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478">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755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387703">
      <w:bodyDiv w:val="1"/>
      <w:marLeft w:val="0"/>
      <w:marRight w:val="0"/>
      <w:marTop w:val="0"/>
      <w:marBottom w:val="0"/>
      <w:divBdr>
        <w:top w:val="none" w:sz="0" w:space="0" w:color="auto"/>
        <w:left w:val="none" w:sz="0" w:space="0" w:color="auto"/>
        <w:bottom w:val="none" w:sz="0" w:space="0" w:color="auto"/>
        <w:right w:val="none" w:sz="0" w:space="0" w:color="auto"/>
      </w:divBdr>
    </w:div>
    <w:div w:id="122429353">
      <w:bodyDiv w:val="1"/>
      <w:marLeft w:val="0"/>
      <w:marRight w:val="0"/>
      <w:marTop w:val="0"/>
      <w:marBottom w:val="0"/>
      <w:divBdr>
        <w:top w:val="none" w:sz="0" w:space="0" w:color="auto"/>
        <w:left w:val="none" w:sz="0" w:space="0" w:color="auto"/>
        <w:bottom w:val="none" w:sz="0" w:space="0" w:color="auto"/>
        <w:right w:val="none" w:sz="0" w:space="0" w:color="auto"/>
      </w:divBdr>
    </w:div>
    <w:div w:id="122579063">
      <w:bodyDiv w:val="1"/>
      <w:marLeft w:val="0"/>
      <w:marRight w:val="0"/>
      <w:marTop w:val="0"/>
      <w:marBottom w:val="0"/>
      <w:divBdr>
        <w:top w:val="none" w:sz="0" w:space="0" w:color="auto"/>
        <w:left w:val="none" w:sz="0" w:space="0" w:color="auto"/>
        <w:bottom w:val="none" w:sz="0" w:space="0" w:color="auto"/>
        <w:right w:val="none" w:sz="0" w:space="0" w:color="auto"/>
      </w:divBdr>
    </w:div>
    <w:div w:id="123085801">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668098">
      <w:bodyDiv w:val="1"/>
      <w:marLeft w:val="0"/>
      <w:marRight w:val="0"/>
      <w:marTop w:val="0"/>
      <w:marBottom w:val="0"/>
      <w:divBdr>
        <w:top w:val="none" w:sz="0" w:space="0" w:color="auto"/>
        <w:left w:val="none" w:sz="0" w:space="0" w:color="auto"/>
        <w:bottom w:val="none" w:sz="0" w:space="0" w:color="auto"/>
        <w:right w:val="none" w:sz="0" w:space="0" w:color="auto"/>
      </w:divBdr>
    </w:div>
    <w:div w:id="123812851">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397458">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4927742">
      <w:bodyDiv w:val="1"/>
      <w:marLeft w:val="0"/>
      <w:marRight w:val="0"/>
      <w:marTop w:val="0"/>
      <w:marBottom w:val="0"/>
      <w:divBdr>
        <w:top w:val="none" w:sz="0" w:space="0" w:color="auto"/>
        <w:left w:val="none" w:sz="0" w:space="0" w:color="auto"/>
        <w:bottom w:val="none" w:sz="0" w:space="0" w:color="auto"/>
        <w:right w:val="none" w:sz="0" w:space="0" w:color="auto"/>
      </w:divBdr>
    </w:div>
    <w:div w:id="125127083">
      <w:bodyDiv w:val="1"/>
      <w:marLeft w:val="0"/>
      <w:marRight w:val="0"/>
      <w:marTop w:val="0"/>
      <w:marBottom w:val="0"/>
      <w:divBdr>
        <w:top w:val="none" w:sz="0" w:space="0" w:color="auto"/>
        <w:left w:val="none" w:sz="0" w:space="0" w:color="auto"/>
        <w:bottom w:val="none" w:sz="0" w:space="0" w:color="auto"/>
        <w:right w:val="none" w:sz="0" w:space="0" w:color="auto"/>
      </w:divBdr>
    </w:div>
    <w:div w:id="125315905">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5901120">
      <w:bodyDiv w:val="1"/>
      <w:marLeft w:val="0"/>
      <w:marRight w:val="0"/>
      <w:marTop w:val="0"/>
      <w:marBottom w:val="0"/>
      <w:divBdr>
        <w:top w:val="none" w:sz="0" w:space="0" w:color="auto"/>
        <w:left w:val="none" w:sz="0" w:space="0" w:color="auto"/>
        <w:bottom w:val="none" w:sz="0" w:space="0" w:color="auto"/>
        <w:right w:val="none" w:sz="0" w:space="0" w:color="auto"/>
      </w:divBdr>
    </w:div>
    <w:div w:id="125976897">
      <w:bodyDiv w:val="1"/>
      <w:marLeft w:val="0"/>
      <w:marRight w:val="0"/>
      <w:marTop w:val="0"/>
      <w:marBottom w:val="0"/>
      <w:divBdr>
        <w:top w:val="none" w:sz="0" w:space="0" w:color="auto"/>
        <w:left w:val="none" w:sz="0" w:space="0" w:color="auto"/>
        <w:bottom w:val="none" w:sz="0" w:space="0" w:color="auto"/>
        <w:right w:val="none" w:sz="0" w:space="0" w:color="auto"/>
      </w:divBdr>
    </w:div>
    <w:div w:id="125976921">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23149">
      <w:bodyDiv w:val="1"/>
      <w:marLeft w:val="0"/>
      <w:marRight w:val="0"/>
      <w:marTop w:val="0"/>
      <w:marBottom w:val="0"/>
      <w:divBdr>
        <w:top w:val="none" w:sz="0" w:space="0" w:color="auto"/>
        <w:left w:val="none" w:sz="0" w:space="0" w:color="auto"/>
        <w:bottom w:val="none" w:sz="0" w:space="0" w:color="auto"/>
        <w:right w:val="none" w:sz="0" w:space="0" w:color="auto"/>
      </w:divBdr>
    </w:div>
    <w:div w:id="126170779">
      <w:bodyDiv w:val="1"/>
      <w:marLeft w:val="0"/>
      <w:marRight w:val="0"/>
      <w:marTop w:val="0"/>
      <w:marBottom w:val="0"/>
      <w:divBdr>
        <w:top w:val="none" w:sz="0" w:space="0" w:color="auto"/>
        <w:left w:val="none" w:sz="0" w:space="0" w:color="auto"/>
        <w:bottom w:val="none" w:sz="0" w:space="0" w:color="auto"/>
        <w:right w:val="none" w:sz="0" w:space="0" w:color="auto"/>
      </w:divBdr>
    </w:div>
    <w:div w:id="126359627">
      <w:bodyDiv w:val="1"/>
      <w:marLeft w:val="0"/>
      <w:marRight w:val="0"/>
      <w:marTop w:val="0"/>
      <w:marBottom w:val="0"/>
      <w:divBdr>
        <w:top w:val="none" w:sz="0" w:space="0" w:color="auto"/>
        <w:left w:val="none" w:sz="0" w:space="0" w:color="auto"/>
        <w:bottom w:val="none" w:sz="0" w:space="0" w:color="auto"/>
        <w:right w:val="none" w:sz="0" w:space="0" w:color="auto"/>
      </w:divBdr>
    </w:div>
    <w:div w:id="126363045">
      <w:bodyDiv w:val="1"/>
      <w:marLeft w:val="0"/>
      <w:marRight w:val="0"/>
      <w:marTop w:val="0"/>
      <w:marBottom w:val="0"/>
      <w:divBdr>
        <w:top w:val="none" w:sz="0" w:space="0" w:color="auto"/>
        <w:left w:val="none" w:sz="0" w:space="0" w:color="auto"/>
        <w:bottom w:val="none" w:sz="0" w:space="0" w:color="auto"/>
        <w:right w:val="none" w:sz="0" w:space="0" w:color="auto"/>
      </w:divBdr>
    </w:div>
    <w:div w:id="126705929">
      <w:bodyDiv w:val="1"/>
      <w:marLeft w:val="0"/>
      <w:marRight w:val="0"/>
      <w:marTop w:val="0"/>
      <w:marBottom w:val="0"/>
      <w:divBdr>
        <w:top w:val="none" w:sz="0" w:space="0" w:color="auto"/>
        <w:left w:val="none" w:sz="0" w:space="0" w:color="auto"/>
        <w:bottom w:val="none" w:sz="0" w:space="0" w:color="auto"/>
        <w:right w:val="none" w:sz="0" w:space="0" w:color="auto"/>
      </w:divBdr>
    </w:div>
    <w:div w:id="126825327">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280896">
      <w:bodyDiv w:val="1"/>
      <w:marLeft w:val="0"/>
      <w:marRight w:val="0"/>
      <w:marTop w:val="0"/>
      <w:marBottom w:val="0"/>
      <w:divBdr>
        <w:top w:val="none" w:sz="0" w:space="0" w:color="auto"/>
        <w:left w:val="none" w:sz="0" w:space="0" w:color="auto"/>
        <w:bottom w:val="none" w:sz="0" w:space="0" w:color="auto"/>
        <w:right w:val="none" w:sz="0" w:space="0" w:color="auto"/>
      </w:divBdr>
    </w:div>
    <w:div w:id="127284740">
      <w:bodyDiv w:val="1"/>
      <w:marLeft w:val="0"/>
      <w:marRight w:val="0"/>
      <w:marTop w:val="0"/>
      <w:marBottom w:val="0"/>
      <w:divBdr>
        <w:top w:val="none" w:sz="0" w:space="0" w:color="auto"/>
        <w:left w:val="none" w:sz="0" w:space="0" w:color="auto"/>
        <w:bottom w:val="none" w:sz="0" w:space="0" w:color="auto"/>
        <w:right w:val="none" w:sz="0" w:space="0" w:color="auto"/>
      </w:divBdr>
    </w:div>
    <w:div w:id="127406036">
      <w:bodyDiv w:val="1"/>
      <w:marLeft w:val="0"/>
      <w:marRight w:val="0"/>
      <w:marTop w:val="0"/>
      <w:marBottom w:val="0"/>
      <w:divBdr>
        <w:top w:val="none" w:sz="0" w:space="0" w:color="auto"/>
        <w:left w:val="none" w:sz="0" w:space="0" w:color="auto"/>
        <w:bottom w:val="none" w:sz="0" w:space="0" w:color="auto"/>
        <w:right w:val="none" w:sz="0" w:space="0" w:color="auto"/>
      </w:divBdr>
    </w:div>
    <w:div w:id="127676153">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04968">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74060">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83383">
      <w:bodyDiv w:val="1"/>
      <w:marLeft w:val="0"/>
      <w:marRight w:val="0"/>
      <w:marTop w:val="0"/>
      <w:marBottom w:val="0"/>
      <w:divBdr>
        <w:top w:val="none" w:sz="0" w:space="0" w:color="auto"/>
        <w:left w:val="none" w:sz="0" w:space="0" w:color="auto"/>
        <w:bottom w:val="none" w:sz="0" w:space="0" w:color="auto"/>
        <w:right w:val="none" w:sz="0" w:space="0" w:color="auto"/>
      </w:divBdr>
    </w:div>
    <w:div w:id="129055567">
      <w:bodyDiv w:val="1"/>
      <w:marLeft w:val="0"/>
      <w:marRight w:val="0"/>
      <w:marTop w:val="0"/>
      <w:marBottom w:val="0"/>
      <w:divBdr>
        <w:top w:val="none" w:sz="0" w:space="0" w:color="auto"/>
        <w:left w:val="none" w:sz="0" w:space="0" w:color="auto"/>
        <w:bottom w:val="none" w:sz="0" w:space="0" w:color="auto"/>
        <w:right w:val="none" w:sz="0" w:space="0" w:color="auto"/>
      </w:divBdr>
    </w:div>
    <w:div w:id="129251759">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828329">
      <w:bodyDiv w:val="1"/>
      <w:marLeft w:val="0"/>
      <w:marRight w:val="0"/>
      <w:marTop w:val="0"/>
      <w:marBottom w:val="0"/>
      <w:divBdr>
        <w:top w:val="none" w:sz="0" w:space="0" w:color="auto"/>
        <w:left w:val="none" w:sz="0" w:space="0" w:color="auto"/>
        <w:bottom w:val="none" w:sz="0" w:space="0" w:color="auto"/>
        <w:right w:val="none" w:sz="0" w:space="0" w:color="auto"/>
      </w:divBdr>
    </w:div>
    <w:div w:id="129982417">
      <w:bodyDiv w:val="1"/>
      <w:marLeft w:val="0"/>
      <w:marRight w:val="0"/>
      <w:marTop w:val="0"/>
      <w:marBottom w:val="0"/>
      <w:divBdr>
        <w:top w:val="none" w:sz="0" w:space="0" w:color="auto"/>
        <w:left w:val="none" w:sz="0" w:space="0" w:color="auto"/>
        <w:bottom w:val="none" w:sz="0" w:space="0" w:color="auto"/>
        <w:right w:val="none" w:sz="0" w:space="0" w:color="auto"/>
      </w:divBdr>
    </w:div>
    <w:div w:id="130054463">
      <w:bodyDiv w:val="1"/>
      <w:marLeft w:val="0"/>
      <w:marRight w:val="0"/>
      <w:marTop w:val="0"/>
      <w:marBottom w:val="0"/>
      <w:divBdr>
        <w:top w:val="none" w:sz="0" w:space="0" w:color="auto"/>
        <w:left w:val="none" w:sz="0" w:space="0" w:color="auto"/>
        <w:bottom w:val="none" w:sz="0" w:space="0" w:color="auto"/>
        <w:right w:val="none" w:sz="0" w:space="0" w:color="auto"/>
      </w:divBdr>
    </w:div>
    <w:div w:id="130295897">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950803">
      <w:bodyDiv w:val="1"/>
      <w:marLeft w:val="0"/>
      <w:marRight w:val="0"/>
      <w:marTop w:val="0"/>
      <w:marBottom w:val="0"/>
      <w:divBdr>
        <w:top w:val="none" w:sz="0" w:space="0" w:color="auto"/>
        <w:left w:val="none" w:sz="0" w:space="0" w:color="auto"/>
        <w:bottom w:val="none" w:sz="0" w:space="0" w:color="auto"/>
        <w:right w:val="none" w:sz="0" w:space="0" w:color="auto"/>
      </w:divBdr>
    </w:div>
    <w:div w:id="130951783">
      <w:bodyDiv w:val="1"/>
      <w:marLeft w:val="0"/>
      <w:marRight w:val="0"/>
      <w:marTop w:val="0"/>
      <w:marBottom w:val="0"/>
      <w:divBdr>
        <w:top w:val="none" w:sz="0" w:space="0" w:color="auto"/>
        <w:left w:val="none" w:sz="0" w:space="0" w:color="auto"/>
        <w:bottom w:val="none" w:sz="0" w:space="0" w:color="auto"/>
        <w:right w:val="none" w:sz="0" w:space="0" w:color="auto"/>
      </w:divBdr>
    </w:div>
    <w:div w:id="131019635">
      <w:bodyDiv w:val="1"/>
      <w:marLeft w:val="0"/>
      <w:marRight w:val="0"/>
      <w:marTop w:val="0"/>
      <w:marBottom w:val="0"/>
      <w:divBdr>
        <w:top w:val="none" w:sz="0" w:space="0" w:color="auto"/>
        <w:left w:val="none" w:sz="0" w:space="0" w:color="auto"/>
        <w:bottom w:val="none" w:sz="0" w:space="0" w:color="auto"/>
        <w:right w:val="none" w:sz="0" w:space="0" w:color="auto"/>
      </w:divBdr>
    </w:div>
    <w:div w:id="131102207">
      <w:bodyDiv w:val="1"/>
      <w:marLeft w:val="0"/>
      <w:marRight w:val="0"/>
      <w:marTop w:val="0"/>
      <w:marBottom w:val="0"/>
      <w:divBdr>
        <w:top w:val="none" w:sz="0" w:space="0" w:color="auto"/>
        <w:left w:val="none" w:sz="0" w:space="0" w:color="auto"/>
        <w:bottom w:val="none" w:sz="0" w:space="0" w:color="auto"/>
        <w:right w:val="none" w:sz="0" w:space="0" w:color="auto"/>
      </w:divBdr>
    </w:div>
    <w:div w:id="131292153">
      <w:bodyDiv w:val="1"/>
      <w:marLeft w:val="0"/>
      <w:marRight w:val="0"/>
      <w:marTop w:val="0"/>
      <w:marBottom w:val="0"/>
      <w:divBdr>
        <w:top w:val="none" w:sz="0" w:space="0" w:color="auto"/>
        <w:left w:val="none" w:sz="0" w:space="0" w:color="auto"/>
        <w:bottom w:val="none" w:sz="0" w:space="0" w:color="auto"/>
        <w:right w:val="none" w:sz="0" w:space="0" w:color="auto"/>
      </w:divBdr>
    </w:div>
    <w:div w:id="131293536">
      <w:bodyDiv w:val="1"/>
      <w:marLeft w:val="0"/>
      <w:marRight w:val="0"/>
      <w:marTop w:val="0"/>
      <w:marBottom w:val="0"/>
      <w:divBdr>
        <w:top w:val="none" w:sz="0" w:space="0" w:color="auto"/>
        <w:left w:val="none" w:sz="0" w:space="0" w:color="auto"/>
        <w:bottom w:val="none" w:sz="0" w:space="0" w:color="auto"/>
        <w:right w:val="none" w:sz="0" w:space="0" w:color="auto"/>
      </w:divBdr>
    </w:div>
    <w:div w:id="131408755">
      <w:bodyDiv w:val="1"/>
      <w:marLeft w:val="0"/>
      <w:marRight w:val="0"/>
      <w:marTop w:val="0"/>
      <w:marBottom w:val="0"/>
      <w:divBdr>
        <w:top w:val="none" w:sz="0" w:space="0" w:color="auto"/>
        <w:left w:val="none" w:sz="0" w:space="0" w:color="auto"/>
        <w:bottom w:val="none" w:sz="0" w:space="0" w:color="auto"/>
        <w:right w:val="none" w:sz="0" w:space="0" w:color="auto"/>
      </w:divBdr>
    </w:div>
    <w:div w:id="131599244">
      <w:bodyDiv w:val="1"/>
      <w:marLeft w:val="0"/>
      <w:marRight w:val="0"/>
      <w:marTop w:val="0"/>
      <w:marBottom w:val="0"/>
      <w:divBdr>
        <w:top w:val="none" w:sz="0" w:space="0" w:color="auto"/>
        <w:left w:val="none" w:sz="0" w:space="0" w:color="auto"/>
        <w:bottom w:val="none" w:sz="0" w:space="0" w:color="auto"/>
        <w:right w:val="none" w:sz="0" w:space="0" w:color="auto"/>
      </w:divBdr>
    </w:div>
    <w:div w:id="131679929">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79961">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24392">
      <w:bodyDiv w:val="1"/>
      <w:marLeft w:val="0"/>
      <w:marRight w:val="0"/>
      <w:marTop w:val="0"/>
      <w:marBottom w:val="0"/>
      <w:divBdr>
        <w:top w:val="none" w:sz="0" w:space="0" w:color="auto"/>
        <w:left w:val="none" w:sz="0" w:space="0" w:color="auto"/>
        <w:bottom w:val="none" w:sz="0" w:space="0" w:color="auto"/>
        <w:right w:val="none" w:sz="0" w:space="0" w:color="auto"/>
      </w:divBdr>
    </w:div>
    <w:div w:id="13291571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182285">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3760329">
      <w:bodyDiv w:val="1"/>
      <w:marLeft w:val="0"/>
      <w:marRight w:val="0"/>
      <w:marTop w:val="0"/>
      <w:marBottom w:val="0"/>
      <w:divBdr>
        <w:top w:val="none" w:sz="0" w:space="0" w:color="auto"/>
        <w:left w:val="none" w:sz="0" w:space="0" w:color="auto"/>
        <w:bottom w:val="none" w:sz="0" w:space="0" w:color="auto"/>
        <w:right w:val="none" w:sz="0" w:space="0" w:color="auto"/>
      </w:divBdr>
    </w:div>
    <w:div w:id="133765335">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834633">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413534">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999263">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42148">
      <w:bodyDiv w:val="1"/>
      <w:marLeft w:val="0"/>
      <w:marRight w:val="0"/>
      <w:marTop w:val="0"/>
      <w:marBottom w:val="0"/>
      <w:divBdr>
        <w:top w:val="none" w:sz="0" w:space="0" w:color="auto"/>
        <w:left w:val="none" w:sz="0" w:space="0" w:color="auto"/>
        <w:bottom w:val="none" w:sz="0" w:space="0" w:color="auto"/>
        <w:right w:val="none" w:sz="0" w:space="0" w:color="auto"/>
      </w:divBdr>
    </w:div>
    <w:div w:id="137110575">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55894">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697976">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7771062">
      <w:bodyDiv w:val="1"/>
      <w:marLeft w:val="0"/>
      <w:marRight w:val="0"/>
      <w:marTop w:val="0"/>
      <w:marBottom w:val="0"/>
      <w:divBdr>
        <w:top w:val="none" w:sz="0" w:space="0" w:color="auto"/>
        <w:left w:val="none" w:sz="0" w:space="0" w:color="auto"/>
        <w:bottom w:val="none" w:sz="0" w:space="0" w:color="auto"/>
        <w:right w:val="none" w:sz="0" w:space="0" w:color="auto"/>
      </w:divBdr>
    </w:div>
    <w:div w:id="137919299">
      <w:bodyDiv w:val="1"/>
      <w:marLeft w:val="0"/>
      <w:marRight w:val="0"/>
      <w:marTop w:val="0"/>
      <w:marBottom w:val="0"/>
      <w:divBdr>
        <w:top w:val="none" w:sz="0" w:space="0" w:color="auto"/>
        <w:left w:val="none" w:sz="0" w:space="0" w:color="auto"/>
        <w:bottom w:val="none" w:sz="0" w:space="0" w:color="auto"/>
        <w:right w:val="none" w:sz="0" w:space="0" w:color="auto"/>
      </w:divBdr>
    </w:div>
    <w:div w:id="138379252">
      <w:bodyDiv w:val="1"/>
      <w:marLeft w:val="0"/>
      <w:marRight w:val="0"/>
      <w:marTop w:val="0"/>
      <w:marBottom w:val="0"/>
      <w:divBdr>
        <w:top w:val="none" w:sz="0" w:space="0" w:color="auto"/>
        <w:left w:val="none" w:sz="0" w:space="0" w:color="auto"/>
        <w:bottom w:val="none" w:sz="0" w:space="0" w:color="auto"/>
        <w:right w:val="none" w:sz="0" w:space="0" w:color="auto"/>
      </w:divBdr>
    </w:div>
    <w:div w:id="138428167">
      <w:bodyDiv w:val="1"/>
      <w:marLeft w:val="0"/>
      <w:marRight w:val="0"/>
      <w:marTop w:val="0"/>
      <w:marBottom w:val="0"/>
      <w:divBdr>
        <w:top w:val="none" w:sz="0" w:space="0" w:color="auto"/>
        <w:left w:val="none" w:sz="0" w:space="0" w:color="auto"/>
        <w:bottom w:val="none" w:sz="0" w:space="0" w:color="auto"/>
        <w:right w:val="none" w:sz="0" w:space="0" w:color="auto"/>
      </w:divBdr>
    </w:div>
    <w:div w:id="138807747">
      <w:bodyDiv w:val="1"/>
      <w:marLeft w:val="0"/>
      <w:marRight w:val="0"/>
      <w:marTop w:val="0"/>
      <w:marBottom w:val="0"/>
      <w:divBdr>
        <w:top w:val="none" w:sz="0" w:space="0" w:color="auto"/>
        <w:left w:val="none" w:sz="0" w:space="0" w:color="auto"/>
        <w:bottom w:val="none" w:sz="0" w:space="0" w:color="auto"/>
        <w:right w:val="none" w:sz="0" w:space="0" w:color="auto"/>
      </w:divBdr>
    </w:div>
    <w:div w:id="138810739">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419218">
      <w:bodyDiv w:val="1"/>
      <w:marLeft w:val="0"/>
      <w:marRight w:val="0"/>
      <w:marTop w:val="0"/>
      <w:marBottom w:val="0"/>
      <w:divBdr>
        <w:top w:val="none" w:sz="0" w:space="0" w:color="auto"/>
        <w:left w:val="none" w:sz="0" w:space="0" w:color="auto"/>
        <w:bottom w:val="none" w:sz="0" w:space="0" w:color="auto"/>
        <w:right w:val="none" w:sz="0" w:space="0" w:color="auto"/>
      </w:divBdr>
    </w:div>
    <w:div w:id="139884952">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583722">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85568">
      <w:bodyDiv w:val="1"/>
      <w:marLeft w:val="0"/>
      <w:marRight w:val="0"/>
      <w:marTop w:val="0"/>
      <w:marBottom w:val="0"/>
      <w:divBdr>
        <w:top w:val="none" w:sz="0" w:space="0" w:color="auto"/>
        <w:left w:val="none" w:sz="0" w:space="0" w:color="auto"/>
        <w:bottom w:val="none" w:sz="0" w:space="0" w:color="auto"/>
        <w:right w:val="none" w:sz="0" w:space="0" w:color="auto"/>
      </w:divBdr>
    </w:div>
    <w:div w:id="141655872">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478299">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36594">
      <w:bodyDiv w:val="1"/>
      <w:marLeft w:val="0"/>
      <w:marRight w:val="0"/>
      <w:marTop w:val="0"/>
      <w:marBottom w:val="0"/>
      <w:divBdr>
        <w:top w:val="none" w:sz="0" w:space="0" w:color="auto"/>
        <w:left w:val="none" w:sz="0" w:space="0" w:color="auto"/>
        <w:bottom w:val="none" w:sz="0" w:space="0" w:color="auto"/>
        <w:right w:val="none" w:sz="0" w:space="0" w:color="auto"/>
      </w:divBdr>
    </w:div>
    <w:div w:id="143009155">
      <w:bodyDiv w:val="1"/>
      <w:marLeft w:val="0"/>
      <w:marRight w:val="0"/>
      <w:marTop w:val="0"/>
      <w:marBottom w:val="0"/>
      <w:divBdr>
        <w:top w:val="none" w:sz="0" w:space="0" w:color="auto"/>
        <w:left w:val="none" w:sz="0" w:space="0" w:color="auto"/>
        <w:bottom w:val="none" w:sz="0" w:space="0" w:color="auto"/>
        <w:right w:val="none" w:sz="0" w:space="0" w:color="auto"/>
      </w:divBdr>
    </w:div>
    <w:div w:id="143012547">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394596">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816009">
      <w:bodyDiv w:val="1"/>
      <w:marLeft w:val="0"/>
      <w:marRight w:val="0"/>
      <w:marTop w:val="0"/>
      <w:marBottom w:val="0"/>
      <w:divBdr>
        <w:top w:val="none" w:sz="0" w:space="0" w:color="auto"/>
        <w:left w:val="none" w:sz="0" w:space="0" w:color="auto"/>
        <w:bottom w:val="none" w:sz="0" w:space="0" w:color="auto"/>
        <w:right w:val="none" w:sz="0" w:space="0" w:color="auto"/>
      </w:divBdr>
    </w:div>
    <w:div w:id="143860107">
      <w:bodyDiv w:val="1"/>
      <w:marLeft w:val="0"/>
      <w:marRight w:val="0"/>
      <w:marTop w:val="0"/>
      <w:marBottom w:val="0"/>
      <w:divBdr>
        <w:top w:val="none" w:sz="0" w:space="0" w:color="auto"/>
        <w:left w:val="none" w:sz="0" w:space="0" w:color="auto"/>
        <w:bottom w:val="none" w:sz="0" w:space="0" w:color="auto"/>
        <w:right w:val="none" w:sz="0" w:space="0" w:color="auto"/>
      </w:divBdr>
    </w:div>
    <w:div w:id="144127434">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322590">
      <w:bodyDiv w:val="1"/>
      <w:marLeft w:val="0"/>
      <w:marRight w:val="0"/>
      <w:marTop w:val="0"/>
      <w:marBottom w:val="0"/>
      <w:divBdr>
        <w:top w:val="none" w:sz="0" w:space="0" w:color="auto"/>
        <w:left w:val="none" w:sz="0" w:space="0" w:color="auto"/>
        <w:bottom w:val="none" w:sz="0" w:space="0" w:color="auto"/>
        <w:right w:val="none" w:sz="0" w:space="0" w:color="auto"/>
      </w:divBdr>
    </w:div>
    <w:div w:id="144396318">
      <w:bodyDiv w:val="1"/>
      <w:marLeft w:val="0"/>
      <w:marRight w:val="0"/>
      <w:marTop w:val="0"/>
      <w:marBottom w:val="0"/>
      <w:divBdr>
        <w:top w:val="none" w:sz="0" w:space="0" w:color="auto"/>
        <w:left w:val="none" w:sz="0" w:space="0" w:color="auto"/>
        <w:bottom w:val="none" w:sz="0" w:space="0" w:color="auto"/>
        <w:right w:val="none" w:sz="0" w:space="0" w:color="auto"/>
      </w:divBdr>
    </w:div>
    <w:div w:id="144862359">
      <w:bodyDiv w:val="1"/>
      <w:marLeft w:val="0"/>
      <w:marRight w:val="0"/>
      <w:marTop w:val="0"/>
      <w:marBottom w:val="0"/>
      <w:divBdr>
        <w:top w:val="none" w:sz="0" w:space="0" w:color="auto"/>
        <w:left w:val="none" w:sz="0" w:space="0" w:color="auto"/>
        <w:bottom w:val="none" w:sz="0" w:space="0" w:color="auto"/>
        <w:right w:val="none" w:sz="0" w:space="0" w:color="auto"/>
      </w:divBdr>
    </w:div>
    <w:div w:id="144904008">
      <w:bodyDiv w:val="1"/>
      <w:marLeft w:val="0"/>
      <w:marRight w:val="0"/>
      <w:marTop w:val="0"/>
      <w:marBottom w:val="0"/>
      <w:divBdr>
        <w:top w:val="none" w:sz="0" w:space="0" w:color="auto"/>
        <w:left w:val="none" w:sz="0" w:space="0" w:color="auto"/>
        <w:bottom w:val="none" w:sz="0" w:space="0" w:color="auto"/>
        <w:right w:val="none" w:sz="0" w:space="0" w:color="auto"/>
      </w:divBdr>
    </w:div>
    <w:div w:id="144931744">
      <w:bodyDiv w:val="1"/>
      <w:marLeft w:val="0"/>
      <w:marRight w:val="0"/>
      <w:marTop w:val="0"/>
      <w:marBottom w:val="0"/>
      <w:divBdr>
        <w:top w:val="none" w:sz="0" w:space="0" w:color="auto"/>
        <w:left w:val="none" w:sz="0" w:space="0" w:color="auto"/>
        <w:bottom w:val="none" w:sz="0" w:space="0" w:color="auto"/>
        <w:right w:val="none" w:sz="0" w:space="0" w:color="auto"/>
      </w:divBdr>
    </w:div>
    <w:div w:id="144979232">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5125638">
      <w:bodyDiv w:val="1"/>
      <w:marLeft w:val="0"/>
      <w:marRight w:val="0"/>
      <w:marTop w:val="0"/>
      <w:marBottom w:val="0"/>
      <w:divBdr>
        <w:top w:val="none" w:sz="0" w:space="0" w:color="auto"/>
        <w:left w:val="none" w:sz="0" w:space="0" w:color="auto"/>
        <w:bottom w:val="none" w:sz="0" w:space="0" w:color="auto"/>
        <w:right w:val="none" w:sz="0" w:space="0" w:color="auto"/>
      </w:divBdr>
    </w:div>
    <w:div w:id="145434305">
      <w:bodyDiv w:val="1"/>
      <w:marLeft w:val="0"/>
      <w:marRight w:val="0"/>
      <w:marTop w:val="0"/>
      <w:marBottom w:val="0"/>
      <w:divBdr>
        <w:top w:val="none" w:sz="0" w:space="0" w:color="auto"/>
        <w:left w:val="none" w:sz="0" w:space="0" w:color="auto"/>
        <w:bottom w:val="none" w:sz="0" w:space="0" w:color="auto"/>
        <w:right w:val="none" w:sz="0" w:space="0" w:color="auto"/>
      </w:divBdr>
    </w:div>
    <w:div w:id="145438051">
      <w:bodyDiv w:val="1"/>
      <w:marLeft w:val="0"/>
      <w:marRight w:val="0"/>
      <w:marTop w:val="0"/>
      <w:marBottom w:val="0"/>
      <w:divBdr>
        <w:top w:val="none" w:sz="0" w:space="0" w:color="auto"/>
        <w:left w:val="none" w:sz="0" w:space="0" w:color="auto"/>
        <w:bottom w:val="none" w:sz="0" w:space="0" w:color="auto"/>
        <w:right w:val="none" w:sz="0" w:space="0" w:color="auto"/>
      </w:divBdr>
    </w:div>
    <w:div w:id="145976156">
      <w:bodyDiv w:val="1"/>
      <w:marLeft w:val="0"/>
      <w:marRight w:val="0"/>
      <w:marTop w:val="0"/>
      <w:marBottom w:val="0"/>
      <w:divBdr>
        <w:top w:val="none" w:sz="0" w:space="0" w:color="auto"/>
        <w:left w:val="none" w:sz="0" w:space="0" w:color="auto"/>
        <w:bottom w:val="none" w:sz="0" w:space="0" w:color="auto"/>
        <w:right w:val="none" w:sz="0" w:space="0" w:color="auto"/>
      </w:divBdr>
    </w:div>
    <w:div w:id="145978608">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2996">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10066">
      <w:bodyDiv w:val="1"/>
      <w:marLeft w:val="0"/>
      <w:marRight w:val="0"/>
      <w:marTop w:val="0"/>
      <w:marBottom w:val="0"/>
      <w:divBdr>
        <w:top w:val="none" w:sz="0" w:space="0" w:color="auto"/>
        <w:left w:val="none" w:sz="0" w:space="0" w:color="auto"/>
        <w:bottom w:val="none" w:sz="0" w:space="0" w:color="auto"/>
        <w:right w:val="none" w:sz="0" w:space="0" w:color="auto"/>
      </w:divBdr>
    </w:div>
    <w:div w:id="146478472">
      <w:bodyDiv w:val="1"/>
      <w:marLeft w:val="0"/>
      <w:marRight w:val="0"/>
      <w:marTop w:val="0"/>
      <w:marBottom w:val="0"/>
      <w:divBdr>
        <w:top w:val="none" w:sz="0" w:space="0" w:color="auto"/>
        <w:left w:val="none" w:sz="0" w:space="0" w:color="auto"/>
        <w:bottom w:val="none" w:sz="0" w:space="0" w:color="auto"/>
        <w:right w:val="none" w:sz="0" w:space="0" w:color="auto"/>
      </w:divBdr>
    </w:div>
    <w:div w:id="146484823">
      <w:bodyDiv w:val="1"/>
      <w:marLeft w:val="0"/>
      <w:marRight w:val="0"/>
      <w:marTop w:val="0"/>
      <w:marBottom w:val="0"/>
      <w:divBdr>
        <w:top w:val="none" w:sz="0" w:space="0" w:color="auto"/>
        <w:left w:val="none" w:sz="0" w:space="0" w:color="auto"/>
        <w:bottom w:val="none" w:sz="0" w:space="0" w:color="auto"/>
        <w:right w:val="none" w:sz="0" w:space="0" w:color="auto"/>
      </w:divBdr>
    </w:div>
    <w:div w:id="146674339">
      <w:bodyDiv w:val="1"/>
      <w:marLeft w:val="0"/>
      <w:marRight w:val="0"/>
      <w:marTop w:val="0"/>
      <w:marBottom w:val="0"/>
      <w:divBdr>
        <w:top w:val="none" w:sz="0" w:space="0" w:color="auto"/>
        <w:left w:val="none" w:sz="0" w:space="0" w:color="auto"/>
        <w:bottom w:val="none" w:sz="0" w:space="0" w:color="auto"/>
        <w:right w:val="none" w:sz="0" w:space="0" w:color="auto"/>
      </w:divBdr>
    </w:div>
    <w:div w:id="146826655">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895928">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7988933">
      <w:bodyDiv w:val="1"/>
      <w:marLeft w:val="0"/>
      <w:marRight w:val="0"/>
      <w:marTop w:val="0"/>
      <w:marBottom w:val="0"/>
      <w:divBdr>
        <w:top w:val="none" w:sz="0" w:space="0" w:color="auto"/>
        <w:left w:val="none" w:sz="0" w:space="0" w:color="auto"/>
        <w:bottom w:val="none" w:sz="0" w:space="0" w:color="auto"/>
        <w:right w:val="none" w:sz="0" w:space="0" w:color="auto"/>
      </w:divBdr>
    </w:div>
    <w:div w:id="148136525">
      <w:bodyDiv w:val="1"/>
      <w:marLeft w:val="0"/>
      <w:marRight w:val="0"/>
      <w:marTop w:val="0"/>
      <w:marBottom w:val="0"/>
      <w:divBdr>
        <w:top w:val="none" w:sz="0" w:space="0" w:color="auto"/>
        <w:left w:val="none" w:sz="0" w:space="0" w:color="auto"/>
        <w:bottom w:val="none" w:sz="0" w:space="0" w:color="auto"/>
        <w:right w:val="none" w:sz="0" w:space="0" w:color="auto"/>
      </w:divBdr>
    </w:div>
    <w:div w:id="148137392">
      <w:bodyDiv w:val="1"/>
      <w:marLeft w:val="0"/>
      <w:marRight w:val="0"/>
      <w:marTop w:val="0"/>
      <w:marBottom w:val="0"/>
      <w:divBdr>
        <w:top w:val="none" w:sz="0" w:space="0" w:color="auto"/>
        <w:left w:val="none" w:sz="0" w:space="0" w:color="auto"/>
        <w:bottom w:val="none" w:sz="0" w:space="0" w:color="auto"/>
        <w:right w:val="none" w:sz="0" w:space="0" w:color="auto"/>
      </w:divBdr>
    </w:div>
    <w:div w:id="148906509">
      <w:bodyDiv w:val="1"/>
      <w:marLeft w:val="0"/>
      <w:marRight w:val="0"/>
      <w:marTop w:val="0"/>
      <w:marBottom w:val="0"/>
      <w:divBdr>
        <w:top w:val="none" w:sz="0" w:space="0" w:color="auto"/>
        <w:left w:val="none" w:sz="0" w:space="0" w:color="auto"/>
        <w:bottom w:val="none" w:sz="0" w:space="0" w:color="auto"/>
        <w:right w:val="none" w:sz="0" w:space="0" w:color="auto"/>
      </w:divBdr>
    </w:div>
    <w:div w:id="149103306">
      <w:bodyDiv w:val="1"/>
      <w:marLeft w:val="0"/>
      <w:marRight w:val="0"/>
      <w:marTop w:val="0"/>
      <w:marBottom w:val="0"/>
      <w:divBdr>
        <w:top w:val="none" w:sz="0" w:space="0" w:color="auto"/>
        <w:left w:val="none" w:sz="0" w:space="0" w:color="auto"/>
        <w:bottom w:val="none" w:sz="0" w:space="0" w:color="auto"/>
        <w:right w:val="none" w:sz="0" w:space="0" w:color="auto"/>
      </w:divBdr>
    </w:div>
    <w:div w:id="149106476">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256764">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635421">
      <w:bodyDiv w:val="1"/>
      <w:marLeft w:val="0"/>
      <w:marRight w:val="0"/>
      <w:marTop w:val="0"/>
      <w:marBottom w:val="0"/>
      <w:divBdr>
        <w:top w:val="none" w:sz="0" w:space="0" w:color="auto"/>
        <w:left w:val="none" w:sz="0" w:space="0" w:color="auto"/>
        <w:bottom w:val="none" w:sz="0" w:space="0" w:color="auto"/>
        <w:right w:val="none" w:sz="0" w:space="0" w:color="auto"/>
      </w:divBdr>
    </w:div>
    <w:div w:id="149711761">
      <w:bodyDiv w:val="1"/>
      <w:marLeft w:val="0"/>
      <w:marRight w:val="0"/>
      <w:marTop w:val="0"/>
      <w:marBottom w:val="0"/>
      <w:divBdr>
        <w:top w:val="none" w:sz="0" w:space="0" w:color="auto"/>
        <w:left w:val="none" w:sz="0" w:space="0" w:color="auto"/>
        <w:bottom w:val="none" w:sz="0" w:space="0" w:color="auto"/>
        <w:right w:val="none" w:sz="0" w:space="0" w:color="auto"/>
      </w:divBdr>
    </w:div>
    <w:div w:id="149835460">
      <w:bodyDiv w:val="1"/>
      <w:marLeft w:val="0"/>
      <w:marRight w:val="0"/>
      <w:marTop w:val="0"/>
      <w:marBottom w:val="0"/>
      <w:divBdr>
        <w:top w:val="none" w:sz="0" w:space="0" w:color="auto"/>
        <w:left w:val="none" w:sz="0" w:space="0" w:color="auto"/>
        <w:bottom w:val="none" w:sz="0" w:space="0" w:color="auto"/>
        <w:right w:val="none" w:sz="0" w:space="0" w:color="auto"/>
      </w:divBdr>
    </w:div>
    <w:div w:id="149903445">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489660">
      <w:bodyDiv w:val="1"/>
      <w:marLeft w:val="0"/>
      <w:marRight w:val="0"/>
      <w:marTop w:val="0"/>
      <w:marBottom w:val="0"/>
      <w:divBdr>
        <w:top w:val="none" w:sz="0" w:space="0" w:color="auto"/>
        <w:left w:val="none" w:sz="0" w:space="0" w:color="auto"/>
        <w:bottom w:val="none" w:sz="0" w:space="0" w:color="auto"/>
        <w:right w:val="none" w:sz="0" w:space="0" w:color="auto"/>
      </w:divBdr>
    </w:div>
    <w:div w:id="150560936">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600234">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451561">
      <w:bodyDiv w:val="1"/>
      <w:marLeft w:val="0"/>
      <w:marRight w:val="0"/>
      <w:marTop w:val="0"/>
      <w:marBottom w:val="0"/>
      <w:divBdr>
        <w:top w:val="none" w:sz="0" w:space="0" w:color="auto"/>
        <w:left w:val="none" w:sz="0" w:space="0" w:color="auto"/>
        <w:bottom w:val="none" w:sz="0" w:space="0" w:color="auto"/>
        <w:right w:val="none" w:sz="0" w:space="0" w:color="auto"/>
      </w:divBdr>
    </w:div>
    <w:div w:id="152458403">
      <w:bodyDiv w:val="1"/>
      <w:marLeft w:val="0"/>
      <w:marRight w:val="0"/>
      <w:marTop w:val="0"/>
      <w:marBottom w:val="0"/>
      <w:divBdr>
        <w:top w:val="none" w:sz="0" w:space="0" w:color="auto"/>
        <w:left w:val="none" w:sz="0" w:space="0" w:color="auto"/>
        <w:bottom w:val="none" w:sz="0" w:space="0" w:color="auto"/>
        <w:right w:val="none" w:sz="0" w:space="0" w:color="auto"/>
      </w:divBdr>
    </w:div>
    <w:div w:id="152524393">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769542">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05387">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4423046">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48818">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416631">
      <w:bodyDiv w:val="1"/>
      <w:marLeft w:val="0"/>
      <w:marRight w:val="0"/>
      <w:marTop w:val="0"/>
      <w:marBottom w:val="0"/>
      <w:divBdr>
        <w:top w:val="none" w:sz="0" w:space="0" w:color="auto"/>
        <w:left w:val="none" w:sz="0" w:space="0" w:color="auto"/>
        <w:bottom w:val="none" w:sz="0" w:space="0" w:color="auto"/>
        <w:right w:val="none" w:sz="0" w:space="0" w:color="auto"/>
      </w:divBdr>
    </w:div>
    <w:div w:id="155466117">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849965">
      <w:bodyDiv w:val="1"/>
      <w:marLeft w:val="0"/>
      <w:marRight w:val="0"/>
      <w:marTop w:val="0"/>
      <w:marBottom w:val="0"/>
      <w:divBdr>
        <w:top w:val="none" w:sz="0" w:space="0" w:color="auto"/>
        <w:left w:val="none" w:sz="0" w:space="0" w:color="auto"/>
        <w:bottom w:val="none" w:sz="0" w:space="0" w:color="auto"/>
        <w:right w:val="none" w:sz="0" w:space="0" w:color="auto"/>
      </w:divBdr>
    </w:div>
    <w:div w:id="155997826">
      <w:bodyDiv w:val="1"/>
      <w:marLeft w:val="0"/>
      <w:marRight w:val="0"/>
      <w:marTop w:val="0"/>
      <w:marBottom w:val="0"/>
      <w:divBdr>
        <w:top w:val="none" w:sz="0" w:space="0" w:color="auto"/>
        <w:left w:val="none" w:sz="0" w:space="0" w:color="auto"/>
        <w:bottom w:val="none" w:sz="0" w:space="0" w:color="auto"/>
        <w:right w:val="none" w:sz="0" w:space="0" w:color="auto"/>
      </w:divBdr>
    </w:div>
    <w:div w:id="156264770">
      <w:bodyDiv w:val="1"/>
      <w:marLeft w:val="0"/>
      <w:marRight w:val="0"/>
      <w:marTop w:val="0"/>
      <w:marBottom w:val="0"/>
      <w:divBdr>
        <w:top w:val="none" w:sz="0" w:space="0" w:color="auto"/>
        <w:left w:val="none" w:sz="0" w:space="0" w:color="auto"/>
        <w:bottom w:val="none" w:sz="0" w:space="0" w:color="auto"/>
        <w:right w:val="none" w:sz="0" w:space="0" w:color="auto"/>
      </w:divBdr>
    </w:div>
    <w:div w:id="156700969">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6776141">
      <w:bodyDiv w:val="1"/>
      <w:marLeft w:val="0"/>
      <w:marRight w:val="0"/>
      <w:marTop w:val="0"/>
      <w:marBottom w:val="0"/>
      <w:divBdr>
        <w:top w:val="none" w:sz="0" w:space="0" w:color="auto"/>
        <w:left w:val="none" w:sz="0" w:space="0" w:color="auto"/>
        <w:bottom w:val="none" w:sz="0" w:space="0" w:color="auto"/>
        <w:right w:val="none" w:sz="0" w:space="0" w:color="auto"/>
      </w:divBdr>
    </w:div>
    <w:div w:id="156844205">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382295">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810765">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18243">
      <w:bodyDiv w:val="1"/>
      <w:marLeft w:val="0"/>
      <w:marRight w:val="0"/>
      <w:marTop w:val="0"/>
      <w:marBottom w:val="0"/>
      <w:divBdr>
        <w:top w:val="none" w:sz="0" w:space="0" w:color="auto"/>
        <w:left w:val="none" w:sz="0" w:space="0" w:color="auto"/>
        <w:bottom w:val="none" w:sz="0" w:space="0" w:color="auto"/>
        <w:right w:val="none" w:sz="0" w:space="0" w:color="auto"/>
      </w:divBdr>
    </w:div>
    <w:div w:id="159006001">
      <w:bodyDiv w:val="1"/>
      <w:marLeft w:val="0"/>
      <w:marRight w:val="0"/>
      <w:marTop w:val="0"/>
      <w:marBottom w:val="0"/>
      <w:divBdr>
        <w:top w:val="none" w:sz="0" w:space="0" w:color="auto"/>
        <w:left w:val="none" w:sz="0" w:space="0" w:color="auto"/>
        <w:bottom w:val="none" w:sz="0" w:space="0" w:color="auto"/>
        <w:right w:val="none" w:sz="0" w:space="0" w:color="auto"/>
      </w:divBdr>
    </w:div>
    <w:div w:id="159006248">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88508">
      <w:bodyDiv w:val="1"/>
      <w:marLeft w:val="0"/>
      <w:marRight w:val="0"/>
      <w:marTop w:val="0"/>
      <w:marBottom w:val="0"/>
      <w:divBdr>
        <w:top w:val="none" w:sz="0" w:space="0" w:color="auto"/>
        <w:left w:val="none" w:sz="0" w:space="0" w:color="auto"/>
        <w:bottom w:val="none" w:sz="0" w:space="0" w:color="auto"/>
        <w:right w:val="none" w:sz="0" w:space="0" w:color="auto"/>
      </w:divBdr>
    </w:div>
    <w:div w:id="160388271">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825418">
      <w:bodyDiv w:val="1"/>
      <w:marLeft w:val="0"/>
      <w:marRight w:val="0"/>
      <w:marTop w:val="0"/>
      <w:marBottom w:val="0"/>
      <w:divBdr>
        <w:top w:val="none" w:sz="0" w:space="0" w:color="auto"/>
        <w:left w:val="none" w:sz="0" w:space="0" w:color="auto"/>
        <w:bottom w:val="none" w:sz="0" w:space="0" w:color="auto"/>
        <w:right w:val="none" w:sz="0" w:space="0" w:color="auto"/>
      </w:divBdr>
    </w:div>
    <w:div w:id="160893302">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169765">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39273">
      <w:bodyDiv w:val="1"/>
      <w:marLeft w:val="0"/>
      <w:marRight w:val="0"/>
      <w:marTop w:val="0"/>
      <w:marBottom w:val="0"/>
      <w:divBdr>
        <w:top w:val="none" w:sz="0" w:space="0" w:color="auto"/>
        <w:left w:val="none" w:sz="0" w:space="0" w:color="auto"/>
        <w:bottom w:val="none" w:sz="0" w:space="0" w:color="auto"/>
        <w:right w:val="none" w:sz="0" w:space="0" w:color="auto"/>
      </w:divBdr>
    </w:div>
    <w:div w:id="161311238">
      <w:bodyDiv w:val="1"/>
      <w:marLeft w:val="0"/>
      <w:marRight w:val="0"/>
      <w:marTop w:val="0"/>
      <w:marBottom w:val="0"/>
      <w:divBdr>
        <w:top w:val="none" w:sz="0" w:space="0" w:color="auto"/>
        <w:left w:val="none" w:sz="0" w:space="0" w:color="auto"/>
        <w:bottom w:val="none" w:sz="0" w:space="0" w:color="auto"/>
        <w:right w:val="none" w:sz="0" w:space="0" w:color="auto"/>
      </w:divBdr>
    </w:div>
    <w:div w:id="161436767">
      <w:bodyDiv w:val="1"/>
      <w:marLeft w:val="0"/>
      <w:marRight w:val="0"/>
      <w:marTop w:val="0"/>
      <w:marBottom w:val="0"/>
      <w:divBdr>
        <w:top w:val="none" w:sz="0" w:space="0" w:color="auto"/>
        <w:left w:val="none" w:sz="0" w:space="0" w:color="auto"/>
        <w:bottom w:val="none" w:sz="0" w:space="0" w:color="auto"/>
        <w:right w:val="none" w:sz="0" w:space="0" w:color="auto"/>
      </w:divBdr>
    </w:div>
    <w:div w:id="16151051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823440">
      <w:bodyDiv w:val="1"/>
      <w:marLeft w:val="0"/>
      <w:marRight w:val="0"/>
      <w:marTop w:val="0"/>
      <w:marBottom w:val="0"/>
      <w:divBdr>
        <w:top w:val="none" w:sz="0" w:space="0" w:color="auto"/>
        <w:left w:val="none" w:sz="0" w:space="0" w:color="auto"/>
        <w:bottom w:val="none" w:sz="0" w:space="0" w:color="auto"/>
        <w:right w:val="none" w:sz="0" w:space="0" w:color="auto"/>
      </w:divBdr>
    </w:div>
    <w:div w:id="162018488">
      <w:bodyDiv w:val="1"/>
      <w:marLeft w:val="0"/>
      <w:marRight w:val="0"/>
      <w:marTop w:val="0"/>
      <w:marBottom w:val="0"/>
      <w:divBdr>
        <w:top w:val="none" w:sz="0" w:space="0" w:color="auto"/>
        <w:left w:val="none" w:sz="0" w:space="0" w:color="auto"/>
        <w:bottom w:val="none" w:sz="0" w:space="0" w:color="auto"/>
        <w:right w:val="none" w:sz="0" w:space="0" w:color="auto"/>
      </w:divBdr>
    </w:div>
    <w:div w:id="162088389">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404284">
      <w:bodyDiv w:val="1"/>
      <w:marLeft w:val="0"/>
      <w:marRight w:val="0"/>
      <w:marTop w:val="0"/>
      <w:marBottom w:val="0"/>
      <w:divBdr>
        <w:top w:val="none" w:sz="0" w:space="0" w:color="auto"/>
        <w:left w:val="none" w:sz="0" w:space="0" w:color="auto"/>
        <w:bottom w:val="none" w:sz="0" w:space="0" w:color="auto"/>
        <w:right w:val="none" w:sz="0" w:space="0" w:color="auto"/>
      </w:divBdr>
    </w:div>
    <w:div w:id="162861781">
      <w:bodyDiv w:val="1"/>
      <w:marLeft w:val="0"/>
      <w:marRight w:val="0"/>
      <w:marTop w:val="0"/>
      <w:marBottom w:val="0"/>
      <w:divBdr>
        <w:top w:val="none" w:sz="0" w:space="0" w:color="auto"/>
        <w:left w:val="none" w:sz="0" w:space="0" w:color="auto"/>
        <w:bottom w:val="none" w:sz="0" w:space="0" w:color="auto"/>
        <w:right w:val="none" w:sz="0" w:space="0" w:color="auto"/>
      </w:divBdr>
    </w:div>
    <w:div w:id="163010065">
      <w:bodyDiv w:val="1"/>
      <w:marLeft w:val="0"/>
      <w:marRight w:val="0"/>
      <w:marTop w:val="0"/>
      <w:marBottom w:val="0"/>
      <w:divBdr>
        <w:top w:val="none" w:sz="0" w:space="0" w:color="auto"/>
        <w:left w:val="none" w:sz="0" w:space="0" w:color="auto"/>
        <w:bottom w:val="none" w:sz="0" w:space="0" w:color="auto"/>
        <w:right w:val="none" w:sz="0" w:space="0" w:color="auto"/>
      </w:divBdr>
    </w:div>
    <w:div w:id="163135264">
      <w:bodyDiv w:val="1"/>
      <w:marLeft w:val="0"/>
      <w:marRight w:val="0"/>
      <w:marTop w:val="0"/>
      <w:marBottom w:val="0"/>
      <w:divBdr>
        <w:top w:val="none" w:sz="0" w:space="0" w:color="auto"/>
        <w:left w:val="none" w:sz="0" w:space="0" w:color="auto"/>
        <w:bottom w:val="none" w:sz="0" w:space="0" w:color="auto"/>
        <w:right w:val="none" w:sz="0" w:space="0" w:color="auto"/>
      </w:divBdr>
    </w:div>
    <w:div w:id="163512938">
      <w:bodyDiv w:val="1"/>
      <w:marLeft w:val="0"/>
      <w:marRight w:val="0"/>
      <w:marTop w:val="0"/>
      <w:marBottom w:val="0"/>
      <w:divBdr>
        <w:top w:val="none" w:sz="0" w:space="0" w:color="auto"/>
        <w:left w:val="none" w:sz="0" w:space="0" w:color="auto"/>
        <w:bottom w:val="none" w:sz="0" w:space="0" w:color="auto"/>
        <w:right w:val="none" w:sz="0" w:space="0" w:color="auto"/>
      </w:divBdr>
    </w:div>
    <w:div w:id="163598071">
      <w:bodyDiv w:val="1"/>
      <w:marLeft w:val="0"/>
      <w:marRight w:val="0"/>
      <w:marTop w:val="0"/>
      <w:marBottom w:val="0"/>
      <w:divBdr>
        <w:top w:val="none" w:sz="0" w:space="0" w:color="auto"/>
        <w:left w:val="none" w:sz="0" w:space="0" w:color="auto"/>
        <w:bottom w:val="none" w:sz="0" w:space="0" w:color="auto"/>
        <w:right w:val="none" w:sz="0" w:space="0" w:color="auto"/>
      </w:divBdr>
    </w:div>
    <w:div w:id="163859799">
      <w:bodyDiv w:val="1"/>
      <w:marLeft w:val="0"/>
      <w:marRight w:val="0"/>
      <w:marTop w:val="0"/>
      <w:marBottom w:val="0"/>
      <w:divBdr>
        <w:top w:val="none" w:sz="0" w:space="0" w:color="auto"/>
        <w:left w:val="none" w:sz="0" w:space="0" w:color="auto"/>
        <w:bottom w:val="none" w:sz="0" w:space="0" w:color="auto"/>
        <w:right w:val="none" w:sz="0" w:space="0" w:color="auto"/>
      </w:divBdr>
    </w:div>
    <w:div w:id="163934434">
      <w:bodyDiv w:val="1"/>
      <w:marLeft w:val="0"/>
      <w:marRight w:val="0"/>
      <w:marTop w:val="0"/>
      <w:marBottom w:val="0"/>
      <w:divBdr>
        <w:top w:val="none" w:sz="0" w:space="0" w:color="auto"/>
        <w:left w:val="none" w:sz="0" w:space="0" w:color="auto"/>
        <w:bottom w:val="none" w:sz="0" w:space="0" w:color="auto"/>
        <w:right w:val="none" w:sz="0" w:space="0" w:color="auto"/>
      </w:divBdr>
    </w:div>
    <w:div w:id="164631204">
      <w:bodyDiv w:val="1"/>
      <w:marLeft w:val="0"/>
      <w:marRight w:val="0"/>
      <w:marTop w:val="0"/>
      <w:marBottom w:val="0"/>
      <w:divBdr>
        <w:top w:val="none" w:sz="0" w:space="0" w:color="auto"/>
        <w:left w:val="none" w:sz="0" w:space="0" w:color="auto"/>
        <w:bottom w:val="none" w:sz="0" w:space="0" w:color="auto"/>
        <w:right w:val="none" w:sz="0" w:space="0" w:color="auto"/>
      </w:divBdr>
    </w:div>
    <w:div w:id="164706032">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6865575">
      <w:bodyDiv w:val="1"/>
      <w:marLeft w:val="0"/>
      <w:marRight w:val="0"/>
      <w:marTop w:val="0"/>
      <w:marBottom w:val="0"/>
      <w:divBdr>
        <w:top w:val="none" w:sz="0" w:space="0" w:color="auto"/>
        <w:left w:val="none" w:sz="0" w:space="0" w:color="auto"/>
        <w:bottom w:val="none" w:sz="0" w:space="0" w:color="auto"/>
        <w:right w:val="none" w:sz="0" w:space="0" w:color="auto"/>
      </w:divBdr>
    </w:div>
    <w:div w:id="166987948">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331751">
      <w:bodyDiv w:val="1"/>
      <w:marLeft w:val="0"/>
      <w:marRight w:val="0"/>
      <w:marTop w:val="0"/>
      <w:marBottom w:val="0"/>
      <w:divBdr>
        <w:top w:val="none" w:sz="0" w:space="0" w:color="auto"/>
        <w:left w:val="none" w:sz="0" w:space="0" w:color="auto"/>
        <w:bottom w:val="none" w:sz="0" w:space="0" w:color="auto"/>
        <w:right w:val="none" w:sz="0" w:space="0" w:color="auto"/>
      </w:divBdr>
    </w:div>
    <w:div w:id="167445641">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8252681">
      <w:bodyDiv w:val="1"/>
      <w:marLeft w:val="0"/>
      <w:marRight w:val="0"/>
      <w:marTop w:val="0"/>
      <w:marBottom w:val="0"/>
      <w:divBdr>
        <w:top w:val="none" w:sz="0" w:space="0" w:color="auto"/>
        <w:left w:val="none" w:sz="0" w:space="0" w:color="auto"/>
        <w:bottom w:val="none" w:sz="0" w:space="0" w:color="auto"/>
        <w:right w:val="none" w:sz="0" w:space="0" w:color="auto"/>
      </w:divBdr>
    </w:div>
    <w:div w:id="168377925">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26907">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490691">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70412749">
      <w:bodyDiv w:val="1"/>
      <w:marLeft w:val="0"/>
      <w:marRight w:val="0"/>
      <w:marTop w:val="0"/>
      <w:marBottom w:val="0"/>
      <w:divBdr>
        <w:top w:val="none" w:sz="0" w:space="0" w:color="auto"/>
        <w:left w:val="none" w:sz="0" w:space="0" w:color="auto"/>
        <w:bottom w:val="none" w:sz="0" w:space="0" w:color="auto"/>
        <w:right w:val="none" w:sz="0" w:space="0" w:color="auto"/>
      </w:divBdr>
    </w:div>
    <w:div w:id="170681752">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1671">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530406">
      <w:bodyDiv w:val="1"/>
      <w:marLeft w:val="0"/>
      <w:marRight w:val="0"/>
      <w:marTop w:val="0"/>
      <w:marBottom w:val="0"/>
      <w:divBdr>
        <w:top w:val="none" w:sz="0" w:space="0" w:color="auto"/>
        <w:left w:val="none" w:sz="0" w:space="0" w:color="auto"/>
        <w:bottom w:val="none" w:sz="0" w:space="0" w:color="auto"/>
        <w:right w:val="none" w:sz="0" w:space="0" w:color="auto"/>
      </w:divBdr>
    </w:div>
    <w:div w:id="171604900">
      <w:bodyDiv w:val="1"/>
      <w:marLeft w:val="0"/>
      <w:marRight w:val="0"/>
      <w:marTop w:val="0"/>
      <w:marBottom w:val="0"/>
      <w:divBdr>
        <w:top w:val="none" w:sz="0" w:space="0" w:color="auto"/>
        <w:left w:val="none" w:sz="0" w:space="0" w:color="auto"/>
        <w:bottom w:val="none" w:sz="0" w:space="0" w:color="auto"/>
        <w:right w:val="none" w:sz="0" w:space="0" w:color="auto"/>
      </w:divBdr>
    </w:div>
    <w:div w:id="171647300">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729846">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22697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3913">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08881">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4003364">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002051">
      <w:bodyDiv w:val="1"/>
      <w:marLeft w:val="0"/>
      <w:marRight w:val="0"/>
      <w:marTop w:val="0"/>
      <w:marBottom w:val="0"/>
      <w:divBdr>
        <w:top w:val="none" w:sz="0" w:space="0" w:color="auto"/>
        <w:left w:val="none" w:sz="0" w:space="0" w:color="auto"/>
        <w:bottom w:val="none" w:sz="0" w:space="0" w:color="auto"/>
        <w:right w:val="none" w:sz="0" w:space="0" w:color="auto"/>
      </w:divBdr>
    </w:div>
    <w:div w:id="175072296">
      <w:bodyDiv w:val="1"/>
      <w:marLeft w:val="0"/>
      <w:marRight w:val="0"/>
      <w:marTop w:val="0"/>
      <w:marBottom w:val="0"/>
      <w:divBdr>
        <w:top w:val="none" w:sz="0" w:space="0" w:color="auto"/>
        <w:left w:val="none" w:sz="0" w:space="0" w:color="auto"/>
        <w:bottom w:val="none" w:sz="0" w:space="0" w:color="auto"/>
        <w:right w:val="none" w:sz="0" w:space="0" w:color="auto"/>
      </w:divBdr>
    </w:div>
    <w:div w:id="175117156">
      <w:bodyDiv w:val="1"/>
      <w:marLeft w:val="0"/>
      <w:marRight w:val="0"/>
      <w:marTop w:val="0"/>
      <w:marBottom w:val="0"/>
      <w:divBdr>
        <w:top w:val="none" w:sz="0" w:space="0" w:color="auto"/>
        <w:left w:val="none" w:sz="0" w:space="0" w:color="auto"/>
        <w:bottom w:val="none" w:sz="0" w:space="0" w:color="auto"/>
        <w:right w:val="none" w:sz="0" w:space="0" w:color="auto"/>
      </w:divBdr>
    </w:div>
    <w:div w:id="175311728">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27381">
      <w:bodyDiv w:val="1"/>
      <w:marLeft w:val="0"/>
      <w:marRight w:val="0"/>
      <w:marTop w:val="0"/>
      <w:marBottom w:val="0"/>
      <w:divBdr>
        <w:top w:val="none" w:sz="0" w:space="0" w:color="auto"/>
        <w:left w:val="none" w:sz="0" w:space="0" w:color="auto"/>
        <w:bottom w:val="none" w:sz="0" w:space="0" w:color="auto"/>
        <w:right w:val="none" w:sz="0" w:space="0" w:color="auto"/>
      </w:divBdr>
    </w:div>
    <w:div w:id="176500962">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8140">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042836">
      <w:bodyDiv w:val="1"/>
      <w:marLeft w:val="0"/>
      <w:marRight w:val="0"/>
      <w:marTop w:val="0"/>
      <w:marBottom w:val="0"/>
      <w:divBdr>
        <w:top w:val="none" w:sz="0" w:space="0" w:color="auto"/>
        <w:left w:val="none" w:sz="0" w:space="0" w:color="auto"/>
        <w:bottom w:val="none" w:sz="0" w:space="0" w:color="auto"/>
        <w:right w:val="none" w:sz="0" w:space="0" w:color="auto"/>
      </w:divBdr>
    </w:div>
    <w:div w:id="177045211">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239949">
      <w:bodyDiv w:val="1"/>
      <w:marLeft w:val="0"/>
      <w:marRight w:val="0"/>
      <w:marTop w:val="0"/>
      <w:marBottom w:val="0"/>
      <w:divBdr>
        <w:top w:val="none" w:sz="0" w:space="0" w:color="auto"/>
        <w:left w:val="none" w:sz="0" w:space="0" w:color="auto"/>
        <w:bottom w:val="none" w:sz="0" w:space="0" w:color="auto"/>
        <w:right w:val="none" w:sz="0" w:space="0" w:color="auto"/>
      </w:divBdr>
    </w:div>
    <w:div w:id="177357627">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204515">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316785">
      <w:bodyDiv w:val="1"/>
      <w:marLeft w:val="0"/>
      <w:marRight w:val="0"/>
      <w:marTop w:val="0"/>
      <w:marBottom w:val="0"/>
      <w:divBdr>
        <w:top w:val="none" w:sz="0" w:space="0" w:color="auto"/>
        <w:left w:val="none" w:sz="0" w:space="0" w:color="auto"/>
        <w:bottom w:val="none" w:sz="0" w:space="0" w:color="auto"/>
        <w:right w:val="none" w:sz="0" w:space="0" w:color="auto"/>
      </w:divBdr>
    </w:div>
    <w:div w:id="179856408">
      <w:bodyDiv w:val="1"/>
      <w:marLeft w:val="0"/>
      <w:marRight w:val="0"/>
      <w:marTop w:val="0"/>
      <w:marBottom w:val="0"/>
      <w:divBdr>
        <w:top w:val="none" w:sz="0" w:space="0" w:color="auto"/>
        <w:left w:val="none" w:sz="0" w:space="0" w:color="auto"/>
        <w:bottom w:val="none" w:sz="0" w:space="0" w:color="auto"/>
        <w:right w:val="none" w:sz="0" w:space="0" w:color="auto"/>
      </w:divBdr>
    </w:div>
    <w:div w:id="180316184">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584193">
      <w:bodyDiv w:val="1"/>
      <w:marLeft w:val="0"/>
      <w:marRight w:val="0"/>
      <w:marTop w:val="0"/>
      <w:marBottom w:val="0"/>
      <w:divBdr>
        <w:top w:val="none" w:sz="0" w:space="0" w:color="auto"/>
        <w:left w:val="none" w:sz="0" w:space="0" w:color="auto"/>
        <w:bottom w:val="none" w:sz="0" w:space="0" w:color="auto"/>
        <w:right w:val="none" w:sz="0" w:space="0" w:color="auto"/>
      </w:divBdr>
    </w:div>
    <w:div w:id="180625777">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823784">
      <w:bodyDiv w:val="1"/>
      <w:marLeft w:val="0"/>
      <w:marRight w:val="0"/>
      <w:marTop w:val="0"/>
      <w:marBottom w:val="0"/>
      <w:divBdr>
        <w:top w:val="none" w:sz="0" w:space="0" w:color="auto"/>
        <w:left w:val="none" w:sz="0" w:space="0" w:color="auto"/>
        <w:bottom w:val="none" w:sz="0" w:space="0" w:color="auto"/>
        <w:right w:val="none" w:sz="0" w:space="0" w:color="auto"/>
      </w:divBdr>
    </w:div>
    <w:div w:id="18089487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745617">
      <w:bodyDiv w:val="1"/>
      <w:marLeft w:val="0"/>
      <w:marRight w:val="0"/>
      <w:marTop w:val="0"/>
      <w:marBottom w:val="0"/>
      <w:divBdr>
        <w:top w:val="none" w:sz="0" w:space="0" w:color="auto"/>
        <w:left w:val="none" w:sz="0" w:space="0" w:color="auto"/>
        <w:bottom w:val="none" w:sz="0" w:space="0" w:color="auto"/>
        <w:right w:val="none" w:sz="0" w:space="0" w:color="auto"/>
      </w:divBdr>
    </w:div>
    <w:div w:id="181752132">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5798">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18811">
      <w:bodyDiv w:val="1"/>
      <w:marLeft w:val="0"/>
      <w:marRight w:val="0"/>
      <w:marTop w:val="0"/>
      <w:marBottom w:val="0"/>
      <w:divBdr>
        <w:top w:val="none" w:sz="0" w:space="0" w:color="auto"/>
        <w:left w:val="none" w:sz="0" w:space="0" w:color="auto"/>
        <w:bottom w:val="none" w:sz="0" w:space="0" w:color="auto"/>
        <w:right w:val="none" w:sz="0" w:space="0" w:color="auto"/>
      </w:divBdr>
    </w:div>
    <w:div w:id="182549857">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339895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3860851">
      <w:bodyDiv w:val="1"/>
      <w:marLeft w:val="0"/>
      <w:marRight w:val="0"/>
      <w:marTop w:val="0"/>
      <w:marBottom w:val="0"/>
      <w:divBdr>
        <w:top w:val="none" w:sz="0" w:space="0" w:color="auto"/>
        <w:left w:val="none" w:sz="0" w:space="0" w:color="auto"/>
        <w:bottom w:val="none" w:sz="0" w:space="0" w:color="auto"/>
        <w:right w:val="none" w:sz="0" w:space="0" w:color="auto"/>
      </w:divBdr>
    </w:div>
    <w:div w:id="183910245">
      <w:bodyDiv w:val="1"/>
      <w:marLeft w:val="0"/>
      <w:marRight w:val="0"/>
      <w:marTop w:val="0"/>
      <w:marBottom w:val="0"/>
      <w:divBdr>
        <w:top w:val="none" w:sz="0" w:space="0" w:color="auto"/>
        <w:left w:val="none" w:sz="0" w:space="0" w:color="auto"/>
        <w:bottom w:val="none" w:sz="0" w:space="0" w:color="auto"/>
        <w:right w:val="none" w:sz="0" w:space="0" w:color="auto"/>
      </w:divBdr>
    </w:div>
    <w:div w:id="184054849">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564030">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4909384">
      <w:bodyDiv w:val="1"/>
      <w:marLeft w:val="0"/>
      <w:marRight w:val="0"/>
      <w:marTop w:val="0"/>
      <w:marBottom w:val="0"/>
      <w:divBdr>
        <w:top w:val="none" w:sz="0" w:space="0" w:color="auto"/>
        <w:left w:val="none" w:sz="0" w:space="0" w:color="auto"/>
        <w:bottom w:val="none" w:sz="0" w:space="0" w:color="auto"/>
        <w:right w:val="none" w:sz="0" w:space="0" w:color="auto"/>
      </w:divBdr>
    </w:div>
    <w:div w:id="185145439">
      <w:bodyDiv w:val="1"/>
      <w:marLeft w:val="0"/>
      <w:marRight w:val="0"/>
      <w:marTop w:val="0"/>
      <w:marBottom w:val="0"/>
      <w:divBdr>
        <w:top w:val="none" w:sz="0" w:space="0" w:color="auto"/>
        <w:left w:val="none" w:sz="0" w:space="0" w:color="auto"/>
        <w:bottom w:val="none" w:sz="0" w:space="0" w:color="auto"/>
        <w:right w:val="none" w:sz="0" w:space="0" w:color="auto"/>
      </w:divBdr>
    </w:div>
    <w:div w:id="185563200">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144642">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411005">
      <w:bodyDiv w:val="1"/>
      <w:marLeft w:val="0"/>
      <w:marRight w:val="0"/>
      <w:marTop w:val="0"/>
      <w:marBottom w:val="0"/>
      <w:divBdr>
        <w:top w:val="none" w:sz="0" w:space="0" w:color="auto"/>
        <w:left w:val="none" w:sz="0" w:space="0" w:color="auto"/>
        <w:bottom w:val="none" w:sz="0" w:space="0" w:color="auto"/>
        <w:right w:val="none" w:sz="0" w:space="0" w:color="auto"/>
      </w:divBdr>
    </w:div>
    <w:div w:id="186412714">
      <w:bodyDiv w:val="1"/>
      <w:marLeft w:val="0"/>
      <w:marRight w:val="0"/>
      <w:marTop w:val="0"/>
      <w:marBottom w:val="0"/>
      <w:divBdr>
        <w:top w:val="none" w:sz="0" w:space="0" w:color="auto"/>
        <w:left w:val="none" w:sz="0" w:space="0" w:color="auto"/>
        <w:bottom w:val="none" w:sz="0" w:space="0" w:color="auto"/>
        <w:right w:val="none" w:sz="0" w:space="0" w:color="auto"/>
      </w:divBdr>
    </w:div>
    <w:div w:id="186675048">
      <w:bodyDiv w:val="1"/>
      <w:marLeft w:val="0"/>
      <w:marRight w:val="0"/>
      <w:marTop w:val="0"/>
      <w:marBottom w:val="0"/>
      <w:divBdr>
        <w:top w:val="none" w:sz="0" w:space="0" w:color="auto"/>
        <w:left w:val="none" w:sz="0" w:space="0" w:color="auto"/>
        <w:bottom w:val="none" w:sz="0" w:space="0" w:color="auto"/>
        <w:right w:val="none" w:sz="0" w:space="0" w:color="auto"/>
      </w:divBdr>
    </w:div>
    <w:div w:id="186718699">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377611">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71756">
      <w:bodyDiv w:val="1"/>
      <w:marLeft w:val="0"/>
      <w:marRight w:val="0"/>
      <w:marTop w:val="0"/>
      <w:marBottom w:val="0"/>
      <w:divBdr>
        <w:top w:val="none" w:sz="0" w:space="0" w:color="auto"/>
        <w:left w:val="none" w:sz="0" w:space="0" w:color="auto"/>
        <w:bottom w:val="none" w:sz="0" w:space="0" w:color="auto"/>
        <w:right w:val="none" w:sz="0" w:space="0" w:color="auto"/>
      </w:divBdr>
    </w:div>
    <w:div w:id="189103229">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414773">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1068865">
      <w:bodyDiv w:val="1"/>
      <w:marLeft w:val="0"/>
      <w:marRight w:val="0"/>
      <w:marTop w:val="0"/>
      <w:marBottom w:val="0"/>
      <w:divBdr>
        <w:top w:val="none" w:sz="0" w:space="0" w:color="auto"/>
        <w:left w:val="none" w:sz="0" w:space="0" w:color="auto"/>
        <w:bottom w:val="none" w:sz="0" w:space="0" w:color="auto"/>
        <w:right w:val="none" w:sz="0" w:space="0" w:color="auto"/>
      </w:divBdr>
    </w:div>
    <w:div w:id="191117391">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64918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2116712">
      <w:bodyDiv w:val="1"/>
      <w:marLeft w:val="0"/>
      <w:marRight w:val="0"/>
      <w:marTop w:val="0"/>
      <w:marBottom w:val="0"/>
      <w:divBdr>
        <w:top w:val="none" w:sz="0" w:space="0" w:color="auto"/>
        <w:left w:val="none" w:sz="0" w:space="0" w:color="auto"/>
        <w:bottom w:val="none" w:sz="0" w:space="0" w:color="auto"/>
        <w:right w:val="none" w:sz="0" w:space="0" w:color="auto"/>
      </w:divBdr>
    </w:div>
    <w:div w:id="192499523">
      <w:bodyDiv w:val="1"/>
      <w:marLeft w:val="0"/>
      <w:marRight w:val="0"/>
      <w:marTop w:val="0"/>
      <w:marBottom w:val="0"/>
      <w:divBdr>
        <w:top w:val="none" w:sz="0" w:space="0" w:color="auto"/>
        <w:left w:val="none" w:sz="0" w:space="0" w:color="auto"/>
        <w:bottom w:val="none" w:sz="0" w:space="0" w:color="auto"/>
        <w:right w:val="none" w:sz="0" w:space="0" w:color="auto"/>
      </w:divBdr>
    </w:div>
    <w:div w:id="192614476">
      <w:bodyDiv w:val="1"/>
      <w:marLeft w:val="0"/>
      <w:marRight w:val="0"/>
      <w:marTop w:val="0"/>
      <w:marBottom w:val="0"/>
      <w:divBdr>
        <w:top w:val="none" w:sz="0" w:space="0" w:color="auto"/>
        <w:left w:val="none" w:sz="0" w:space="0" w:color="auto"/>
        <w:bottom w:val="none" w:sz="0" w:space="0" w:color="auto"/>
        <w:right w:val="none" w:sz="0" w:space="0" w:color="auto"/>
      </w:divBdr>
    </w:div>
    <w:div w:id="193426256">
      <w:bodyDiv w:val="1"/>
      <w:marLeft w:val="0"/>
      <w:marRight w:val="0"/>
      <w:marTop w:val="0"/>
      <w:marBottom w:val="0"/>
      <w:divBdr>
        <w:top w:val="none" w:sz="0" w:space="0" w:color="auto"/>
        <w:left w:val="none" w:sz="0" w:space="0" w:color="auto"/>
        <w:bottom w:val="none" w:sz="0" w:space="0" w:color="auto"/>
        <w:right w:val="none" w:sz="0" w:space="0" w:color="auto"/>
      </w:divBdr>
    </w:div>
    <w:div w:id="193617276">
      <w:bodyDiv w:val="1"/>
      <w:marLeft w:val="0"/>
      <w:marRight w:val="0"/>
      <w:marTop w:val="0"/>
      <w:marBottom w:val="0"/>
      <w:divBdr>
        <w:top w:val="none" w:sz="0" w:space="0" w:color="auto"/>
        <w:left w:val="none" w:sz="0" w:space="0" w:color="auto"/>
        <w:bottom w:val="none" w:sz="0" w:space="0" w:color="auto"/>
        <w:right w:val="none" w:sz="0" w:space="0" w:color="auto"/>
      </w:divBdr>
    </w:div>
    <w:div w:id="193887904">
      <w:bodyDiv w:val="1"/>
      <w:marLeft w:val="0"/>
      <w:marRight w:val="0"/>
      <w:marTop w:val="0"/>
      <w:marBottom w:val="0"/>
      <w:divBdr>
        <w:top w:val="none" w:sz="0" w:space="0" w:color="auto"/>
        <w:left w:val="none" w:sz="0" w:space="0" w:color="auto"/>
        <w:bottom w:val="none" w:sz="0" w:space="0" w:color="auto"/>
        <w:right w:val="none" w:sz="0" w:space="0" w:color="auto"/>
      </w:divBdr>
    </w:div>
    <w:div w:id="194007784">
      <w:bodyDiv w:val="1"/>
      <w:marLeft w:val="0"/>
      <w:marRight w:val="0"/>
      <w:marTop w:val="0"/>
      <w:marBottom w:val="0"/>
      <w:divBdr>
        <w:top w:val="none" w:sz="0" w:space="0" w:color="auto"/>
        <w:left w:val="none" w:sz="0" w:space="0" w:color="auto"/>
        <w:bottom w:val="none" w:sz="0" w:space="0" w:color="auto"/>
        <w:right w:val="none" w:sz="0" w:space="0" w:color="auto"/>
      </w:divBdr>
    </w:div>
    <w:div w:id="194150229">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276571">
      <w:bodyDiv w:val="1"/>
      <w:marLeft w:val="0"/>
      <w:marRight w:val="0"/>
      <w:marTop w:val="0"/>
      <w:marBottom w:val="0"/>
      <w:divBdr>
        <w:top w:val="none" w:sz="0" w:space="0" w:color="auto"/>
        <w:left w:val="none" w:sz="0" w:space="0" w:color="auto"/>
        <w:bottom w:val="none" w:sz="0" w:space="0" w:color="auto"/>
        <w:right w:val="none" w:sz="0" w:space="0" w:color="auto"/>
      </w:divBdr>
    </w:div>
    <w:div w:id="194852219">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391128">
      <w:bodyDiv w:val="1"/>
      <w:marLeft w:val="0"/>
      <w:marRight w:val="0"/>
      <w:marTop w:val="0"/>
      <w:marBottom w:val="0"/>
      <w:divBdr>
        <w:top w:val="none" w:sz="0" w:space="0" w:color="auto"/>
        <w:left w:val="none" w:sz="0" w:space="0" w:color="auto"/>
        <w:bottom w:val="none" w:sz="0" w:space="0" w:color="auto"/>
        <w:right w:val="none" w:sz="0" w:space="0" w:color="auto"/>
      </w:divBdr>
    </w:div>
    <w:div w:id="196504020">
      <w:bodyDiv w:val="1"/>
      <w:marLeft w:val="0"/>
      <w:marRight w:val="0"/>
      <w:marTop w:val="0"/>
      <w:marBottom w:val="0"/>
      <w:divBdr>
        <w:top w:val="none" w:sz="0" w:space="0" w:color="auto"/>
        <w:left w:val="none" w:sz="0" w:space="0" w:color="auto"/>
        <w:bottom w:val="none" w:sz="0" w:space="0" w:color="auto"/>
        <w:right w:val="none" w:sz="0" w:space="0" w:color="auto"/>
      </w:divBdr>
    </w:div>
    <w:div w:id="196628587">
      <w:bodyDiv w:val="1"/>
      <w:marLeft w:val="0"/>
      <w:marRight w:val="0"/>
      <w:marTop w:val="0"/>
      <w:marBottom w:val="0"/>
      <w:divBdr>
        <w:top w:val="none" w:sz="0" w:space="0" w:color="auto"/>
        <w:left w:val="none" w:sz="0" w:space="0" w:color="auto"/>
        <w:bottom w:val="none" w:sz="0" w:space="0" w:color="auto"/>
        <w:right w:val="none" w:sz="0" w:space="0" w:color="auto"/>
      </w:divBdr>
    </w:div>
    <w:div w:id="197083912">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52139">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668400">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17402">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051103">
      <w:bodyDiv w:val="1"/>
      <w:marLeft w:val="0"/>
      <w:marRight w:val="0"/>
      <w:marTop w:val="0"/>
      <w:marBottom w:val="0"/>
      <w:divBdr>
        <w:top w:val="none" w:sz="0" w:space="0" w:color="auto"/>
        <w:left w:val="none" w:sz="0" w:space="0" w:color="auto"/>
        <w:bottom w:val="none" w:sz="0" w:space="0" w:color="auto"/>
        <w:right w:val="none" w:sz="0" w:space="0" w:color="auto"/>
      </w:divBdr>
    </w:div>
    <w:div w:id="198594437">
      <w:bodyDiv w:val="1"/>
      <w:marLeft w:val="0"/>
      <w:marRight w:val="0"/>
      <w:marTop w:val="0"/>
      <w:marBottom w:val="0"/>
      <w:divBdr>
        <w:top w:val="none" w:sz="0" w:space="0" w:color="auto"/>
        <w:left w:val="none" w:sz="0" w:space="0" w:color="auto"/>
        <w:bottom w:val="none" w:sz="0" w:space="0" w:color="auto"/>
        <w:right w:val="none" w:sz="0" w:space="0" w:color="auto"/>
      </w:divBdr>
    </w:div>
    <w:div w:id="198973569">
      <w:bodyDiv w:val="1"/>
      <w:marLeft w:val="0"/>
      <w:marRight w:val="0"/>
      <w:marTop w:val="0"/>
      <w:marBottom w:val="0"/>
      <w:divBdr>
        <w:top w:val="none" w:sz="0" w:space="0" w:color="auto"/>
        <w:left w:val="none" w:sz="0" w:space="0" w:color="auto"/>
        <w:bottom w:val="none" w:sz="0" w:space="0" w:color="auto"/>
        <w:right w:val="none" w:sz="0" w:space="0" w:color="auto"/>
      </w:divBdr>
    </w:div>
    <w:div w:id="198982119">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9756">
      <w:bodyDiv w:val="1"/>
      <w:marLeft w:val="0"/>
      <w:marRight w:val="0"/>
      <w:marTop w:val="0"/>
      <w:marBottom w:val="0"/>
      <w:divBdr>
        <w:top w:val="none" w:sz="0" w:space="0" w:color="auto"/>
        <w:left w:val="none" w:sz="0" w:space="0" w:color="auto"/>
        <w:bottom w:val="none" w:sz="0" w:space="0" w:color="auto"/>
        <w:right w:val="none" w:sz="0" w:space="0" w:color="auto"/>
      </w:divBdr>
    </w:div>
    <w:div w:id="199901733">
      <w:bodyDiv w:val="1"/>
      <w:marLeft w:val="0"/>
      <w:marRight w:val="0"/>
      <w:marTop w:val="0"/>
      <w:marBottom w:val="0"/>
      <w:divBdr>
        <w:top w:val="none" w:sz="0" w:space="0" w:color="auto"/>
        <w:left w:val="none" w:sz="0" w:space="0" w:color="auto"/>
        <w:bottom w:val="none" w:sz="0" w:space="0" w:color="auto"/>
        <w:right w:val="none" w:sz="0" w:space="0" w:color="auto"/>
      </w:divBdr>
    </w:div>
    <w:div w:id="200017477">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090835">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362525">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27530">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48275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940346">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133671">
      <w:bodyDiv w:val="1"/>
      <w:marLeft w:val="0"/>
      <w:marRight w:val="0"/>
      <w:marTop w:val="0"/>
      <w:marBottom w:val="0"/>
      <w:divBdr>
        <w:top w:val="none" w:sz="0" w:space="0" w:color="auto"/>
        <w:left w:val="none" w:sz="0" w:space="0" w:color="auto"/>
        <w:bottom w:val="none" w:sz="0" w:space="0" w:color="auto"/>
        <w:right w:val="none" w:sz="0" w:space="0" w:color="auto"/>
      </w:divBdr>
    </w:div>
    <w:div w:id="202406733">
      <w:bodyDiv w:val="1"/>
      <w:marLeft w:val="0"/>
      <w:marRight w:val="0"/>
      <w:marTop w:val="0"/>
      <w:marBottom w:val="0"/>
      <w:divBdr>
        <w:top w:val="none" w:sz="0" w:space="0" w:color="auto"/>
        <w:left w:val="none" w:sz="0" w:space="0" w:color="auto"/>
        <w:bottom w:val="none" w:sz="0" w:space="0" w:color="auto"/>
        <w:right w:val="none" w:sz="0" w:space="0" w:color="auto"/>
      </w:divBdr>
    </w:div>
    <w:div w:id="202445836">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523556">
      <w:bodyDiv w:val="1"/>
      <w:marLeft w:val="0"/>
      <w:marRight w:val="0"/>
      <w:marTop w:val="0"/>
      <w:marBottom w:val="0"/>
      <w:divBdr>
        <w:top w:val="none" w:sz="0" w:space="0" w:color="auto"/>
        <w:left w:val="none" w:sz="0" w:space="0" w:color="auto"/>
        <w:bottom w:val="none" w:sz="0" w:space="0" w:color="auto"/>
        <w:right w:val="none" w:sz="0" w:space="0" w:color="auto"/>
      </w:divBdr>
    </w:div>
    <w:div w:id="202787723">
      <w:bodyDiv w:val="1"/>
      <w:marLeft w:val="0"/>
      <w:marRight w:val="0"/>
      <w:marTop w:val="0"/>
      <w:marBottom w:val="0"/>
      <w:divBdr>
        <w:top w:val="none" w:sz="0" w:space="0" w:color="auto"/>
        <w:left w:val="none" w:sz="0" w:space="0" w:color="auto"/>
        <w:bottom w:val="none" w:sz="0" w:space="0" w:color="auto"/>
        <w:right w:val="none" w:sz="0" w:space="0" w:color="auto"/>
      </w:divBdr>
    </w:div>
    <w:div w:id="202980681">
      <w:bodyDiv w:val="1"/>
      <w:marLeft w:val="0"/>
      <w:marRight w:val="0"/>
      <w:marTop w:val="0"/>
      <w:marBottom w:val="0"/>
      <w:divBdr>
        <w:top w:val="none" w:sz="0" w:space="0" w:color="auto"/>
        <w:left w:val="none" w:sz="0" w:space="0" w:color="auto"/>
        <w:bottom w:val="none" w:sz="0" w:space="0" w:color="auto"/>
        <w:right w:val="none" w:sz="0" w:space="0" w:color="auto"/>
      </w:divBdr>
    </w:div>
    <w:div w:id="203099302">
      <w:bodyDiv w:val="1"/>
      <w:marLeft w:val="0"/>
      <w:marRight w:val="0"/>
      <w:marTop w:val="0"/>
      <w:marBottom w:val="0"/>
      <w:divBdr>
        <w:top w:val="none" w:sz="0" w:space="0" w:color="auto"/>
        <w:left w:val="none" w:sz="0" w:space="0" w:color="auto"/>
        <w:bottom w:val="none" w:sz="0" w:space="0" w:color="auto"/>
        <w:right w:val="none" w:sz="0" w:space="0" w:color="auto"/>
      </w:divBdr>
    </w:div>
    <w:div w:id="203180412">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3948599">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8248">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146916">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486734">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800092">
      <w:bodyDiv w:val="1"/>
      <w:marLeft w:val="0"/>
      <w:marRight w:val="0"/>
      <w:marTop w:val="0"/>
      <w:marBottom w:val="0"/>
      <w:divBdr>
        <w:top w:val="none" w:sz="0" w:space="0" w:color="auto"/>
        <w:left w:val="none" w:sz="0" w:space="0" w:color="auto"/>
        <w:bottom w:val="none" w:sz="0" w:space="0" w:color="auto"/>
        <w:right w:val="none" w:sz="0" w:space="0" w:color="auto"/>
      </w:divBdr>
    </w:div>
    <w:div w:id="205878270">
      <w:bodyDiv w:val="1"/>
      <w:marLeft w:val="0"/>
      <w:marRight w:val="0"/>
      <w:marTop w:val="0"/>
      <w:marBottom w:val="0"/>
      <w:divBdr>
        <w:top w:val="none" w:sz="0" w:space="0" w:color="auto"/>
        <w:left w:val="none" w:sz="0" w:space="0" w:color="auto"/>
        <w:bottom w:val="none" w:sz="0" w:space="0" w:color="auto"/>
        <w:right w:val="none" w:sz="0" w:space="0" w:color="auto"/>
      </w:divBdr>
    </w:div>
    <w:div w:id="206072287">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260126">
      <w:bodyDiv w:val="1"/>
      <w:marLeft w:val="0"/>
      <w:marRight w:val="0"/>
      <w:marTop w:val="0"/>
      <w:marBottom w:val="0"/>
      <w:divBdr>
        <w:top w:val="none" w:sz="0" w:space="0" w:color="auto"/>
        <w:left w:val="none" w:sz="0" w:space="0" w:color="auto"/>
        <w:bottom w:val="none" w:sz="0" w:space="0" w:color="auto"/>
        <w:right w:val="none" w:sz="0" w:space="0" w:color="auto"/>
      </w:divBdr>
    </w:div>
    <w:div w:id="206378358">
      <w:bodyDiv w:val="1"/>
      <w:marLeft w:val="0"/>
      <w:marRight w:val="0"/>
      <w:marTop w:val="0"/>
      <w:marBottom w:val="0"/>
      <w:divBdr>
        <w:top w:val="none" w:sz="0" w:space="0" w:color="auto"/>
        <w:left w:val="none" w:sz="0" w:space="0" w:color="auto"/>
        <w:bottom w:val="none" w:sz="0" w:space="0" w:color="auto"/>
        <w:right w:val="none" w:sz="0" w:space="0" w:color="auto"/>
      </w:divBdr>
    </w:div>
    <w:div w:id="206572161">
      <w:bodyDiv w:val="1"/>
      <w:marLeft w:val="0"/>
      <w:marRight w:val="0"/>
      <w:marTop w:val="0"/>
      <w:marBottom w:val="0"/>
      <w:divBdr>
        <w:top w:val="none" w:sz="0" w:space="0" w:color="auto"/>
        <w:left w:val="none" w:sz="0" w:space="0" w:color="auto"/>
        <w:bottom w:val="none" w:sz="0" w:space="0" w:color="auto"/>
        <w:right w:val="none" w:sz="0" w:space="0" w:color="auto"/>
      </w:divBdr>
    </w:div>
    <w:div w:id="207187484">
      <w:bodyDiv w:val="1"/>
      <w:marLeft w:val="0"/>
      <w:marRight w:val="0"/>
      <w:marTop w:val="0"/>
      <w:marBottom w:val="0"/>
      <w:divBdr>
        <w:top w:val="none" w:sz="0" w:space="0" w:color="auto"/>
        <w:left w:val="none" w:sz="0" w:space="0" w:color="auto"/>
        <w:bottom w:val="none" w:sz="0" w:space="0" w:color="auto"/>
        <w:right w:val="none" w:sz="0" w:space="0" w:color="auto"/>
      </w:divBdr>
    </w:div>
    <w:div w:id="207449425">
      <w:bodyDiv w:val="1"/>
      <w:marLeft w:val="0"/>
      <w:marRight w:val="0"/>
      <w:marTop w:val="0"/>
      <w:marBottom w:val="0"/>
      <w:divBdr>
        <w:top w:val="none" w:sz="0" w:space="0" w:color="auto"/>
        <w:left w:val="none" w:sz="0" w:space="0" w:color="auto"/>
        <w:bottom w:val="none" w:sz="0" w:space="0" w:color="auto"/>
        <w:right w:val="none" w:sz="0" w:space="0" w:color="auto"/>
      </w:divBdr>
    </w:div>
    <w:div w:id="207492636">
      <w:bodyDiv w:val="1"/>
      <w:marLeft w:val="0"/>
      <w:marRight w:val="0"/>
      <w:marTop w:val="0"/>
      <w:marBottom w:val="0"/>
      <w:divBdr>
        <w:top w:val="none" w:sz="0" w:space="0" w:color="auto"/>
        <w:left w:val="none" w:sz="0" w:space="0" w:color="auto"/>
        <w:bottom w:val="none" w:sz="0" w:space="0" w:color="auto"/>
        <w:right w:val="none" w:sz="0" w:space="0" w:color="auto"/>
      </w:divBdr>
    </w:div>
    <w:div w:id="207570974">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767422">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957386">
      <w:bodyDiv w:val="1"/>
      <w:marLeft w:val="0"/>
      <w:marRight w:val="0"/>
      <w:marTop w:val="0"/>
      <w:marBottom w:val="0"/>
      <w:divBdr>
        <w:top w:val="none" w:sz="0" w:space="0" w:color="auto"/>
        <w:left w:val="none" w:sz="0" w:space="0" w:color="auto"/>
        <w:bottom w:val="none" w:sz="0" w:space="0" w:color="auto"/>
        <w:right w:val="none" w:sz="0" w:space="0" w:color="auto"/>
      </w:divBdr>
    </w:div>
    <w:div w:id="208957848">
      <w:bodyDiv w:val="1"/>
      <w:marLeft w:val="0"/>
      <w:marRight w:val="0"/>
      <w:marTop w:val="0"/>
      <w:marBottom w:val="0"/>
      <w:divBdr>
        <w:top w:val="none" w:sz="0" w:space="0" w:color="auto"/>
        <w:left w:val="none" w:sz="0" w:space="0" w:color="auto"/>
        <w:bottom w:val="none" w:sz="0" w:space="0" w:color="auto"/>
        <w:right w:val="none" w:sz="0" w:space="0" w:color="auto"/>
      </w:divBdr>
    </w:div>
    <w:div w:id="208995992">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269331">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803852">
      <w:bodyDiv w:val="1"/>
      <w:marLeft w:val="0"/>
      <w:marRight w:val="0"/>
      <w:marTop w:val="0"/>
      <w:marBottom w:val="0"/>
      <w:divBdr>
        <w:top w:val="none" w:sz="0" w:space="0" w:color="auto"/>
        <w:left w:val="none" w:sz="0" w:space="0" w:color="auto"/>
        <w:bottom w:val="none" w:sz="0" w:space="0" w:color="auto"/>
        <w:right w:val="none" w:sz="0" w:space="0" w:color="auto"/>
      </w:divBdr>
    </w:div>
    <w:div w:id="209876499">
      <w:bodyDiv w:val="1"/>
      <w:marLeft w:val="0"/>
      <w:marRight w:val="0"/>
      <w:marTop w:val="0"/>
      <w:marBottom w:val="0"/>
      <w:divBdr>
        <w:top w:val="none" w:sz="0" w:space="0" w:color="auto"/>
        <w:left w:val="none" w:sz="0" w:space="0" w:color="auto"/>
        <w:bottom w:val="none" w:sz="0" w:space="0" w:color="auto"/>
        <w:right w:val="none" w:sz="0" w:space="0" w:color="auto"/>
      </w:divBdr>
    </w:div>
    <w:div w:id="209877836">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263312">
      <w:bodyDiv w:val="1"/>
      <w:marLeft w:val="0"/>
      <w:marRight w:val="0"/>
      <w:marTop w:val="0"/>
      <w:marBottom w:val="0"/>
      <w:divBdr>
        <w:top w:val="none" w:sz="0" w:space="0" w:color="auto"/>
        <w:left w:val="none" w:sz="0" w:space="0" w:color="auto"/>
        <w:bottom w:val="none" w:sz="0" w:space="0" w:color="auto"/>
        <w:right w:val="none" w:sz="0" w:space="0" w:color="auto"/>
      </w:divBdr>
    </w:div>
    <w:div w:id="210306662">
      <w:bodyDiv w:val="1"/>
      <w:marLeft w:val="0"/>
      <w:marRight w:val="0"/>
      <w:marTop w:val="0"/>
      <w:marBottom w:val="0"/>
      <w:divBdr>
        <w:top w:val="none" w:sz="0" w:space="0" w:color="auto"/>
        <w:left w:val="none" w:sz="0" w:space="0" w:color="auto"/>
        <w:bottom w:val="none" w:sz="0" w:space="0" w:color="auto"/>
        <w:right w:val="none" w:sz="0" w:space="0" w:color="auto"/>
      </w:divBdr>
    </w:div>
    <w:div w:id="210388505">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3243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20968">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894050">
      <w:bodyDiv w:val="1"/>
      <w:marLeft w:val="0"/>
      <w:marRight w:val="0"/>
      <w:marTop w:val="0"/>
      <w:marBottom w:val="0"/>
      <w:divBdr>
        <w:top w:val="none" w:sz="0" w:space="0" w:color="auto"/>
        <w:left w:val="none" w:sz="0" w:space="0" w:color="auto"/>
        <w:bottom w:val="none" w:sz="0" w:space="0" w:color="auto"/>
        <w:right w:val="none" w:sz="0" w:space="0" w:color="auto"/>
      </w:divBdr>
    </w:div>
    <w:div w:id="212272421">
      <w:bodyDiv w:val="1"/>
      <w:marLeft w:val="0"/>
      <w:marRight w:val="0"/>
      <w:marTop w:val="0"/>
      <w:marBottom w:val="0"/>
      <w:divBdr>
        <w:top w:val="none" w:sz="0" w:space="0" w:color="auto"/>
        <w:left w:val="none" w:sz="0" w:space="0" w:color="auto"/>
        <w:bottom w:val="none" w:sz="0" w:space="0" w:color="auto"/>
        <w:right w:val="none" w:sz="0" w:space="0" w:color="auto"/>
      </w:divBdr>
    </w:div>
    <w:div w:id="212615741">
      <w:bodyDiv w:val="1"/>
      <w:marLeft w:val="0"/>
      <w:marRight w:val="0"/>
      <w:marTop w:val="0"/>
      <w:marBottom w:val="0"/>
      <w:divBdr>
        <w:top w:val="none" w:sz="0" w:space="0" w:color="auto"/>
        <w:left w:val="none" w:sz="0" w:space="0" w:color="auto"/>
        <w:bottom w:val="none" w:sz="0" w:space="0" w:color="auto"/>
        <w:right w:val="none" w:sz="0" w:space="0" w:color="auto"/>
      </w:divBdr>
    </w:div>
    <w:div w:id="212814732">
      <w:bodyDiv w:val="1"/>
      <w:marLeft w:val="0"/>
      <w:marRight w:val="0"/>
      <w:marTop w:val="0"/>
      <w:marBottom w:val="0"/>
      <w:divBdr>
        <w:top w:val="none" w:sz="0" w:space="0" w:color="auto"/>
        <w:left w:val="none" w:sz="0" w:space="0" w:color="auto"/>
        <w:bottom w:val="none" w:sz="0" w:space="0" w:color="auto"/>
        <w:right w:val="none" w:sz="0" w:space="0" w:color="auto"/>
      </w:divBdr>
    </w:div>
    <w:div w:id="213006062">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465591">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666704">
      <w:bodyDiv w:val="1"/>
      <w:marLeft w:val="0"/>
      <w:marRight w:val="0"/>
      <w:marTop w:val="0"/>
      <w:marBottom w:val="0"/>
      <w:divBdr>
        <w:top w:val="none" w:sz="0" w:space="0" w:color="auto"/>
        <w:left w:val="none" w:sz="0" w:space="0" w:color="auto"/>
        <w:bottom w:val="none" w:sz="0" w:space="0" w:color="auto"/>
        <w:right w:val="none" w:sz="0" w:space="0" w:color="auto"/>
      </w:divBdr>
    </w:div>
    <w:div w:id="213741704">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855242">
      <w:bodyDiv w:val="1"/>
      <w:marLeft w:val="0"/>
      <w:marRight w:val="0"/>
      <w:marTop w:val="0"/>
      <w:marBottom w:val="0"/>
      <w:divBdr>
        <w:top w:val="none" w:sz="0" w:space="0" w:color="auto"/>
        <w:left w:val="none" w:sz="0" w:space="0" w:color="auto"/>
        <w:bottom w:val="none" w:sz="0" w:space="0" w:color="auto"/>
        <w:right w:val="none" w:sz="0" w:space="0" w:color="auto"/>
      </w:divBdr>
    </w:div>
    <w:div w:id="213856448">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12502">
      <w:bodyDiv w:val="1"/>
      <w:marLeft w:val="0"/>
      <w:marRight w:val="0"/>
      <w:marTop w:val="0"/>
      <w:marBottom w:val="0"/>
      <w:divBdr>
        <w:top w:val="none" w:sz="0" w:space="0" w:color="auto"/>
        <w:left w:val="none" w:sz="0" w:space="0" w:color="auto"/>
        <w:bottom w:val="none" w:sz="0" w:space="0" w:color="auto"/>
        <w:right w:val="none" w:sz="0" w:space="0" w:color="auto"/>
      </w:divBdr>
    </w:div>
    <w:div w:id="214515702">
      <w:bodyDiv w:val="1"/>
      <w:marLeft w:val="0"/>
      <w:marRight w:val="0"/>
      <w:marTop w:val="0"/>
      <w:marBottom w:val="0"/>
      <w:divBdr>
        <w:top w:val="none" w:sz="0" w:space="0" w:color="auto"/>
        <w:left w:val="none" w:sz="0" w:space="0" w:color="auto"/>
        <w:bottom w:val="none" w:sz="0" w:space="0" w:color="auto"/>
        <w:right w:val="none" w:sz="0" w:space="0" w:color="auto"/>
      </w:divBdr>
    </w:div>
    <w:div w:id="214968462">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5165220">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010078">
      <w:bodyDiv w:val="1"/>
      <w:marLeft w:val="0"/>
      <w:marRight w:val="0"/>
      <w:marTop w:val="0"/>
      <w:marBottom w:val="0"/>
      <w:divBdr>
        <w:top w:val="none" w:sz="0" w:space="0" w:color="auto"/>
        <w:left w:val="none" w:sz="0" w:space="0" w:color="auto"/>
        <w:bottom w:val="none" w:sz="0" w:space="0" w:color="auto"/>
        <w:right w:val="none" w:sz="0" w:space="0" w:color="auto"/>
      </w:divBdr>
    </w:div>
    <w:div w:id="216402639">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667367">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21934">
      <w:bodyDiv w:val="1"/>
      <w:marLeft w:val="0"/>
      <w:marRight w:val="0"/>
      <w:marTop w:val="0"/>
      <w:marBottom w:val="0"/>
      <w:divBdr>
        <w:top w:val="none" w:sz="0" w:space="0" w:color="auto"/>
        <w:left w:val="none" w:sz="0" w:space="0" w:color="auto"/>
        <w:bottom w:val="none" w:sz="0" w:space="0" w:color="auto"/>
        <w:right w:val="none" w:sz="0" w:space="0" w:color="auto"/>
      </w:divBdr>
    </w:div>
    <w:div w:id="216934922">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058775">
      <w:bodyDiv w:val="1"/>
      <w:marLeft w:val="0"/>
      <w:marRight w:val="0"/>
      <w:marTop w:val="0"/>
      <w:marBottom w:val="0"/>
      <w:divBdr>
        <w:top w:val="none" w:sz="0" w:space="0" w:color="auto"/>
        <w:left w:val="none" w:sz="0" w:space="0" w:color="auto"/>
        <w:bottom w:val="none" w:sz="0" w:space="0" w:color="auto"/>
        <w:right w:val="none" w:sz="0" w:space="0" w:color="auto"/>
      </w:divBdr>
    </w:div>
    <w:div w:id="218126355">
      <w:bodyDiv w:val="1"/>
      <w:marLeft w:val="0"/>
      <w:marRight w:val="0"/>
      <w:marTop w:val="0"/>
      <w:marBottom w:val="0"/>
      <w:divBdr>
        <w:top w:val="none" w:sz="0" w:space="0" w:color="auto"/>
        <w:left w:val="none" w:sz="0" w:space="0" w:color="auto"/>
        <w:bottom w:val="none" w:sz="0" w:space="0" w:color="auto"/>
        <w:right w:val="none" w:sz="0" w:space="0" w:color="auto"/>
      </w:divBdr>
    </w:div>
    <w:div w:id="21882537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633048">
      <w:bodyDiv w:val="1"/>
      <w:marLeft w:val="0"/>
      <w:marRight w:val="0"/>
      <w:marTop w:val="0"/>
      <w:marBottom w:val="0"/>
      <w:divBdr>
        <w:top w:val="none" w:sz="0" w:space="0" w:color="auto"/>
        <w:left w:val="none" w:sz="0" w:space="0" w:color="auto"/>
        <w:bottom w:val="none" w:sz="0" w:space="0" w:color="auto"/>
        <w:right w:val="none" w:sz="0" w:space="0" w:color="auto"/>
      </w:divBdr>
    </w:div>
    <w:div w:id="219749348">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210090">
      <w:bodyDiv w:val="1"/>
      <w:marLeft w:val="0"/>
      <w:marRight w:val="0"/>
      <w:marTop w:val="0"/>
      <w:marBottom w:val="0"/>
      <w:divBdr>
        <w:top w:val="none" w:sz="0" w:space="0" w:color="auto"/>
        <w:left w:val="none" w:sz="0" w:space="0" w:color="auto"/>
        <w:bottom w:val="none" w:sz="0" w:space="0" w:color="auto"/>
        <w:right w:val="none" w:sz="0" w:space="0" w:color="auto"/>
      </w:divBdr>
    </w:div>
    <w:div w:id="220218183">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0950233">
      <w:bodyDiv w:val="1"/>
      <w:marLeft w:val="0"/>
      <w:marRight w:val="0"/>
      <w:marTop w:val="0"/>
      <w:marBottom w:val="0"/>
      <w:divBdr>
        <w:top w:val="none" w:sz="0" w:space="0" w:color="auto"/>
        <w:left w:val="none" w:sz="0" w:space="0" w:color="auto"/>
        <w:bottom w:val="none" w:sz="0" w:space="0" w:color="auto"/>
        <w:right w:val="none" w:sz="0" w:space="0" w:color="auto"/>
      </w:divBdr>
    </w:div>
    <w:div w:id="221136528">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404968">
      <w:bodyDiv w:val="1"/>
      <w:marLeft w:val="0"/>
      <w:marRight w:val="0"/>
      <w:marTop w:val="0"/>
      <w:marBottom w:val="0"/>
      <w:divBdr>
        <w:top w:val="none" w:sz="0" w:space="0" w:color="auto"/>
        <w:left w:val="none" w:sz="0" w:space="0" w:color="auto"/>
        <w:bottom w:val="none" w:sz="0" w:space="0" w:color="auto"/>
        <w:right w:val="none" w:sz="0" w:space="0" w:color="auto"/>
      </w:divBdr>
    </w:div>
    <w:div w:id="221448563">
      <w:bodyDiv w:val="1"/>
      <w:marLeft w:val="0"/>
      <w:marRight w:val="0"/>
      <w:marTop w:val="0"/>
      <w:marBottom w:val="0"/>
      <w:divBdr>
        <w:top w:val="none" w:sz="0" w:space="0" w:color="auto"/>
        <w:left w:val="none" w:sz="0" w:space="0" w:color="auto"/>
        <w:bottom w:val="none" w:sz="0" w:space="0" w:color="auto"/>
        <w:right w:val="none" w:sz="0" w:space="0" w:color="auto"/>
      </w:divBdr>
    </w:div>
    <w:div w:id="221603446">
      <w:bodyDiv w:val="1"/>
      <w:marLeft w:val="0"/>
      <w:marRight w:val="0"/>
      <w:marTop w:val="0"/>
      <w:marBottom w:val="0"/>
      <w:divBdr>
        <w:top w:val="none" w:sz="0" w:space="0" w:color="auto"/>
        <w:left w:val="none" w:sz="0" w:space="0" w:color="auto"/>
        <w:bottom w:val="none" w:sz="0" w:space="0" w:color="auto"/>
        <w:right w:val="none" w:sz="0" w:space="0" w:color="auto"/>
      </w:divBdr>
    </w:div>
    <w:div w:id="221646956">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982805">
      <w:bodyDiv w:val="1"/>
      <w:marLeft w:val="0"/>
      <w:marRight w:val="0"/>
      <w:marTop w:val="0"/>
      <w:marBottom w:val="0"/>
      <w:divBdr>
        <w:top w:val="none" w:sz="0" w:space="0" w:color="auto"/>
        <w:left w:val="none" w:sz="0" w:space="0" w:color="auto"/>
        <w:bottom w:val="none" w:sz="0" w:space="0" w:color="auto"/>
        <w:right w:val="none" w:sz="0" w:space="0" w:color="auto"/>
      </w:divBdr>
    </w:div>
    <w:div w:id="222067154">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452769">
      <w:bodyDiv w:val="1"/>
      <w:marLeft w:val="0"/>
      <w:marRight w:val="0"/>
      <w:marTop w:val="0"/>
      <w:marBottom w:val="0"/>
      <w:divBdr>
        <w:top w:val="none" w:sz="0" w:space="0" w:color="auto"/>
        <w:left w:val="none" w:sz="0" w:space="0" w:color="auto"/>
        <w:bottom w:val="none" w:sz="0" w:space="0" w:color="auto"/>
        <w:right w:val="none" w:sz="0" w:space="0" w:color="auto"/>
      </w:divBdr>
    </w:div>
    <w:div w:id="222495120">
      <w:bodyDiv w:val="1"/>
      <w:marLeft w:val="0"/>
      <w:marRight w:val="0"/>
      <w:marTop w:val="0"/>
      <w:marBottom w:val="0"/>
      <w:divBdr>
        <w:top w:val="none" w:sz="0" w:space="0" w:color="auto"/>
        <w:left w:val="none" w:sz="0" w:space="0" w:color="auto"/>
        <w:bottom w:val="none" w:sz="0" w:space="0" w:color="auto"/>
        <w:right w:val="none" w:sz="0" w:space="0" w:color="auto"/>
      </w:divBdr>
    </w:div>
    <w:div w:id="222759166">
      <w:bodyDiv w:val="1"/>
      <w:marLeft w:val="0"/>
      <w:marRight w:val="0"/>
      <w:marTop w:val="0"/>
      <w:marBottom w:val="0"/>
      <w:divBdr>
        <w:top w:val="none" w:sz="0" w:space="0" w:color="auto"/>
        <w:left w:val="none" w:sz="0" w:space="0" w:color="auto"/>
        <w:bottom w:val="none" w:sz="0" w:space="0" w:color="auto"/>
        <w:right w:val="none" w:sz="0" w:space="0" w:color="auto"/>
      </w:divBdr>
    </w:div>
    <w:div w:id="223295558">
      <w:bodyDiv w:val="1"/>
      <w:marLeft w:val="0"/>
      <w:marRight w:val="0"/>
      <w:marTop w:val="0"/>
      <w:marBottom w:val="0"/>
      <w:divBdr>
        <w:top w:val="none" w:sz="0" w:space="0" w:color="auto"/>
        <w:left w:val="none" w:sz="0" w:space="0" w:color="auto"/>
        <w:bottom w:val="none" w:sz="0" w:space="0" w:color="auto"/>
        <w:right w:val="none" w:sz="0" w:space="0" w:color="auto"/>
      </w:divBdr>
    </w:div>
    <w:div w:id="223368548">
      <w:bodyDiv w:val="1"/>
      <w:marLeft w:val="0"/>
      <w:marRight w:val="0"/>
      <w:marTop w:val="0"/>
      <w:marBottom w:val="0"/>
      <w:divBdr>
        <w:top w:val="none" w:sz="0" w:space="0" w:color="auto"/>
        <w:left w:val="none" w:sz="0" w:space="0" w:color="auto"/>
        <w:bottom w:val="none" w:sz="0" w:space="0" w:color="auto"/>
        <w:right w:val="none" w:sz="0" w:space="0" w:color="auto"/>
      </w:divBdr>
    </w:div>
    <w:div w:id="223680903">
      <w:bodyDiv w:val="1"/>
      <w:marLeft w:val="0"/>
      <w:marRight w:val="0"/>
      <w:marTop w:val="0"/>
      <w:marBottom w:val="0"/>
      <w:divBdr>
        <w:top w:val="none" w:sz="0" w:space="0" w:color="auto"/>
        <w:left w:val="none" w:sz="0" w:space="0" w:color="auto"/>
        <w:bottom w:val="none" w:sz="0" w:space="0" w:color="auto"/>
        <w:right w:val="none" w:sz="0" w:space="0" w:color="auto"/>
      </w:divBdr>
    </w:div>
    <w:div w:id="223955819">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147353">
      <w:bodyDiv w:val="1"/>
      <w:marLeft w:val="0"/>
      <w:marRight w:val="0"/>
      <w:marTop w:val="0"/>
      <w:marBottom w:val="0"/>
      <w:divBdr>
        <w:top w:val="none" w:sz="0" w:space="0" w:color="auto"/>
        <w:left w:val="none" w:sz="0" w:space="0" w:color="auto"/>
        <w:bottom w:val="none" w:sz="0" w:space="0" w:color="auto"/>
        <w:right w:val="none" w:sz="0" w:space="0" w:color="auto"/>
      </w:divBdr>
    </w:div>
    <w:div w:id="224149726">
      <w:bodyDiv w:val="1"/>
      <w:marLeft w:val="0"/>
      <w:marRight w:val="0"/>
      <w:marTop w:val="0"/>
      <w:marBottom w:val="0"/>
      <w:divBdr>
        <w:top w:val="none" w:sz="0" w:space="0" w:color="auto"/>
        <w:left w:val="none" w:sz="0" w:space="0" w:color="auto"/>
        <w:bottom w:val="none" w:sz="0" w:space="0" w:color="auto"/>
        <w:right w:val="none" w:sz="0" w:space="0" w:color="auto"/>
      </w:divBdr>
    </w:div>
    <w:div w:id="224613276">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725521">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23728">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767728">
      <w:bodyDiv w:val="1"/>
      <w:marLeft w:val="0"/>
      <w:marRight w:val="0"/>
      <w:marTop w:val="0"/>
      <w:marBottom w:val="0"/>
      <w:divBdr>
        <w:top w:val="none" w:sz="0" w:space="0" w:color="auto"/>
        <w:left w:val="none" w:sz="0" w:space="0" w:color="auto"/>
        <w:bottom w:val="none" w:sz="0" w:space="0" w:color="auto"/>
        <w:right w:val="none" w:sz="0" w:space="0" w:color="auto"/>
      </w:divBdr>
    </w:div>
    <w:div w:id="227033700">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5878">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312424">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389394">
      <w:bodyDiv w:val="1"/>
      <w:marLeft w:val="0"/>
      <w:marRight w:val="0"/>
      <w:marTop w:val="0"/>
      <w:marBottom w:val="0"/>
      <w:divBdr>
        <w:top w:val="none" w:sz="0" w:space="0" w:color="auto"/>
        <w:left w:val="none" w:sz="0" w:space="0" w:color="auto"/>
        <w:bottom w:val="none" w:sz="0" w:space="0" w:color="auto"/>
        <w:right w:val="none" w:sz="0" w:space="0" w:color="auto"/>
      </w:divBdr>
    </w:div>
    <w:div w:id="229535557">
      <w:bodyDiv w:val="1"/>
      <w:marLeft w:val="0"/>
      <w:marRight w:val="0"/>
      <w:marTop w:val="0"/>
      <w:marBottom w:val="0"/>
      <w:divBdr>
        <w:top w:val="none" w:sz="0" w:space="0" w:color="auto"/>
        <w:left w:val="none" w:sz="0" w:space="0" w:color="auto"/>
        <w:bottom w:val="none" w:sz="0" w:space="0" w:color="auto"/>
        <w:right w:val="none" w:sz="0" w:space="0" w:color="auto"/>
      </w:divBdr>
    </w:div>
    <w:div w:id="229971613">
      <w:bodyDiv w:val="1"/>
      <w:marLeft w:val="0"/>
      <w:marRight w:val="0"/>
      <w:marTop w:val="0"/>
      <w:marBottom w:val="0"/>
      <w:divBdr>
        <w:top w:val="none" w:sz="0" w:space="0" w:color="auto"/>
        <w:left w:val="none" w:sz="0" w:space="0" w:color="auto"/>
        <w:bottom w:val="none" w:sz="0" w:space="0" w:color="auto"/>
        <w:right w:val="none" w:sz="0" w:space="0" w:color="auto"/>
      </w:divBdr>
    </w:div>
    <w:div w:id="230039619">
      <w:bodyDiv w:val="1"/>
      <w:marLeft w:val="0"/>
      <w:marRight w:val="0"/>
      <w:marTop w:val="0"/>
      <w:marBottom w:val="0"/>
      <w:divBdr>
        <w:top w:val="none" w:sz="0" w:space="0" w:color="auto"/>
        <w:left w:val="none" w:sz="0" w:space="0" w:color="auto"/>
        <w:bottom w:val="none" w:sz="0" w:space="0" w:color="auto"/>
        <w:right w:val="none" w:sz="0" w:space="0" w:color="auto"/>
      </w:divBdr>
    </w:div>
    <w:div w:id="230044352">
      <w:bodyDiv w:val="1"/>
      <w:marLeft w:val="0"/>
      <w:marRight w:val="0"/>
      <w:marTop w:val="0"/>
      <w:marBottom w:val="0"/>
      <w:divBdr>
        <w:top w:val="none" w:sz="0" w:space="0" w:color="auto"/>
        <w:left w:val="none" w:sz="0" w:space="0" w:color="auto"/>
        <w:bottom w:val="none" w:sz="0" w:space="0" w:color="auto"/>
        <w:right w:val="none" w:sz="0" w:space="0" w:color="auto"/>
      </w:divBdr>
    </w:div>
    <w:div w:id="230241447">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0970708">
      <w:bodyDiv w:val="1"/>
      <w:marLeft w:val="0"/>
      <w:marRight w:val="0"/>
      <w:marTop w:val="0"/>
      <w:marBottom w:val="0"/>
      <w:divBdr>
        <w:top w:val="none" w:sz="0" w:space="0" w:color="auto"/>
        <w:left w:val="none" w:sz="0" w:space="0" w:color="auto"/>
        <w:bottom w:val="none" w:sz="0" w:space="0" w:color="auto"/>
        <w:right w:val="none" w:sz="0" w:space="0" w:color="auto"/>
      </w:divBdr>
    </w:div>
    <w:div w:id="231044255">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818075">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592968">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3449">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2938586">
      <w:bodyDiv w:val="1"/>
      <w:marLeft w:val="0"/>
      <w:marRight w:val="0"/>
      <w:marTop w:val="0"/>
      <w:marBottom w:val="0"/>
      <w:divBdr>
        <w:top w:val="none" w:sz="0" w:space="0" w:color="auto"/>
        <w:left w:val="none" w:sz="0" w:space="0" w:color="auto"/>
        <w:bottom w:val="none" w:sz="0" w:space="0" w:color="auto"/>
        <w:right w:val="none" w:sz="0" w:space="0" w:color="auto"/>
      </w:divBdr>
    </w:div>
    <w:div w:id="232980822">
      <w:bodyDiv w:val="1"/>
      <w:marLeft w:val="0"/>
      <w:marRight w:val="0"/>
      <w:marTop w:val="0"/>
      <w:marBottom w:val="0"/>
      <w:divBdr>
        <w:top w:val="none" w:sz="0" w:space="0" w:color="auto"/>
        <w:left w:val="none" w:sz="0" w:space="0" w:color="auto"/>
        <w:bottom w:val="none" w:sz="0" w:space="0" w:color="auto"/>
        <w:right w:val="none" w:sz="0" w:space="0" w:color="auto"/>
      </w:divBdr>
    </w:div>
    <w:div w:id="233197603">
      <w:bodyDiv w:val="1"/>
      <w:marLeft w:val="0"/>
      <w:marRight w:val="0"/>
      <w:marTop w:val="0"/>
      <w:marBottom w:val="0"/>
      <w:divBdr>
        <w:top w:val="none" w:sz="0" w:space="0" w:color="auto"/>
        <w:left w:val="none" w:sz="0" w:space="0" w:color="auto"/>
        <w:bottom w:val="none" w:sz="0" w:space="0" w:color="auto"/>
        <w:right w:val="none" w:sz="0" w:space="0" w:color="auto"/>
      </w:divBdr>
    </w:div>
    <w:div w:id="233392656">
      <w:bodyDiv w:val="1"/>
      <w:marLeft w:val="0"/>
      <w:marRight w:val="0"/>
      <w:marTop w:val="0"/>
      <w:marBottom w:val="0"/>
      <w:divBdr>
        <w:top w:val="none" w:sz="0" w:space="0" w:color="auto"/>
        <w:left w:val="none" w:sz="0" w:space="0" w:color="auto"/>
        <w:bottom w:val="none" w:sz="0" w:space="0" w:color="auto"/>
        <w:right w:val="none" w:sz="0" w:space="0" w:color="auto"/>
      </w:divBdr>
    </w:div>
    <w:div w:id="233398212">
      <w:bodyDiv w:val="1"/>
      <w:marLeft w:val="0"/>
      <w:marRight w:val="0"/>
      <w:marTop w:val="0"/>
      <w:marBottom w:val="0"/>
      <w:divBdr>
        <w:top w:val="none" w:sz="0" w:space="0" w:color="auto"/>
        <w:left w:val="none" w:sz="0" w:space="0" w:color="auto"/>
        <w:bottom w:val="none" w:sz="0" w:space="0" w:color="auto"/>
        <w:right w:val="none" w:sz="0" w:space="0" w:color="auto"/>
      </w:divBdr>
    </w:div>
    <w:div w:id="233781074">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20403">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895844">
      <w:bodyDiv w:val="1"/>
      <w:marLeft w:val="0"/>
      <w:marRight w:val="0"/>
      <w:marTop w:val="0"/>
      <w:marBottom w:val="0"/>
      <w:divBdr>
        <w:top w:val="none" w:sz="0" w:space="0" w:color="auto"/>
        <w:left w:val="none" w:sz="0" w:space="0" w:color="auto"/>
        <w:bottom w:val="none" w:sz="0" w:space="0" w:color="auto"/>
        <w:right w:val="none" w:sz="0" w:space="0" w:color="auto"/>
      </w:divBdr>
    </w:div>
    <w:div w:id="235238979">
      <w:bodyDiv w:val="1"/>
      <w:marLeft w:val="0"/>
      <w:marRight w:val="0"/>
      <w:marTop w:val="0"/>
      <w:marBottom w:val="0"/>
      <w:divBdr>
        <w:top w:val="none" w:sz="0" w:space="0" w:color="auto"/>
        <w:left w:val="none" w:sz="0" w:space="0" w:color="auto"/>
        <w:bottom w:val="none" w:sz="0" w:space="0" w:color="auto"/>
        <w:right w:val="none" w:sz="0" w:space="0" w:color="auto"/>
      </w:divBdr>
    </w:div>
    <w:div w:id="235289211">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51742">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209129">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744398">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855">
      <w:bodyDiv w:val="1"/>
      <w:marLeft w:val="0"/>
      <w:marRight w:val="0"/>
      <w:marTop w:val="0"/>
      <w:marBottom w:val="0"/>
      <w:divBdr>
        <w:top w:val="none" w:sz="0" w:space="0" w:color="auto"/>
        <w:left w:val="none" w:sz="0" w:space="0" w:color="auto"/>
        <w:bottom w:val="none" w:sz="0" w:space="0" w:color="auto"/>
        <w:right w:val="none" w:sz="0" w:space="0" w:color="auto"/>
      </w:divBdr>
    </w:div>
    <w:div w:id="237598590">
      <w:bodyDiv w:val="1"/>
      <w:marLeft w:val="0"/>
      <w:marRight w:val="0"/>
      <w:marTop w:val="0"/>
      <w:marBottom w:val="0"/>
      <w:divBdr>
        <w:top w:val="none" w:sz="0" w:space="0" w:color="auto"/>
        <w:left w:val="none" w:sz="0" w:space="0" w:color="auto"/>
        <w:bottom w:val="none" w:sz="0" w:space="0" w:color="auto"/>
        <w:right w:val="none" w:sz="0" w:space="0" w:color="auto"/>
      </w:divBdr>
    </w:div>
    <w:div w:id="237788075">
      <w:bodyDiv w:val="1"/>
      <w:marLeft w:val="0"/>
      <w:marRight w:val="0"/>
      <w:marTop w:val="0"/>
      <w:marBottom w:val="0"/>
      <w:divBdr>
        <w:top w:val="none" w:sz="0" w:space="0" w:color="auto"/>
        <w:left w:val="none" w:sz="0" w:space="0" w:color="auto"/>
        <w:bottom w:val="none" w:sz="0" w:space="0" w:color="auto"/>
        <w:right w:val="none" w:sz="0" w:space="0" w:color="auto"/>
      </w:divBdr>
    </w:div>
    <w:div w:id="237831288">
      <w:bodyDiv w:val="1"/>
      <w:marLeft w:val="0"/>
      <w:marRight w:val="0"/>
      <w:marTop w:val="0"/>
      <w:marBottom w:val="0"/>
      <w:divBdr>
        <w:top w:val="none" w:sz="0" w:space="0" w:color="auto"/>
        <w:left w:val="none" w:sz="0" w:space="0" w:color="auto"/>
        <w:bottom w:val="none" w:sz="0" w:space="0" w:color="auto"/>
        <w:right w:val="none" w:sz="0" w:space="0" w:color="auto"/>
      </w:divBdr>
    </w:div>
    <w:div w:id="237835997">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49578">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635027">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7873">
      <w:bodyDiv w:val="1"/>
      <w:marLeft w:val="0"/>
      <w:marRight w:val="0"/>
      <w:marTop w:val="0"/>
      <w:marBottom w:val="0"/>
      <w:divBdr>
        <w:top w:val="none" w:sz="0" w:space="0" w:color="auto"/>
        <w:left w:val="none" w:sz="0" w:space="0" w:color="auto"/>
        <w:bottom w:val="none" w:sz="0" w:space="0" w:color="auto"/>
        <w:right w:val="none" w:sz="0" w:space="0" w:color="auto"/>
      </w:divBdr>
    </w:div>
    <w:div w:id="239338779">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368961">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758607">
      <w:bodyDiv w:val="1"/>
      <w:marLeft w:val="0"/>
      <w:marRight w:val="0"/>
      <w:marTop w:val="0"/>
      <w:marBottom w:val="0"/>
      <w:divBdr>
        <w:top w:val="none" w:sz="0" w:space="0" w:color="auto"/>
        <w:left w:val="none" w:sz="0" w:space="0" w:color="auto"/>
        <w:bottom w:val="none" w:sz="0" w:space="0" w:color="auto"/>
        <w:right w:val="none" w:sz="0" w:space="0" w:color="auto"/>
      </w:divBdr>
    </w:div>
    <w:div w:id="239946731">
      <w:bodyDiv w:val="1"/>
      <w:marLeft w:val="0"/>
      <w:marRight w:val="0"/>
      <w:marTop w:val="0"/>
      <w:marBottom w:val="0"/>
      <w:divBdr>
        <w:top w:val="none" w:sz="0" w:space="0" w:color="auto"/>
        <w:left w:val="none" w:sz="0" w:space="0" w:color="auto"/>
        <w:bottom w:val="none" w:sz="0" w:space="0" w:color="auto"/>
        <w:right w:val="none" w:sz="0" w:space="0" w:color="auto"/>
      </w:divBdr>
    </w:div>
    <w:div w:id="239952389">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330503">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911191">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93913">
      <w:bodyDiv w:val="1"/>
      <w:marLeft w:val="0"/>
      <w:marRight w:val="0"/>
      <w:marTop w:val="0"/>
      <w:marBottom w:val="0"/>
      <w:divBdr>
        <w:top w:val="none" w:sz="0" w:space="0" w:color="auto"/>
        <w:left w:val="none" w:sz="0" w:space="0" w:color="auto"/>
        <w:bottom w:val="none" w:sz="0" w:space="0" w:color="auto"/>
        <w:right w:val="none" w:sz="0" w:space="0" w:color="auto"/>
      </w:divBdr>
    </w:div>
    <w:div w:id="241138540">
      <w:bodyDiv w:val="1"/>
      <w:marLeft w:val="0"/>
      <w:marRight w:val="0"/>
      <w:marTop w:val="0"/>
      <w:marBottom w:val="0"/>
      <w:divBdr>
        <w:top w:val="none" w:sz="0" w:space="0" w:color="auto"/>
        <w:left w:val="none" w:sz="0" w:space="0" w:color="auto"/>
        <w:bottom w:val="none" w:sz="0" w:space="0" w:color="auto"/>
        <w:right w:val="none" w:sz="0" w:space="0" w:color="auto"/>
      </w:divBdr>
    </w:div>
    <w:div w:id="241304750">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1764930">
      <w:bodyDiv w:val="1"/>
      <w:marLeft w:val="0"/>
      <w:marRight w:val="0"/>
      <w:marTop w:val="0"/>
      <w:marBottom w:val="0"/>
      <w:divBdr>
        <w:top w:val="none" w:sz="0" w:space="0" w:color="auto"/>
        <w:left w:val="none" w:sz="0" w:space="0" w:color="auto"/>
        <w:bottom w:val="none" w:sz="0" w:space="0" w:color="auto"/>
        <w:right w:val="none" w:sz="0" w:space="0" w:color="auto"/>
      </w:divBdr>
    </w:div>
    <w:div w:id="24211177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4516">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2643714">
      <w:bodyDiv w:val="1"/>
      <w:marLeft w:val="0"/>
      <w:marRight w:val="0"/>
      <w:marTop w:val="0"/>
      <w:marBottom w:val="0"/>
      <w:divBdr>
        <w:top w:val="none" w:sz="0" w:space="0" w:color="auto"/>
        <w:left w:val="none" w:sz="0" w:space="0" w:color="auto"/>
        <w:bottom w:val="none" w:sz="0" w:space="0" w:color="auto"/>
        <w:right w:val="none" w:sz="0" w:space="0" w:color="auto"/>
      </w:divBdr>
    </w:div>
    <w:div w:id="242686842">
      <w:bodyDiv w:val="1"/>
      <w:marLeft w:val="0"/>
      <w:marRight w:val="0"/>
      <w:marTop w:val="0"/>
      <w:marBottom w:val="0"/>
      <w:divBdr>
        <w:top w:val="none" w:sz="0" w:space="0" w:color="auto"/>
        <w:left w:val="none" w:sz="0" w:space="0" w:color="auto"/>
        <w:bottom w:val="none" w:sz="0" w:space="0" w:color="auto"/>
        <w:right w:val="none" w:sz="0" w:space="0" w:color="auto"/>
      </w:divBdr>
    </w:div>
    <w:div w:id="242760695">
      <w:bodyDiv w:val="1"/>
      <w:marLeft w:val="0"/>
      <w:marRight w:val="0"/>
      <w:marTop w:val="0"/>
      <w:marBottom w:val="0"/>
      <w:divBdr>
        <w:top w:val="none" w:sz="0" w:space="0" w:color="auto"/>
        <w:left w:val="none" w:sz="0" w:space="0" w:color="auto"/>
        <w:bottom w:val="none" w:sz="0" w:space="0" w:color="auto"/>
        <w:right w:val="none" w:sz="0" w:space="0" w:color="auto"/>
      </w:divBdr>
    </w:div>
    <w:div w:id="242765893">
      <w:bodyDiv w:val="1"/>
      <w:marLeft w:val="0"/>
      <w:marRight w:val="0"/>
      <w:marTop w:val="0"/>
      <w:marBottom w:val="0"/>
      <w:divBdr>
        <w:top w:val="none" w:sz="0" w:space="0" w:color="auto"/>
        <w:left w:val="none" w:sz="0" w:space="0" w:color="auto"/>
        <w:bottom w:val="none" w:sz="0" w:space="0" w:color="auto"/>
        <w:right w:val="none" w:sz="0" w:space="0" w:color="auto"/>
      </w:divBdr>
    </w:div>
    <w:div w:id="242959883">
      <w:bodyDiv w:val="1"/>
      <w:marLeft w:val="0"/>
      <w:marRight w:val="0"/>
      <w:marTop w:val="0"/>
      <w:marBottom w:val="0"/>
      <w:divBdr>
        <w:top w:val="none" w:sz="0" w:space="0" w:color="auto"/>
        <w:left w:val="none" w:sz="0" w:space="0" w:color="auto"/>
        <w:bottom w:val="none" w:sz="0" w:space="0" w:color="auto"/>
        <w:right w:val="none" w:sz="0" w:space="0" w:color="auto"/>
      </w:divBdr>
    </w:div>
    <w:div w:id="243221438">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492314">
      <w:bodyDiv w:val="1"/>
      <w:marLeft w:val="0"/>
      <w:marRight w:val="0"/>
      <w:marTop w:val="0"/>
      <w:marBottom w:val="0"/>
      <w:divBdr>
        <w:top w:val="none" w:sz="0" w:space="0" w:color="auto"/>
        <w:left w:val="none" w:sz="0" w:space="0" w:color="auto"/>
        <w:bottom w:val="none" w:sz="0" w:space="0" w:color="auto"/>
        <w:right w:val="none" w:sz="0" w:space="0" w:color="auto"/>
      </w:divBdr>
    </w:div>
    <w:div w:id="244075075">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194825">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34222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655371">
      <w:bodyDiv w:val="1"/>
      <w:marLeft w:val="0"/>
      <w:marRight w:val="0"/>
      <w:marTop w:val="0"/>
      <w:marBottom w:val="0"/>
      <w:divBdr>
        <w:top w:val="none" w:sz="0" w:space="0" w:color="auto"/>
        <w:left w:val="none" w:sz="0" w:space="0" w:color="auto"/>
        <w:bottom w:val="none" w:sz="0" w:space="0" w:color="auto"/>
        <w:right w:val="none" w:sz="0" w:space="0" w:color="auto"/>
      </w:divBdr>
    </w:div>
    <w:div w:id="244656571">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498251">
      <w:bodyDiv w:val="1"/>
      <w:marLeft w:val="0"/>
      <w:marRight w:val="0"/>
      <w:marTop w:val="0"/>
      <w:marBottom w:val="0"/>
      <w:divBdr>
        <w:top w:val="none" w:sz="0" w:space="0" w:color="auto"/>
        <w:left w:val="none" w:sz="0" w:space="0" w:color="auto"/>
        <w:bottom w:val="none" w:sz="0" w:space="0" w:color="auto"/>
        <w:right w:val="none" w:sz="0" w:space="0" w:color="auto"/>
      </w:divBdr>
    </w:div>
    <w:div w:id="245650866">
      <w:bodyDiv w:val="1"/>
      <w:marLeft w:val="0"/>
      <w:marRight w:val="0"/>
      <w:marTop w:val="0"/>
      <w:marBottom w:val="0"/>
      <w:divBdr>
        <w:top w:val="none" w:sz="0" w:space="0" w:color="auto"/>
        <w:left w:val="none" w:sz="0" w:space="0" w:color="auto"/>
        <w:bottom w:val="none" w:sz="0" w:space="0" w:color="auto"/>
        <w:right w:val="none" w:sz="0" w:space="0" w:color="auto"/>
      </w:divBdr>
    </w:div>
    <w:div w:id="245770640">
      <w:bodyDiv w:val="1"/>
      <w:marLeft w:val="0"/>
      <w:marRight w:val="0"/>
      <w:marTop w:val="0"/>
      <w:marBottom w:val="0"/>
      <w:divBdr>
        <w:top w:val="none" w:sz="0" w:space="0" w:color="auto"/>
        <w:left w:val="none" w:sz="0" w:space="0" w:color="auto"/>
        <w:bottom w:val="none" w:sz="0" w:space="0" w:color="auto"/>
        <w:right w:val="none" w:sz="0" w:space="0" w:color="auto"/>
      </w:divBdr>
    </w:div>
    <w:div w:id="245850408">
      <w:bodyDiv w:val="1"/>
      <w:marLeft w:val="0"/>
      <w:marRight w:val="0"/>
      <w:marTop w:val="0"/>
      <w:marBottom w:val="0"/>
      <w:divBdr>
        <w:top w:val="none" w:sz="0" w:space="0" w:color="auto"/>
        <w:left w:val="none" w:sz="0" w:space="0" w:color="auto"/>
        <w:bottom w:val="none" w:sz="0" w:space="0" w:color="auto"/>
        <w:right w:val="none" w:sz="0" w:space="0" w:color="auto"/>
      </w:divBdr>
    </w:div>
    <w:div w:id="245850415">
      <w:bodyDiv w:val="1"/>
      <w:marLeft w:val="0"/>
      <w:marRight w:val="0"/>
      <w:marTop w:val="0"/>
      <w:marBottom w:val="0"/>
      <w:divBdr>
        <w:top w:val="none" w:sz="0" w:space="0" w:color="auto"/>
        <w:left w:val="none" w:sz="0" w:space="0" w:color="auto"/>
        <w:bottom w:val="none" w:sz="0" w:space="0" w:color="auto"/>
        <w:right w:val="none" w:sz="0" w:space="0" w:color="auto"/>
      </w:divBdr>
    </w:div>
    <w:div w:id="24615670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665492">
      <w:bodyDiv w:val="1"/>
      <w:marLeft w:val="0"/>
      <w:marRight w:val="0"/>
      <w:marTop w:val="0"/>
      <w:marBottom w:val="0"/>
      <w:divBdr>
        <w:top w:val="none" w:sz="0" w:space="0" w:color="auto"/>
        <w:left w:val="none" w:sz="0" w:space="0" w:color="auto"/>
        <w:bottom w:val="none" w:sz="0" w:space="0" w:color="auto"/>
        <w:right w:val="none" w:sz="0" w:space="0" w:color="auto"/>
      </w:divBdr>
    </w:div>
    <w:div w:id="247814428">
      <w:bodyDiv w:val="1"/>
      <w:marLeft w:val="0"/>
      <w:marRight w:val="0"/>
      <w:marTop w:val="0"/>
      <w:marBottom w:val="0"/>
      <w:divBdr>
        <w:top w:val="none" w:sz="0" w:space="0" w:color="auto"/>
        <w:left w:val="none" w:sz="0" w:space="0" w:color="auto"/>
        <w:bottom w:val="none" w:sz="0" w:space="0" w:color="auto"/>
        <w:right w:val="none" w:sz="0" w:space="0" w:color="auto"/>
      </w:divBdr>
    </w:div>
    <w:div w:id="248075995">
      <w:bodyDiv w:val="1"/>
      <w:marLeft w:val="0"/>
      <w:marRight w:val="0"/>
      <w:marTop w:val="0"/>
      <w:marBottom w:val="0"/>
      <w:divBdr>
        <w:top w:val="none" w:sz="0" w:space="0" w:color="auto"/>
        <w:left w:val="none" w:sz="0" w:space="0" w:color="auto"/>
        <w:bottom w:val="none" w:sz="0" w:space="0" w:color="auto"/>
        <w:right w:val="none" w:sz="0" w:space="0" w:color="auto"/>
      </w:divBdr>
    </w:div>
    <w:div w:id="248320221">
      <w:bodyDiv w:val="1"/>
      <w:marLeft w:val="0"/>
      <w:marRight w:val="0"/>
      <w:marTop w:val="0"/>
      <w:marBottom w:val="0"/>
      <w:divBdr>
        <w:top w:val="none" w:sz="0" w:space="0" w:color="auto"/>
        <w:left w:val="none" w:sz="0" w:space="0" w:color="auto"/>
        <w:bottom w:val="none" w:sz="0" w:space="0" w:color="auto"/>
        <w:right w:val="none" w:sz="0" w:space="0" w:color="auto"/>
      </w:divBdr>
    </w:div>
    <w:div w:id="248779943">
      <w:bodyDiv w:val="1"/>
      <w:marLeft w:val="0"/>
      <w:marRight w:val="0"/>
      <w:marTop w:val="0"/>
      <w:marBottom w:val="0"/>
      <w:divBdr>
        <w:top w:val="none" w:sz="0" w:space="0" w:color="auto"/>
        <w:left w:val="none" w:sz="0" w:space="0" w:color="auto"/>
        <w:bottom w:val="none" w:sz="0" w:space="0" w:color="auto"/>
        <w:right w:val="none" w:sz="0" w:space="0" w:color="auto"/>
      </w:divBdr>
    </w:div>
    <w:div w:id="249000182">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7991">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70009">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283211">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698327">
      <w:bodyDiv w:val="1"/>
      <w:marLeft w:val="0"/>
      <w:marRight w:val="0"/>
      <w:marTop w:val="0"/>
      <w:marBottom w:val="0"/>
      <w:divBdr>
        <w:top w:val="none" w:sz="0" w:space="0" w:color="auto"/>
        <w:left w:val="none" w:sz="0" w:space="0" w:color="auto"/>
        <w:bottom w:val="none" w:sz="0" w:space="0" w:color="auto"/>
        <w:right w:val="none" w:sz="0" w:space="0" w:color="auto"/>
      </w:divBdr>
    </w:div>
    <w:div w:id="250744383">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893609">
      <w:bodyDiv w:val="1"/>
      <w:marLeft w:val="0"/>
      <w:marRight w:val="0"/>
      <w:marTop w:val="0"/>
      <w:marBottom w:val="0"/>
      <w:divBdr>
        <w:top w:val="none" w:sz="0" w:space="0" w:color="auto"/>
        <w:left w:val="none" w:sz="0" w:space="0" w:color="auto"/>
        <w:bottom w:val="none" w:sz="0" w:space="0" w:color="auto"/>
        <w:right w:val="none" w:sz="0" w:space="0" w:color="auto"/>
      </w:divBdr>
    </w:div>
    <w:div w:id="251479185">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47623">
      <w:bodyDiv w:val="1"/>
      <w:marLeft w:val="0"/>
      <w:marRight w:val="0"/>
      <w:marTop w:val="0"/>
      <w:marBottom w:val="0"/>
      <w:divBdr>
        <w:top w:val="none" w:sz="0" w:space="0" w:color="auto"/>
        <w:left w:val="none" w:sz="0" w:space="0" w:color="auto"/>
        <w:bottom w:val="none" w:sz="0" w:space="0" w:color="auto"/>
        <w:right w:val="none" w:sz="0" w:space="0" w:color="auto"/>
      </w:divBdr>
    </w:div>
    <w:div w:id="251856838">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280146">
      <w:bodyDiv w:val="1"/>
      <w:marLeft w:val="0"/>
      <w:marRight w:val="0"/>
      <w:marTop w:val="0"/>
      <w:marBottom w:val="0"/>
      <w:divBdr>
        <w:top w:val="none" w:sz="0" w:space="0" w:color="auto"/>
        <w:left w:val="none" w:sz="0" w:space="0" w:color="auto"/>
        <w:bottom w:val="none" w:sz="0" w:space="0" w:color="auto"/>
        <w:right w:val="none" w:sz="0" w:space="0" w:color="auto"/>
      </w:divBdr>
    </w:div>
    <w:div w:id="252475677">
      <w:bodyDiv w:val="1"/>
      <w:marLeft w:val="0"/>
      <w:marRight w:val="0"/>
      <w:marTop w:val="0"/>
      <w:marBottom w:val="0"/>
      <w:divBdr>
        <w:top w:val="none" w:sz="0" w:space="0" w:color="auto"/>
        <w:left w:val="none" w:sz="0" w:space="0" w:color="auto"/>
        <w:bottom w:val="none" w:sz="0" w:space="0" w:color="auto"/>
        <w:right w:val="none" w:sz="0" w:space="0" w:color="auto"/>
      </w:divBdr>
    </w:div>
    <w:div w:id="252517253">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633456">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293282">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942610">
      <w:bodyDiv w:val="1"/>
      <w:marLeft w:val="0"/>
      <w:marRight w:val="0"/>
      <w:marTop w:val="0"/>
      <w:marBottom w:val="0"/>
      <w:divBdr>
        <w:top w:val="none" w:sz="0" w:space="0" w:color="auto"/>
        <w:left w:val="none" w:sz="0" w:space="0" w:color="auto"/>
        <w:bottom w:val="none" w:sz="0" w:space="0" w:color="auto"/>
        <w:right w:val="none" w:sz="0" w:space="0" w:color="auto"/>
      </w:divBdr>
    </w:div>
    <w:div w:id="255022462">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10073">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6255373">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448344">
      <w:bodyDiv w:val="1"/>
      <w:marLeft w:val="0"/>
      <w:marRight w:val="0"/>
      <w:marTop w:val="0"/>
      <w:marBottom w:val="0"/>
      <w:divBdr>
        <w:top w:val="none" w:sz="0" w:space="0" w:color="auto"/>
        <w:left w:val="none" w:sz="0" w:space="0" w:color="auto"/>
        <w:bottom w:val="none" w:sz="0" w:space="0" w:color="auto"/>
        <w:right w:val="none" w:sz="0" w:space="0" w:color="auto"/>
      </w:divBdr>
    </w:div>
    <w:div w:id="256911276">
      <w:bodyDiv w:val="1"/>
      <w:marLeft w:val="0"/>
      <w:marRight w:val="0"/>
      <w:marTop w:val="0"/>
      <w:marBottom w:val="0"/>
      <w:divBdr>
        <w:top w:val="none" w:sz="0" w:space="0" w:color="auto"/>
        <w:left w:val="none" w:sz="0" w:space="0" w:color="auto"/>
        <w:bottom w:val="none" w:sz="0" w:space="0" w:color="auto"/>
        <w:right w:val="none" w:sz="0" w:space="0" w:color="auto"/>
      </w:divBdr>
    </w:div>
    <w:div w:id="256914922">
      <w:bodyDiv w:val="1"/>
      <w:marLeft w:val="0"/>
      <w:marRight w:val="0"/>
      <w:marTop w:val="0"/>
      <w:marBottom w:val="0"/>
      <w:divBdr>
        <w:top w:val="none" w:sz="0" w:space="0" w:color="auto"/>
        <w:left w:val="none" w:sz="0" w:space="0" w:color="auto"/>
        <w:bottom w:val="none" w:sz="0" w:space="0" w:color="auto"/>
        <w:right w:val="none" w:sz="0" w:space="0" w:color="auto"/>
      </w:divBdr>
    </w:div>
    <w:div w:id="257100982">
      <w:bodyDiv w:val="1"/>
      <w:marLeft w:val="0"/>
      <w:marRight w:val="0"/>
      <w:marTop w:val="0"/>
      <w:marBottom w:val="0"/>
      <w:divBdr>
        <w:top w:val="none" w:sz="0" w:space="0" w:color="auto"/>
        <w:left w:val="none" w:sz="0" w:space="0" w:color="auto"/>
        <w:bottom w:val="none" w:sz="0" w:space="0" w:color="auto"/>
        <w:right w:val="none" w:sz="0" w:space="0" w:color="auto"/>
      </w:divBdr>
    </w:div>
    <w:div w:id="257298353">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1327">
      <w:bodyDiv w:val="1"/>
      <w:marLeft w:val="0"/>
      <w:marRight w:val="0"/>
      <w:marTop w:val="0"/>
      <w:marBottom w:val="0"/>
      <w:divBdr>
        <w:top w:val="none" w:sz="0" w:space="0" w:color="auto"/>
        <w:left w:val="none" w:sz="0" w:space="0" w:color="auto"/>
        <w:bottom w:val="none" w:sz="0" w:space="0" w:color="auto"/>
        <w:right w:val="none" w:sz="0" w:space="0" w:color="auto"/>
      </w:divBdr>
    </w:div>
    <w:div w:id="258221041">
      <w:bodyDiv w:val="1"/>
      <w:marLeft w:val="0"/>
      <w:marRight w:val="0"/>
      <w:marTop w:val="0"/>
      <w:marBottom w:val="0"/>
      <w:divBdr>
        <w:top w:val="none" w:sz="0" w:space="0" w:color="auto"/>
        <w:left w:val="none" w:sz="0" w:space="0" w:color="auto"/>
        <w:bottom w:val="none" w:sz="0" w:space="0" w:color="auto"/>
        <w:right w:val="none" w:sz="0" w:space="0" w:color="auto"/>
      </w:divBdr>
    </w:div>
    <w:div w:id="258563879">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532761">
      <w:bodyDiv w:val="1"/>
      <w:marLeft w:val="0"/>
      <w:marRight w:val="0"/>
      <w:marTop w:val="0"/>
      <w:marBottom w:val="0"/>
      <w:divBdr>
        <w:top w:val="none" w:sz="0" w:space="0" w:color="auto"/>
        <w:left w:val="none" w:sz="0" w:space="0" w:color="auto"/>
        <w:bottom w:val="none" w:sz="0" w:space="0" w:color="auto"/>
        <w:right w:val="none" w:sz="0" w:space="0" w:color="auto"/>
      </w:divBdr>
    </w:div>
    <w:div w:id="259607661">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068308">
      <w:bodyDiv w:val="1"/>
      <w:marLeft w:val="0"/>
      <w:marRight w:val="0"/>
      <w:marTop w:val="0"/>
      <w:marBottom w:val="0"/>
      <w:divBdr>
        <w:top w:val="none" w:sz="0" w:space="0" w:color="auto"/>
        <w:left w:val="none" w:sz="0" w:space="0" w:color="auto"/>
        <w:bottom w:val="none" w:sz="0" w:space="0" w:color="auto"/>
        <w:right w:val="none" w:sz="0" w:space="0" w:color="auto"/>
      </w:divBdr>
    </w:div>
    <w:div w:id="260141094">
      <w:bodyDiv w:val="1"/>
      <w:marLeft w:val="0"/>
      <w:marRight w:val="0"/>
      <w:marTop w:val="0"/>
      <w:marBottom w:val="0"/>
      <w:divBdr>
        <w:top w:val="none" w:sz="0" w:space="0" w:color="auto"/>
        <w:left w:val="none" w:sz="0" w:space="0" w:color="auto"/>
        <w:bottom w:val="none" w:sz="0" w:space="0" w:color="auto"/>
        <w:right w:val="none" w:sz="0" w:space="0" w:color="auto"/>
      </w:divBdr>
    </w:div>
    <w:div w:id="260261861">
      <w:bodyDiv w:val="1"/>
      <w:marLeft w:val="0"/>
      <w:marRight w:val="0"/>
      <w:marTop w:val="0"/>
      <w:marBottom w:val="0"/>
      <w:divBdr>
        <w:top w:val="none" w:sz="0" w:space="0" w:color="auto"/>
        <w:left w:val="none" w:sz="0" w:space="0" w:color="auto"/>
        <w:bottom w:val="none" w:sz="0" w:space="0" w:color="auto"/>
        <w:right w:val="none" w:sz="0" w:space="0" w:color="auto"/>
      </w:divBdr>
    </w:div>
    <w:div w:id="260376694">
      <w:bodyDiv w:val="1"/>
      <w:marLeft w:val="0"/>
      <w:marRight w:val="0"/>
      <w:marTop w:val="0"/>
      <w:marBottom w:val="0"/>
      <w:divBdr>
        <w:top w:val="none" w:sz="0" w:space="0" w:color="auto"/>
        <w:left w:val="none" w:sz="0" w:space="0" w:color="auto"/>
        <w:bottom w:val="none" w:sz="0" w:space="0" w:color="auto"/>
        <w:right w:val="none" w:sz="0" w:space="0" w:color="auto"/>
      </w:divBdr>
    </w:div>
    <w:div w:id="260381928">
      <w:bodyDiv w:val="1"/>
      <w:marLeft w:val="0"/>
      <w:marRight w:val="0"/>
      <w:marTop w:val="0"/>
      <w:marBottom w:val="0"/>
      <w:divBdr>
        <w:top w:val="none" w:sz="0" w:space="0" w:color="auto"/>
        <w:left w:val="none" w:sz="0" w:space="0" w:color="auto"/>
        <w:bottom w:val="none" w:sz="0" w:space="0" w:color="auto"/>
        <w:right w:val="none" w:sz="0" w:space="0" w:color="auto"/>
      </w:divBdr>
    </w:div>
    <w:div w:id="260458040">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534731">
      <w:bodyDiv w:val="1"/>
      <w:marLeft w:val="0"/>
      <w:marRight w:val="0"/>
      <w:marTop w:val="0"/>
      <w:marBottom w:val="0"/>
      <w:divBdr>
        <w:top w:val="none" w:sz="0" w:space="0" w:color="auto"/>
        <w:left w:val="none" w:sz="0" w:space="0" w:color="auto"/>
        <w:bottom w:val="none" w:sz="0" w:space="0" w:color="auto"/>
        <w:right w:val="none" w:sz="0" w:space="0" w:color="auto"/>
      </w:divBdr>
    </w:div>
    <w:div w:id="26083773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6699">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081640">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763019">
      <w:bodyDiv w:val="1"/>
      <w:marLeft w:val="0"/>
      <w:marRight w:val="0"/>
      <w:marTop w:val="0"/>
      <w:marBottom w:val="0"/>
      <w:divBdr>
        <w:top w:val="none" w:sz="0" w:space="0" w:color="auto"/>
        <w:left w:val="none" w:sz="0" w:space="0" w:color="auto"/>
        <w:bottom w:val="none" w:sz="0" w:space="0" w:color="auto"/>
        <w:right w:val="none" w:sz="0" w:space="0" w:color="auto"/>
      </w:divBdr>
    </w:div>
    <w:div w:id="263198369">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811646">
      <w:bodyDiv w:val="1"/>
      <w:marLeft w:val="0"/>
      <w:marRight w:val="0"/>
      <w:marTop w:val="0"/>
      <w:marBottom w:val="0"/>
      <w:divBdr>
        <w:top w:val="none" w:sz="0" w:space="0" w:color="auto"/>
        <w:left w:val="none" w:sz="0" w:space="0" w:color="auto"/>
        <w:bottom w:val="none" w:sz="0" w:space="0" w:color="auto"/>
        <w:right w:val="none" w:sz="0" w:space="0" w:color="auto"/>
      </w:divBdr>
    </w:div>
    <w:div w:id="263921269">
      <w:bodyDiv w:val="1"/>
      <w:marLeft w:val="0"/>
      <w:marRight w:val="0"/>
      <w:marTop w:val="0"/>
      <w:marBottom w:val="0"/>
      <w:divBdr>
        <w:top w:val="none" w:sz="0" w:space="0" w:color="auto"/>
        <w:left w:val="none" w:sz="0" w:space="0" w:color="auto"/>
        <w:bottom w:val="none" w:sz="0" w:space="0" w:color="auto"/>
        <w:right w:val="none" w:sz="0" w:space="0" w:color="auto"/>
      </w:divBdr>
    </w:div>
    <w:div w:id="263997198">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190928">
      <w:bodyDiv w:val="1"/>
      <w:marLeft w:val="0"/>
      <w:marRight w:val="0"/>
      <w:marTop w:val="0"/>
      <w:marBottom w:val="0"/>
      <w:divBdr>
        <w:top w:val="none" w:sz="0" w:space="0" w:color="auto"/>
        <w:left w:val="none" w:sz="0" w:space="0" w:color="auto"/>
        <w:bottom w:val="none" w:sz="0" w:space="0" w:color="auto"/>
        <w:right w:val="none" w:sz="0" w:space="0" w:color="auto"/>
      </w:divBdr>
    </w:div>
    <w:div w:id="264532972">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60184">
      <w:bodyDiv w:val="1"/>
      <w:marLeft w:val="0"/>
      <w:marRight w:val="0"/>
      <w:marTop w:val="0"/>
      <w:marBottom w:val="0"/>
      <w:divBdr>
        <w:top w:val="none" w:sz="0" w:space="0" w:color="auto"/>
        <w:left w:val="none" w:sz="0" w:space="0" w:color="auto"/>
        <w:bottom w:val="none" w:sz="0" w:space="0" w:color="auto"/>
        <w:right w:val="none" w:sz="0" w:space="0" w:color="auto"/>
      </w:divBdr>
    </w:div>
    <w:div w:id="265232969">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815022">
      <w:bodyDiv w:val="1"/>
      <w:marLeft w:val="0"/>
      <w:marRight w:val="0"/>
      <w:marTop w:val="0"/>
      <w:marBottom w:val="0"/>
      <w:divBdr>
        <w:top w:val="none" w:sz="0" w:space="0" w:color="auto"/>
        <w:left w:val="none" w:sz="0" w:space="0" w:color="auto"/>
        <w:bottom w:val="none" w:sz="0" w:space="0" w:color="auto"/>
        <w:right w:val="none" w:sz="0" w:space="0" w:color="auto"/>
      </w:divBdr>
    </w:div>
    <w:div w:id="266082416">
      <w:bodyDiv w:val="1"/>
      <w:marLeft w:val="0"/>
      <w:marRight w:val="0"/>
      <w:marTop w:val="0"/>
      <w:marBottom w:val="0"/>
      <w:divBdr>
        <w:top w:val="none" w:sz="0" w:space="0" w:color="auto"/>
        <w:left w:val="none" w:sz="0" w:space="0" w:color="auto"/>
        <w:bottom w:val="none" w:sz="0" w:space="0" w:color="auto"/>
        <w:right w:val="none" w:sz="0" w:space="0" w:color="auto"/>
      </w:divBdr>
    </w:div>
    <w:div w:id="266278556">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7905">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815538">
      <w:bodyDiv w:val="1"/>
      <w:marLeft w:val="0"/>
      <w:marRight w:val="0"/>
      <w:marTop w:val="0"/>
      <w:marBottom w:val="0"/>
      <w:divBdr>
        <w:top w:val="none" w:sz="0" w:space="0" w:color="auto"/>
        <w:left w:val="none" w:sz="0" w:space="0" w:color="auto"/>
        <w:bottom w:val="none" w:sz="0" w:space="0" w:color="auto"/>
        <w:right w:val="none" w:sz="0" w:space="0" w:color="auto"/>
      </w:divBdr>
    </w:div>
    <w:div w:id="266960744">
      <w:bodyDiv w:val="1"/>
      <w:marLeft w:val="0"/>
      <w:marRight w:val="0"/>
      <w:marTop w:val="0"/>
      <w:marBottom w:val="0"/>
      <w:divBdr>
        <w:top w:val="none" w:sz="0" w:space="0" w:color="auto"/>
        <w:left w:val="none" w:sz="0" w:space="0" w:color="auto"/>
        <w:bottom w:val="none" w:sz="0" w:space="0" w:color="auto"/>
        <w:right w:val="none" w:sz="0" w:space="0" w:color="auto"/>
      </w:divBdr>
    </w:div>
    <w:div w:id="26700627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8741">
      <w:bodyDiv w:val="1"/>
      <w:marLeft w:val="0"/>
      <w:marRight w:val="0"/>
      <w:marTop w:val="0"/>
      <w:marBottom w:val="0"/>
      <w:divBdr>
        <w:top w:val="none" w:sz="0" w:space="0" w:color="auto"/>
        <w:left w:val="none" w:sz="0" w:space="0" w:color="auto"/>
        <w:bottom w:val="none" w:sz="0" w:space="0" w:color="auto"/>
        <w:right w:val="none" w:sz="0" w:space="0" w:color="auto"/>
      </w:divBdr>
    </w:div>
    <w:div w:id="26720555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6745">
      <w:bodyDiv w:val="1"/>
      <w:marLeft w:val="0"/>
      <w:marRight w:val="0"/>
      <w:marTop w:val="0"/>
      <w:marBottom w:val="0"/>
      <w:divBdr>
        <w:top w:val="none" w:sz="0" w:space="0" w:color="auto"/>
        <w:left w:val="none" w:sz="0" w:space="0" w:color="auto"/>
        <w:bottom w:val="none" w:sz="0" w:space="0" w:color="auto"/>
        <w:right w:val="none" w:sz="0" w:space="0" w:color="auto"/>
      </w:divBdr>
    </w:div>
    <w:div w:id="267467567">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541739">
      <w:bodyDiv w:val="1"/>
      <w:marLeft w:val="0"/>
      <w:marRight w:val="0"/>
      <w:marTop w:val="0"/>
      <w:marBottom w:val="0"/>
      <w:divBdr>
        <w:top w:val="none" w:sz="0" w:space="0" w:color="auto"/>
        <w:left w:val="none" w:sz="0" w:space="0" w:color="auto"/>
        <w:bottom w:val="none" w:sz="0" w:space="0" w:color="auto"/>
        <w:right w:val="none" w:sz="0" w:space="0" w:color="auto"/>
      </w:divBdr>
    </w:div>
    <w:div w:id="267977170">
      <w:bodyDiv w:val="1"/>
      <w:marLeft w:val="0"/>
      <w:marRight w:val="0"/>
      <w:marTop w:val="0"/>
      <w:marBottom w:val="0"/>
      <w:divBdr>
        <w:top w:val="none" w:sz="0" w:space="0" w:color="auto"/>
        <w:left w:val="none" w:sz="0" w:space="0" w:color="auto"/>
        <w:bottom w:val="none" w:sz="0" w:space="0" w:color="auto"/>
        <w:right w:val="none" w:sz="0" w:space="0" w:color="auto"/>
      </w:divBdr>
    </w:div>
    <w:div w:id="268048911">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45938">
      <w:bodyDiv w:val="1"/>
      <w:marLeft w:val="0"/>
      <w:marRight w:val="0"/>
      <w:marTop w:val="0"/>
      <w:marBottom w:val="0"/>
      <w:divBdr>
        <w:top w:val="none" w:sz="0" w:space="0" w:color="auto"/>
        <w:left w:val="none" w:sz="0" w:space="0" w:color="auto"/>
        <w:bottom w:val="none" w:sz="0" w:space="0" w:color="auto"/>
        <w:right w:val="none" w:sz="0" w:space="0" w:color="auto"/>
      </w:divBdr>
    </w:div>
    <w:div w:id="268390482">
      <w:bodyDiv w:val="1"/>
      <w:marLeft w:val="0"/>
      <w:marRight w:val="0"/>
      <w:marTop w:val="0"/>
      <w:marBottom w:val="0"/>
      <w:divBdr>
        <w:top w:val="none" w:sz="0" w:space="0" w:color="auto"/>
        <w:left w:val="none" w:sz="0" w:space="0" w:color="auto"/>
        <w:bottom w:val="none" w:sz="0" w:space="0" w:color="auto"/>
        <w:right w:val="none" w:sz="0" w:space="0" w:color="auto"/>
      </w:divBdr>
    </w:div>
    <w:div w:id="268391361">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8467464">
      <w:bodyDiv w:val="1"/>
      <w:marLeft w:val="0"/>
      <w:marRight w:val="0"/>
      <w:marTop w:val="0"/>
      <w:marBottom w:val="0"/>
      <w:divBdr>
        <w:top w:val="none" w:sz="0" w:space="0" w:color="auto"/>
        <w:left w:val="none" w:sz="0" w:space="0" w:color="auto"/>
        <w:bottom w:val="none" w:sz="0" w:space="0" w:color="auto"/>
        <w:right w:val="none" w:sz="0" w:space="0" w:color="auto"/>
      </w:divBdr>
    </w:div>
    <w:div w:id="269818467">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629215">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23960">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2982346">
      <w:bodyDiv w:val="1"/>
      <w:marLeft w:val="0"/>
      <w:marRight w:val="0"/>
      <w:marTop w:val="0"/>
      <w:marBottom w:val="0"/>
      <w:divBdr>
        <w:top w:val="none" w:sz="0" w:space="0" w:color="auto"/>
        <w:left w:val="none" w:sz="0" w:space="0" w:color="auto"/>
        <w:bottom w:val="none" w:sz="0" w:space="0" w:color="auto"/>
        <w:right w:val="none" w:sz="0" w:space="0" w:color="auto"/>
      </w:divBdr>
    </w:div>
    <w:div w:id="273170066">
      <w:bodyDiv w:val="1"/>
      <w:marLeft w:val="0"/>
      <w:marRight w:val="0"/>
      <w:marTop w:val="0"/>
      <w:marBottom w:val="0"/>
      <w:divBdr>
        <w:top w:val="none" w:sz="0" w:space="0" w:color="auto"/>
        <w:left w:val="none" w:sz="0" w:space="0" w:color="auto"/>
        <w:bottom w:val="none" w:sz="0" w:space="0" w:color="auto"/>
        <w:right w:val="none" w:sz="0" w:space="0" w:color="auto"/>
      </w:divBdr>
    </w:div>
    <w:div w:id="273287807">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444730">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02032">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4870969">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143604">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640234">
      <w:bodyDiv w:val="1"/>
      <w:marLeft w:val="0"/>
      <w:marRight w:val="0"/>
      <w:marTop w:val="0"/>
      <w:marBottom w:val="0"/>
      <w:divBdr>
        <w:top w:val="none" w:sz="0" w:space="0" w:color="auto"/>
        <w:left w:val="none" w:sz="0" w:space="0" w:color="auto"/>
        <w:bottom w:val="none" w:sz="0" w:space="0" w:color="auto"/>
        <w:right w:val="none" w:sz="0" w:space="0" w:color="auto"/>
      </w:divBdr>
    </w:div>
    <w:div w:id="276912303">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70141">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22495">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612758">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8338">
      <w:bodyDiv w:val="1"/>
      <w:marLeft w:val="0"/>
      <w:marRight w:val="0"/>
      <w:marTop w:val="0"/>
      <w:marBottom w:val="0"/>
      <w:divBdr>
        <w:top w:val="none" w:sz="0" w:space="0" w:color="auto"/>
        <w:left w:val="none" w:sz="0" w:space="0" w:color="auto"/>
        <w:bottom w:val="none" w:sz="0" w:space="0" w:color="auto"/>
        <w:right w:val="none" w:sz="0" w:space="0" w:color="auto"/>
      </w:divBdr>
    </w:div>
    <w:div w:id="279269125">
      <w:bodyDiv w:val="1"/>
      <w:marLeft w:val="0"/>
      <w:marRight w:val="0"/>
      <w:marTop w:val="0"/>
      <w:marBottom w:val="0"/>
      <w:divBdr>
        <w:top w:val="none" w:sz="0" w:space="0" w:color="auto"/>
        <w:left w:val="none" w:sz="0" w:space="0" w:color="auto"/>
        <w:bottom w:val="none" w:sz="0" w:space="0" w:color="auto"/>
        <w:right w:val="none" w:sz="0" w:space="0" w:color="auto"/>
      </w:divBdr>
    </w:div>
    <w:div w:id="279387341">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605986">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1051">
      <w:bodyDiv w:val="1"/>
      <w:marLeft w:val="0"/>
      <w:marRight w:val="0"/>
      <w:marTop w:val="0"/>
      <w:marBottom w:val="0"/>
      <w:divBdr>
        <w:top w:val="none" w:sz="0" w:space="0" w:color="auto"/>
        <w:left w:val="none" w:sz="0" w:space="0" w:color="auto"/>
        <w:bottom w:val="none" w:sz="0" w:space="0" w:color="auto"/>
        <w:right w:val="none" w:sz="0" w:space="0" w:color="auto"/>
      </w:divBdr>
    </w:div>
    <w:div w:id="279995423">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9072">
      <w:bodyDiv w:val="1"/>
      <w:marLeft w:val="0"/>
      <w:marRight w:val="0"/>
      <w:marTop w:val="0"/>
      <w:marBottom w:val="0"/>
      <w:divBdr>
        <w:top w:val="none" w:sz="0" w:space="0" w:color="auto"/>
        <w:left w:val="none" w:sz="0" w:space="0" w:color="auto"/>
        <w:bottom w:val="none" w:sz="0" w:space="0" w:color="auto"/>
        <w:right w:val="none" w:sz="0" w:space="0" w:color="auto"/>
      </w:divBdr>
    </w:div>
    <w:div w:id="280189613">
      <w:bodyDiv w:val="1"/>
      <w:marLeft w:val="0"/>
      <w:marRight w:val="0"/>
      <w:marTop w:val="0"/>
      <w:marBottom w:val="0"/>
      <w:divBdr>
        <w:top w:val="none" w:sz="0" w:space="0" w:color="auto"/>
        <w:left w:val="none" w:sz="0" w:space="0" w:color="auto"/>
        <w:bottom w:val="none" w:sz="0" w:space="0" w:color="auto"/>
        <w:right w:val="none" w:sz="0" w:space="0" w:color="auto"/>
      </w:divBdr>
    </w:div>
    <w:div w:id="280576073">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111054">
      <w:bodyDiv w:val="1"/>
      <w:marLeft w:val="0"/>
      <w:marRight w:val="0"/>
      <w:marTop w:val="0"/>
      <w:marBottom w:val="0"/>
      <w:divBdr>
        <w:top w:val="none" w:sz="0" w:space="0" w:color="auto"/>
        <w:left w:val="none" w:sz="0" w:space="0" w:color="auto"/>
        <w:bottom w:val="none" w:sz="0" w:space="0" w:color="auto"/>
        <w:right w:val="none" w:sz="0" w:space="0" w:color="auto"/>
      </w:divBdr>
    </w:div>
    <w:div w:id="281352743">
      <w:bodyDiv w:val="1"/>
      <w:marLeft w:val="0"/>
      <w:marRight w:val="0"/>
      <w:marTop w:val="0"/>
      <w:marBottom w:val="0"/>
      <w:divBdr>
        <w:top w:val="none" w:sz="0" w:space="0" w:color="auto"/>
        <w:left w:val="none" w:sz="0" w:space="0" w:color="auto"/>
        <w:bottom w:val="none" w:sz="0" w:space="0" w:color="auto"/>
        <w:right w:val="none" w:sz="0" w:space="0" w:color="auto"/>
      </w:divBdr>
    </w:div>
    <w:div w:id="281423594">
      <w:bodyDiv w:val="1"/>
      <w:marLeft w:val="0"/>
      <w:marRight w:val="0"/>
      <w:marTop w:val="0"/>
      <w:marBottom w:val="0"/>
      <w:divBdr>
        <w:top w:val="none" w:sz="0" w:space="0" w:color="auto"/>
        <w:left w:val="none" w:sz="0" w:space="0" w:color="auto"/>
        <w:bottom w:val="none" w:sz="0" w:space="0" w:color="auto"/>
        <w:right w:val="none" w:sz="0" w:space="0" w:color="auto"/>
      </w:divBdr>
    </w:div>
    <w:div w:id="281692828">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1963960">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661585">
      <w:bodyDiv w:val="1"/>
      <w:marLeft w:val="0"/>
      <w:marRight w:val="0"/>
      <w:marTop w:val="0"/>
      <w:marBottom w:val="0"/>
      <w:divBdr>
        <w:top w:val="none" w:sz="0" w:space="0" w:color="auto"/>
        <w:left w:val="none" w:sz="0" w:space="0" w:color="auto"/>
        <w:bottom w:val="none" w:sz="0" w:space="0" w:color="auto"/>
        <w:right w:val="none" w:sz="0" w:space="0" w:color="auto"/>
      </w:divBdr>
    </w:div>
    <w:div w:id="282808816">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12600">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464785">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046439">
      <w:bodyDiv w:val="1"/>
      <w:marLeft w:val="0"/>
      <w:marRight w:val="0"/>
      <w:marTop w:val="0"/>
      <w:marBottom w:val="0"/>
      <w:divBdr>
        <w:top w:val="none" w:sz="0" w:space="0" w:color="auto"/>
        <w:left w:val="none" w:sz="0" w:space="0" w:color="auto"/>
        <w:bottom w:val="none" w:sz="0" w:space="0" w:color="auto"/>
        <w:right w:val="none" w:sz="0" w:space="0" w:color="auto"/>
      </w:divBdr>
    </w:div>
    <w:div w:id="284047403">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240358">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5559">
      <w:bodyDiv w:val="1"/>
      <w:marLeft w:val="0"/>
      <w:marRight w:val="0"/>
      <w:marTop w:val="0"/>
      <w:marBottom w:val="0"/>
      <w:divBdr>
        <w:top w:val="none" w:sz="0" w:space="0" w:color="auto"/>
        <w:left w:val="none" w:sz="0" w:space="0" w:color="auto"/>
        <w:bottom w:val="none" w:sz="0" w:space="0" w:color="auto"/>
        <w:right w:val="none" w:sz="0" w:space="0" w:color="auto"/>
      </w:divBdr>
    </w:div>
    <w:div w:id="284511372">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158797">
      <w:bodyDiv w:val="1"/>
      <w:marLeft w:val="0"/>
      <w:marRight w:val="0"/>
      <w:marTop w:val="0"/>
      <w:marBottom w:val="0"/>
      <w:divBdr>
        <w:top w:val="none" w:sz="0" w:space="0" w:color="auto"/>
        <w:left w:val="none" w:sz="0" w:space="0" w:color="auto"/>
        <w:bottom w:val="none" w:sz="0" w:space="0" w:color="auto"/>
        <w:right w:val="none" w:sz="0" w:space="0" w:color="auto"/>
      </w:divBdr>
    </w:div>
    <w:div w:id="285433860">
      <w:bodyDiv w:val="1"/>
      <w:marLeft w:val="0"/>
      <w:marRight w:val="0"/>
      <w:marTop w:val="0"/>
      <w:marBottom w:val="0"/>
      <w:divBdr>
        <w:top w:val="none" w:sz="0" w:space="0" w:color="auto"/>
        <w:left w:val="none" w:sz="0" w:space="0" w:color="auto"/>
        <w:bottom w:val="none" w:sz="0" w:space="0" w:color="auto"/>
        <w:right w:val="none" w:sz="0" w:space="0" w:color="auto"/>
      </w:divBdr>
    </w:div>
    <w:div w:id="285820560">
      <w:bodyDiv w:val="1"/>
      <w:marLeft w:val="0"/>
      <w:marRight w:val="0"/>
      <w:marTop w:val="0"/>
      <w:marBottom w:val="0"/>
      <w:divBdr>
        <w:top w:val="none" w:sz="0" w:space="0" w:color="auto"/>
        <w:left w:val="none" w:sz="0" w:space="0" w:color="auto"/>
        <w:bottom w:val="none" w:sz="0" w:space="0" w:color="auto"/>
        <w:right w:val="none" w:sz="0" w:space="0" w:color="auto"/>
      </w:divBdr>
    </w:div>
    <w:div w:id="285893204">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276922">
      <w:bodyDiv w:val="1"/>
      <w:marLeft w:val="0"/>
      <w:marRight w:val="0"/>
      <w:marTop w:val="0"/>
      <w:marBottom w:val="0"/>
      <w:divBdr>
        <w:top w:val="none" w:sz="0" w:space="0" w:color="auto"/>
        <w:left w:val="none" w:sz="0" w:space="0" w:color="auto"/>
        <w:bottom w:val="none" w:sz="0" w:space="0" w:color="auto"/>
        <w:right w:val="none" w:sz="0" w:space="0" w:color="auto"/>
      </w:divBdr>
    </w:div>
    <w:div w:id="287320545">
      <w:bodyDiv w:val="1"/>
      <w:marLeft w:val="0"/>
      <w:marRight w:val="0"/>
      <w:marTop w:val="0"/>
      <w:marBottom w:val="0"/>
      <w:divBdr>
        <w:top w:val="none" w:sz="0" w:space="0" w:color="auto"/>
        <w:left w:val="none" w:sz="0" w:space="0" w:color="auto"/>
        <w:bottom w:val="none" w:sz="0" w:space="0" w:color="auto"/>
        <w:right w:val="none" w:sz="0" w:space="0" w:color="auto"/>
      </w:divBdr>
    </w:div>
    <w:div w:id="287324830">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662147">
      <w:bodyDiv w:val="1"/>
      <w:marLeft w:val="0"/>
      <w:marRight w:val="0"/>
      <w:marTop w:val="0"/>
      <w:marBottom w:val="0"/>
      <w:divBdr>
        <w:top w:val="none" w:sz="0" w:space="0" w:color="auto"/>
        <w:left w:val="none" w:sz="0" w:space="0" w:color="auto"/>
        <w:bottom w:val="none" w:sz="0" w:space="0" w:color="auto"/>
        <w:right w:val="none" w:sz="0" w:space="0" w:color="auto"/>
      </w:divBdr>
    </w:div>
    <w:div w:id="287667509">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016743">
      <w:bodyDiv w:val="1"/>
      <w:marLeft w:val="0"/>
      <w:marRight w:val="0"/>
      <w:marTop w:val="0"/>
      <w:marBottom w:val="0"/>
      <w:divBdr>
        <w:top w:val="none" w:sz="0" w:space="0" w:color="auto"/>
        <w:left w:val="none" w:sz="0" w:space="0" w:color="auto"/>
        <w:bottom w:val="none" w:sz="0" w:space="0" w:color="auto"/>
        <w:right w:val="none" w:sz="0" w:space="0" w:color="auto"/>
      </w:divBdr>
    </w:div>
    <w:div w:id="289019126">
      <w:bodyDiv w:val="1"/>
      <w:marLeft w:val="0"/>
      <w:marRight w:val="0"/>
      <w:marTop w:val="0"/>
      <w:marBottom w:val="0"/>
      <w:divBdr>
        <w:top w:val="none" w:sz="0" w:space="0" w:color="auto"/>
        <w:left w:val="none" w:sz="0" w:space="0" w:color="auto"/>
        <w:bottom w:val="none" w:sz="0" w:space="0" w:color="auto"/>
        <w:right w:val="none" w:sz="0" w:space="0" w:color="auto"/>
      </w:divBdr>
    </w:div>
    <w:div w:id="289089809">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669469">
      <w:bodyDiv w:val="1"/>
      <w:marLeft w:val="0"/>
      <w:marRight w:val="0"/>
      <w:marTop w:val="0"/>
      <w:marBottom w:val="0"/>
      <w:divBdr>
        <w:top w:val="none" w:sz="0" w:space="0" w:color="auto"/>
        <w:left w:val="none" w:sz="0" w:space="0" w:color="auto"/>
        <w:bottom w:val="none" w:sz="0" w:space="0" w:color="auto"/>
        <w:right w:val="none" w:sz="0" w:space="0" w:color="auto"/>
      </w:divBdr>
    </w:div>
    <w:div w:id="28967733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8994338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0593">
      <w:bodyDiv w:val="1"/>
      <w:marLeft w:val="0"/>
      <w:marRight w:val="0"/>
      <w:marTop w:val="0"/>
      <w:marBottom w:val="0"/>
      <w:divBdr>
        <w:top w:val="none" w:sz="0" w:space="0" w:color="auto"/>
        <w:left w:val="none" w:sz="0" w:space="0" w:color="auto"/>
        <w:bottom w:val="none" w:sz="0" w:space="0" w:color="auto"/>
        <w:right w:val="none" w:sz="0" w:space="0" w:color="auto"/>
      </w:divBdr>
    </w:div>
    <w:div w:id="290403390">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648">
      <w:bodyDiv w:val="1"/>
      <w:marLeft w:val="0"/>
      <w:marRight w:val="0"/>
      <w:marTop w:val="0"/>
      <w:marBottom w:val="0"/>
      <w:divBdr>
        <w:top w:val="none" w:sz="0" w:space="0" w:color="auto"/>
        <w:left w:val="none" w:sz="0" w:space="0" w:color="auto"/>
        <w:bottom w:val="none" w:sz="0" w:space="0" w:color="auto"/>
        <w:right w:val="none" w:sz="0" w:space="0" w:color="auto"/>
      </w:divBdr>
    </w:div>
    <w:div w:id="291328864">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2058178">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66873">
      <w:bodyDiv w:val="1"/>
      <w:marLeft w:val="0"/>
      <w:marRight w:val="0"/>
      <w:marTop w:val="0"/>
      <w:marBottom w:val="0"/>
      <w:divBdr>
        <w:top w:val="none" w:sz="0" w:space="0" w:color="auto"/>
        <w:left w:val="none" w:sz="0" w:space="0" w:color="auto"/>
        <w:bottom w:val="none" w:sz="0" w:space="0" w:color="auto"/>
        <w:right w:val="none" w:sz="0" w:space="0" w:color="auto"/>
      </w:divBdr>
    </w:div>
    <w:div w:id="292638978">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3021311">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254">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4217285">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411595">
      <w:bodyDiv w:val="1"/>
      <w:marLeft w:val="0"/>
      <w:marRight w:val="0"/>
      <w:marTop w:val="0"/>
      <w:marBottom w:val="0"/>
      <w:divBdr>
        <w:top w:val="none" w:sz="0" w:space="0" w:color="auto"/>
        <w:left w:val="none" w:sz="0" w:space="0" w:color="auto"/>
        <w:bottom w:val="none" w:sz="0" w:space="0" w:color="auto"/>
        <w:right w:val="none" w:sz="0" w:space="0" w:color="auto"/>
      </w:divBdr>
    </w:div>
    <w:div w:id="294650506">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794255">
      <w:bodyDiv w:val="1"/>
      <w:marLeft w:val="0"/>
      <w:marRight w:val="0"/>
      <w:marTop w:val="0"/>
      <w:marBottom w:val="0"/>
      <w:divBdr>
        <w:top w:val="none" w:sz="0" w:space="0" w:color="auto"/>
        <w:left w:val="none" w:sz="0" w:space="0" w:color="auto"/>
        <w:bottom w:val="none" w:sz="0" w:space="0" w:color="auto"/>
        <w:right w:val="none" w:sz="0" w:space="0" w:color="auto"/>
      </w:divBdr>
    </w:div>
    <w:div w:id="294800167">
      <w:bodyDiv w:val="1"/>
      <w:marLeft w:val="0"/>
      <w:marRight w:val="0"/>
      <w:marTop w:val="0"/>
      <w:marBottom w:val="0"/>
      <w:divBdr>
        <w:top w:val="none" w:sz="0" w:space="0" w:color="auto"/>
        <w:left w:val="none" w:sz="0" w:space="0" w:color="auto"/>
        <w:bottom w:val="none" w:sz="0" w:space="0" w:color="auto"/>
        <w:right w:val="none" w:sz="0" w:space="0" w:color="auto"/>
      </w:divBdr>
    </w:div>
    <w:div w:id="295062120">
      <w:bodyDiv w:val="1"/>
      <w:marLeft w:val="0"/>
      <w:marRight w:val="0"/>
      <w:marTop w:val="0"/>
      <w:marBottom w:val="0"/>
      <w:divBdr>
        <w:top w:val="none" w:sz="0" w:space="0" w:color="auto"/>
        <w:left w:val="none" w:sz="0" w:space="0" w:color="auto"/>
        <w:bottom w:val="none" w:sz="0" w:space="0" w:color="auto"/>
        <w:right w:val="none" w:sz="0" w:space="0" w:color="auto"/>
      </w:divBdr>
    </w:div>
    <w:div w:id="295456721">
      <w:bodyDiv w:val="1"/>
      <w:marLeft w:val="0"/>
      <w:marRight w:val="0"/>
      <w:marTop w:val="0"/>
      <w:marBottom w:val="0"/>
      <w:divBdr>
        <w:top w:val="none" w:sz="0" w:space="0" w:color="auto"/>
        <w:left w:val="none" w:sz="0" w:space="0" w:color="auto"/>
        <w:bottom w:val="none" w:sz="0" w:space="0" w:color="auto"/>
        <w:right w:val="none" w:sz="0" w:space="0" w:color="auto"/>
      </w:divBdr>
    </w:div>
    <w:div w:id="295570037">
      <w:bodyDiv w:val="1"/>
      <w:marLeft w:val="0"/>
      <w:marRight w:val="0"/>
      <w:marTop w:val="0"/>
      <w:marBottom w:val="0"/>
      <w:divBdr>
        <w:top w:val="none" w:sz="0" w:space="0" w:color="auto"/>
        <w:left w:val="none" w:sz="0" w:space="0" w:color="auto"/>
        <w:bottom w:val="none" w:sz="0" w:space="0" w:color="auto"/>
        <w:right w:val="none" w:sz="0" w:space="0" w:color="auto"/>
      </w:divBdr>
    </w:div>
    <w:div w:id="295837739">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8419">
      <w:bodyDiv w:val="1"/>
      <w:marLeft w:val="0"/>
      <w:marRight w:val="0"/>
      <w:marTop w:val="0"/>
      <w:marBottom w:val="0"/>
      <w:divBdr>
        <w:top w:val="none" w:sz="0" w:space="0" w:color="auto"/>
        <w:left w:val="none" w:sz="0" w:space="0" w:color="auto"/>
        <w:bottom w:val="none" w:sz="0" w:space="0" w:color="auto"/>
        <w:right w:val="none" w:sz="0" w:space="0" w:color="auto"/>
      </w:divBdr>
    </w:div>
    <w:div w:id="296301087">
      <w:bodyDiv w:val="1"/>
      <w:marLeft w:val="0"/>
      <w:marRight w:val="0"/>
      <w:marTop w:val="0"/>
      <w:marBottom w:val="0"/>
      <w:divBdr>
        <w:top w:val="none" w:sz="0" w:space="0" w:color="auto"/>
        <w:left w:val="none" w:sz="0" w:space="0" w:color="auto"/>
        <w:bottom w:val="none" w:sz="0" w:space="0" w:color="auto"/>
        <w:right w:val="none" w:sz="0" w:space="0" w:color="auto"/>
      </w:divBdr>
    </w:div>
    <w:div w:id="296303469">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6689897">
      <w:bodyDiv w:val="1"/>
      <w:marLeft w:val="0"/>
      <w:marRight w:val="0"/>
      <w:marTop w:val="0"/>
      <w:marBottom w:val="0"/>
      <w:divBdr>
        <w:top w:val="none" w:sz="0" w:space="0" w:color="auto"/>
        <w:left w:val="none" w:sz="0" w:space="0" w:color="auto"/>
        <w:bottom w:val="none" w:sz="0" w:space="0" w:color="auto"/>
        <w:right w:val="none" w:sz="0" w:space="0" w:color="auto"/>
      </w:divBdr>
    </w:div>
    <w:div w:id="296692775">
      <w:bodyDiv w:val="1"/>
      <w:marLeft w:val="0"/>
      <w:marRight w:val="0"/>
      <w:marTop w:val="0"/>
      <w:marBottom w:val="0"/>
      <w:divBdr>
        <w:top w:val="none" w:sz="0" w:space="0" w:color="auto"/>
        <w:left w:val="none" w:sz="0" w:space="0" w:color="auto"/>
        <w:bottom w:val="none" w:sz="0" w:space="0" w:color="auto"/>
        <w:right w:val="none" w:sz="0" w:space="0" w:color="auto"/>
      </w:divBdr>
    </w:div>
    <w:div w:id="296759947">
      <w:bodyDiv w:val="1"/>
      <w:marLeft w:val="0"/>
      <w:marRight w:val="0"/>
      <w:marTop w:val="0"/>
      <w:marBottom w:val="0"/>
      <w:divBdr>
        <w:top w:val="none" w:sz="0" w:space="0" w:color="auto"/>
        <w:left w:val="none" w:sz="0" w:space="0" w:color="auto"/>
        <w:bottom w:val="none" w:sz="0" w:space="0" w:color="auto"/>
        <w:right w:val="none" w:sz="0" w:space="0" w:color="auto"/>
      </w:divBdr>
    </w:div>
    <w:div w:id="296955108">
      <w:bodyDiv w:val="1"/>
      <w:marLeft w:val="0"/>
      <w:marRight w:val="0"/>
      <w:marTop w:val="0"/>
      <w:marBottom w:val="0"/>
      <w:divBdr>
        <w:top w:val="none" w:sz="0" w:space="0" w:color="auto"/>
        <w:left w:val="none" w:sz="0" w:space="0" w:color="auto"/>
        <w:bottom w:val="none" w:sz="0" w:space="0" w:color="auto"/>
        <w:right w:val="none" w:sz="0" w:space="0" w:color="auto"/>
      </w:divBdr>
    </w:div>
    <w:div w:id="297027618">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541587">
      <w:bodyDiv w:val="1"/>
      <w:marLeft w:val="0"/>
      <w:marRight w:val="0"/>
      <w:marTop w:val="0"/>
      <w:marBottom w:val="0"/>
      <w:divBdr>
        <w:top w:val="none" w:sz="0" w:space="0" w:color="auto"/>
        <w:left w:val="none" w:sz="0" w:space="0" w:color="auto"/>
        <w:bottom w:val="none" w:sz="0" w:space="0" w:color="auto"/>
        <w:right w:val="none" w:sz="0" w:space="0" w:color="auto"/>
      </w:divBdr>
    </w:div>
    <w:div w:id="297758859">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84631">
      <w:bodyDiv w:val="1"/>
      <w:marLeft w:val="0"/>
      <w:marRight w:val="0"/>
      <w:marTop w:val="0"/>
      <w:marBottom w:val="0"/>
      <w:divBdr>
        <w:top w:val="none" w:sz="0" w:space="0" w:color="auto"/>
        <w:left w:val="none" w:sz="0" w:space="0" w:color="auto"/>
        <w:bottom w:val="none" w:sz="0" w:space="0" w:color="auto"/>
        <w:right w:val="none" w:sz="0" w:space="0" w:color="auto"/>
      </w:divBdr>
    </w:div>
    <w:div w:id="297951746">
      <w:bodyDiv w:val="1"/>
      <w:marLeft w:val="0"/>
      <w:marRight w:val="0"/>
      <w:marTop w:val="0"/>
      <w:marBottom w:val="0"/>
      <w:divBdr>
        <w:top w:val="none" w:sz="0" w:space="0" w:color="auto"/>
        <w:left w:val="none" w:sz="0" w:space="0" w:color="auto"/>
        <w:bottom w:val="none" w:sz="0" w:space="0" w:color="auto"/>
        <w:right w:val="none" w:sz="0" w:space="0" w:color="auto"/>
      </w:divBdr>
    </w:div>
    <w:div w:id="297999501">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456137">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610146">
      <w:bodyDiv w:val="1"/>
      <w:marLeft w:val="0"/>
      <w:marRight w:val="0"/>
      <w:marTop w:val="0"/>
      <w:marBottom w:val="0"/>
      <w:divBdr>
        <w:top w:val="none" w:sz="0" w:space="0" w:color="auto"/>
        <w:left w:val="none" w:sz="0" w:space="0" w:color="auto"/>
        <w:bottom w:val="none" w:sz="0" w:space="0" w:color="auto"/>
        <w:right w:val="none" w:sz="0" w:space="0" w:color="auto"/>
      </w:divBdr>
    </w:div>
    <w:div w:id="298656785">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3334">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9072842">
      <w:bodyDiv w:val="1"/>
      <w:marLeft w:val="0"/>
      <w:marRight w:val="0"/>
      <w:marTop w:val="0"/>
      <w:marBottom w:val="0"/>
      <w:divBdr>
        <w:top w:val="none" w:sz="0" w:space="0" w:color="auto"/>
        <w:left w:val="none" w:sz="0" w:space="0" w:color="auto"/>
        <w:bottom w:val="none" w:sz="0" w:space="0" w:color="auto"/>
        <w:right w:val="none" w:sz="0" w:space="0" w:color="auto"/>
      </w:divBdr>
    </w:div>
    <w:div w:id="299116413">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66294">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039761">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817583">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2200018">
      <w:bodyDiv w:val="1"/>
      <w:marLeft w:val="0"/>
      <w:marRight w:val="0"/>
      <w:marTop w:val="0"/>
      <w:marBottom w:val="0"/>
      <w:divBdr>
        <w:top w:val="none" w:sz="0" w:space="0" w:color="auto"/>
        <w:left w:val="none" w:sz="0" w:space="0" w:color="auto"/>
        <w:bottom w:val="none" w:sz="0" w:space="0" w:color="auto"/>
        <w:right w:val="none" w:sz="0" w:space="0" w:color="auto"/>
      </w:divBdr>
    </w:div>
    <w:div w:id="302389479">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20993">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12166">
      <w:bodyDiv w:val="1"/>
      <w:marLeft w:val="0"/>
      <w:marRight w:val="0"/>
      <w:marTop w:val="0"/>
      <w:marBottom w:val="0"/>
      <w:divBdr>
        <w:top w:val="none" w:sz="0" w:space="0" w:color="auto"/>
        <w:left w:val="none" w:sz="0" w:space="0" w:color="auto"/>
        <w:bottom w:val="none" w:sz="0" w:space="0" w:color="auto"/>
        <w:right w:val="none" w:sz="0" w:space="0" w:color="auto"/>
      </w:divBdr>
    </w:div>
    <w:div w:id="303315024">
      <w:bodyDiv w:val="1"/>
      <w:marLeft w:val="0"/>
      <w:marRight w:val="0"/>
      <w:marTop w:val="0"/>
      <w:marBottom w:val="0"/>
      <w:divBdr>
        <w:top w:val="none" w:sz="0" w:space="0" w:color="auto"/>
        <w:left w:val="none" w:sz="0" w:space="0" w:color="auto"/>
        <w:bottom w:val="none" w:sz="0" w:space="0" w:color="auto"/>
        <w:right w:val="none" w:sz="0" w:space="0" w:color="auto"/>
      </w:divBdr>
    </w:div>
    <w:div w:id="303387247">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583323">
      <w:bodyDiv w:val="1"/>
      <w:marLeft w:val="0"/>
      <w:marRight w:val="0"/>
      <w:marTop w:val="0"/>
      <w:marBottom w:val="0"/>
      <w:divBdr>
        <w:top w:val="none" w:sz="0" w:space="0" w:color="auto"/>
        <w:left w:val="none" w:sz="0" w:space="0" w:color="auto"/>
        <w:bottom w:val="none" w:sz="0" w:space="0" w:color="auto"/>
        <w:right w:val="none" w:sz="0" w:space="0" w:color="auto"/>
      </w:divBdr>
    </w:div>
    <w:div w:id="303701513">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07030">
      <w:bodyDiv w:val="1"/>
      <w:marLeft w:val="0"/>
      <w:marRight w:val="0"/>
      <w:marTop w:val="0"/>
      <w:marBottom w:val="0"/>
      <w:divBdr>
        <w:top w:val="none" w:sz="0" w:space="0" w:color="auto"/>
        <w:left w:val="none" w:sz="0" w:space="0" w:color="auto"/>
        <w:bottom w:val="none" w:sz="0" w:space="0" w:color="auto"/>
        <w:right w:val="none" w:sz="0" w:space="0" w:color="auto"/>
      </w:divBdr>
    </w:div>
    <w:div w:id="303825134">
      <w:bodyDiv w:val="1"/>
      <w:marLeft w:val="0"/>
      <w:marRight w:val="0"/>
      <w:marTop w:val="0"/>
      <w:marBottom w:val="0"/>
      <w:divBdr>
        <w:top w:val="none" w:sz="0" w:space="0" w:color="auto"/>
        <w:left w:val="none" w:sz="0" w:space="0" w:color="auto"/>
        <w:bottom w:val="none" w:sz="0" w:space="0" w:color="auto"/>
        <w:right w:val="none" w:sz="0" w:space="0" w:color="auto"/>
      </w:divBdr>
    </w:div>
    <w:div w:id="304161098">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822773">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4970792">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278380">
      <w:bodyDiv w:val="1"/>
      <w:marLeft w:val="0"/>
      <w:marRight w:val="0"/>
      <w:marTop w:val="0"/>
      <w:marBottom w:val="0"/>
      <w:divBdr>
        <w:top w:val="none" w:sz="0" w:space="0" w:color="auto"/>
        <w:left w:val="none" w:sz="0" w:space="0" w:color="auto"/>
        <w:bottom w:val="none" w:sz="0" w:space="0" w:color="auto"/>
        <w:right w:val="none" w:sz="0" w:space="0" w:color="auto"/>
      </w:divBdr>
    </w:div>
    <w:div w:id="305284748">
      <w:bodyDiv w:val="1"/>
      <w:marLeft w:val="0"/>
      <w:marRight w:val="0"/>
      <w:marTop w:val="0"/>
      <w:marBottom w:val="0"/>
      <w:divBdr>
        <w:top w:val="none" w:sz="0" w:space="0" w:color="auto"/>
        <w:left w:val="none" w:sz="0" w:space="0" w:color="auto"/>
        <w:bottom w:val="none" w:sz="0" w:space="0" w:color="auto"/>
        <w:right w:val="none" w:sz="0" w:space="0" w:color="auto"/>
      </w:divBdr>
    </w:div>
    <w:div w:id="305545951">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25119">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09390">
      <w:bodyDiv w:val="1"/>
      <w:marLeft w:val="0"/>
      <w:marRight w:val="0"/>
      <w:marTop w:val="0"/>
      <w:marBottom w:val="0"/>
      <w:divBdr>
        <w:top w:val="none" w:sz="0" w:space="0" w:color="auto"/>
        <w:left w:val="none" w:sz="0" w:space="0" w:color="auto"/>
        <w:bottom w:val="none" w:sz="0" w:space="0" w:color="auto"/>
        <w:right w:val="none" w:sz="0" w:space="0" w:color="auto"/>
      </w:divBdr>
    </w:div>
    <w:div w:id="306278541">
      <w:bodyDiv w:val="1"/>
      <w:marLeft w:val="0"/>
      <w:marRight w:val="0"/>
      <w:marTop w:val="0"/>
      <w:marBottom w:val="0"/>
      <w:divBdr>
        <w:top w:val="none" w:sz="0" w:space="0" w:color="auto"/>
        <w:left w:val="none" w:sz="0" w:space="0" w:color="auto"/>
        <w:bottom w:val="none" w:sz="0" w:space="0" w:color="auto"/>
        <w:right w:val="none" w:sz="0" w:space="0" w:color="auto"/>
      </w:divBdr>
    </w:div>
    <w:div w:id="306667975">
      <w:bodyDiv w:val="1"/>
      <w:marLeft w:val="0"/>
      <w:marRight w:val="0"/>
      <w:marTop w:val="0"/>
      <w:marBottom w:val="0"/>
      <w:divBdr>
        <w:top w:val="none" w:sz="0" w:space="0" w:color="auto"/>
        <w:left w:val="none" w:sz="0" w:space="0" w:color="auto"/>
        <w:bottom w:val="none" w:sz="0" w:space="0" w:color="auto"/>
        <w:right w:val="none" w:sz="0" w:space="0" w:color="auto"/>
      </w:divBdr>
    </w:div>
    <w:div w:id="306739429">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6858019">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518368">
      <w:bodyDiv w:val="1"/>
      <w:marLeft w:val="0"/>
      <w:marRight w:val="0"/>
      <w:marTop w:val="0"/>
      <w:marBottom w:val="0"/>
      <w:divBdr>
        <w:top w:val="none" w:sz="0" w:space="0" w:color="auto"/>
        <w:left w:val="none" w:sz="0" w:space="0" w:color="auto"/>
        <w:bottom w:val="none" w:sz="0" w:space="0" w:color="auto"/>
        <w:right w:val="none" w:sz="0" w:space="0" w:color="auto"/>
      </w:divBdr>
    </w:div>
    <w:div w:id="307630623">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7787154">
      <w:bodyDiv w:val="1"/>
      <w:marLeft w:val="0"/>
      <w:marRight w:val="0"/>
      <w:marTop w:val="0"/>
      <w:marBottom w:val="0"/>
      <w:divBdr>
        <w:top w:val="none" w:sz="0" w:space="0" w:color="auto"/>
        <w:left w:val="none" w:sz="0" w:space="0" w:color="auto"/>
        <w:bottom w:val="none" w:sz="0" w:space="0" w:color="auto"/>
        <w:right w:val="none" w:sz="0" w:space="0" w:color="auto"/>
      </w:divBdr>
    </w:div>
    <w:div w:id="307823083">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638508">
      <w:bodyDiv w:val="1"/>
      <w:marLeft w:val="0"/>
      <w:marRight w:val="0"/>
      <w:marTop w:val="0"/>
      <w:marBottom w:val="0"/>
      <w:divBdr>
        <w:top w:val="none" w:sz="0" w:space="0" w:color="auto"/>
        <w:left w:val="none" w:sz="0" w:space="0" w:color="auto"/>
        <w:bottom w:val="none" w:sz="0" w:space="0" w:color="auto"/>
        <w:right w:val="none" w:sz="0" w:space="0" w:color="auto"/>
      </w:divBdr>
    </w:div>
    <w:div w:id="309094302">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598692">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063750">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447508">
      <w:bodyDiv w:val="1"/>
      <w:marLeft w:val="0"/>
      <w:marRight w:val="0"/>
      <w:marTop w:val="0"/>
      <w:marBottom w:val="0"/>
      <w:divBdr>
        <w:top w:val="none" w:sz="0" w:space="0" w:color="auto"/>
        <w:left w:val="none" w:sz="0" w:space="0" w:color="auto"/>
        <w:bottom w:val="none" w:sz="0" w:space="0" w:color="auto"/>
        <w:right w:val="none" w:sz="0" w:space="0" w:color="auto"/>
      </w:divBdr>
    </w:div>
    <w:div w:id="310449451">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76297">
      <w:bodyDiv w:val="1"/>
      <w:marLeft w:val="0"/>
      <w:marRight w:val="0"/>
      <w:marTop w:val="0"/>
      <w:marBottom w:val="0"/>
      <w:divBdr>
        <w:top w:val="none" w:sz="0" w:space="0" w:color="auto"/>
        <w:left w:val="none" w:sz="0" w:space="0" w:color="auto"/>
        <w:bottom w:val="none" w:sz="0" w:space="0" w:color="auto"/>
        <w:right w:val="none" w:sz="0" w:space="0" w:color="auto"/>
      </w:divBdr>
    </w:div>
    <w:div w:id="311371255">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374592">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760306">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485473">
      <w:bodyDiv w:val="1"/>
      <w:marLeft w:val="0"/>
      <w:marRight w:val="0"/>
      <w:marTop w:val="0"/>
      <w:marBottom w:val="0"/>
      <w:divBdr>
        <w:top w:val="none" w:sz="0" w:space="0" w:color="auto"/>
        <w:left w:val="none" w:sz="0" w:space="0" w:color="auto"/>
        <w:bottom w:val="none" w:sz="0" w:space="0" w:color="auto"/>
        <w:right w:val="none" w:sz="0" w:space="0" w:color="auto"/>
      </w:divBdr>
    </w:div>
    <w:div w:id="312488546">
      <w:bodyDiv w:val="1"/>
      <w:marLeft w:val="0"/>
      <w:marRight w:val="0"/>
      <w:marTop w:val="0"/>
      <w:marBottom w:val="0"/>
      <w:divBdr>
        <w:top w:val="none" w:sz="0" w:space="0" w:color="auto"/>
        <w:left w:val="none" w:sz="0" w:space="0" w:color="auto"/>
        <w:bottom w:val="none" w:sz="0" w:space="0" w:color="auto"/>
        <w:right w:val="none" w:sz="0" w:space="0" w:color="auto"/>
      </w:divBdr>
    </w:div>
    <w:div w:id="312760403">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3729858">
      <w:bodyDiv w:val="1"/>
      <w:marLeft w:val="0"/>
      <w:marRight w:val="0"/>
      <w:marTop w:val="0"/>
      <w:marBottom w:val="0"/>
      <w:divBdr>
        <w:top w:val="none" w:sz="0" w:space="0" w:color="auto"/>
        <w:left w:val="none" w:sz="0" w:space="0" w:color="auto"/>
        <w:bottom w:val="none" w:sz="0" w:space="0" w:color="auto"/>
        <w:right w:val="none" w:sz="0" w:space="0" w:color="auto"/>
      </w:divBdr>
    </w:div>
    <w:div w:id="313876257">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42119">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033265">
      <w:bodyDiv w:val="1"/>
      <w:marLeft w:val="0"/>
      <w:marRight w:val="0"/>
      <w:marTop w:val="0"/>
      <w:marBottom w:val="0"/>
      <w:divBdr>
        <w:top w:val="none" w:sz="0" w:space="0" w:color="auto"/>
        <w:left w:val="none" w:sz="0" w:space="0" w:color="auto"/>
        <w:bottom w:val="none" w:sz="0" w:space="0" w:color="auto"/>
        <w:right w:val="none" w:sz="0" w:space="0" w:color="auto"/>
      </w:divBdr>
    </w:div>
    <w:div w:id="315690857">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883272">
      <w:bodyDiv w:val="1"/>
      <w:marLeft w:val="0"/>
      <w:marRight w:val="0"/>
      <w:marTop w:val="0"/>
      <w:marBottom w:val="0"/>
      <w:divBdr>
        <w:top w:val="none" w:sz="0" w:space="0" w:color="auto"/>
        <w:left w:val="none" w:sz="0" w:space="0" w:color="auto"/>
        <w:bottom w:val="none" w:sz="0" w:space="0" w:color="auto"/>
        <w:right w:val="none" w:sz="0" w:space="0" w:color="auto"/>
      </w:divBdr>
    </w:div>
    <w:div w:id="317853064">
      <w:bodyDiv w:val="1"/>
      <w:marLeft w:val="0"/>
      <w:marRight w:val="0"/>
      <w:marTop w:val="0"/>
      <w:marBottom w:val="0"/>
      <w:divBdr>
        <w:top w:val="none" w:sz="0" w:space="0" w:color="auto"/>
        <w:left w:val="none" w:sz="0" w:space="0" w:color="auto"/>
        <w:bottom w:val="none" w:sz="0" w:space="0" w:color="auto"/>
        <w:right w:val="none" w:sz="0" w:space="0" w:color="auto"/>
      </w:divBdr>
    </w:div>
    <w:div w:id="317881957">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508845">
      <w:bodyDiv w:val="1"/>
      <w:marLeft w:val="0"/>
      <w:marRight w:val="0"/>
      <w:marTop w:val="0"/>
      <w:marBottom w:val="0"/>
      <w:divBdr>
        <w:top w:val="none" w:sz="0" w:space="0" w:color="auto"/>
        <w:left w:val="none" w:sz="0" w:space="0" w:color="auto"/>
        <w:bottom w:val="none" w:sz="0" w:space="0" w:color="auto"/>
        <w:right w:val="none" w:sz="0" w:space="0" w:color="auto"/>
      </w:divBdr>
    </w:div>
    <w:div w:id="318653252">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778576">
      <w:bodyDiv w:val="1"/>
      <w:marLeft w:val="0"/>
      <w:marRight w:val="0"/>
      <w:marTop w:val="0"/>
      <w:marBottom w:val="0"/>
      <w:divBdr>
        <w:top w:val="none" w:sz="0" w:space="0" w:color="auto"/>
        <w:left w:val="none" w:sz="0" w:space="0" w:color="auto"/>
        <w:bottom w:val="none" w:sz="0" w:space="0" w:color="auto"/>
        <w:right w:val="none" w:sz="0" w:space="0" w:color="auto"/>
      </w:divBdr>
    </w:div>
    <w:div w:id="318849289">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1352">
      <w:bodyDiv w:val="1"/>
      <w:marLeft w:val="0"/>
      <w:marRight w:val="0"/>
      <w:marTop w:val="0"/>
      <w:marBottom w:val="0"/>
      <w:divBdr>
        <w:top w:val="none" w:sz="0" w:space="0" w:color="auto"/>
        <w:left w:val="none" w:sz="0" w:space="0" w:color="auto"/>
        <w:bottom w:val="none" w:sz="0" w:space="0" w:color="auto"/>
        <w:right w:val="none" w:sz="0" w:space="0" w:color="auto"/>
      </w:divBdr>
    </w:div>
    <w:div w:id="319189562">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236109">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19768456">
      <w:bodyDiv w:val="1"/>
      <w:marLeft w:val="0"/>
      <w:marRight w:val="0"/>
      <w:marTop w:val="0"/>
      <w:marBottom w:val="0"/>
      <w:divBdr>
        <w:top w:val="none" w:sz="0" w:space="0" w:color="auto"/>
        <w:left w:val="none" w:sz="0" w:space="0" w:color="auto"/>
        <w:bottom w:val="none" w:sz="0" w:space="0" w:color="auto"/>
        <w:right w:val="none" w:sz="0" w:space="0" w:color="auto"/>
      </w:divBdr>
    </w:div>
    <w:div w:id="319815744">
      <w:bodyDiv w:val="1"/>
      <w:marLeft w:val="0"/>
      <w:marRight w:val="0"/>
      <w:marTop w:val="0"/>
      <w:marBottom w:val="0"/>
      <w:divBdr>
        <w:top w:val="none" w:sz="0" w:space="0" w:color="auto"/>
        <w:left w:val="none" w:sz="0" w:space="0" w:color="auto"/>
        <w:bottom w:val="none" w:sz="0" w:space="0" w:color="auto"/>
        <w:right w:val="none" w:sz="0" w:space="0" w:color="auto"/>
      </w:divBdr>
    </w:div>
    <w:div w:id="319962312">
      <w:bodyDiv w:val="1"/>
      <w:marLeft w:val="0"/>
      <w:marRight w:val="0"/>
      <w:marTop w:val="0"/>
      <w:marBottom w:val="0"/>
      <w:divBdr>
        <w:top w:val="none" w:sz="0" w:space="0" w:color="auto"/>
        <w:left w:val="none" w:sz="0" w:space="0" w:color="auto"/>
        <w:bottom w:val="none" w:sz="0" w:space="0" w:color="auto"/>
        <w:right w:val="none" w:sz="0" w:space="0" w:color="auto"/>
      </w:divBdr>
    </w:div>
    <w:div w:id="320156263">
      <w:bodyDiv w:val="1"/>
      <w:marLeft w:val="0"/>
      <w:marRight w:val="0"/>
      <w:marTop w:val="0"/>
      <w:marBottom w:val="0"/>
      <w:divBdr>
        <w:top w:val="none" w:sz="0" w:space="0" w:color="auto"/>
        <w:left w:val="none" w:sz="0" w:space="0" w:color="auto"/>
        <w:bottom w:val="none" w:sz="0" w:space="0" w:color="auto"/>
        <w:right w:val="none" w:sz="0" w:space="0" w:color="auto"/>
      </w:divBdr>
    </w:div>
    <w:div w:id="320161975">
      <w:bodyDiv w:val="1"/>
      <w:marLeft w:val="0"/>
      <w:marRight w:val="0"/>
      <w:marTop w:val="0"/>
      <w:marBottom w:val="0"/>
      <w:divBdr>
        <w:top w:val="none" w:sz="0" w:space="0" w:color="auto"/>
        <w:left w:val="none" w:sz="0" w:space="0" w:color="auto"/>
        <w:bottom w:val="none" w:sz="0" w:space="0" w:color="auto"/>
        <w:right w:val="none" w:sz="0" w:space="0" w:color="auto"/>
      </w:divBdr>
    </w:div>
    <w:div w:id="320162448">
      <w:bodyDiv w:val="1"/>
      <w:marLeft w:val="0"/>
      <w:marRight w:val="0"/>
      <w:marTop w:val="0"/>
      <w:marBottom w:val="0"/>
      <w:divBdr>
        <w:top w:val="none" w:sz="0" w:space="0" w:color="auto"/>
        <w:left w:val="none" w:sz="0" w:space="0" w:color="auto"/>
        <w:bottom w:val="none" w:sz="0" w:space="0" w:color="auto"/>
        <w:right w:val="none" w:sz="0" w:space="0" w:color="auto"/>
      </w:divBdr>
    </w:div>
    <w:div w:id="320282072">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12358">
      <w:bodyDiv w:val="1"/>
      <w:marLeft w:val="0"/>
      <w:marRight w:val="0"/>
      <w:marTop w:val="0"/>
      <w:marBottom w:val="0"/>
      <w:divBdr>
        <w:top w:val="none" w:sz="0" w:space="0" w:color="auto"/>
        <w:left w:val="none" w:sz="0" w:space="0" w:color="auto"/>
        <w:bottom w:val="none" w:sz="0" w:space="0" w:color="auto"/>
        <w:right w:val="none" w:sz="0" w:space="0" w:color="auto"/>
      </w:divBdr>
    </w:div>
    <w:div w:id="32134810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467639">
      <w:bodyDiv w:val="1"/>
      <w:marLeft w:val="0"/>
      <w:marRight w:val="0"/>
      <w:marTop w:val="0"/>
      <w:marBottom w:val="0"/>
      <w:divBdr>
        <w:top w:val="none" w:sz="0" w:space="0" w:color="auto"/>
        <w:left w:val="none" w:sz="0" w:space="0" w:color="auto"/>
        <w:bottom w:val="none" w:sz="0" w:space="0" w:color="auto"/>
        <w:right w:val="none" w:sz="0" w:space="0" w:color="auto"/>
      </w:divBdr>
    </w:div>
    <w:div w:id="321586665">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199724">
      <w:bodyDiv w:val="1"/>
      <w:marLeft w:val="0"/>
      <w:marRight w:val="0"/>
      <w:marTop w:val="0"/>
      <w:marBottom w:val="0"/>
      <w:divBdr>
        <w:top w:val="none" w:sz="0" w:space="0" w:color="auto"/>
        <w:left w:val="none" w:sz="0" w:space="0" w:color="auto"/>
        <w:bottom w:val="none" w:sz="0" w:space="0" w:color="auto"/>
        <w:right w:val="none" w:sz="0" w:space="0" w:color="auto"/>
      </w:divBdr>
    </w:div>
    <w:div w:id="322202977">
      <w:bodyDiv w:val="1"/>
      <w:marLeft w:val="0"/>
      <w:marRight w:val="0"/>
      <w:marTop w:val="0"/>
      <w:marBottom w:val="0"/>
      <w:divBdr>
        <w:top w:val="none" w:sz="0" w:space="0" w:color="auto"/>
        <w:left w:val="none" w:sz="0" w:space="0" w:color="auto"/>
        <w:bottom w:val="none" w:sz="0" w:space="0" w:color="auto"/>
        <w:right w:val="none" w:sz="0" w:space="0" w:color="auto"/>
      </w:divBdr>
    </w:div>
    <w:div w:id="322240971">
      <w:bodyDiv w:val="1"/>
      <w:marLeft w:val="0"/>
      <w:marRight w:val="0"/>
      <w:marTop w:val="0"/>
      <w:marBottom w:val="0"/>
      <w:divBdr>
        <w:top w:val="none" w:sz="0" w:space="0" w:color="auto"/>
        <w:left w:val="none" w:sz="0" w:space="0" w:color="auto"/>
        <w:bottom w:val="none" w:sz="0" w:space="0" w:color="auto"/>
        <w:right w:val="none" w:sz="0" w:space="0" w:color="auto"/>
      </w:divBdr>
    </w:div>
    <w:div w:id="322318967">
      <w:bodyDiv w:val="1"/>
      <w:marLeft w:val="0"/>
      <w:marRight w:val="0"/>
      <w:marTop w:val="0"/>
      <w:marBottom w:val="0"/>
      <w:divBdr>
        <w:top w:val="none" w:sz="0" w:space="0" w:color="auto"/>
        <w:left w:val="none" w:sz="0" w:space="0" w:color="auto"/>
        <w:bottom w:val="none" w:sz="0" w:space="0" w:color="auto"/>
        <w:right w:val="none" w:sz="0" w:space="0" w:color="auto"/>
      </w:divBdr>
    </w:div>
    <w:div w:id="32239260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434561">
      <w:bodyDiv w:val="1"/>
      <w:marLeft w:val="0"/>
      <w:marRight w:val="0"/>
      <w:marTop w:val="0"/>
      <w:marBottom w:val="0"/>
      <w:divBdr>
        <w:top w:val="none" w:sz="0" w:space="0" w:color="auto"/>
        <w:left w:val="none" w:sz="0" w:space="0" w:color="auto"/>
        <w:bottom w:val="none" w:sz="0" w:space="0" w:color="auto"/>
        <w:right w:val="none" w:sz="0" w:space="0" w:color="auto"/>
      </w:divBdr>
    </w:div>
    <w:div w:id="323554286">
      <w:bodyDiv w:val="1"/>
      <w:marLeft w:val="0"/>
      <w:marRight w:val="0"/>
      <w:marTop w:val="0"/>
      <w:marBottom w:val="0"/>
      <w:divBdr>
        <w:top w:val="none" w:sz="0" w:space="0" w:color="auto"/>
        <w:left w:val="none" w:sz="0" w:space="0" w:color="auto"/>
        <w:bottom w:val="none" w:sz="0" w:space="0" w:color="auto"/>
        <w:right w:val="none" w:sz="0" w:space="0" w:color="auto"/>
      </w:divBdr>
    </w:div>
    <w:div w:id="324405261">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939288">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474513">
      <w:bodyDiv w:val="1"/>
      <w:marLeft w:val="0"/>
      <w:marRight w:val="0"/>
      <w:marTop w:val="0"/>
      <w:marBottom w:val="0"/>
      <w:divBdr>
        <w:top w:val="none" w:sz="0" w:space="0" w:color="auto"/>
        <w:left w:val="none" w:sz="0" w:space="0" w:color="auto"/>
        <w:bottom w:val="none" w:sz="0" w:space="0" w:color="auto"/>
        <w:right w:val="none" w:sz="0" w:space="0" w:color="auto"/>
      </w:divBdr>
    </w:div>
    <w:div w:id="325518792">
      <w:bodyDiv w:val="1"/>
      <w:marLeft w:val="0"/>
      <w:marRight w:val="0"/>
      <w:marTop w:val="0"/>
      <w:marBottom w:val="0"/>
      <w:divBdr>
        <w:top w:val="none" w:sz="0" w:space="0" w:color="auto"/>
        <w:left w:val="none" w:sz="0" w:space="0" w:color="auto"/>
        <w:bottom w:val="none" w:sz="0" w:space="0" w:color="auto"/>
        <w:right w:val="none" w:sz="0" w:space="0" w:color="auto"/>
      </w:divBdr>
    </w:div>
    <w:div w:id="325717129">
      <w:bodyDiv w:val="1"/>
      <w:marLeft w:val="0"/>
      <w:marRight w:val="0"/>
      <w:marTop w:val="0"/>
      <w:marBottom w:val="0"/>
      <w:divBdr>
        <w:top w:val="none" w:sz="0" w:space="0" w:color="auto"/>
        <w:left w:val="none" w:sz="0" w:space="0" w:color="auto"/>
        <w:bottom w:val="none" w:sz="0" w:space="0" w:color="auto"/>
        <w:right w:val="none" w:sz="0" w:space="0" w:color="auto"/>
      </w:divBdr>
    </w:div>
    <w:div w:id="325742550">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592982">
      <w:bodyDiv w:val="1"/>
      <w:marLeft w:val="0"/>
      <w:marRight w:val="0"/>
      <w:marTop w:val="0"/>
      <w:marBottom w:val="0"/>
      <w:divBdr>
        <w:top w:val="none" w:sz="0" w:space="0" w:color="auto"/>
        <w:left w:val="none" w:sz="0" w:space="0" w:color="auto"/>
        <w:bottom w:val="none" w:sz="0" w:space="0" w:color="auto"/>
        <w:right w:val="none" w:sz="0" w:space="0" w:color="auto"/>
      </w:divBdr>
    </w:div>
    <w:div w:id="326638463">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7639471">
      <w:bodyDiv w:val="1"/>
      <w:marLeft w:val="0"/>
      <w:marRight w:val="0"/>
      <w:marTop w:val="0"/>
      <w:marBottom w:val="0"/>
      <w:divBdr>
        <w:top w:val="none" w:sz="0" w:space="0" w:color="auto"/>
        <w:left w:val="none" w:sz="0" w:space="0" w:color="auto"/>
        <w:bottom w:val="none" w:sz="0" w:space="0" w:color="auto"/>
        <w:right w:val="none" w:sz="0" w:space="0" w:color="auto"/>
      </w:divBdr>
    </w:div>
    <w:div w:id="327947064">
      <w:bodyDiv w:val="1"/>
      <w:marLeft w:val="0"/>
      <w:marRight w:val="0"/>
      <w:marTop w:val="0"/>
      <w:marBottom w:val="0"/>
      <w:divBdr>
        <w:top w:val="none" w:sz="0" w:space="0" w:color="auto"/>
        <w:left w:val="none" w:sz="0" w:space="0" w:color="auto"/>
        <w:bottom w:val="none" w:sz="0" w:space="0" w:color="auto"/>
        <w:right w:val="none" w:sz="0" w:space="0" w:color="auto"/>
      </w:divBdr>
    </w:div>
    <w:div w:id="328020943">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486184">
      <w:bodyDiv w:val="1"/>
      <w:marLeft w:val="0"/>
      <w:marRight w:val="0"/>
      <w:marTop w:val="0"/>
      <w:marBottom w:val="0"/>
      <w:divBdr>
        <w:top w:val="none" w:sz="0" w:space="0" w:color="auto"/>
        <w:left w:val="none" w:sz="0" w:space="0" w:color="auto"/>
        <w:bottom w:val="none" w:sz="0" w:space="0" w:color="auto"/>
        <w:right w:val="none" w:sz="0" w:space="0" w:color="auto"/>
      </w:divBdr>
    </w:div>
    <w:div w:id="328603011">
      <w:bodyDiv w:val="1"/>
      <w:marLeft w:val="0"/>
      <w:marRight w:val="0"/>
      <w:marTop w:val="0"/>
      <w:marBottom w:val="0"/>
      <w:divBdr>
        <w:top w:val="none" w:sz="0" w:space="0" w:color="auto"/>
        <w:left w:val="none" w:sz="0" w:space="0" w:color="auto"/>
        <w:bottom w:val="none" w:sz="0" w:space="0" w:color="auto"/>
        <w:right w:val="none" w:sz="0" w:space="0" w:color="auto"/>
      </w:divBdr>
    </w:div>
    <w:div w:id="329018983">
      <w:bodyDiv w:val="1"/>
      <w:marLeft w:val="0"/>
      <w:marRight w:val="0"/>
      <w:marTop w:val="0"/>
      <w:marBottom w:val="0"/>
      <w:divBdr>
        <w:top w:val="none" w:sz="0" w:space="0" w:color="auto"/>
        <w:left w:val="none" w:sz="0" w:space="0" w:color="auto"/>
        <w:bottom w:val="none" w:sz="0" w:space="0" w:color="auto"/>
        <w:right w:val="none" w:sz="0" w:space="0" w:color="auto"/>
      </w:divBdr>
    </w:div>
    <w:div w:id="329019041">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455225">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15954">
      <w:bodyDiv w:val="1"/>
      <w:marLeft w:val="0"/>
      <w:marRight w:val="0"/>
      <w:marTop w:val="0"/>
      <w:marBottom w:val="0"/>
      <w:divBdr>
        <w:top w:val="none" w:sz="0" w:space="0" w:color="auto"/>
        <w:left w:val="none" w:sz="0" w:space="0" w:color="auto"/>
        <w:bottom w:val="none" w:sz="0" w:space="0" w:color="auto"/>
        <w:right w:val="none" w:sz="0" w:space="0" w:color="auto"/>
      </w:divBdr>
    </w:div>
    <w:div w:id="329719750">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447822">
      <w:bodyDiv w:val="1"/>
      <w:marLeft w:val="0"/>
      <w:marRight w:val="0"/>
      <w:marTop w:val="0"/>
      <w:marBottom w:val="0"/>
      <w:divBdr>
        <w:top w:val="none" w:sz="0" w:space="0" w:color="auto"/>
        <w:left w:val="none" w:sz="0" w:space="0" w:color="auto"/>
        <w:bottom w:val="none" w:sz="0" w:space="0" w:color="auto"/>
        <w:right w:val="none" w:sz="0" w:space="0" w:color="auto"/>
      </w:divBdr>
    </w:div>
    <w:div w:id="330571746">
      <w:bodyDiv w:val="1"/>
      <w:marLeft w:val="0"/>
      <w:marRight w:val="0"/>
      <w:marTop w:val="0"/>
      <w:marBottom w:val="0"/>
      <w:divBdr>
        <w:top w:val="none" w:sz="0" w:space="0" w:color="auto"/>
        <w:left w:val="none" w:sz="0" w:space="0" w:color="auto"/>
        <w:bottom w:val="none" w:sz="0" w:space="0" w:color="auto"/>
        <w:right w:val="none" w:sz="0" w:space="0" w:color="auto"/>
      </w:divBdr>
    </w:div>
    <w:div w:id="331028200">
      <w:bodyDiv w:val="1"/>
      <w:marLeft w:val="0"/>
      <w:marRight w:val="0"/>
      <w:marTop w:val="0"/>
      <w:marBottom w:val="0"/>
      <w:divBdr>
        <w:top w:val="none" w:sz="0" w:space="0" w:color="auto"/>
        <w:left w:val="none" w:sz="0" w:space="0" w:color="auto"/>
        <w:bottom w:val="none" w:sz="0" w:space="0" w:color="auto"/>
        <w:right w:val="none" w:sz="0" w:space="0" w:color="auto"/>
      </w:divBdr>
    </w:div>
    <w:div w:id="331176988">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490445">
      <w:bodyDiv w:val="1"/>
      <w:marLeft w:val="0"/>
      <w:marRight w:val="0"/>
      <w:marTop w:val="0"/>
      <w:marBottom w:val="0"/>
      <w:divBdr>
        <w:top w:val="none" w:sz="0" w:space="0" w:color="auto"/>
        <w:left w:val="none" w:sz="0" w:space="0" w:color="auto"/>
        <w:bottom w:val="none" w:sz="0" w:space="0" w:color="auto"/>
        <w:right w:val="none" w:sz="0" w:space="0" w:color="auto"/>
      </w:divBdr>
    </w:div>
    <w:div w:id="331493627">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028078">
      <w:bodyDiv w:val="1"/>
      <w:marLeft w:val="0"/>
      <w:marRight w:val="0"/>
      <w:marTop w:val="0"/>
      <w:marBottom w:val="0"/>
      <w:divBdr>
        <w:top w:val="none" w:sz="0" w:space="0" w:color="auto"/>
        <w:left w:val="none" w:sz="0" w:space="0" w:color="auto"/>
        <w:bottom w:val="none" w:sz="0" w:space="0" w:color="auto"/>
        <w:right w:val="none" w:sz="0" w:space="0" w:color="auto"/>
      </w:divBdr>
    </w:div>
    <w:div w:id="332031939">
      <w:bodyDiv w:val="1"/>
      <w:marLeft w:val="0"/>
      <w:marRight w:val="0"/>
      <w:marTop w:val="0"/>
      <w:marBottom w:val="0"/>
      <w:divBdr>
        <w:top w:val="none" w:sz="0" w:space="0" w:color="auto"/>
        <w:left w:val="none" w:sz="0" w:space="0" w:color="auto"/>
        <w:bottom w:val="none" w:sz="0" w:space="0" w:color="auto"/>
        <w:right w:val="none" w:sz="0" w:space="0" w:color="auto"/>
      </w:divBdr>
    </w:div>
    <w:div w:id="332341880">
      <w:bodyDiv w:val="1"/>
      <w:marLeft w:val="0"/>
      <w:marRight w:val="0"/>
      <w:marTop w:val="0"/>
      <w:marBottom w:val="0"/>
      <w:divBdr>
        <w:top w:val="none" w:sz="0" w:space="0" w:color="auto"/>
        <w:left w:val="none" w:sz="0" w:space="0" w:color="auto"/>
        <w:bottom w:val="none" w:sz="0" w:space="0" w:color="auto"/>
        <w:right w:val="none" w:sz="0" w:space="0" w:color="auto"/>
      </w:divBdr>
    </w:div>
    <w:div w:id="332924282">
      <w:bodyDiv w:val="1"/>
      <w:marLeft w:val="0"/>
      <w:marRight w:val="0"/>
      <w:marTop w:val="0"/>
      <w:marBottom w:val="0"/>
      <w:divBdr>
        <w:top w:val="none" w:sz="0" w:space="0" w:color="auto"/>
        <w:left w:val="none" w:sz="0" w:space="0" w:color="auto"/>
        <w:bottom w:val="none" w:sz="0" w:space="0" w:color="auto"/>
        <w:right w:val="none" w:sz="0" w:space="0" w:color="auto"/>
      </w:divBdr>
    </w:div>
    <w:div w:id="333149299">
      <w:bodyDiv w:val="1"/>
      <w:marLeft w:val="0"/>
      <w:marRight w:val="0"/>
      <w:marTop w:val="0"/>
      <w:marBottom w:val="0"/>
      <w:divBdr>
        <w:top w:val="none" w:sz="0" w:space="0" w:color="auto"/>
        <w:left w:val="none" w:sz="0" w:space="0" w:color="auto"/>
        <w:bottom w:val="none" w:sz="0" w:space="0" w:color="auto"/>
        <w:right w:val="none" w:sz="0" w:space="0" w:color="auto"/>
      </w:divBdr>
    </w:div>
    <w:div w:id="333186609">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54650">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56303">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303720">
      <w:bodyDiv w:val="1"/>
      <w:marLeft w:val="0"/>
      <w:marRight w:val="0"/>
      <w:marTop w:val="0"/>
      <w:marBottom w:val="0"/>
      <w:divBdr>
        <w:top w:val="none" w:sz="0" w:space="0" w:color="auto"/>
        <w:left w:val="none" w:sz="0" w:space="0" w:color="auto"/>
        <w:bottom w:val="none" w:sz="0" w:space="0" w:color="auto"/>
        <w:right w:val="none" w:sz="0" w:space="0" w:color="auto"/>
      </w:divBdr>
    </w:div>
    <w:div w:id="335693486">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008326">
      <w:bodyDiv w:val="1"/>
      <w:marLeft w:val="0"/>
      <w:marRight w:val="0"/>
      <w:marTop w:val="0"/>
      <w:marBottom w:val="0"/>
      <w:divBdr>
        <w:top w:val="none" w:sz="0" w:space="0" w:color="auto"/>
        <w:left w:val="none" w:sz="0" w:space="0" w:color="auto"/>
        <w:bottom w:val="none" w:sz="0" w:space="0" w:color="auto"/>
        <w:right w:val="none" w:sz="0" w:space="0" w:color="auto"/>
      </w:divBdr>
    </w:div>
    <w:div w:id="336035292">
      <w:bodyDiv w:val="1"/>
      <w:marLeft w:val="0"/>
      <w:marRight w:val="0"/>
      <w:marTop w:val="0"/>
      <w:marBottom w:val="0"/>
      <w:divBdr>
        <w:top w:val="none" w:sz="0" w:space="0" w:color="auto"/>
        <w:left w:val="none" w:sz="0" w:space="0" w:color="auto"/>
        <w:bottom w:val="none" w:sz="0" w:space="0" w:color="auto"/>
        <w:right w:val="none" w:sz="0" w:space="0" w:color="auto"/>
      </w:divBdr>
    </w:div>
    <w:div w:id="33620095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425144">
      <w:bodyDiv w:val="1"/>
      <w:marLeft w:val="0"/>
      <w:marRight w:val="0"/>
      <w:marTop w:val="0"/>
      <w:marBottom w:val="0"/>
      <w:divBdr>
        <w:top w:val="none" w:sz="0" w:space="0" w:color="auto"/>
        <w:left w:val="none" w:sz="0" w:space="0" w:color="auto"/>
        <w:bottom w:val="none" w:sz="0" w:space="0" w:color="auto"/>
        <w:right w:val="none" w:sz="0" w:space="0" w:color="auto"/>
      </w:divBdr>
    </w:div>
    <w:div w:id="336882065">
      <w:bodyDiv w:val="1"/>
      <w:marLeft w:val="0"/>
      <w:marRight w:val="0"/>
      <w:marTop w:val="0"/>
      <w:marBottom w:val="0"/>
      <w:divBdr>
        <w:top w:val="none" w:sz="0" w:space="0" w:color="auto"/>
        <w:left w:val="none" w:sz="0" w:space="0" w:color="auto"/>
        <w:bottom w:val="none" w:sz="0" w:space="0" w:color="auto"/>
        <w:right w:val="none" w:sz="0" w:space="0" w:color="auto"/>
      </w:divBdr>
    </w:div>
    <w:div w:id="337077259">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704698">
      <w:bodyDiv w:val="1"/>
      <w:marLeft w:val="0"/>
      <w:marRight w:val="0"/>
      <w:marTop w:val="0"/>
      <w:marBottom w:val="0"/>
      <w:divBdr>
        <w:top w:val="none" w:sz="0" w:space="0" w:color="auto"/>
        <w:left w:val="none" w:sz="0" w:space="0" w:color="auto"/>
        <w:bottom w:val="none" w:sz="0" w:space="0" w:color="auto"/>
        <w:right w:val="none" w:sz="0" w:space="0" w:color="auto"/>
      </w:divBdr>
    </w:div>
    <w:div w:id="338892991">
      <w:bodyDiv w:val="1"/>
      <w:marLeft w:val="0"/>
      <w:marRight w:val="0"/>
      <w:marTop w:val="0"/>
      <w:marBottom w:val="0"/>
      <w:divBdr>
        <w:top w:val="none" w:sz="0" w:space="0" w:color="auto"/>
        <w:left w:val="none" w:sz="0" w:space="0" w:color="auto"/>
        <w:bottom w:val="none" w:sz="0" w:space="0" w:color="auto"/>
        <w:right w:val="none" w:sz="0" w:space="0" w:color="auto"/>
      </w:divBdr>
    </w:div>
    <w:div w:id="339089457">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552405">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39964334">
      <w:bodyDiv w:val="1"/>
      <w:marLeft w:val="0"/>
      <w:marRight w:val="0"/>
      <w:marTop w:val="0"/>
      <w:marBottom w:val="0"/>
      <w:divBdr>
        <w:top w:val="none" w:sz="0" w:space="0" w:color="auto"/>
        <w:left w:val="none" w:sz="0" w:space="0" w:color="auto"/>
        <w:bottom w:val="none" w:sz="0" w:space="0" w:color="auto"/>
        <w:right w:val="none" w:sz="0" w:space="0" w:color="auto"/>
      </w:divBdr>
    </w:div>
    <w:div w:id="339965055">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471250">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1319468">
      <w:bodyDiv w:val="1"/>
      <w:marLeft w:val="0"/>
      <w:marRight w:val="0"/>
      <w:marTop w:val="0"/>
      <w:marBottom w:val="0"/>
      <w:divBdr>
        <w:top w:val="none" w:sz="0" w:space="0" w:color="auto"/>
        <w:left w:val="none" w:sz="0" w:space="0" w:color="auto"/>
        <w:bottom w:val="none" w:sz="0" w:space="0" w:color="auto"/>
        <w:right w:val="none" w:sz="0" w:space="0" w:color="auto"/>
      </w:divBdr>
    </w:div>
    <w:div w:id="341400987">
      <w:bodyDiv w:val="1"/>
      <w:marLeft w:val="0"/>
      <w:marRight w:val="0"/>
      <w:marTop w:val="0"/>
      <w:marBottom w:val="0"/>
      <w:divBdr>
        <w:top w:val="none" w:sz="0" w:space="0" w:color="auto"/>
        <w:left w:val="none" w:sz="0" w:space="0" w:color="auto"/>
        <w:bottom w:val="none" w:sz="0" w:space="0" w:color="auto"/>
        <w:right w:val="none" w:sz="0" w:space="0" w:color="auto"/>
      </w:divBdr>
    </w:div>
    <w:div w:id="341401986">
      <w:bodyDiv w:val="1"/>
      <w:marLeft w:val="0"/>
      <w:marRight w:val="0"/>
      <w:marTop w:val="0"/>
      <w:marBottom w:val="0"/>
      <w:divBdr>
        <w:top w:val="none" w:sz="0" w:space="0" w:color="auto"/>
        <w:left w:val="none" w:sz="0" w:space="0" w:color="auto"/>
        <w:bottom w:val="none" w:sz="0" w:space="0" w:color="auto"/>
        <w:right w:val="none" w:sz="0" w:space="0" w:color="auto"/>
      </w:divBdr>
    </w:div>
    <w:div w:id="341472872">
      <w:bodyDiv w:val="1"/>
      <w:marLeft w:val="0"/>
      <w:marRight w:val="0"/>
      <w:marTop w:val="0"/>
      <w:marBottom w:val="0"/>
      <w:divBdr>
        <w:top w:val="none" w:sz="0" w:space="0" w:color="auto"/>
        <w:left w:val="none" w:sz="0" w:space="0" w:color="auto"/>
        <w:bottom w:val="none" w:sz="0" w:space="0" w:color="auto"/>
        <w:right w:val="none" w:sz="0" w:space="0" w:color="auto"/>
      </w:divBdr>
    </w:div>
    <w:div w:id="341709049">
      <w:bodyDiv w:val="1"/>
      <w:marLeft w:val="0"/>
      <w:marRight w:val="0"/>
      <w:marTop w:val="0"/>
      <w:marBottom w:val="0"/>
      <w:divBdr>
        <w:top w:val="none" w:sz="0" w:space="0" w:color="auto"/>
        <w:left w:val="none" w:sz="0" w:space="0" w:color="auto"/>
        <w:bottom w:val="none" w:sz="0" w:space="0" w:color="auto"/>
        <w:right w:val="none" w:sz="0" w:space="0" w:color="auto"/>
      </w:divBdr>
    </w:div>
    <w:div w:id="34224135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5793">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87880">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91488">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703005">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282164">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250514">
      <w:bodyDiv w:val="1"/>
      <w:marLeft w:val="0"/>
      <w:marRight w:val="0"/>
      <w:marTop w:val="0"/>
      <w:marBottom w:val="0"/>
      <w:divBdr>
        <w:top w:val="none" w:sz="0" w:space="0" w:color="auto"/>
        <w:left w:val="none" w:sz="0" w:space="0" w:color="auto"/>
        <w:bottom w:val="none" w:sz="0" w:space="0" w:color="auto"/>
        <w:right w:val="none" w:sz="0" w:space="0" w:color="auto"/>
      </w:divBdr>
    </w:div>
    <w:div w:id="345255447">
      <w:bodyDiv w:val="1"/>
      <w:marLeft w:val="0"/>
      <w:marRight w:val="0"/>
      <w:marTop w:val="0"/>
      <w:marBottom w:val="0"/>
      <w:divBdr>
        <w:top w:val="none" w:sz="0" w:space="0" w:color="auto"/>
        <w:left w:val="none" w:sz="0" w:space="0" w:color="auto"/>
        <w:bottom w:val="none" w:sz="0" w:space="0" w:color="auto"/>
        <w:right w:val="none" w:sz="0" w:space="0" w:color="auto"/>
      </w:divBdr>
    </w:div>
    <w:div w:id="345329146">
      <w:bodyDiv w:val="1"/>
      <w:marLeft w:val="0"/>
      <w:marRight w:val="0"/>
      <w:marTop w:val="0"/>
      <w:marBottom w:val="0"/>
      <w:divBdr>
        <w:top w:val="none" w:sz="0" w:space="0" w:color="auto"/>
        <w:left w:val="none" w:sz="0" w:space="0" w:color="auto"/>
        <w:bottom w:val="none" w:sz="0" w:space="0" w:color="auto"/>
        <w:right w:val="none" w:sz="0" w:space="0" w:color="auto"/>
      </w:divBdr>
    </w:div>
    <w:div w:id="345400167">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719143">
      <w:bodyDiv w:val="1"/>
      <w:marLeft w:val="0"/>
      <w:marRight w:val="0"/>
      <w:marTop w:val="0"/>
      <w:marBottom w:val="0"/>
      <w:divBdr>
        <w:top w:val="none" w:sz="0" w:space="0" w:color="auto"/>
        <w:left w:val="none" w:sz="0" w:space="0" w:color="auto"/>
        <w:bottom w:val="none" w:sz="0" w:space="0" w:color="auto"/>
        <w:right w:val="none" w:sz="0" w:space="0" w:color="auto"/>
      </w:divBdr>
    </w:div>
    <w:div w:id="345720164">
      <w:bodyDiv w:val="1"/>
      <w:marLeft w:val="0"/>
      <w:marRight w:val="0"/>
      <w:marTop w:val="0"/>
      <w:marBottom w:val="0"/>
      <w:divBdr>
        <w:top w:val="none" w:sz="0" w:space="0" w:color="auto"/>
        <w:left w:val="none" w:sz="0" w:space="0" w:color="auto"/>
        <w:bottom w:val="none" w:sz="0" w:space="0" w:color="auto"/>
        <w:right w:val="none" w:sz="0" w:space="0" w:color="auto"/>
      </w:divBdr>
    </w:div>
    <w:div w:id="345864592">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323176">
      <w:bodyDiv w:val="1"/>
      <w:marLeft w:val="0"/>
      <w:marRight w:val="0"/>
      <w:marTop w:val="0"/>
      <w:marBottom w:val="0"/>
      <w:divBdr>
        <w:top w:val="none" w:sz="0" w:space="0" w:color="auto"/>
        <w:left w:val="none" w:sz="0" w:space="0" w:color="auto"/>
        <w:bottom w:val="none" w:sz="0" w:space="0" w:color="auto"/>
        <w:right w:val="none" w:sz="0" w:space="0" w:color="auto"/>
      </w:divBdr>
    </w:div>
    <w:div w:id="346492244">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955114">
      <w:bodyDiv w:val="1"/>
      <w:marLeft w:val="0"/>
      <w:marRight w:val="0"/>
      <w:marTop w:val="0"/>
      <w:marBottom w:val="0"/>
      <w:divBdr>
        <w:top w:val="none" w:sz="0" w:space="0" w:color="auto"/>
        <w:left w:val="none" w:sz="0" w:space="0" w:color="auto"/>
        <w:bottom w:val="none" w:sz="0" w:space="0" w:color="auto"/>
        <w:right w:val="none" w:sz="0" w:space="0" w:color="auto"/>
      </w:divBdr>
    </w:div>
    <w:div w:id="347296221">
      <w:bodyDiv w:val="1"/>
      <w:marLeft w:val="0"/>
      <w:marRight w:val="0"/>
      <w:marTop w:val="0"/>
      <w:marBottom w:val="0"/>
      <w:divBdr>
        <w:top w:val="none" w:sz="0" w:space="0" w:color="auto"/>
        <w:left w:val="none" w:sz="0" w:space="0" w:color="auto"/>
        <w:bottom w:val="none" w:sz="0" w:space="0" w:color="auto"/>
        <w:right w:val="none" w:sz="0" w:space="0" w:color="auto"/>
      </w:divBdr>
    </w:div>
    <w:div w:id="347296709">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371184">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722457">
      <w:bodyDiv w:val="1"/>
      <w:marLeft w:val="0"/>
      <w:marRight w:val="0"/>
      <w:marTop w:val="0"/>
      <w:marBottom w:val="0"/>
      <w:divBdr>
        <w:top w:val="none" w:sz="0" w:space="0" w:color="auto"/>
        <w:left w:val="none" w:sz="0" w:space="0" w:color="auto"/>
        <w:bottom w:val="none" w:sz="0" w:space="0" w:color="auto"/>
        <w:right w:val="none" w:sz="0" w:space="0" w:color="auto"/>
      </w:divBdr>
    </w:div>
    <w:div w:id="348725786">
      <w:bodyDiv w:val="1"/>
      <w:marLeft w:val="0"/>
      <w:marRight w:val="0"/>
      <w:marTop w:val="0"/>
      <w:marBottom w:val="0"/>
      <w:divBdr>
        <w:top w:val="none" w:sz="0" w:space="0" w:color="auto"/>
        <w:left w:val="none" w:sz="0" w:space="0" w:color="auto"/>
        <w:bottom w:val="none" w:sz="0" w:space="0" w:color="auto"/>
        <w:right w:val="none" w:sz="0" w:space="0" w:color="auto"/>
      </w:divBdr>
    </w:div>
    <w:div w:id="348991715">
      <w:bodyDiv w:val="1"/>
      <w:marLeft w:val="0"/>
      <w:marRight w:val="0"/>
      <w:marTop w:val="0"/>
      <w:marBottom w:val="0"/>
      <w:divBdr>
        <w:top w:val="none" w:sz="0" w:space="0" w:color="auto"/>
        <w:left w:val="none" w:sz="0" w:space="0" w:color="auto"/>
        <w:bottom w:val="none" w:sz="0" w:space="0" w:color="auto"/>
        <w:right w:val="none" w:sz="0" w:space="0" w:color="auto"/>
      </w:divBdr>
    </w:div>
    <w:div w:id="349182872">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838663">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26387">
      <w:bodyDiv w:val="1"/>
      <w:marLeft w:val="0"/>
      <w:marRight w:val="0"/>
      <w:marTop w:val="0"/>
      <w:marBottom w:val="0"/>
      <w:divBdr>
        <w:top w:val="none" w:sz="0" w:space="0" w:color="auto"/>
        <w:left w:val="none" w:sz="0" w:space="0" w:color="auto"/>
        <w:bottom w:val="none" w:sz="0" w:space="0" w:color="auto"/>
        <w:right w:val="none" w:sz="0" w:space="0" w:color="auto"/>
      </w:divBdr>
    </w:div>
    <w:div w:id="350306486">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885357">
      <w:bodyDiv w:val="1"/>
      <w:marLeft w:val="0"/>
      <w:marRight w:val="0"/>
      <w:marTop w:val="0"/>
      <w:marBottom w:val="0"/>
      <w:divBdr>
        <w:top w:val="none" w:sz="0" w:space="0" w:color="auto"/>
        <w:left w:val="none" w:sz="0" w:space="0" w:color="auto"/>
        <w:bottom w:val="none" w:sz="0" w:space="0" w:color="auto"/>
        <w:right w:val="none" w:sz="0" w:space="0" w:color="auto"/>
      </w:divBdr>
    </w:div>
    <w:div w:id="350952802">
      <w:bodyDiv w:val="1"/>
      <w:marLeft w:val="0"/>
      <w:marRight w:val="0"/>
      <w:marTop w:val="0"/>
      <w:marBottom w:val="0"/>
      <w:divBdr>
        <w:top w:val="none" w:sz="0" w:space="0" w:color="auto"/>
        <w:left w:val="none" w:sz="0" w:space="0" w:color="auto"/>
        <w:bottom w:val="none" w:sz="0" w:space="0" w:color="auto"/>
        <w:right w:val="none" w:sz="0" w:space="0" w:color="auto"/>
      </w:divBdr>
    </w:div>
    <w:div w:id="35154154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536178">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49941">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0231">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000889">
      <w:bodyDiv w:val="1"/>
      <w:marLeft w:val="0"/>
      <w:marRight w:val="0"/>
      <w:marTop w:val="0"/>
      <w:marBottom w:val="0"/>
      <w:divBdr>
        <w:top w:val="none" w:sz="0" w:space="0" w:color="auto"/>
        <w:left w:val="none" w:sz="0" w:space="0" w:color="auto"/>
        <w:bottom w:val="none" w:sz="0" w:space="0" w:color="auto"/>
        <w:right w:val="none" w:sz="0" w:space="0" w:color="auto"/>
      </w:divBdr>
    </w:div>
    <w:div w:id="353268482">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07346">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847343">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112463">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230335">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307411">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229716">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64743">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392387">
      <w:bodyDiv w:val="1"/>
      <w:marLeft w:val="0"/>
      <w:marRight w:val="0"/>
      <w:marTop w:val="0"/>
      <w:marBottom w:val="0"/>
      <w:divBdr>
        <w:top w:val="none" w:sz="0" w:space="0" w:color="auto"/>
        <w:left w:val="none" w:sz="0" w:space="0" w:color="auto"/>
        <w:bottom w:val="none" w:sz="0" w:space="0" w:color="auto"/>
        <w:right w:val="none" w:sz="0" w:space="0" w:color="auto"/>
      </w:divBdr>
    </w:div>
    <w:div w:id="356590612">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319650">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4354">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894548">
      <w:bodyDiv w:val="1"/>
      <w:marLeft w:val="0"/>
      <w:marRight w:val="0"/>
      <w:marTop w:val="0"/>
      <w:marBottom w:val="0"/>
      <w:divBdr>
        <w:top w:val="none" w:sz="0" w:space="0" w:color="auto"/>
        <w:left w:val="none" w:sz="0" w:space="0" w:color="auto"/>
        <w:bottom w:val="none" w:sz="0" w:space="0" w:color="auto"/>
        <w:right w:val="none" w:sz="0" w:space="0" w:color="auto"/>
      </w:divBdr>
    </w:div>
    <w:div w:id="357976648">
      <w:bodyDiv w:val="1"/>
      <w:marLeft w:val="0"/>
      <w:marRight w:val="0"/>
      <w:marTop w:val="0"/>
      <w:marBottom w:val="0"/>
      <w:divBdr>
        <w:top w:val="none" w:sz="0" w:space="0" w:color="auto"/>
        <w:left w:val="none" w:sz="0" w:space="0" w:color="auto"/>
        <w:bottom w:val="none" w:sz="0" w:space="0" w:color="auto"/>
        <w:right w:val="none" w:sz="0" w:space="0" w:color="auto"/>
      </w:divBdr>
    </w:div>
    <w:div w:id="358354161">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623516">
      <w:bodyDiv w:val="1"/>
      <w:marLeft w:val="0"/>
      <w:marRight w:val="0"/>
      <w:marTop w:val="0"/>
      <w:marBottom w:val="0"/>
      <w:divBdr>
        <w:top w:val="none" w:sz="0" w:space="0" w:color="auto"/>
        <w:left w:val="none" w:sz="0" w:space="0" w:color="auto"/>
        <w:bottom w:val="none" w:sz="0" w:space="0" w:color="auto"/>
        <w:right w:val="none" w:sz="0" w:space="0" w:color="auto"/>
      </w:divBdr>
    </w:div>
    <w:div w:id="358707469">
      <w:bodyDiv w:val="1"/>
      <w:marLeft w:val="0"/>
      <w:marRight w:val="0"/>
      <w:marTop w:val="0"/>
      <w:marBottom w:val="0"/>
      <w:divBdr>
        <w:top w:val="none" w:sz="0" w:space="0" w:color="auto"/>
        <w:left w:val="none" w:sz="0" w:space="0" w:color="auto"/>
        <w:bottom w:val="none" w:sz="0" w:space="0" w:color="auto"/>
        <w:right w:val="none" w:sz="0" w:space="0" w:color="auto"/>
      </w:divBdr>
    </w:div>
    <w:div w:id="358823330">
      <w:bodyDiv w:val="1"/>
      <w:marLeft w:val="0"/>
      <w:marRight w:val="0"/>
      <w:marTop w:val="0"/>
      <w:marBottom w:val="0"/>
      <w:divBdr>
        <w:top w:val="none" w:sz="0" w:space="0" w:color="auto"/>
        <w:left w:val="none" w:sz="0" w:space="0" w:color="auto"/>
        <w:bottom w:val="none" w:sz="0" w:space="0" w:color="auto"/>
        <w:right w:val="none" w:sz="0" w:space="0" w:color="auto"/>
      </w:divBdr>
    </w:div>
    <w:div w:id="358967801">
      <w:bodyDiv w:val="1"/>
      <w:marLeft w:val="0"/>
      <w:marRight w:val="0"/>
      <w:marTop w:val="0"/>
      <w:marBottom w:val="0"/>
      <w:divBdr>
        <w:top w:val="none" w:sz="0" w:space="0" w:color="auto"/>
        <w:left w:val="none" w:sz="0" w:space="0" w:color="auto"/>
        <w:bottom w:val="none" w:sz="0" w:space="0" w:color="auto"/>
        <w:right w:val="none" w:sz="0" w:space="0" w:color="auto"/>
      </w:divBdr>
    </w:div>
    <w:div w:id="359089457">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861676">
      <w:bodyDiv w:val="1"/>
      <w:marLeft w:val="0"/>
      <w:marRight w:val="0"/>
      <w:marTop w:val="0"/>
      <w:marBottom w:val="0"/>
      <w:divBdr>
        <w:top w:val="none" w:sz="0" w:space="0" w:color="auto"/>
        <w:left w:val="none" w:sz="0" w:space="0" w:color="auto"/>
        <w:bottom w:val="none" w:sz="0" w:space="0" w:color="auto"/>
        <w:right w:val="none" w:sz="0" w:space="0" w:color="auto"/>
      </w:divBdr>
    </w:div>
    <w:div w:id="360056811">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1250917">
      <w:bodyDiv w:val="1"/>
      <w:marLeft w:val="0"/>
      <w:marRight w:val="0"/>
      <w:marTop w:val="0"/>
      <w:marBottom w:val="0"/>
      <w:divBdr>
        <w:top w:val="none" w:sz="0" w:space="0" w:color="auto"/>
        <w:left w:val="none" w:sz="0" w:space="0" w:color="auto"/>
        <w:bottom w:val="none" w:sz="0" w:space="0" w:color="auto"/>
        <w:right w:val="none" w:sz="0" w:space="0" w:color="auto"/>
      </w:divBdr>
    </w:div>
    <w:div w:id="361365985">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8786">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631273">
      <w:bodyDiv w:val="1"/>
      <w:marLeft w:val="0"/>
      <w:marRight w:val="0"/>
      <w:marTop w:val="0"/>
      <w:marBottom w:val="0"/>
      <w:divBdr>
        <w:top w:val="none" w:sz="0" w:space="0" w:color="auto"/>
        <w:left w:val="none" w:sz="0" w:space="0" w:color="auto"/>
        <w:bottom w:val="none" w:sz="0" w:space="0" w:color="auto"/>
        <w:right w:val="none" w:sz="0" w:space="0" w:color="auto"/>
      </w:divBdr>
    </w:div>
    <w:div w:id="362681008">
      <w:bodyDiv w:val="1"/>
      <w:marLeft w:val="0"/>
      <w:marRight w:val="0"/>
      <w:marTop w:val="0"/>
      <w:marBottom w:val="0"/>
      <w:divBdr>
        <w:top w:val="none" w:sz="0" w:space="0" w:color="auto"/>
        <w:left w:val="none" w:sz="0" w:space="0" w:color="auto"/>
        <w:bottom w:val="none" w:sz="0" w:space="0" w:color="auto"/>
        <w:right w:val="none" w:sz="0" w:space="0" w:color="auto"/>
      </w:divBdr>
    </w:div>
    <w:div w:id="362708350">
      <w:bodyDiv w:val="1"/>
      <w:marLeft w:val="0"/>
      <w:marRight w:val="0"/>
      <w:marTop w:val="0"/>
      <w:marBottom w:val="0"/>
      <w:divBdr>
        <w:top w:val="none" w:sz="0" w:space="0" w:color="auto"/>
        <w:left w:val="none" w:sz="0" w:space="0" w:color="auto"/>
        <w:bottom w:val="none" w:sz="0" w:space="0" w:color="auto"/>
        <w:right w:val="none" w:sz="0" w:space="0" w:color="auto"/>
      </w:divBdr>
    </w:div>
    <w:div w:id="362945288">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92188">
      <w:bodyDiv w:val="1"/>
      <w:marLeft w:val="0"/>
      <w:marRight w:val="0"/>
      <w:marTop w:val="0"/>
      <w:marBottom w:val="0"/>
      <w:divBdr>
        <w:top w:val="none" w:sz="0" w:space="0" w:color="auto"/>
        <w:left w:val="none" w:sz="0" w:space="0" w:color="auto"/>
        <w:bottom w:val="none" w:sz="0" w:space="0" w:color="auto"/>
        <w:right w:val="none" w:sz="0" w:space="0" w:color="auto"/>
      </w:divBdr>
    </w:div>
    <w:div w:id="364058153">
      <w:bodyDiv w:val="1"/>
      <w:marLeft w:val="0"/>
      <w:marRight w:val="0"/>
      <w:marTop w:val="0"/>
      <w:marBottom w:val="0"/>
      <w:divBdr>
        <w:top w:val="none" w:sz="0" w:space="0" w:color="auto"/>
        <w:left w:val="none" w:sz="0" w:space="0" w:color="auto"/>
        <w:bottom w:val="none" w:sz="0" w:space="0" w:color="auto"/>
        <w:right w:val="none" w:sz="0" w:space="0" w:color="auto"/>
      </w:divBdr>
    </w:div>
    <w:div w:id="364142839">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328579">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529362">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369771">
      <w:bodyDiv w:val="1"/>
      <w:marLeft w:val="0"/>
      <w:marRight w:val="0"/>
      <w:marTop w:val="0"/>
      <w:marBottom w:val="0"/>
      <w:divBdr>
        <w:top w:val="none" w:sz="0" w:space="0" w:color="auto"/>
        <w:left w:val="none" w:sz="0" w:space="0" w:color="auto"/>
        <w:bottom w:val="none" w:sz="0" w:space="0" w:color="auto"/>
        <w:right w:val="none" w:sz="0" w:space="0" w:color="auto"/>
      </w:divBdr>
    </w:div>
    <w:div w:id="365523537">
      <w:bodyDiv w:val="1"/>
      <w:marLeft w:val="0"/>
      <w:marRight w:val="0"/>
      <w:marTop w:val="0"/>
      <w:marBottom w:val="0"/>
      <w:divBdr>
        <w:top w:val="none" w:sz="0" w:space="0" w:color="auto"/>
        <w:left w:val="none" w:sz="0" w:space="0" w:color="auto"/>
        <w:bottom w:val="none" w:sz="0" w:space="0" w:color="auto"/>
        <w:right w:val="none" w:sz="0" w:space="0" w:color="auto"/>
      </w:divBdr>
    </w:div>
    <w:div w:id="365525415">
      <w:bodyDiv w:val="1"/>
      <w:marLeft w:val="0"/>
      <w:marRight w:val="0"/>
      <w:marTop w:val="0"/>
      <w:marBottom w:val="0"/>
      <w:divBdr>
        <w:top w:val="none" w:sz="0" w:space="0" w:color="auto"/>
        <w:left w:val="none" w:sz="0" w:space="0" w:color="auto"/>
        <w:bottom w:val="none" w:sz="0" w:space="0" w:color="auto"/>
        <w:right w:val="none" w:sz="0" w:space="0" w:color="auto"/>
      </w:divBdr>
    </w:div>
    <w:div w:id="365640459">
      <w:bodyDiv w:val="1"/>
      <w:marLeft w:val="0"/>
      <w:marRight w:val="0"/>
      <w:marTop w:val="0"/>
      <w:marBottom w:val="0"/>
      <w:divBdr>
        <w:top w:val="none" w:sz="0" w:space="0" w:color="auto"/>
        <w:left w:val="none" w:sz="0" w:space="0" w:color="auto"/>
        <w:bottom w:val="none" w:sz="0" w:space="0" w:color="auto"/>
        <w:right w:val="none" w:sz="0" w:space="0" w:color="auto"/>
      </w:divBdr>
    </w:div>
    <w:div w:id="365757360">
      <w:bodyDiv w:val="1"/>
      <w:marLeft w:val="0"/>
      <w:marRight w:val="0"/>
      <w:marTop w:val="0"/>
      <w:marBottom w:val="0"/>
      <w:divBdr>
        <w:top w:val="none" w:sz="0" w:space="0" w:color="auto"/>
        <w:left w:val="none" w:sz="0" w:space="0" w:color="auto"/>
        <w:bottom w:val="none" w:sz="0" w:space="0" w:color="auto"/>
        <w:right w:val="none" w:sz="0" w:space="0" w:color="auto"/>
      </w:divBdr>
    </w:div>
    <w:div w:id="365910805">
      <w:bodyDiv w:val="1"/>
      <w:marLeft w:val="0"/>
      <w:marRight w:val="0"/>
      <w:marTop w:val="0"/>
      <w:marBottom w:val="0"/>
      <w:divBdr>
        <w:top w:val="none" w:sz="0" w:space="0" w:color="auto"/>
        <w:left w:val="none" w:sz="0" w:space="0" w:color="auto"/>
        <w:bottom w:val="none" w:sz="0" w:space="0" w:color="auto"/>
        <w:right w:val="none" w:sz="0" w:space="0" w:color="auto"/>
      </w:divBdr>
    </w:div>
    <w:div w:id="365913074">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951408">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072182">
      <w:bodyDiv w:val="1"/>
      <w:marLeft w:val="0"/>
      <w:marRight w:val="0"/>
      <w:marTop w:val="0"/>
      <w:marBottom w:val="0"/>
      <w:divBdr>
        <w:top w:val="none" w:sz="0" w:space="0" w:color="auto"/>
        <w:left w:val="none" w:sz="0" w:space="0" w:color="auto"/>
        <w:bottom w:val="none" w:sz="0" w:space="0" w:color="auto"/>
        <w:right w:val="none" w:sz="0" w:space="0" w:color="auto"/>
      </w:divBdr>
    </w:div>
    <w:div w:id="367141632">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5159">
      <w:bodyDiv w:val="1"/>
      <w:marLeft w:val="0"/>
      <w:marRight w:val="0"/>
      <w:marTop w:val="0"/>
      <w:marBottom w:val="0"/>
      <w:divBdr>
        <w:top w:val="none" w:sz="0" w:space="0" w:color="auto"/>
        <w:left w:val="none" w:sz="0" w:space="0" w:color="auto"/>
        <w:bottom w:val="none" w:sz="0" w:space="0" w:color="auto"/>
        <w:right w:val="none" w:sz="0" w:space="0" w:color="auto"/>
      </w:divBdr>
    </w:div>
    <w:div w:id="367726248">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335187">
      <w:bodyDiv w:val="1"/>
      <w:marLeft w:val="0"/>
      <w:marRight w:val="0"/>
      <w:marTop w:val="0"/>
      <w:marBottom w:val="0"/>
      <w:divBdr>
        <w:top w:val="none" w:sz="0" w:space="0" w:color="auto"/>
        <w:left w:val="none" w:sz="0" w:space="0" w:color="auto"/>
        <w:bottom w:val="none" w:sz="0" w:space="0" w:color="auto"/>
        <w:right w:val="none" w:sz="0" w:space="0" w:color="auto"/>
      </w:divBdr>
    </w:div>
    <w:div w:id="368527276">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9503252">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113840">
      <w:bodyDiv w:val="1"/>
      <w:marLeft w:val="0"/>
      <w:marRight w:val="0"/>
      <w:marTop w:val="0"/>
      <w:marBottom w:val="0"/>
      <w:divBdr>
        <w:top w:val="none" w:sz="0" w:space="0" w:color="auto"/>
        <w:left w:val="none" w:sz="0" w:space="0" w:color="auto"/>
        <w:bottom w:val="none" w:sz="0" w:space="0" w:color="auto"/>
        <w:right w:val="none" w:sz="0" w:space="0" w:color="auto"/>
      </w:divBdr>
    </w:div>
    <w:div w:id="370152116">
      <w:bodyDiv w:val="1"/>
      <w:marLeft w:val="0"/>
      <w:marRight w:val="0"/>
      <w:marTop w:val="0"/>
      <w:marBottom w:val="0"/>
      <w:divBdr>
        <w:top w:val="none" w:sz="0" w:space="0" w:color="auto"/>
        <w:left w:val="none" w:sz="0" w:space="0" w:color="auto"/>
        <w:bottom w:val="none" w:sz="0" w:space="0" w:color="auto"/>
        <w:right w:val="none" w:sz="0" w:space="0" w:color="auto"/>
      </w:divBdr>
    </w:div>
    <w:div w:id="370230149">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499279">
      <w:bodyDiv w:val="1"/>
      <w:marLeft w:val="0"/>
      <w:marRight w:val="0"/>
      <w:marTop w:val="0"/>
      <w:marBottom w:val="0"/>
      <w:divBdr>
        <w:top w:val="none" w:sz="0" w:space="0" w:color="auto"/>
        <w:left w:val="none" w:sz="0" w:space="0" w:color="auto"/>
        <w:bottom w:val="none" w:sz="0" w:space="0" w:color="auto"/>
        <w:right w:val="none" w:sz="0" w:space="0" w:color="auto"/>
      </w:divBdr>
    </w:div>
    <w:div w:id="370611639">
      <w:bodyDiv w:val="1"/>
      <w:marLeft w:val="0"/>
      <w:marRight w:val="0"/>
      <w:marTop w:val="0"/>
      <w:marBottom w:val="0"/>
      <w:divBdr>
        <w:top w:val="none" w:sz="0" w:space="0" w:color="auto"/>
        <w:left w:val="none" w:sz="0" w:space="0" w:color="auto"/>
        <w:bottom w:val="none" w:sz="0" w:space="0" w:color="auto"/>
        <w:right w:val="none" w:sz="0" w:space="0" w:color="auto"/>
      </w:divBdr>
    </w:div>
    <w:div w:id="370616752">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3811">
      <w:bodyDiv w:val="1"/>
      <w:marLeft w:val="0"/>
      <w:marRight w:val="0"/>
      <w:marTop w:val="0"/>
      <w:marBottom w:val="0"/>
      <w:divBdr>
        <w:top w:val="none" w:sz="0" w:space="0" w:color="auto"/>
        <w:left w:val="none" w:sz="0" w:space="0" w:color="auto"/>
        <w:bottom w:val="none" w:sz="0" w:space="0" w:color="auto"/>
        <w:right w:val="none" w:sz="0" w:space="0" w:color="auto"/>
      </w:divBdr>
    </w:div>
    <w:div w:id="37161274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659462">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537889">
      <w:bodyDiv w:val="1"/>
      <w:marLeft w:val="0"/>
      <w:marRight w:val="0"/>
      <w:marTop w:val="0"/>
      <w:marBottom w:val="0"/>
      <w:divBdr>
        <w:top w:val="none" w:sz="0" w:space="0" w:color="auto"/>
        <w:left w:val="none" w:sz="0" w:space="0" w:color="auto"/>
        <w:bottom w:val="none" w:sz="0" w:space="0" w:color="auto"/>
        <w:right w:val="none" w:sz="0" w:space="0" w:color="auto"/>
      </w:divBdr>
    </w:div>
    <w:div w:id="372770982">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25985">
      <w:bodyDiv w:val="1"/>
      <w:marLeft w:val="0"/>
      <w:marRight w:val="0"/>
      <w:marTop w:val="0"/>
      <w:marBottom w:val="0"/>
      <w:divBdr>
        <w:top w:val="none" w:sz="0" w:space="0" w:color="auto"/>
        <w:left w:val="none" w:sz="0" w:space="0" w:color="auto"/>
        <w:bottom w:val="none" w:sz="0" w:space="0" w:color="auto"/>
        <w:right w:val="none" w:sz="0" w:space="0" w:color="auto"/>
      </w:divBdr>
    </w:div>
    <w:div w:id="373038542">
      <w:bodyDiv w:val="1"/>
      <w:marLeft w:val="0"/>
      <w:marRight w:val="0"/>
      <w:marTop w:val="0"/>
      <w:marBottom w:val="0"/>
      <w:divBdr>
        <w:top w:val="none" w:sz="0" w:space="0" w:color="auto"/>
        <w:left w:val="none" w:sz="0" w:space="0" w:color="auto"/>
        <w:bottom w:val="none" w:sz="0" w:space="0" w:color="auto"/>
        <w:right w:val="none" w:sz="0" w:space="0" w:color="auto"/>
      </w:divBdr>
    </w:div>
    <w:div w:id="373235042">
      <w:bodyDiv w:val="1"/>
      <w:marLeft w:val="0"/>
      <w:marRight w:val="0"/>
      <w:marTop w:val="0"/>
      <w:marBottom w:val="0"/>
      <w:divBdr>
        <w:top w:val="none" w:sz="0" w:space="0" w:color="auto"/>
        <w:left w:val="none" w:sz="0" w:space="0" w:color="auto"/>
        <w:bottom w:val="none" w:sz="0" w:space="0" w:color="auto"/>
        <w:right w:val="none" w:sz="0" w:space="0" w:color="auto"/>
      </w:divBdr>
    </w:div>
    <w:div w:id="373235089">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651299">
      <w:bodyDiv w:val="1"/>
      <w:marLeft w:val="0"/>
      <w:marRight w:val="0"/>
      <w:marTop w:val="0"/>
      <w:marBottom w:val="0"/>
      <w:divBdr>
        <w:top w:val="none" w:sz="0" w:space="0" w:color="auto"/>
        <w:left w:val="none" w:sz="0" w:space="0" w:color="auto"/>
        <w:bottom w:val="none" w:sz="0" w:space="0" w:color="auto"/>
        <w:right w:val="none" w:sz="0" w:space="0" w:color="auto"/>
      </w:divBdr>
    </w:div>
    <w:div w:id="373770868">
      <w:bodyDiv w:val="1"/>
      <w:marLeft w:val="0"/>
      <w:marRight w:val="0"/>
      <w:marTop w:val="0"/>
      <w:marBottom w:val="0"/>
      <w:divBdr>
        <w:top w:val="none" w:sz="0" w:space="0" w:color="auto"/>
        <w:left w:val="none" w:sz="0" w:space="0" w:color="auto"/>
        <w:bottom w:val="none" w:sz="0" w:space="0" w:color="auto"/>
        <w:right w:val="none" w:sz="0" w:space="0" w:color="auto"/>
      </w:divBdr>
    </w:div>
    <w:div w:id="373777919">
      <w:bodyDiv w:val="1"/>
      <w:marLeft w:val="0"/>
      <w:marRight w:val="0"/>
      <w:marTop w:val="0"/>
      <w:marBottom w:val="0"/>
      <w:divBdr>
        <w:top w:val="none" w:sz="0" w:space="0" w:color="auto"/>
        <w:left w:val="none" w:sz="0" w:space="0" w:color="auto"/>
        <w:bottom w:val="none" w:sz="0" w:space="0" w:color="auto"/>
        <w:right w:val="none" w:sz="0" w:space="0" w:color="auto"/>
      </w:divBdr>
    </w:div>
    <w:div w:id="373890382">
      <w:bodyDiv w:val="1"/>
      <w:marLeft w:val="0"/>
      <w:marRight w:val="0"/>
      <w:marTop w:val="0"/>
      <w:marBottom w:val="0"/>
      <w:divBdr>
        <w:top w:val="none" w:sz="0" w:space="0" w:color="auto"/>
        <w:left w:val="none" w:sz="0" w:space="0" w:color="auto"/>
        <w:bottom w:val="none" w:sz="0" w:space="0" w:color="auto"/>
        <w:right w:val="none" w:sz="0" w:space="0" w:color="auto"/>
      </w:divBdr>
    </w:div>
    <w:div w:id="374235055">
      <w:bodyDiv w:val="1"/>
      <w:marLeft w:val="0"/>
      <w:marRight w:val="0"/>
      <w:marTop w:val="0"/>
      <w:marBottom w:val="0"/>
      <w:divBdr>
        <w:top w:val="none" w:sz="0" w:space="0" w:color="auto"/>
        <w:left w:val="none" w:sz="0" w:space="0" w:color="auto"/>
        <w:bottom w:val="none" w:sz="0" w:space="0" w:color="auto"/>
        <w:right w:val="none" w:sz="0" w:space="0" w:color="auto"/>
      </w:divBdr>
    </w:div>
    <w:div w:id="374669722">
      <w:bodyDiv w:val="1"/>
      <w:marLeft w:val="0"/>
      <w:marRight w:val="0"/>
      <w:marTop w:val="0"/>
      <w:marBottom w:val="0"/>
      <w:divBdr>
        <w:top w:val="none" w:sz="0" w:space="0" w:color="auto"/>
        <w:left w:val="none" w:sz="0" w:space="0" w:color="auto"/>
        <w:bottom w:val="none" w:sz="0" w:space="0" w:color="auto"/>
        <w:right w:val="none" w:sz="0" w:space="0" w:color="auto"/>
      </w:divBdr>
    </w:div>
    <w:div w:id="374819170">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12753">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8010">
      <w:bodyDiv w:val="1"/>
      <w:marLeft w:val="0"/>
      <w:marRight w:val="0"/>
      <w:marTop w:val="0"/>
      <w:marBottom w:val="0"/>
      <w:divBdr>
        <w:top w:val="none" w:sz="0" w:space="0" w:color="auto"/>
        <w:left w:val="none" w:sz="0" w:space="0" w:color="auto"/>
        <w:bottom w:val="none" w:sz="0" w:space="0" w:color="auto"/>
        <w:right w:val="none" w:sz="0" w:space="0" w:color="auto"/>
      </w:divBdr>
    </w:div>
    <w:div w:id="375856121">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1128">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198099">
      <w:bodyDiv w:val="1"/>
      <w:marLeft w:val="0"/>
      <w:marRight w:val="0"/>
      <w:marTop w:val="0"/>
      <w:marBottom w:val="0"/>
      <w:divBdr>
        <w:top w:val="none" w:sz="0" w:space="0" w:color="auto"/>
        <w:left w:val="none" w:sz="0" w:space="0" w:color="auto"/>
        <w:bottom w:val="none" w:sz="0" w:space="0" w:color="auto"/>
        <w:right w:val="none" w:sz="0" w:space="0" w:color="auto"/>
      </w:divBdr>
    </w:div>
    <w:div w:id="376323378">
      <w:bodyDiv w:val="1"/>
      <w:marLeft w:val="0"/>
      <w:marRight w:val="0"/>
      <w:marTop w:val="0"/>
      <w:marBottom w:val="0"/>
      <w:divBdr>
        <w:top w:val="none" w:sz="0" w:space="0" w:color="auto"/>
        <w:left w:val="none" w:sz="0" w:space="0" w:color="auto"/>
        <w:bottom w:val="none" w:sz="0" w:space="0" w:color="auto"/>
        <w:right w:val="none" w:sz="0" w:space="0" w:color="auto"/>
      </w:divBdr>
    </w:div>
    <w:div w:id="376785062">
      <w:bodyDiv w:val="1"/>
      <w:marLeft w:val="0"/>
      <w:marRight w:val="0"/>
      <w:marTop w:val="0"/>
      <w:marBottom w:val="0"/>
      <w:divBdr>
        <w:top w:val="none" w:sz="0" w:space="0" w:color="auto"/>
        <w:left w:val="none" w:sz="0" w:space="0" w:color="auto"/>
        <w:bottom w:val="none" w:sz="0" w:space="0" w:color="auto"/>
        <w:right w:val="none" w:sz="0" w:space="0" w:color="auto"/>
      </w:divBdr>
    </w:div>
    <w:div w:id="376854614">
      <w:bodyDiv w:val="1"/>
      <w:marLeft w:val="0"/>
      <w:marRight w:val="0"/>
      <w:marTop w:val="0"/>
      <w:marBottom w:val="0"/>
      <w:divBdr>
        <w:top w:val="none" w:sz="0" w:space="0" w:color="auto"/>
        <w:left w:val="none" w:sz="0" w:space="0" w:color="auto"/>
        <w:bottom w:val="none" w:sz="0" w:space="0" w:color="auto"/>
        <w:right w:val="none" w:sz="0" w:space="0" w:color="auto"/>
      </w:divBdr>
    </w:div>
    <w:div w:id="376904298">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4652">
      <w:bodyDiv w:val="1"/>
      <w:marLeft w:val="0"/>
      <w:marRight w:val="0"/>
      <w:marTop w:val="0"/>
      <w:marBottom w:val="0"/>
      <w:divBdr>
        <w:top w:val="none" w:sz="0" w:space="0" w:color="auto"/>
        <w:left w:val="none" w:sz="0" w:space="0" w:color="auto"/>
        <w:bottom w:val="none" w:sz="0" w:space="0" w:color="auto"/>
        <w:right w:val="none" w:sz="0" w:space="0" w:color="auto"/>
      </w:divBdr>
    </w:div>
    <w:div w:id="377247748">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357115">
      <w:bodyDiv w:val="1"/>
      <w:marLeft w:val="0"/>
      <w:marRight w:val="0"/>
      <w:marTop w:val="0"/>
      <w:marBottom w:val="0"/>
      <w:divBdr>
        <w:top w:val="none" w:sz="0" w:space="0" w:color="auto"/>
        <w:left w:val="none" w:sz="0" w:space="0" w:color="auto"/>
        <w:bottom w:val="none" w:sz="0" w:space="0" w:color="auto"/>
        <w:right w:val="none" w:sz="0" w:space="0" w:color="auto"/>
      </w:divBdr>
    </w:div>
    <w:div w:id="377516979">
      <w:bodyDiv w:val="1"/>
      <w:marLeft w:val="0"/>
      <w:marRight w:val="0"/>
      <w:marTop w:val="0"/>
      <w:marBottom w:val="0"/>
      <w:divBdr>
        <w:top w:val="none" w:sz="0" w:space="0" w:color="auto"/>
        <w:left w:val="none" w:sz="0" w:space="0" w:color="auto"/>
        <w:bottom w:val="none" w:sz="0" w:space="0" w:color="auto"/>
        <w:right w:val="none" w:sz="0" w:space="0" w:color="auto"/>
      </w:divBdr>
    </w:div>
    <w:div w:id="377709218">
      <w:bodyDiv w:val="1"/>
      <w:marLeft w:val="0"/>
      <w:marRight w:val="0"/>
      <w:marTop w:val="0"/>
      <w:marBottom w:val="0"/>
      <w:divBdr>
        <w:top w:val="none" w:sz="0" w:space="0" w:color="auto"/>
        <w:left w:val="none" w:sz="0" w:space="0" w:color="auto"/>
        <w:bottom w:val="none" w:sz="0" w:space="0" w:color="auto"/>
        <w:right w:val="none" w:sz="0" w:space="0" w:color="auto"/>
      </w:divBdr>
    </w:div>
    <w:div w:id="377900735">
      <w:bodyDiv w:val="1"/>
      <w:marLeft w:val="0"/>
      <w:marRight w:val="0"/>
      <w:marTop w:val="0"/>
      <w:marBottom w:val="0"/>
      <w:divBdr>
        <w:top w:val="none" w:sz="0" w:space="0" w:color="auto"/>
        <w:left w:val="none" w:sz="0" w:space="0" w:color="auto"/>
        <w:bottom w:val="none" w:sz="0" w:space="0" w:color="auto"/>
        <w:right w:val="none" w:sz="0" w:space="0" w:color="auto"/>
      </w:divBdr>
    </w:div>
    <w:div w:id="377971137">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9017610">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600308">
      <w:bodyDiv w:val="1"/>
      <w:marLeft w:val="0"/>
      <w:marRight w:val="0"/>
      <w:marTop w:val="0"/>
      <w:marBottom w:val="0"/>
      <w:divBdr>
        <w:top w:val="none" w:sz="0" w:space="0" w:color="auto"/>
        <w:left w:val="none" w:sz="0" w:space="0" w:color="auto"/>
        <w:bottom w:val="none" w:sz="0" w:space="0" w:color="auto"/>
        <w:right w:val="none" w:sz="0" w:space="0" w:color="auto"/>
      </w:divBdr>
    </w:div>
    <w:div w:id="37967415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326491">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635607">
      <w:bodyDiv w:val="1"/>
      <w:marLeft w:val="0"/>
      <w:marRight w:val="0"/>
      <w:marTop w:val="0"/>
      <w:marBottom w:val="0"/>
      <w:divBdr>
        <w:top w:val="none" w:sz="0" w:space="0" w:color="auto"/>
        <w:left w:val="none" w:sz="0" w:space="0" w:color="auto"/>
        <w:bottom w:val="none" w:sz="0" w:space="0" w:color="auto"/>
        <w:right w:val="none" w:sz="0" w:space="0" w:color="auto"/>
      </w:divBdr>
    </w:div>
    <w:div w:id="380714920">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0983808">
      <w:bodyDiv w:val="1"/>
      <w:marLeft w:val="0"/>
      <w:marRight w:val="0"/>
      <w:marTop w:val="0"/>
      <w:marBottom w:val="0"/>
      <w:divBdr>
        <w:top w:val="none" w:sz="0" w:space="0" w:color="auto"/>
        <w:left w:val="none" w:sz="0" w:space="0" w:color="auto"/>
        <w:bottom w:val="none" w:sz="0" w:space="0" w:color="auto"/>
        <w:right w:val="none" w:sz="0" w:space="0" w:color="auto"/>
      </w:divBdr>
    </w:div>
    <w:div w:id="380984762">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38902">
      <w:bodyDiv w:val="1"/>
      <w:marLeft w:val="0"/>
      <w:marRight w:val="0"/>
      <w:marTop w:val="0"/>
      <w:marBottom w:val="0"/>
      <w:divBdr>
        <w:top w:val="none" w:sz="0" w:space="0" w:color="auto"/>
        <w:left w:val="none" w:sz="0" w:space="0" w:color="auto"/>
        <w:bottom w:val="none" w:sz="0" w:space="0" w:color="auto"/>
        <w:right w:val="none" w:sz="0" w:space="0" w:color="auto"/>
      </w:divBdr>
    </w:div>
    <w:div w:id="38182629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2865">
      <w:bodyDiv w:val="1"/>
      <w:marLeft w:val="0"/>
      <w:marRight w:val="0"/>
      <w:marTop w:val="0"/>
      <w:marBottom w:val="0"/>
      <w:divBdr>
        <w:top w:val="none" w:sz="0" w:space="0" w:color="auto"/>
        <w:left w:val="none" w:sz="0" w:space="0" w:color="auto"/>
        <w:bottom w:val="none" w:sz="0" w:space="0" w:color="auto"/>
        <w:right w:val="none" w:sz="0" w:space="0" w:color="auto"/>
      </w:divBdr>
    </w:div>
    <w:div w:id="381903497">
      <w:bodyDiv w:val="1"/>
      <w:marLeft w:val="0"/>
      <w:marRight w:val="0"/>
      <w:marTop w:val="0"/>
      <w:marBottom w:val="0"/>
      <w:divBdr>
        <w:top w:val="none" w:sz="0" w:space="0" w:color="auto"/>
        <w:left w:val="none" w:sz="0" w:space="0" w:color="auto"/>
        <w:bottom w:val="none" w:sz="0" w:space="0" w:color="auto"/>
        <w:right w:val="none" w:sz="0" w:space="0" w:color="auto"/>
      </w:divBdr>
    </w:div>
    <w:div w:id="382026319">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295617">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56632">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3213555">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522782">
      <w:bodyDiv w:val="1"/>
      <w:marLeft w:val="0"/>
      <w:marRight w:val="0"/>
      <w:marTop w:val="0"/>
      <w:marBottom w:val="0"/>
      <w:divBdr>
        <w:top w:val="none" w:sz="0" w:space="0" w:color="auto"/>
        <w:left w:val="none" w:sz="0" w:space="0" w:color="auto"/>
        <w:bottom w:val="none" w:sz="0" w:space="0" w:color="auto"/>
        <w:right w:val="none" w:sz="0" w:space="0" w:color="auto"/>
      </w:divBdr>
    </w:div>
    <w:div w:id="383523175">
      <w:bodyDiv w:val="1"/>
      <w:marLeft w:val="0"/>
      <w:marRight w:val="0"/>
      <w:marTop w:val="0"/>
      <w:marBottom w:val="0"/>
      <w:divBdr>
        <w:top w:val="none" w:sz="0" w:space="0" w:color="auto"/>
        <w:left w:val="none" w:sz="0" w:space="0" w:color="auto"/>
        <w:bottom w:val="none" w:sz="0" w:space="0" w:color="auto"/>
        <w:right w:val="none" w:sz="0" w:space="0" w:color="auto"/>
      </w:divBdr>
    </w:div>
    <w:div w:id="383532331">
      <w:bodyDiv w:val="1"/>
      <w:marLeft w:val="0"/>
      <w:marRight w:val="0"/>
      <w:marTop w:val="0"/>
      <w:marBottom w:val="0"/>
      <w:divBdr>
        <w:top w:val="none" w:sz="0" w:space="0" w:color="auto"/>
        <w:left w:val="none" w:sz="0" w:space="0" w:color="auto"/>
        <w:bottom w:val="none" w:sz="0" w:space="0" w:color="auto"/>
        <w:right w:val="none" w:sz="0" w:space="0" w:color="auto"/>
      </w:divBdr>
    </w:div>
    <w:div w:id="383716309">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109642">
      <w:bodyDiv w:val="1"/>
      <w:marLeft w:val="0"/>
      <w:marRight w:val="0"/>
      <w:marTop w:val="0"/>
      <w:marBottom w:val="0"/>
      <w:divBdr>
        <w:top w:val="none" w:sz="0" w:space="0" w:color="auto"/>
        <w:left w:val="none" w:sz="0" w:space="0" w:color="auto"/>
        <w:bottom w:val="none" w:sz="0" w:space="0" w:color="auto"/>
        <w:right w:val="none" w:sz="0" w:space="0" w:color="auto"/>
      </w:divBdr>
    </w:div>
    <w:div w:id="384256933">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792157">
      <w:bodyDiv w:val="1"/>
      <w:marLeft w:val="0"/>
      <w:marRight w:val="0"/>
      <w:marTop w:val="0"/>
      <w:marBottom w:val="0"/>
      <w:divBdr>
        <w:top w:val="none" w:sz="0" w:space="0" w:color="auto"/>
        <w:left w:val="none" w:sz="0" w:space="0" w:color="auto"/>
        <w:bottom w:val="none" w:sz="0" w:space="0" w:color="auto"/>
        <w:right w:val="none" w:sz="0" w:space="0" w:color="auto"/>
      </w:divBdr>
    </w:div>
    <w:div w:id="385110755">
      <w:bodyDiv w:val="1"/>
      <w:marLeft w:val="0"/>
      <w:marRight w:val="0"/>
      <w:marTop w:val="0"/>
      <w:marBottom w:val="0"/>
      <w:divBdr>
        <w:top w:val="none" w:sz="0" w:space="0" w:color="auto"/>
        <w:left w:val="none" w:sz="0" w:space="0" w:color="auto"/>
        <w:bottom w:val="none" w:sz="0" w:space="0" w:color="auto"/>
        <w:right w:val="none" w:sz="0" w:space="0" w:color="auto"/>
      </w:divBdr>
    </w:div>
    <w:div w:id="385639953">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884285">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338767">
      <w:bodyDiv w:val="1"/>
      <w:marLeft w:val="0"/>
      <w:marRight w:val="0"/>
      <w:marTop w:val="0"/>
      <w:marBottom w:val="0"/>
      <w:divBdr>
        <w:top w:val="none" w:sz="0" w:space="0" w:color="auto"/>
        <w:left w:val="none" w:sz="0" w:space="0" w:color="auto"/>
        <w:bottom w:val="none" w:sz="0" w:space="0" w:color="auto"/>
        <w:right w:val="none" w:sz="0" w:space="0" w:color="auto"/>
      </w:divBdr>
    </w:div>
    <w:div w:id="386339211">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686234">
      <w:bodyDiv w:val="1"/>
      <w:marLeft w:val="0"/>
      <w:marRight w:val="0"/>
      <w:marTop w:val="0"/>
      <w:marBottom w:val="0"/>
      <w:divBdr>
        <w:top w:val="none" w:sz="0" w:space="0" w:color="auto"/>
        <w:left w:val="none" w:sz="0" w:space="0" w:color="auto"/>
        <w:bottom w:val="none" w:sz="0" w:space="0" w:color="auto"/>
        <w:right w:val="none" w:sz="0" w:space="0" w:color="auto"/>
      </w:divBdr>
    </w:div>
    <w:div w:id="387192844">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040388">
      <w:bodyDiv w:val="1"/>
      <w:marLeft w:val="0"/>
      <w:marRight w:val="0"/>
      <w:marTop w:val="0"/>
      <w:marBottom w:val="0"/>
      <w:divBdr>
        <w:top w:val="none" w:sz="0" w:space="0" w:color="auto"/>
        <w:left w:val="none" w:sz="0" w:space="0" w:color="auto"/>
        <w:bottom w:val="none" w:sz="0" w:space="0" w:color="auto"/>
        <w:right w:val="none" w:sz="0" w:space="0" w:color="auto"/>
      </w:divBdr>
    </w:div>
    <w:div w:id="388070435">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05164">
      <w:bodyDiv w:val="1"/>
      <w:marLeft w:val="0"/>
      <w:marRight w:val="0"/>
      <w:marTop w:val="0"/>
      <w:marBottom w:val="0"/>
      <w:divBdr>
        <w:top w:val="none" w:sz="0" w:space="0" w:color="auto"/>
        <w:left w:val="none" w:sz="0" w:space="0" w:color="auto"/>
        <w:bottom w:val="none" w:sz="0" w:space="0" w:color="auto"/>
        <w:right w:val="none" w:sz="0" w:space="0" w:color="auto"/>
      </w:divBdr>
    </w:div>
    <w:div w:id="388380754">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386478">
      <w:bodyDiv w:val="1"/>
      <w:marLeft w:val="0"/>
      <w:marRight w:val="0"/>
      <w:marTop w:val="0"/>
      <w:marBottom w:val="0"/>
      <w:divBdr>
        <w:top w:val="none" w:sz="0" w:space="0" w:color="auto"/>
        <w:left w:val="none" w:sz="0" w:space="0" w:color="auto"/>
        <w:bottom w:val="none" w:sz="0" w:space="0" w:color="auto"/>
        <w:right w:val="none" w:sz="0" w:space="0" w:color="auto"/>
      </w:divBdr>
    </w:div>
    <w:div w:id="388502495">
      <w:bodyDiv w:val="1"/>
      <w:marLeft w:val="0"/>
      <w:marRight w:val="0"/>
      <w:marTop w:val="0"/>
      <w:marBottom w:val="0"/>
      <w:divBdr>
        <w:top w:val="none" w:sz="0" w:space="0" w:color="auto"/>
        <w:left w:val="none" w:sz="0" w:space="0" w:color="auto"/>
        <w:bottom w:val="none" w:sz="0" w:space="0" w:color="auto"/>
        <w:right w:val="none" w:sz="0" w:space="0" w:color="auto"/>
      </w:divBdr>
    </w:div>
    <w:div w:id="388654623">
      <w:bodyDiv w:val="1"/>
      <w:marLeft w:val="0"/>
      <w:marRight w:val="0"/>
      <w:marTop w:val="0"/>
      <w:marBottom w:val="0"/>
      <w:divBdr>
        <w:top w:val="none" w:sz="0" w:space="0" w:color="auto"/>
        <w:left w:val="none" w:sz="0" w:space="0" w:color="auto"/>
        <w:bottom w:val="none" w:sz="0" w:space="0" w:color="auto"/>
        <w:right w:val="none" w:sz="0" w:space="0" w:color="auto"/>
      </w:divBdr>
    </w:div>
    <w:div w:id="388726106">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8962200">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156514">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888367">
      <w:bodyDiv w:val="1"/>
      <w:marLeft w:val="0"/>
      <w:marRight w:val="0"/>
      <w:marTop w:val="0"/>
      <w:marBottom w:val="0"/>
      <w:divBdr>
        <w:top w:val="none" w:sz="0" w:space="0" w:color="auto"/>
        <w:left w:val="none" w:sz="0" w:space="0" w:color="auto"/>
        <w:bottom w:val="none" w:sz="0" w:space="0" w:color="auto"/>
        <w:right w:val="none" w:sz="0" w:space="0" w:color="auto"/>
      </w:divBdr>
    </w:div>
    <w:div w:id="389891458">
      <w:bodyDiv w:val="1"/>
      <w:marLeft w:val="0"/>
      <w:marRight w:val="0"/>
      <w:marTop w:val="0"/>
      <w:marBottom w:val="0"/>
      <w:divBdr>
        <w:top w:val="none" w:sz="0" w:space="0" w:color="auto"/>
        <w:left w:val="none" w:sz="0" w:space="0" w:color="auto"/>
        <w:bottom w:val="none" w:sz="0" w:space="0" w:color="auto"/>
        <w:right w:val="none" w:sz="0" w:space="0" w:color="auto"/>
      </w:divBdr>
    </w:div>
    <w:div w:id="390035809">
      <w:bodyDiv w:val="1"/>
      <w:marLeft w:val="0"/>
      <w:marRight w:val="0"/>
      <w:marTop w:val="0"/>
      <w:marBottom w:val="0"/>
      <w:divBdr>
        <w:top w:val="none" w:sz="0" w:space="0" w:color="auto"/>
        <w:left w:val="none" w:sz="0" w:space="0" w:color="auto"/>
        <w:bottom w:val="none" w:sz="0" w:space="0" w:color="auto"/>
        <w:right w:val="none" w:sz="0" w:space="0" w:color="auto"/>
      </w:divBdr>
    </w:div>
    <w:div w:id="390075545">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226641">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274962">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125422">
      <w:bodyDiv w:val="1"/>
      <w:marLeft w:val="0"/>
      <w:marRight w:val="0"/>
      <w:marTop w:val="0"/>
      <w:marBottom w:val="0"/>
      <w:divBdr>
        <w:top w:val="none" w:sz="0" w:space="0" w:color="auto"/>
        <w:left w:val="none" w:sz="0" w:space="0" w:color="auto"/>
        <w:bottom w:val="none" w:sz="0" w:space="0" w:color="auto"/>
        <w:right w:val="none" w:sz="0" w:space="0" w:color="auto"/>
      </w:divBdr>
    </w:div>
    <w:div w:id="391275098">
      <w:bodyDiv w:val="1"/>
      <w:marLeft w:val="0"/>
      <w:marRight w:val="0"/>
      <w:marTop w:val="0"/>
      <w:marBottom w:val="0"/>
      <w:divBdr>
        <w:top w:val="none" w:sz="0" w:space="0" w:color="auto"/>
        <w:left w:val="none" w:sz="0" w:space="0" w:color="auto"/>
        <w:bottom w:val="none" w:sz="0" w:space="0" w:color="auto"/>
        <w:right w:val="none" w:sz="0" w:space="0" w:color="auto"/>
      </w:divBdr>
    </w:div>
    <w:div w:id="391850714">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775181">
      <w:bodyDiv w:val="1"/>
      <w:marLeft w:val="0"/>
      <w:marRight w:val="0"/>
      <w:marTop w:val="0"/>
      <w:marBottom w:val="0"/>
      <w:divBdr>
        <w:top w:val="none" w:sz="0" w:space="0" w:color="auto"/>
        <w:left w:val="none" w:sz="0" w:space="0" w:color="auto"/>
        <w:bottom w:val="none" w:sz="0" w:space="0" w:color="auto"/>
        <w:right w:val="none" w:sz="0" w:space="0" w:color="auto"/>
      </w:divBdr>
    </w:div>
    <w:div w:id="393162761">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628540">
      <w:bodyDiv w:val="1"/>
      <w:marLeft w:val="0"/>
      <w:marRight w:val="0"/>
      <w:marTop w:val="0"/>
      <w:marBottom w:val="0"/>
      <w:divBdr>
        <w:top w:val="none" w:sz="0" w:space="0" w:color="auto"/>
        <w:left w:val="none" w:sz="0" w:space="0" w:color="auto"/>
        <w:bottom w:val="none" w:sz="0" w:space="0" w:color="auto"/>
        <w:right w:val="none" w:sz="0" w:space="0" w:color="auto"/>
      </w:divBdr>
    </w:div>
    <w:div w:id="393629136">
      <w:bodyDiv w:val="1"/>
      <w:marLeft w:val="0"/>
      <w:marRight w:val="0"/>
      <w:marTop w:val="0"/>
      <w:marBottom w:val="0"/>
      <w:divBdr>
        <w:top w:val="none" w:sz="0" w:space="0" w:color="auto"/>
        <w:left w:val="none" w:sz="0" w:space="0" w:color="auto"/>
        <w:bottom w:val="none" w:sz="0" w:space="0" w:color="auto"/>
        <w:right w:val="none" w:sz="0" w:space="0" w:color="auto"/>
      </w:divBdr>
    </w:div>
    <w:div w:id="393740474">
      <w:bodyDiv w:val="1"/>
      <w:marLeft w:val="0"/>
      <w:marRight w:val="0"/>
      <w:marTop w:val="0"/>
      <w:marBottom w:val="0"/>
      <w:divBdr>
        <w:top w:val="none" w:sz="0" w:space="0" w:color="auto"/>
        <w:left w:val="none" w:sz="0" w:space="0" w:color="auto"/>
        <w:bottom w:val="none" w:sz="0" w:space="0" w:color="auto"/>
        <w:right w:val="none" w:sz="0" w:space="0" w:color="auto"/>
      </w:divBdr>
    </w:div>
    <w:div w:id="393892505">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821049">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279421">
      <w:bodyDiv w:val="1"/>
      <w:marLeft w:val="0"/>
      <w:marRight w:val="0"/>
      <w:marTop w:val="0"/>
      <w:marBottom w:val="0"/>
      <w:divBdr>
        <w:top w:val="none" w:sz="0" w:space="0" w:color="auto"/>
        <w:left w:val="none" w:sz="0" w:space="0" w:color="auto"/>
        <w:bottom w:val="none" w:sz="0" w:space="0" w:color="auto"/>
        <w:right w:val="none" w:sz="0" w:space="0" w:color="auto"/>
      </w:divBdr>
    </w:div>
    <w:div w:id="395471377">
      <w:bodyDiv w:val="1"/>
      <w:marLeft w:val="0"/>
      <w:marRight w:val="0"/>
      <w:marTop w:val="0"/>
      <w:marBottom w:val="0"/>
      <w:divBdr>
        <w:top w:val="none" w:sz="0" w:space="0" w:color="auto"/>
        <w:left w:val="none" w:sz="0" w:space="0" w:color="auto"/>
        <w:bottom w:val="none" w:sz="0" w:space="0" w:color="auto"/>
        <w:right w:val="none" w:sz="0" w:space="0" w:color="auto"/>
      </w:divBdr>
    </w:div>
    <w:div w:id="395473797">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057060">
      <w:bodyDiv w:val="1"/>
      <w:marLeft w:val="0"/>
      <w:marRight w:val="0"/>
      <w:marTop w:val="0"/>
      <w:marBottom w:val="0"/>
      <w:divBdr>
        <w:top w:val="none" w:sz="0" w:space="0" w:color="auto"/>
        <w:left w:val="none" w:sz="0" w:space="0" w:color="auto"/>
        <w:bottom w:val="none" w:sz="0" w:space="0" w:color="auto"/>
        <w:right w:val="none" w:sz="0" w:space="0" w:color="auto"/>
      </w:divBdr>
    </w:div>
    <w:div w:id="396709191">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96550">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865400">
      <w:bodyDiv w:val="1"/>
      <w:marLeft w:val="0"/>
      <w:marRight w:val="0"/>
      <w:marTop w:val="0"/>
      <w:marBottom w:val="0"/>
      <w:divBdr>
        <w:top w:val="none" w:sz="0" w:space="0" w:color="auto"/>
        <w:left w:val="none" w:sz="0" w:space="0" w:color="auto"/>
        <w:bottom w:val="none" w:sz="0" w:space="0" w:color="auto"/>
        <w:right w:val="none" w:sz="0" w:space="0" w:color="auto"/>
      </w:divBdr>
    </w:div>
    <w:div w:id="398941297">
      <w:bodyDiv w:val="1"/>
      <w:marLeft w:val="0"/>
      <w:marRight w:val="0"/>
      <w:marTop w:val="0"/>
      <w:marBottom w:val="0"/>
      <w:divBdr>
        <w:top w:val="none" w:sz="0" w:space="0" w:color="auto"/>
        <w:left w:val="none" w:sz="0" w:space="0" w:color="auto"/>
        <w:bottom w:val="none" w:sz="0" w:space="0" w:color="auto"/>
        <w:right w:val="none" w:sz="0" w:space="0" w:color="auto"/>
      </w:divBdr>
    </w:div>
    <w:div w:id="398987698">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712448">
      <w:bodyDiv w:val="1"/>
      <w:marLeft w:val="0"/>
      <w:marRight w:val="0"/>
      <w:marTop w:val="0"/>
      <w:marBottom w:val="0"/>
      <w:divBdr>
        <w:top w:val="none" w:sz="0" w:space="0" w:color="auto"/>
        <w:left w:val="none" w:sz="0" w:space="0" w:color="auto"/>
        <w:bottom w:val="none" w:sz="0" w:space="0" w:color="auto"/>
        <w:right w:val="none" w:sz="0" w:space="0" w:color="auto"/>
      </w:divBdr>
    </w:div>
    <w:div w:id="399863638">
      <w:bodyDiv w:val="1"/>
      <w:marLeft w:val="0"/>
      <w:marRight w:val="0"/>
      <w:marTop w:val="0"/>
      <w:marBottom w:val="0"/>
      <w:divBdr>
        <w:top w:val="none" w:sz="0" w:space="0" w:color="auto"/>
        <w:left w:val="none" w:sz="0" w:space="0" w:color="auto"/>
        <w:bottom w:val="none" w:sz="0" w:space="0" w:color="auto"/>
        <w:right w:val="none" w:sz="0" w:space="0" w:color="auto"/>
      </w:divBdr>
    </w:div>
    <w:div w:id="400064135">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828747">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607313">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1878165">
      <w:bodyDiv w:val="1"/>
      <w:marLeft w:val="0"/>
      <w:marRight w:val="0"/>
      <w:marTop w:val="0"/>
      <w:marBottom w:val="0"/>
      <w:divBdr>
        <w:top w:val="none" w:sz="0" w:space="0" w:color="auto"/>
        <w:left w:val="none" w:sz="0" w:space="0" w:color="auto"/>
        <w:bottom w:val="none" w:sz="0" w:space="0" w:color="auto"/>
        <w:right w:val="none" w:sz="0" w:space="0" w:color="auto"/>
      </w:divBdr>
    </w:div>
    <w:div w:id="402338369">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726595">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2946496">
      <w:bodyDiv w:val="1"/>
      <w:marLeft w:val="0"/>
      <w:marRight w:val="0"/>
      <w:marTop w:val="0"/>
      <w:marBottom w:val="0"/>
      <w:divBdr>
        <w:top w:val="none" w:sz="0" w:space="0" w:color="auto"/>
        <w:left w:val="none" w:sz="0" w:space="0" w:color="auto"/>
        <w:bottom w:val="none" w:sz="0" w:space="0" w:color="auto"/>
        <w:right w:val="none" w:sz="0" w:space="0" w:color="auto"/>
      </w:divBdr>
    </w:div>
    <w:div w:id="403378334">
      <w:bodyDiv w:val="1"/>
      <w:marLeft w:val="0"/>
      <w:marRight w:val="0"/>
      <w:marTop w:val="0"/>
      <w:marBottom w:val="0"/>
      <w:divBdr>
        <w:top w:val="none" w:sz="0" w:space="0" w:color="auto"/>
        <w:left w:val="none" w:sz="0" w:space="0" w:color="auto"/>
        <w:bottom w:val="none" w:sz="0" w:space="0" w:color="auto"/>
        <w:right w:val="none" w:sz="0" w:space="0" w:color="auto"/>
      </w:divBdr>
    </w:div>
    <w:div w:id="403456801">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33436">
      <w:bodyDiv w:val="1"/>
      <w:marLeft w:val="0"/>
      <w:marRight w:val="0"/>
      <w:marTop w:val="0"/>
      <w:marBottom w:val="0"/>
      <w:divBdr>
        <w:top w:val="none" w:sz="0" w:space="0" w:color="auto"/>
        <w:left w:val="none" w:sz="0" w:space="0" w:color="auto"/>
        <w:bottom w:val="none" w:sz="0" w:space="0" w:color="auto"/>
        <w:right w:val="none" w:sz="0" w:space="0" w:color="auto"/>
      </w:divBdr>
    </w:div>
    <w:div w:id="403912275">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493785">
      <w:bodyDiv w:val="1"/>
      <w:marLeft w:val="0"/>
      <w:marRight w:val="0"/>
      <w:marTop w:val="0"/>
      <w:marBottom w:val="0"/>
      <w:divBdr>
        <w:top w:val="none" w:sz="0" w:space="0" w:color="auto"/>
        <w:left w:val="none" w:sz="0" w:space="0" w:color="auto"/>
        <w:bottom w:val="none" w:sz="0" w:space="0" w:color="auto"/>
        <w:right w:val="none" w:sz="0" w:space="0" w:color="auto"/>
      </w:divBdr>
    </w:div>
    <w:div w:id="404569922">
      <w:bodyDiv w:val="1"/>
      <w:marLeft w:val="0"/>
      <w:marRight w:val="0"/>
      <w:marTop w:val="0"/>
      <w:marBottom w:val="0"/>
      <w:divBdr>
        <w:top w:val="none" w:sz="0" w:space="0" w:color="auto"/>
        <w:left w:val="none" w:sz="0" w:space="0" w:color="auto"/>
        <w:bottom w:val="none" w:sz="0" w:space="0" w:color="auto"/>
        <w:right w:val="none" w:sz="0" w:space="0" w:color="auto"/>
      </w:divBdr>
    </w:div>
    <w:div w:id="40469437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033380">
      <w:bodyDiv w:val="1"/>
      <w:marLeft w:val="0"/>
      <w:marRight w:val="0"/>
      <w:marTop w:val="0"/>
      <w:marBottom w:val="0"/>
      <w:divBdr>
        <w:top w:val="none" w:sz="0" w:space="0" w:color="auto"/>
        <w:left w:val="none" w:sz="0" w:space="0" w:color="auto"/>
        <w:bottom w:val="none" w:sz="0" w:space="0" w:color="auto"/>
        <w:right w:val="none" w:sz="0" w:space="0" w:color="auto"/>
      </w:divBdr>
    </w:div>
    <w:div w:id="40514912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298087">
      <w:bodyDiv w:val="1"/>
      <w:marLeft w:val="0"/>
      <w:marRight w:val="0"/>
      <w:marTop w:val="0"/>
      <w:marBottom w:val="0"/>
      <w:divBdr>
        <w:top w:val="none" w:sz="0" w:space="0" w:color="auto"/>
        <w:left w:val="none" w:sz="0" w:space="0" w:color="auto"/>
        <w:bottom w:val="none" w:sz="0" w:space="0" w:color="auto"/>
        <w:right w:val="none" w:sz="0" w:space="0" w:color="auto"/>
      </w:divBdr>
    </w:div>
    <w:div w:id="405344927">
      <w:bodyDiv w:val="1"/>
      <w:marLeft w:val="0"/>
      <w:marRight w:val="0"/>
      <w:marTop w:val="0"/>
      <w:marBottom w:val="0"/>
      <w:divBdr>
        <w:top w:val="none" w:sz="0" w:space="0" w:color="auto"/>
        <w:left w:val="none" w:sz="0" w:space="0" w:color="auto"/>
        <w:bottom w:val="none" w:sz="0" w:space="0" w:color="auto"/>
        <w:right w:val="none" w:sz="0" w:space="0" w:color="auto"/>
      </w:divBdr>
    </w:div>
    <w:div w:id="40542076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79087">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535435">
      <w:bodyDiv w:val="1"/>
      <w:marLeft w:val="0"/>
      <w:marRight w:val="0"/>
      <w:marTop w:val="0"/>
      <w:marBottom w:val="0"/>
      <w:divBdr>
        <w:top w:val="none" w:sz="0" w:space="0" w:color="auto"/>
        <w:left w:val="none" w:sz="0" w:space="0" w:color="auto"/>
        <w:bottom w:val="none" w:sz="0" w:space="0" w:color="auto"/>
        <w:right w:val="none" w:sz="0" w:space="0" w:color="auto"/>
      </w:divBdr>
    </w:div>
    <w:div w:id="406536035">
      <w:bodyDiv w:val="1"/>
      <w:marLeft w:val="0"/>
      <w:marRight w:val="0"/>
      <w:marTop w:val="0"/>
      <w:marBottom w:val="0"/>
      <w:divBdr>
        <w:top w:val="none" w:sz="0" w:space="0" w:color="auto"/>
        <w:left w:val="none" w:sz="0" w:space="0" w:color="auto"/>
        <w:bottom w:val="none" w:sz="0" w:space="0" w:color="auto"/>
        <w:right w:val="none" w:sz="0" w:space="0" w:color="auto"/>
      </w:divBdr>
    </w:div>
    <w:div w:id="406617331">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7265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84729">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9012541">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274796">
      <w:bodyDiv w:val="1"/>
      <w:marLeft w:val="0"/>
      <w:marRight w:val="0"/>
      <w:marTop w:val="0"/>
      <w:marBottom w:val="0"/>
      <w:divBdr>
        <w:top w:val="none" w:sz="0" w:space="0" w:color="auto"/>
        <w:left w:val="none" w:sz="0" w:space="0" w:color="auto"/>
        <w:bottom w:val="none" w:sz="0" w:space="0" w:color="auto"/>
        <w:right w:val="none" w:sz="0" w:space="0" w:color="auto"/>
      </w:divBdr>
    </w:div>
    <w:div w:id="409544742">
      <w:bodyDiv w:val="1"/>
      <w:marLeft w:val="0"/>
      <w:marRight w:val="0"/>
      <w:marTop w:val="0"/>
      <w:marBottom w:val="0"/>
      <w:divBdr>
        <w:top w:val="none" w:sz="0" w:space="0" w:color="auto"/>
        <w:left w:val="none" w:sz="0" w:space="0" w:color="auto"/>
        <w:bottom w:val="none" w:sz="0" w:space="0" w:color="auto"/>
        <w:right w:val="none" w:sz="0" w:space="0" w:color="auto"/>
      </w:divBdr>
    </w:div>
    <w:div w:id="409549755">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10010476">
      <w:bodyDiv w:val="1"/>
      <w:marLeft w:val="0"/>
      <w:marRight w:val="0"/>
      <w:marTop w:val="0"/>
      <w:marBottom w:val="0"/>
      <w:divBdr>
        <w:top w:val="none" w:sz="0" w:space="0" w:color="auto"/>
        <w:left w:val="none" w:sz="0" w:space="0" w:color="auto"/>
        <w:bottom w:val="none" w:sz="0" w:space="0" w:color="auto"/>
        <w:right w:val="none" w:sz="0" w:space="0" w:color="auto"/>
      </w:divBdr>
    </w:div>
    <w:div w:id="410547866">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0856279">
      <w:bodyDiv w:val="1"/>
      <w:marLeft w:val="0"/>
      <w:marRight w:val="0"/>
      <w:marTop w:val="0"/>
      <w:marBottom w:val="0"/>
      <w:divBdr>
        <w:top w:val="none" w:sz="0" w:space="0" w:color="auto"/>
        <w:left w:val="none" w:sz="0" w:space="0" w:color="auto"/>
        <w:bottom w:val="none" w:sz="0" w:space="0" w:color="auto"/>
        <w:right w:val="none" w:sz="0" w:space="0" w:color="auto"/>
      </w:divBdr>
    </w:div>
    <w:div w:id="410858003">
      <w:bodyDiv w:val="1"/>
      <w:marLeft w:val="0"/>
      <w:marRight w:val="0"/>
      <w:marTop w:val="0"/>
      <w:marBottom w:val="0"/>
      <w:divBdr>
        <w:top w:val="none" w:sz="0" w:space="0" w:color="auto"/>
        <w:left w:val="none" w:sz="0" w:space="0" w:color="auto"/>
        <w:bottom w:val="none" w:sz="0" w:space="0" w:color="auto"/>
        <w:right w:val="none" w:sz="0" w:space="0" w:color="auto"/>
      </w:divBdr>
    </w:div>
    <w:div w:id="411196435">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245133">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169773">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0732">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706540">
      <w:bodyDiv w:val="1"/>
      <w:marLeft w:val="0"/>
      <w:marRight w:val="0"/>
      <w:marTop w:val="0"/>
      <w:marBottom w:val="0"/>
      <w:divBdr>
        <w:top w:val="none" w:sz="0" w:space="0" w:color="auto"/>
        <w:left w:val="none" w:sz="0" w:space="0" w:color="auto"/>
        <w:bottom w:val="none" w:sz="0" w:space="0" w:color="auto"/>
        <w:right w:val="none" w:sz="0" w:space="0" w:color="auto"/>
      </w:divBdr>
    </w:div>
    <w:div w:id="412748964">
      <w:bodyDiv w:val="1"/>
      <w:marLeft w:val="0"/>
      <w:marRight w:val="0"/>
      <w:marTop w:val="0"/>
      <w:marBottom w:val="0"/>
      <w:divBdr>
        <w:top w:val="none" w:sz="0" w:space="0" w:color="auto"/>
        <w:left w:val="none" w:sz="0" w:space="0" w:color="auto"/>
        <w:bottom w:val="none" w:sz="0" w:space="0" w:color="auto"/>
        <w:right w:val="none" w:sz="0" w:space="0" w:color="auto"/>
      </w:divBdr>
    </w:div>
    <w:div w:id="41282289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164480">
      <w:bodyDiv w:val="1"/>
      <w:marLeft w:val="0"/>
      <w:marRight w:val="0"/>
      <w:marTop w:val="0"/>
      <w:marBottom w:val="0"/>
      <w:divBdr>
        <w:top w:val="none" w:sz="0" w:space="0" w:color="auto"/>
        <w:left w:val="none" w:sz="0" w:space="0" w:color="auto"/>
        <w:bottom w:val="none" w:sz="0" w:space="0" w:color="auto"/>
        <w:right w:val="none" w:sz="0" w:space="0" w:color="auto"/>
      </w:divBdr>
    </w:div>
    <w:div w:id="413354542">
      <w:bodyDiv w:val="1"/>
      <w:marLeft w:val="0"/>
      <w:marRight w:val="0"/>
      <w:marTop w:val="0"/>
      <w:marBottom w:val="0"/>
      <w:divBdr>
        <w:top w:val="none" w:sz="0" w:space="0" w:color="auto"/>
        <w:left w:val="none" w:sz="0" w:space="0" w:color="auto"/>
        <w:bottom w:val="none" w:sz="0" w:space="0" w:color="auto"/>
        <w:right w:val="none" w:sz="0" w:space="0" w:color="auto"/>
      </w:divBdr>
    </w:div>
    <w:div w:id="41335659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3891762">
      <w:bodyDiv w:val="1"/>
      <w:marLeft w:val="0"/>
      <w:marRight w:val="0"/>
      <w:marTop w:val="0"/>
      <w:marBottom w:val="0"/>
      <w:divBdr>
        <w:top w:val="none" w:sz="0" w:space="0" w:color="auto"/>
        <w:left w:val="none" w:sz="0" w:space="0" w:color="auto"/>
        <w:bottom w:val="none" w:sz="0" w:space="0" w:color="auto"/>
        <w:right w:val="none" w:sz="0" w:space="0" w:color="auto"/>
      </w:divBdr>
    </w:div>
    <w:div w:id="413938197">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472344">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518630">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054874">
      <w:bodyDiv w:val="1"/>
      <w:marLeft w:val="0"/>
      <w:marRight w:val="0"/>
      <w:marTop w:val="0"/>
      <w:marBottom w:val="0"/>
      <w:divBdr>
        <w:top w:val="none" w:sz="0" w:space="0" w:color="auto"/>
        <w:left w:val="none" w:sz="0" w:space="0" w:color="auto"/>
        <w:bottom w:val="none" w:sz="0" w:space="0" w:color="auto"/>
        <w:right w:val="none" w:sz="0" w:space="0" w:color="auto"/>
      </w:divBdr>
    </w:div>
    <w:div w:id="416174813">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825889">
      <w:bodyDiv w:val="1"/>
      <w:marLeft w:val="0"/>
      <w:marRight w:val="0"/>
      <w:marTop w:val="0"/>
      <w:marBottom w:val="0"/>
      <w:divBdr>
        <w:top w:val="none" w:sz="0" w:space="0" w:color="auto"/>
        <w:left w:val="none" w:sz="0" w:space="0" w:color="auto"/>
        <w:bottom w:val="none" w:sz="0" w:space="0" w:color="auto"/>
        <w:right w:val="none" w:sz="0" w:space="0" w:color="auto"/>
      </w:divBdr>
    </w:div>
    <w:div w:id="416827077">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48107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3531">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412509">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302419">
      <w:bodyDiv w:val="1"/>
      <w:marLeft w:val="0"/>
      <w:marRight w:val="0"/>
      <w:marTop w:val="0"/>
      <w:marBottom w:val="0"/>
      <w:divBdr>
        <w:top w:val="none" w:sz="0" w:space="0" w:color="auto"/>
        <w:left w:val="none" w:sz="0" w:space="0" w:color="auto"/>
        <w:bottom w:val="none" w:sz="0" w:space="0" w:color="auto"/>
        <w:right w:val="none" w:sz="0" w:space="0" w:color="auto"/>
      </w:divBdr>
    </w:div>
    <w:div w:id="419831522">
      <w:bodyDiv w:val="1"/>
      <w:marLeft w:val="0"/>
      <w:marRight w:val="0"/>
      <w:marTop w:val="0"/>
      <w:marBottom w:val="0"/>
      <w:divBdr>
        <w:top w:val="none" w:sz="0" w:space="0" w:color="auto"/>
        <w:left w:val="none" w:sz="0" w:space="0" w:color="auto"/>
        <w:bottom w:val="none" w:sz="0" w:space="0" w:color="auto"/>
        <w:right w:val="none" w:sz="0" w:space="0" w:color="auto"/>
      </w:divBdr>
    </w:div>
    <w:div w:id="419911604">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58174">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413518">
      <w:bodyDiv w:val="1"/>
      <w:marLeft w:val="0"/>
      <w:marRight w:val="0"/>
      <w:marTop w:val="0"/>
      <w:marBottom w:val="0"/>
      <w:divBdr>
        <w:top w:val="none" w:sz="0" w:space="0" w:color="auto"/>
        <w:left w:val="none" w:sz="0" w:space="0" w:color="auto"/>
        <w:bottom w:val="none" w:sz="0" w:space="0" w:color="auto"/>
        <w:right w:val="none" w:sz="0" w:space="0" w:color="auto"/>
      </w:divBdr>
    </w:div>
    <w:div w:id="420444701">
      <w:bodyDiv w:val="1"/>
      <w:marLeft w:val="0"/>
      <w:marRight w:val="0"/>
      <w:marTop w:val="0"/>
      <w:marBottom w:val="0"/>
      <w:divBdr>
        <w:top w:val="none" w:sz="0" w:space="0" w:color="auto"/>
        <w:left w:val="none" w:sz="0" w:space="0" w:color="auto"/>
        <w:bottom w:val="none" w:sz="0" w:space="0" w:color="auto"/>
        <w:right w:val="none" w:sz="0" w:space="0" w:color="auto"/>
      </w:divBdr>
    </w:div>
    <w:div w:id="420490614">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70252">
      <w:bodyDiv w:val="1"/>
      <w:marLeft w:val="0"/>
      <w:marRight w:val="0"/>
      <w:marTop w:val="0"/>
      <w:marBottom w:val="0"/>
      <w:divBdr>
        <w:top w:val="none" w:sz="0" w:space="0" w:color="auto"/>
        <w:left w:val="none" w:sz="0" w:space="0" w:color="auto"/>
        <w:bottom w:val="none" w:sz="0" w:space="0" w:color="auto"/>
        <w:right w:val="none" w:sz="0" w:space="0" w:color="auto"/>
      </w:divBdr>
    </w:div>
    <w:div w:id="42061349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0128">
      <w:bodyDiv w:val="1"/>
      <w:marLeft w:val="0"/>
      <w:marRight w:val="0"/>
      <w:marTop w:val="0"/>
      <w:marBottom w:val="0"/>
      <w:divBdr>
        <w:top w:val="none" w:sz="0" w:space="0" w:color="auto"/>
        <w:left w:val="none" w:sz="0" w:space="0" w:color="auto"/>
        <w:bottom w:val="none" w:sz="0" w:space="0" w:color="auto"/>
        <w:right w:val="none" w:sz="0" w:space="0" w:color="auto"/>
      </w:divBdr>
    </w:div>
    <w:div w:id="421269436">
      <w:bodyDiv w:val="1"/>
      <w:marLeft w:val="0"/>
      <w:marRight w:val="0"/>
      <w:marTop w:val="0"/>
      <w:marBottom w:val="0"/>
      <w:divBdr>
        <w:top w:val="none" w:sz="0" w:space="0" w:color="auto"/>
        <w:left w:val="none" w:sz="0" w:space="0" w:color="auto"/>
        <w:bottom w:val="none" w:sz="0" w:space="0" w:color="auto"/>
        <w:right w:val="none" w:sz="0" w:space="0" w:color="auto"/>
      </w:divBdr>
    </w:div>
    <w:div w:id="421991205">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45452">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691911">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63591">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038486">
      <w:bodyDiv w:val="1"/>
      <w:marLeft w:val="0"/>
      <w:marRight w:val="0"/>
      <w:marTop w:val="0"/>
      <w:marBottom w:val="0"/>
      <w:divBdr>
        <w:top w:val="none" w:sz="0" w:space="0" w:color="auto"/>
        <w:left w:val="none" w:sz="0" w:space="0" w:color="auto"/>
        <w:bottom w:val="none" w:sz="0" w:space="0" w:color="auto"/>
        <w:right w:val="none" w:sz="0" w:space="0" w:color="auto"/>
      </w:divBdr>
    </w:div>
    <w:div w:id="424041063">
      <w:bodyDiv w:val="1"/>
      <w:marLeft w:val="0"/>
      <w:marRight w:val="0"/>
      <w:marTop w:val="0"/>
      <w:marBottom w:val="0"/>
      <w:divBdr>
        <w:top w:val="none" w:sz="0" w:space="0" w:color="auto"/>
        <w:left w:val="none" w:sz="0" w:space="0" w:color="auto"/>
        <w:bottom w:val="none" w:sz="0" w:space="0" w:color="auto"/>
        <w:right w:val="none" w:sz="0" w:space="0" w:color="auto"/>
      </w:divBdr>
    </w:div>
    <w:div w:id="424309495">
      <w:bodyDiv w:val="1"/>
      <w:marLeft w:val="0"/>
      <w:marRight w:val="0"/>
      <w:marTop w:val="0"/>
      <w:marBottom w:val="0"/>
      <w:divBdr>
        <w:top w:val="none" w:sz="0" w:space="0" w:color="auto"/>
        <w:left w:val="none" w:sz="0" w:space="0" w:color="auto"/>
        <w:bottom w:val="none" w:sz="0" w:space="0" w:color="auto"/>
        <w:right w:val="none" w:sz="0" w:space="0" w:color="auto"/>
      </w:divBdr>
    </w:div>
    <w:div w:id="424426601">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17739">
      <w:bodyDiv w:val="1"/>
      <w:marLeft w:val="0"/>
      <w:marRight w:val="0"/>
      <w:marTop w:val="0"/>
      <w:marBottom w:val="0"/>
      <w:divBdr>
        <w:top w:val="none" w:sz="0" w:space="0" w:color="auto"/>
        <w:left w:val="none" w:sz="0" w:space="0" w:color="auto"/>
        <w:bottom w:val="none" w:sz="0" w:space="0" w:color="auto"/>
        <w:right w:val="none" w:sz="0" w:space="0" w:color="auto"/>
      </w:divBdr>
    </w:div>
    <w:div w:id="425661821">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341344">
      <w:bodyDiv w:val="1"/>
      <w:marLeft w:val="0"/>
      <w:marRight w:val="0"/>
      <w:marTop w:val="0"/>
      <w:marBottom w:val="0"/>
      <w:divBdr>
        <w:top w:val="none" w:sz="0" w:space="0" w:color="auto"/>
        <w:left w:val="none" w:sz="0" w:space="0" w:color="auto"/>
        <w:bottom w:val="none" w:sz="0" w:space="0" w:color="auto"/>
        <w:right w:val="none" w:sz="0" w:space="0" w:color="auto"/>
      </w:divBdr>
    </w:div>
    <w:div w:id="426660468">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23521">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85285">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653442">
      <w:bodyDiv w:val="1"/>
      <w:marLeft w:val="0"/>
      <w:marRight w:val="0"/>
      <w:marTop w:val="0"/>
      <w:marBottom w:val="0"/>
      <w:divBdr>
        <w:top w:val="none" w:sz="0" w:space="0" w:color="auto"/>
        <w:left w:val="none" w:sz="0" w:space="0" w:color="auto"/>
        <w:bottom w:val="none" w:sz="0" w:space="0" w:color="auto"/>
        <w:right w:val="none" w:sz="0" w:space="0" w:color="auto"/>
      </w:divBdr>
    </w:div>
    <w:div w:id="427699899">
      <w:bodyDiv w:val="1"/>
      <w:marLeft w:val="0"/>
      <w:marRight w:val="0"/>
      <w:marTop w:val="0"/>
      <w:marBottom w:val="0"/>
      <w:divBdr>
        <w:top w:val="none" w:sz="0" w:space="0" w:color="auto"/>
        <w:left w:val="none" w:sz="0" w:space="0" w:color="auto"/>
        <w:bottom w:val="none" w:sz="0" w:space="0" w:color="auto"/>
        <w:right w:val="none" w:sz="0" w:space="0" w:color="auto"/>
      </w:divBdr>
    </w:div>
    <w:div w:id="427772909">
      <w:bodyDiv w:val="1"/>
      <w:marLeft w:val="0"/>
      <w:marRight w:val="0"/>
      <w:marTop w:val="0"/>
      <w:marBottom w:val="0"/>
      <w:divBdr>
        <w:top w:val="none" w:sz="0" w:space="0" w:color="auto"/>
        <w:left w:val="none" w:sz="0" w:space="0" w:color="auto"/>
        <w:bottom w:val="none" w:sz="0" w:space="0" w:color="auto"/>
        <w:right w:val="none" w:sz="0" w:space="0" w:color="auto"/>
      </w:divBdr>
    </w:div>
    <w:div w:id="427968060">
      <w:bodyDiv w:val="1"/>
      <w:marLeft w:val="0"/>
      <w:marRight w:val="0"/>
      <w:marTop w:val="0"/>
      <w:marBottom w:val="0"/>
      <w:divBdr>
        <w:top w:val="none" w:sz="0" w:space="0" w:color="auto"/>
        <w:left w:val="none" w:sz="0" w:space="0" w:color="auto"/>
        <w:bottom w:val="none" w:sz="0" w:space="0" w:color="auto"/>
        <w:right w:val="none" w:sz="0" w:space="0" w:color="auto"/>
      </w:divBdr>
    </w:div>
    <w:div w:id="428279674">
      <w:bodyDiv w:val="1"/>
      <w:marLeft w:val="0"/>
      <w:marRight w:val="0"/>
      <w:marTop w:val="0"/>
      <w:marBottom w:val="0"/>
      <w:divBdr>
        <w:top w:val="none" w:sz="0" w:space="0" w:color="auto"/>
        <w:left w:val="none" w:sz="0" w:space="0" w:color="auto"/>
        <w:bottom w:val="none" w:sz="0" w:space="0" w:color="auto"/>
        <w:right w:val="none" w:sz="0" w:space="0" w:color="auto"/>
      </w:divBdr>
    </w:div>
    <w:div w:id="428699524">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8239">
      <w:bodyDiv w:val="1"/>
      <w:marLeft w:val="0"/>
      <w:marRight w:val="0"/>
      <w:marTop w:val="0"/>
      <w:marBottom w:val="0"/>
      <w:divBdr>
        <w:top w:val="none" w:sz="0" w:space="0" w:color="auto"/>
        <w:left w:val="none" w:sz="0" w:space="0" w:color="auto"/>
        <w:bottom w:val="none" w:sz="0" w:space="0" w:color="auto"/>
        <w:right w:val="none" w:sz="0" w:space="0" w:color="auto"/>
      </w:divBdr>
    </w:div>
    <w:div w:id="429550755">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47261">
      <w:bodyDiv w:val="1"/>
      <w:marLeft w:val="0"/>
      <w:marRight w:val="0"/>
      <w:marTop w:val="0"/>
      <w:marBottom w:val="0"/>
      <w:divBdr>
        <w:top w:val="none" w:sz="0" w:space="0" w:color="auto"/>
        <w:left w:val="none" w:sz="0" w:space="0" w:color="auto"/>
        <w:bottom w:val="none" w:sz="0" w:space="0" w:color="auto"/>
        <w:right w:val="none" w:sz="0" w:space="0" w:color="auto"/>
      </w:divBdr>
    </w:div>
    <w:div w:id="430316957">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517506">
      <w:bodyDiv w:val="1"/>
      <w:marLeft w:val="0"/>
      <w:marRight w:val="0"/>
      <w:marTop w:val="0"/>
      <w:marBottom w:val="0"/>
      <w:divBdr>
        <w:top w:val="none" w:sz="0" w:space="0" w:color="auto"/>
        <w:left w:val="none" w:sz="0" w:space="0" w:color="auto"/>
        <w:bottom w:val="none" w:sz="0" w:space="0" w:color="auto"/>
        <w:right w:val="none" w:sz="0" w:space="0" w:color="auto"/>
      </w:divBdr>
    </w:div>
    <w:div w:id="430659637">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317013">
      <w:bodyDiv w:val="1"/>
      <w:marLeft w:val="0"/>
      <w:marRight w:val="0"/>
      <w:marTop w:val="0"/>
      <w:marBottom w:val="0"/>
      <w:divBdr>
        <w:top w:val="none" w:sz="0" w:space="0" w:color="auto"/>
        <w:left w:val="none" w:sz="0" w:space="0" w:color="auto"/>
        <w:bottom w:val="none" w:sz="0" w:space="0" w:color="auto"/>
        <w:right w:val="none" w:sz="0" w:space="0" w:color="auto"/>
      </w:divBdr>
    </w:div>
    <w:div w:id="431510722">
      <w:bodyDiv w:val="1"/>
      <w:marLeft w:val="0"/>
      <w:marRight w:val="0"/>
      <w:marTop w:val="0"/>
      <w:marBottom w:val="0"/>
      <w:divBdr>
        <w:top w:val="none" w:sz="0" w:space="0" w:color="auto"/>
        <w:left w:val="none" w:sz="0" w:space="0" w:color="auto"/>
        <w:bottom w:val="none" w:sz="0" w:space="0" w:color="auto"/>
        <w:right w:val="none" w:sz="0" w:space="0" w:color="auto"/>
      </w:divBdr>
    </w:div>
    <w:div w:id="431558945">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475563">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558712">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865798">
      <w:bodyDiv w:val="1"/>
      <w:marLeft w:val="0"/>
      <w:marRight w:val="0"/>
      <w:marTop w:val="0"/>
      <w:marBottom w:val="0"/>
      <w:divBdr>
        <w:top w:val="none" w:sz="0" w:space="0" w:color="auto"/>
        <w:left w:val="none" w:sz="0" w:space="0" w:color="auto"/>
        <w:bottom w:val="none" w:sz="0" w:space="0" w:color="auto"/>
        <w:right w:val="none" w:sz="0" w:space="0" w:color="auto"/>
      </w:divBdr>
    </w:div>
    <w:div w:id="433092731">
      <w:bodyDiv w:val="1"/>
      <w:marLeft w:val="0"/>
      <w:marRight w:val="0"/>
      <w:marTop w:val="0"/>
      <w:marBottom w:val="0"/>
      <w:divBdr>
        <w:top w:val="none" w:sz="0" w:space="0" w:color="auto"/>
        <w:left w:val="none" w:sz="0" w:space="0" w:color="auto"/>
        <w:bottom w:val="none" w:sz="0" w:space="0" w:color="auto"/>
        <w:right w:val="none" w:sz="0" w:space="0" w:color="auto"/>
      </w:divBdr>
    </w:div>
    <w:div w:id="433092762">
      <w:bodyDiv w:val="1"/>
      <w:marLeft w:val="0"/>
      <w:marRight w:val="0"/>
      <w:marTop w:val="0"/>
      <w:marBottom w:val="0"/>
      <w:divBdr>
        <w:top w:val="none" w:sz="0" w:space="0" w:color="auto"/>
        <w:left w:val="none" w:sz="0" w:space="0" w:color="auto"/>
        <w:bottom w:val="none" w:sz="0" w:space="0" w:color="auto"/>
        <w:right w:val="none" w:sz="0" w:space="0" w:color="auto"/>
      </w:divBdr>
    </w:div>
    <w:div w:id="433324423">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600111">
      <w:bodyDiv w:val="1"/>
      <w:marLeft w:val="0"/>
      <w:marRight w:val="0"/>
      <w:marTop w:val="0"/>
      <w:marBottom w:val="0"/>
      <w:divBdr>
        <w:top w:val="none" w:sz="0" w:space="0" w:color="auto"/>
        <w:left w:val="none" w:sz="0" w:space="0" w:color="auto"/>
        <w:bottom w:val="none" w:sz="0" w:space="0" w:color="auto"/>
        <w:right w:val="none" w:sz="0" w:space="0" w:color="auto"/>
      </w:divBdr>
    </w:div>
    <w:div w:id="433673427">
      <w:bodyDiv w:val="1"/>
      <w:marLeft w:val="0"/>
      <w:marRight w:val="0"/>
      <w:marTop w:val="0"/>
      <w:marBottom w:val="0"/>
      <w:divBdr>
        <w:top w:val="none" w:sz="0" w:space="0" w:color="auto"/>
        <w:left w:val="none" w:sz="0" w:space="0" w:color="auto"/>
        <w:bottom w:val="none" w:sz="0" w:space="0" w:color="auto"/>
        <w:right w:val="none" w:sz="0" w:space="0" w:color="auto"/>
      </w:divBdr>
    </w:div>
    <w:div w:id="433944685">
      <w:bodyDiv w:val="1"/>
      <w:marLeft w:val="0"/>
      <w:marRight w:val="0"/>
      <w:marTop w:val="0"/>
      <w:marBottom w:val="0"/>
      <w:divBdr>
        <w:top w:val="none" w:sz="0" w:space="0" w:color="auto"/>
        <w:left w:val="none" w:sz="0" w:space="0" w:color="auto"/>
        <w:bottom w:val="none" w:sz="0" w:space="0" w:color="auto"/>
        <w:right w:val="none" w:sz="0" w:space="0" w:color="auto"/>
      </w:divBdr>
    </w:div>
    <w:div w:id="433980411">
      <w:bodyDiv w:val="1"/>
      <w:marLeft w:val="0"/>
      <w:marRight w:val="0"/>
      <w:marTop w:val="0"/>
      <w:marBottom w:val="0"/>
      <w:divBdr>
        <w:top w:val="none" w:sz="0" w:space="0" w:color="auto"/>
        <w:left w:val="none" w:sz="0" w:space="0" w:color="auto"/>
        <w:bottom w:val="none" w:sz="0" w:space="0" w:color="auto"/>
        <w:right w:val="none" w:sz="0" w:space="0" w:color="auto"/>
      </w:divBdr>
    </w:div>
    <w:div w:id="433987299">
      <w:bodyDiv w:val="1"/>
      <w:marLeft w:val="0"/>
      <w:marRight w:val="0"/>
      <w:marTop w:val="0"/>
      <w:marBottom w:val="0"/>
      <w:divBdr>
        <w:top w:val="none" w:sz="0" w:space="0" w:color="auto"/>
        <w:left w:val="none" w:sz="0" w:space="0" w:color="auto"/>
        <w:bottom w:val="none" w:sz="0" w:space="0" w:color="auto"/>
        <w:right w:val="none" w:sz="0" w:space="0" w:color="auto"/>
      </w:divBdr>
    </w:div>
    <w:div w:id="434059348">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327489">
      <w:bodyDiv w:val="1"/>
      <w:marLeft w:val="0"/>
      <w:marRight w:val="0"/>
      <w:marTop w:val="0"/>
      <w:marBottom w:val="0"/>
      <w:divBdr>
        <w:top w:val="none" w:sz="0" w:space="0" w:color="auto"/>
        <w:left w:val="none" w:sz="0" w:space="0" w:color="auto"/>
        <w:bottom w:val="none" w:sz="0" w:space="0" w:color="auto"/>
        <w:right w:val="none" w:sz="0" w:space="0" w:color="auto"/>
      </w:divBdr>
    </w:div>
    <w:div w:id="434404315">
      <w:bodyDiv w:val="1"/>
      <w:marLeft w:val="0"/>
      <w:marRight w:val="0"/>
      <w:marTop w:val="0"/>
      <w:marBottom w:val="0"/>
      <w:divBdr>
        <w:top w:val="none" w:sz="0" w:space="0" w:color="auto"/>
        <w:left w:val="none" w:sz="0" w:space="0" w:color="auto"/>
        <w:bottom w:val="none" w:sz="0" w:space="0" w:color="auto"/>
        <w:right w:val="none" w:sz="0" w:space="0" w:color="auto"/>
      </w:divBdr>
    </w:div>
    <w:div w:id="434523460">
      <w:bodyDiv w:val="1"/>
      <w:marLeft w:val="0"/>
      <w:marRight w:val="0"/>
      <w:marTop w:val="0"/>
      <w:marBottom w:val="0"/>
      <w:divBdr>
        <w:top w:val="none" w:sz="0" w:space="0" w:color="auto"/>
        <w:left w:val="none" w:sz="0" w:space="0" w:color="auto"/>
        <w:bottom w:val="none" w:sz="0" w:space="0" w:color="auto"/>
        <w:right w:val="none" w:sz="0" w:space="0" w:color="auto"/>
      </w:divBdr>
    </w:div>
    <w:div w:id="434600147">
      <w:bodyDiv w:val="1"/>
      <w:marLeft w:val="0"/>
      <w:marRight w:val="0"/>
      <w:marTop w:val="0"/>
      <w:marBottom w:val="0"/>
      <w:divBdr>
        <w:top w:val="none" w:sz="0" w:space="0" w:color="auto"/>
        <w:left w:val="none" w:sz="0" w:space="0" w:color="auto"/>
        <w:bottom w:val="none" w:sz="0" w:space="0" w:color="auto"/>
        <w:right w:val="none" w:sz="0" w:space="0" w:color="auto"/>
      </w:divBdr>
    </w:div>
    <w:div w:id="434716629">
      <w:bodyDiv w:val="1"/>
      <w:marLeft w:val="0"/>
      <w:marRight w:val="0"/>
      <w:marTop w:val="0"/>
      <w:marBottom w:val="0"/>
      <w:divBdr>
        <w:top w:val="none" w:sz="0" w:space="0" w:color="auto"/>
        <w:left w:val="none" w:sz="0" w:space="0" w:color="auto"/>
        <w:bottom w:val="none" w:sz="0" w:space="0" w:color="auto"/>
        <w:right w:val="none" w:sz="0" w:space="0" w:color="auto"/>
      </w:divBdr>
    </w:div>
    <w:div w:id="434788273">
      <w:bodyDiv w:val="1"/>
      <w:marLeft w:val="0"/>
      <w:marRight w:val="0"/>
      <w:marTop w:val="0"/>
      <w:marBottom w:val="0"/>
      <w:divBdr>
        <w:top w:val="none" w:sz="0" w:space="0" w:color="auto"/>
        <w:left w:val="none" w:sz="0" w:space="0" w:color="auto"/>
        <w:bottom w:val="none" w:sz="0" w:space="0" w:color="auto"/>
        <w:right w:val="none" w:sz="0" w:space="0" w:color="auto"/>
      </w:divBdr>
    </w:div>
    <w:div w:id="434791469">
      <w:bodyDiv w:val="1"/>
      <w:marLeft w:val="0"/>
      <w:marRight w:val="0"/>
      <w:marTop w:val="0"/>
      <w:marBottom w:val="0"/>
      <w:divBdr>
        <w:top w:val="none" w:sz="0" w:space="0" w:color="auto"/>
        <w:left w:val="none" w:sz="0" w:space="0" w:color="auto"/>
        <w:bottom w:val="none" w:sz="0" w:space="0" w:color="auto"/>
        <w:right w:val="none" w:sz="0" w:space="0" w:color="auto"/>
      </w:divBdr>
    </w:div>
    <w:div w:id="435059297">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639853">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833978">
      <w:bodyDiv w:val="1"/>
      <w:marLeft w:val="0"/>
      <w:marRight w:val="0"/>
      <w:marTop w:val="0"/>
      <w:marBottom w:val="0"/>
      <w:divBdr>
        <w:top w:val="none" w:sz="0" w:space="0" w:color="auto"/>
        <w:left w:val="none" w:sz="0" w:space="0" w:color="auto"/>
        <w:bottom w:val="none" w:sz="0" w:space="0" w:color="auto"/>
        <w:right w:val="none" w:sz="0" w:space="0" w:color="auto"/>
      </w:divBdr>
    </w:div>
    <w:div w:id="436103664">
      <w:bodyDiv w:val="1"/>
      <w:marLeft w:val="0"/>
      <w:marRight w:val="0"/>
      <w:marTop w:val="0"/>
      <w:marBottom w:val="0"/>
      <w:divBdr>
        <w:top w:val="none" w:sz="0" w:space="0" w:color="auto"/>
        <w:left w:val="none" w:sz="0" w:space="0" w:color="auto"/>
        <w:bottom w:val="none" w:sz="0" w:space="0" w:color="auto"/>
        <w:right w:val="none" w:sz="0" w:space="0" w:color="auto"/>
      </w:divBdr>
    </w:div>
    <w:div w:id="436411603">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7870027">
      <w:bodyDiv w:val="1"/>
      <w:marLeft w:val="0"/>
      <w:marRight w:val="0"/>
      <w:marTop w:val="0"/>
      <w:marBottom w:val="0"/>
      <w:divBdr>
        <w:top w:val="none" w:sz="0" w:space="0" w:color="auto"/>
        <w:left w:val="none" w:sz="0" w:space="0" w:color="auto"/>
        <w:bottom w:val="none" w:sz="0" w:space="0" w:color="auto"/>
        <w:right w:val="none" w:sz="0" w:space="0" w:color="auto"/>
      </w:divBdr>
    </w:div>
    <w:div w:id="437911705">
      <w:bodyDiv w:val="1"/>
      <w:marLeft w:val="0"/>
      <w:marRight w:val="0"/>
      <w:marTop w:val="0"/>
      <w:marBottom w:val="0"/>
      <w:divBdr>
        <w:top w:val="none" w:sz="0" w:space="0" w:color="auto"/>
        <w:left w:val="none" w:sz="0" w:space="0" w:color="auto"/>
        <w:bottom w:val="none" w:sz="0" w:space="0" w:color="auto"/>
        <w:right w:val="none" w:sz="0" w:space="0" w:color="auto"/>
      </w:divBdr>
    </w:div>
    <w:div w:id="438068353">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329703">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598620">
      <w:bodyDiv w:val="1"/>
      <w:marLeft w:val="0"/>
      <w:marRight w:val="0"/>
      <w:marTop w:val="0"/>
      <w:marBottom w:val="0"/>
      <w:divBdr>
        <w:top w:val="none" w:sz="0" w:space="0" w:color="auto"/>
        <w:left w:val="none" w:sz="0" w:space="0" w:color="auto"/>
        <w:bottom w:val="none" w:sz="0" w:space="0" w:color="auto"/>
        <w:right w:val="none" w:sz="0" w:space="0" w:color="auto"/>
      </w:divBdr>
    </w:div>
    <w:div w:id="438960747">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105766">
      <w:bodyDiv w:val="1"/>
      <w:marLeft w:val="0"/>
      <w:marRight w:val="0"/>
      <w:marTop w:val="0"/>
      <w:marBottom w:val="0"/>
      <w:divBdr>
        <w:top w:val="none" w:sz="0" w:space="0" w:color="auto"/>
        <w:left w:val="none" w:sz="0" w:space="0" w:color="auto"/>
        <w:bottom w:val="none" w:sz="0" w:space="0" w:color="auto"/>
        <w:right w:val="none" w:sz="0" w:space="0" w:color="auto"/>
      </w:divBdr>
    </w:div>
    <w:div w:id="439228887">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956061">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220491">
      <w:bodyDiv w:val="1"/>
      <w:marLeft w:val="0"/>
      <w:marRight w:val="0"/>
      <w:marTop w:val="0"/>
      <w:marBottom w:val="0"/>
      <w:divBdr>
        <w:top w:val="none" w:sz="0" w:space="0" w:color="auto"/>
        <w:left w:val="none" w:sz="0" w:space="0" w:color="auto"/>
        <w:bottom w:val="none" w:sz="0" w:space="0" w:color="auto"/>
        <w:right w:val="none" w:sz="0" w:space="0" w:color="auto"/>
      </w:divBdr>
    </w:div>
    <w:div w:id="440344752">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416373">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808771">
      <w:bodyDiv w:val="1"/>
      <w:marLeft w:val="0"/>
      <w:marRight w:val="0"/>
      <w:marTop w:val="0"/>
      <w:marBottom w:val="0"/>
      <w:divBdr>
        <w:top w:val="none" w:sz="0" w:space="0" w:color="auto"/>
        <w:left w:val="none" w:sz="0" w:space="0" w:color="auto"/>
        <w:bottom w:val="none" w:sz="0" w:space="0" w:color="auto"/>
        <w:right w:val="none" w:sz="0" w:space="0" w:color="auto"/>
      </w:divBdr>
    </w:div>
    <w:div w:id="441189972">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345981">
      <w:bodyDiv w:val="1"/>
      <w:marLeft w:val="0"/>
      <w:marRight w:val="0"/>
      <w:marTop w:val="0"/>
      <w:marBottom w:val="0"/>
      <w:divBdr>
        <w:top w:val="none" w:sz="0" w:space="0" w:color="auto"/>
        <w:left w:val="none" w:sz="0" w:space="0" w:color="auto"/>
        <w:bottom w:val="none" w:sz="0" w:space="0" w:color="auto"/>
        <w:right w:val="none" w:sz="0" w:space="0" w:color="auto"/>
      </w:divBdr>
    </w:div>
    <w:div w:id="441730971">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963132">
      <w:bodyDiv w:val="1"/>
      <w:marLeft w:val="0"/>
      <w:marRight w:val="0"/>
      <w:marTop w:val="0"/>
      <w:marBottom w:val="0"/>
      <w:divBdr>
        <w:top w:val="none" w:sz="0" w:space="0" w:color="auto"/>
        <w:left w:val="none" w:sz="0" w:space="0" w:color="auto"/>
        <w:bottom w:val="none" w:sz="0" w:space="0" w:color="auto"/>
        <w:right w:val="none" w:sz="0" w:space="0" w:color="auto"/>
      </w:divBdr>
    </w:div>
    <w:div w:id="443229197">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378755">
      <w:bodyDiv w:val="1"/>
      <w:marLeft w:val="0"/>
      <w:marRight w:val="0"/>
      <w:marTop w:val="0"/>
      <w:marBottom w:val="0"/>
      <w:divBdr>
        <w:top w:val="none" w:sz="0" w:space="0" w:color="auto"/>
        <w:left w:val="none" w:sz="0" w:space="0" w:color="auto"/>
        <w:bottom w:val="none" w:sz="0" w:space="0" w:color="auto"/>
        <w:right w:val="none" w:sz="0" w:space="0" w:color="auto"/>
      </w:divBdr>
    </w:div>
    <w:div w:id="443500086">
      <w:bodyDiv w:val="1"/>
      <w:marLeft w:val="0"/>
      <w:marRight w:val="0"/>
      <w:marTop w:val="0"/>
      <w:marBottom w:val="0"/>
      <w:divBdr>
        <w:top w:val="none" w:sz="0" w:space="0" w:color="auto"/>
        <w:left w:val="none" w:sz="0" w:space="0" w:color="auto"/>
        <w:bottom w:val="none" w:sz="0" w:space="0" w:color="auto"/>
        <w:right w:val="none" w:sz="0" w:space="0" w:color="auto"/>
      </w:divBdr>
    </w:div>
    <w:div w:id="443698596">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41287">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154808">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930805">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45521">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589161">
      <w:bodyDiv w:val="1"/>
      <w:marLeft w:val="0"/>
      <w:marRight w:val="0"/>
      <w:marTop w:val="0"/>
      <w:marBottom w:val="0"/>
      <w:divBdr>
        <w:top w:val="none" w:sz="0" w:space="0" w:color="auto"/>
        <w:left w:val="none" w:sz="0" w:space="0" w:color="auto"/>
        <w:bottom w:val="none" w:sz="0" w:space="0" w:color="auto"/>
        <w:right w:val="none" w:sz="0" w:space="0" w:color="auto"/>
      </w:divBdr>
    </w:div>
    <w:div w:id="445657651">
      <w:bodyDiv w:val="1"/>
      <w:marLeft w:val="0"/>
      <w:marRight w:val="0"/>
      <w:marTop w:val="0"/>
      <w:marBottom w:val="0"/>
      <w:divBdr>
        <w:top w:val="none" w:sz="0" w:space="0" w:color="auto"/>
        <w:left w:val="none" w:sz="0" w:space="0" w:color="auto"/>
        <w:bottom w:val="none" w:sz="0" w:space="0" w:color="auto"/>
        <w:right w:val="none" w:sz="0" w:space="0" w:color="auto"/>
      </w:divBdr>
    </w:div>
    <w:div w:id="445778922">
      <w:bodyDiv w:val="1"/>
      <w:marLeft w:val="0"/>
      <w:marRight w:val="0"/>
      <w:marTop w:val="0"/>
      <w:marBottom w:val="0"/>
      <w:divBdr>
        <w:top w:val="none" w:sz="0" w:space="0" w:color="auto"/>
        <w:left w:val="none" w:sz="0" w:space="0" w:color="auto"/>
        <w:bottom w:val="none" w:sz="0" w:space="0" w:color="auto"/>
        <w:right w:val="none" w:sz="0" w:space="0" w:color="auto"/>
      </w:divBdr>
    </w:div>
    <w:div w:id="446002693">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70394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314800">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03506">
      <w:bodyDiv w:val="1"/>
      <w:marLeft w:val="0"/>
      <w:marRight w:val="0"/>
      <w:marTop w:val="0"/>
      <w:marBottom w:val="0"/>
      <w:divBdr>
        <w:top w:val="none" w:sz="0" w:space="0" w:color="auto"/>
        <w:left w:val="none" w:sz="0" w:space="0" w:color="auto"/>
        <w:bottom w:val="none" w:sz="0" w:space="0" w:color="auto"/>
        <w:right w:val="none" w:sz="0" w:space="0" w:color="auto"/>
      </w:divBdr>
    </w:div>
    <w:div w:id="447746409">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360694">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816434">
      <w:bodyDiv w:val="1"/>
      <w:marLeft w:val="0"/>
      <w:marRight w:val="0"/>
      <w:marTop w:val="0"/>
      <w:marBottom w:val="0"/>
      <w:divBdr>
        <w:top w:val="none" w:sz="0" w:space="0" w:color="auto"/>
        <w:left w:val="none" w:sz="0" w:space="0" w:color="auto"/>
        <w:bottom w:val="none" w:sz="0" w:space="0" w:color="auto"/>
        <w:right w:val="none" w:sz="0" w:space="0" w:color="auto"/>
      </w:divBdr>
    </w:div>
    <w:div w:id="448822931">
      <w:bodyDiv w:val="1"/>
      <w:marLeft w:val="0"/>
      <w:marRight w:val="0"/>
      <w:marTop w:val="0"/>
      <w:marBottom w:val="0"/>
      <w:divBdr>
        <w:top w:val="none" w:sz="0" w:space="0" w:color="auto"/>
        <w:left w:val="none" w:sz="0" w:space="0" w:color="auto"/>
        <w:bottom w:val="none" w:sz="0" w:space="0" w:color="auto"/>
        <w:right w:val="none" w:sz="0" w:space="0" w:color="auto"/>
      </w:divBdr>
    </w:div>
    <w:div w:id="449056887">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49976713">
      <w:bodyDiv w:val="1"/>
      <w:marLeft w:val="0"/>
      <w:marRight w:val="0"/>
      <w:marTop w:val="0"/>
      <w:marBottom w:val="0"/>
      <w:divBdr>
        <w:top w:val="none" w:sz="0" w:space="0" w:color="auto"/>
        <w:left w:val="none" w:sz="0" w:space="0" w:color="auto"/>
        <w:bottom w:val="none" w:sz="0" w:space="0" w:color="auto"/>
        <w:right w:val="none" w:sz="0" w:space="0" w:color="auto"/>
      </w:divBdr>
    </w:div>
    <w:div w:id="450056739">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3039">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896901">
      <w:bodyDiv w:val="1"/>
      <w:marLeft w:val="0"/>
      <w:marRight w:val="0"/>
      <w:marTop w:val="0"/>
      <w:marBottom w:val="0"/>
      <w:divBdr>
        <w:top w:val="none" w:sz="0" w:space="0" w:color="auto"/>
        <w:left w:val="none" w:sz="0" w:space="0" w:color="auto"/>
        <w:bottom w:val="none" w:sz="0" w:space="0" w:color="auto"/>
        <w:right w:val="none" w:sz="0" w:space="0" w:color="auto"/>
      </w:divBdr>
    </w:div>
    <w:div w:id="451903486">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210595">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48778">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2948234">
      <w:bodyDiv w:val="1"/>
      <w:marLeft w:val="0"/>
      <w:marRight w:val="0"/>
      <w:marTop w:val="0"/>
      <w:marBottom w:val="0"/>
      <w:divBdr>
        <w:top w:val="none" w:sz="0" w:space="0" w:color="auto"/>
        <w:left w:val="none" w:sz="0" w:space="0" w:color="auto"/>
        <w:bottom w:val="none" w:sz="0" w:space="0" w:color="auto"/>
        <w:right w:val="none" w:sz="0" w:space="0" w:color="auto"/>
      </w:divBdr>
    </w:div>
    <w:div w:id="452985393">
      <w:bodyDiv w:val="1"/>
      <w:marLeft w:val="0"/>
      <w:marRight w:val="0"/>
      <w:marTop w:val="0"/>
      <w:marBottom w:val="0"/>
      <w:divBdr>
        <w:top w:val="none" w:sz="0" w:space="0" w:color="auto"/>
        <w:left w:val="none" w:sz="0" w:space="0" w:color="auto"/>
        <w:bottom w:val="none" w:sz="0" w:space="0" w:color="auto"/>
        <w:right w:val="none" w:sz="0" w:space="0" w:color="auto"/>
      </w:divBdr>
    </w:div>
    <w:div w:id="453446239">
      <w:bodyDiv w:val="1"/>
      <w:marLeft w:val="0"/>
      <w:marRight w:val="0"/>
      <w:marTop w:val="0"/>
      <w:marBottom w:val="0"/>
      <w:divBdr>
        <w:top w:val="none" w:sz="0" w:space="0" w:color="auto"/>
        <w:left w:val="none" w:sz="0" w:space="0" w:color="auto"/>
        <w:bottom w:val="none" w:sz="0" w:space="0" w:color="auto"/>
        <w:right w:val="none" w:sz="0" w:space="0" w:color="auto"/>
      </w:divBdr>
    </w:div>
    <w:div w:id="453447045">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716364">
      <w:bodyDiv w:val="1"/>
      <w:marLeft w:val="0"/>
      <w:marRight w:val="0"/>
      <w:marTop w:val="0"/>
      <w:marBottom w:val="0"/>
      <w:divBdr>
        <w:top w:val="none" w:sz="0" w:space="0" w:color="auto"/>
        <w:left w:val="none" w:sz="0" w:space="0" w:color="auto"/>
        <w:bottom w:val="none" w:sz="0" w:space="0" w:color="auto"/>
        <w:right w:val="none" w:sz="0" w:space="0" w:color="auto"/>
      </w:divBdr>
    </w:div>
    <w:div w:id="453789327">
      <w:bodyDiv w:val="1"/>
      <w:marLeft w:val="0"/>
      <w:marRight w:val="0"/>
      <w:marTop w:val="0"/>
      <w:marBottom w:val="0"/>
      <w:divBdr>
        <w:top w:val="none" w:sz="0" w:space="0" w:color="auto"/>
        <w:left w:val="none" w:sz="0" w:space="0" w:color="auto"/>
        <w:bottom w:val="none" w:sz="0" w:space="0" w:color="auto"/>
        <w:right w:val="none" w:sz="0" w:space="0" w:color="auto"/>
      </w:divBdr>
    </w:div>
    <w:div w:id="453989441">
      <w:bodyDiv w:val="1"/>
      <w:marLeft w:val="0"/>
      <w:marRight w:val="0"/>
      <w:marTop w:val="0"/>
      <w:marBottom w:val="0"/>
      <w:divBdr>
        <w:top w:val="none" w:sz="0" w:space="0" w:color="auto"/>
        <w:left w:val="none" w:sz="0" w:space="0" w:color="auto"/>
        <w:bottom w:val="none" w:sz="0" w:space="0" w:color="auto"/>
        <w:right w:val="none" w:sz="0" w:space="0" w:color="auto"/>
      </w:divBdr>
    </w:div>
    <w:div w:id="454101116">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250194">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758869">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4951577">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61206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951053">
      <w:bodyDiv w:val="1"/>
      <w:marLeft w:val="0"/>
      <w:marRight w:val="0"/>
      <w:marTop w:val="0"/>
      <w:marBottom w:val="0"/>
      <w:divBdr>
        <w:top w:val="none" w:sz="0" w:space="0" w:color="auto"/>
        <w:left w:val="none" w:sz="0" w:space="0" w:color="auto"/>
        <w:bottom w:val="none" w:sz="0" w:space="0" w:color="auto"/>
        <w:right w:val="none" w:sz="0" w:space="0" w:color="auto"/>
      </w:divBdr>
    </w:div>
    <w:div w:id="456065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92542">
      <w:bodyDiv w:val="1"/>
      <w:marLeft w:val="0"/>
      <w:marRight w:val="0"/>
      <w:marTop w:val="0"/>
      <w:marBottom w:val="0"/>
      <w:divBdr>
        <w:top w:val="none" w:sz="0" w:space="0" w:color="auto"/>
        <w:left w:val="none" w:sz="0" w:space="0" w:color="auto"/>
        <w:bottom w:val="none" w:sz="0" w:space="0" w:color="auto"/>
        <w:right w:val="none" w:sz="0" w:space="0" w:color="auto"/>
      </w:divBdr>
    </w:div>
    <w:div w:id="456333945">
      <w:bodyDiv w:val="1"/>
      <w:marLeft w:val="0"/>
      <w:marRight w:val="0"/>
      <w:marTop w:val="0"/>
      <w:marBottom w:val="0"/>
      <w:divBdr>
        <w:top w:val="none" w:sz="0" w:space="0" w:color="auto"/>
        <w:left w:val="none" w:sz="0" w:space="0" w:color="auto"/>
        <w:bottom w:val="none" w:sz="0" w:space="0" w:color="auto"/>
        <w:right w:val="none" w:sz="0" w:space="0" w:color="auto"/>
      </w:divBdr>
    </w:div>
    <w:div w:id="456413869">
      <w:bodyDiv w:val="1"/>
      <w:marLeft w:val="0"/>
      <w:marRight w:val="0"/>
      <w:marTop w:val="0"/>
      <w:marBottom w:val="0"/>
      <w:divBdr>
        <w:top w:val="none" w:sz="0" w:space="0" w:color="auto"/>
        <w:left w:val="none" w:sz="0" w:space="0" w:color="auto"/>
        <w:bottom w:val="none" w:sz="0" w:space="0" w:color="auto"/>
        <w:right w:val="none" w:sz="0" w:space="0" w:color="auto"/>
      </w:divBdr>
    </w:div>
    <w:div w:id="45648604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1203">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076">
      <w:bodyDiv w:val="1"/>
      <w:marLeft w:val="0"/>
      <w:marRight w:val="0"/>
      <w:marTop w:val="0"/>
      <w:marBottom w:val="0"/>
      <w:divBdr>
        <w:top w:val="none" w:sz="0" w:space="0" w:color="auto"/>
        <w:left w:val="none" w:sz="0" w:space="0" w:color="auto"/>
        <w:bottom w:val="none" w:sz="0" w:space="0" w:color="auto"/>
        <w:right w:val="none" w:sz="0" w:space="0" w:color="auto"/>
      </w:divBdr>
    </w:div>
    <w:div w:id="457721109">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7921193">
      <w:bodyDiv w:val="1"/>
      <w:marLeft w:val="0"/>
      <w:marRight w:val="0"/>
      <w:marTop w:val="0"/>
      <w:marBottom w:val="0"/>
      <w:divBdr>
        <w:top w:val="none" w:sz="0" w:space="0" w:color="auto"/>
        <w:left w:val="none" w:sz="0" w:space="0" w:color="auto"/>
        <w:bottom w:val="none" w:sz="0" w:space="0" w:color="auto"/>
        <w:right w:val="none" w:sz="0" w:space="0" w:color="auto"/>
      </w:divBdr>
    </w:div>
    <w:div w:id="458188221">
      <w:bodyDiv w:val="1"/>
      <w:marLeft w:val="0"/>
      <w:marRight w:val="0"/>
      <w:marTop w:val="0"/>
      <w:marBottom w:val="0"/>
      <w:divBdr>
        <w:top w:val="none" w:sz="0" w:space="0" w:color="auto"/>
        <w:left w:val="none" w:sz="0" w:space="0" w:color="auto"/>
        <w:bottom w:val="none" w:sz="0" w:space="0" w:color="auto"/>
        <w:right w:val="none" w:sz="0" w:space="0" w:color="auto"/>
      </w:divBdr>
    </w:div>
    <w:div w:id="458303438">
      <w:bodyDiv w:val="1"/>
      <w:marLeft w:val="0"/>
      <w:marRight w:val="0"/>
      <w:marTop w:val="0"/>
      <w:marBottom w:val="0"/>
      <w:divBdr>
        <w:top w:val="none" w:sz="0" w:space="0" w:color="auto"/>
        <w:left w:val="none" w:sz="0" w:space="0" w:color="auto"/>
        <w:bottom w:val="none" w:sz="0" w:space="0" w:color="auto"/>
        <w:right w:val="none" w:sz="0" w:space="0" w:color="auto"/>
      </w:divBdr>
    </w:div>
    <w:div w:id="458912866">
      <w:bodyDiv w:val="1"/>
      <w:marLeft w:val="0"/>
      <w:marRight w:val="0"/>
      <w:marTop w:val="0"/>
      <w:marBottom w:val="0"/>
      <w:divBdr>
        <w:top w:val="none" w:sz="0" w:space="0" w:color="auto"/>
        <w:left w:val="none" w:sz="0" w:space="0" w:color="auto"/>
        <w:bottom w:val="none" w:sz="0" w:space="0" w:color="auto"/>
        <w:right w:val="none" w:sz="0" w:space="0" w:color="auto"/>
      </w:divBdr>
    </w:div>
    <w:div w:id="458963064">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60147750">
      <w:bodyDiv w:val="1"/>
      <w:marLeft w:val="0"/>
      <w:marRight w:val="0"/>
      <w:marTop w:val="0"/>
      <w:marBottom w:val="0"/>
      <w:divBdr>
        <w:top w:val="none" w:sz="0" w:space="0" w:color="auto"/>
        <w:left w:val="none" w:sz="0" w:space="0" w:color="auto"/>
        <w:bottom w:val="none" w:sz="0" w:space="0" w:color="auto"/>
        <w:right w:val="none" w:sz="0" w:space="0" w:color="auto"/>
      </w:divBdr>
    </w:div>
    <w:div w:id="460196094">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22620">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120482">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53517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658701">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776228">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3040733">
      <w:bodyDiv w:val="1"/>
      <w:marLeft w:val="0"/>
      <w:marRight w:val="0"/>
      <w:marTop w:val="0"/>
      <w:marBottom w:val="0"/>
      <w:divBdr>
        <w:top w:val="none" w:sz="0" w:space="0" w:color="auto"/>
        <w:left w:val="none" w:sz="0" w:space="0" w:color="auto"/>
        <w:bottom w:val="none" w:sz="0" w:space="0" w:color="auto"/>
        <w:right w:val="none" w:sz="0" w:space="0" w:color="auto"/>
      </w:divBdr>
    </w:div>
    <w:div w:id="463041673">
      <w:bodyDiv w:val="1"/>
      <w:marLeft w:val="0"/>
      <w:marRight w:val="0"/>
      <w:marTop w:val="0"/>
      <w:marBottom w:val="0"/>
      <w:divBdr>
        <w:top w:val="none" w:sz="0" w:space="0" w:color="auto"/>
        <w:left w:val="none" w:sz="0" w:space="0" w:color="auto"/>
        <w:bottom w:val="none" w:sz="0" w:space="0" w:color="auto"/>
        <w:right w:val="none" w:sz="0" w:space="0" w:color="auto"/>
      </w:divBdr>
    </w:div>
    <w:div w:id="463500487">
      <w:bodyDiv w:val="1"/>
      <w:marLeft w:val="0"/>
      <w:marRight w:val="0"/>
      <w:marTop w:val="0"/>
      <w:marBottom w:val="0"/>
      <w:divBdr>
        <w:top w:val="none" w:sz="0" w:space="0" w:color="auto"/>
        <w:left w:val="none" w:sz="0" w:space="0" w:color="auto"/>
        <w:bottom w:val="none" w:sz="0" w:space="0" w:color="auto"/>
        <w:right w:val="none" w:sz="0" w:space="0" w:color="auto"/>
      </w:divBdr>
    </w:div>
    <w:div w:id="463692926">
      <w:bodyDiv w:val="1"/>
      <w:marLeft w:val="0"/>
      <w:marRight w:val="0"/>
      <w:marTop w:val="0"/>
      <w:marBottom w:val="0"/>
      <w:divBdr>
        <w:top w:val="none" w:sz="0" w:space="0" w:color="auto"/>
        <w:left w:val="none" w:sz="0" w:space="0" w:color="auto"/>
        <w:bottom w:val="none" w:sz="0" w:space="0" w:color="auto"/>
        <w:right w:val="none" w:sz="0" w:space="0" w:color="auto"/>
      </w:divBdr>
    </w:div>
    <w:div w:id="463892924">
      <w:bodyDiv w:val="1"/>
      <w:marLeft w:val="0"/>
      <w:marRight w:val="0"/>
      <w:marTop w:val="0"/>
      <w:marBottom w:val="0"/>
      <w:divBdr>
        <w:top w:val="none" w:sz="0" w:space="0" w:color="auto"/>
        <w:left w:val="none" w:sz="0" w:space="0" w:color="auto"/>
        <w:bottom w:val="none" w:sz="0" w:space="0" w:color="auto"/>
        <w:right w:val="none" w:sz="0" w:space="0" w:color="auto"/>
      </w:divBdr>
    </w:div>
    <w:div w:id="464203793">
      <w:bodyDiv w:val="1"/>
      <w:marLeft w:val="0"/>
      <w:marRight w:val="0"/>
      <w:marTop w:val="0"/>
      <w:marBottom w:val="0"/>
      <w:divBdr>
        <w:top w:val="none" w:sz="0" w:space="0" w:color="auto"/>
        <w:left w:val="none" w:sz="0" w:space="0" w:color="auto"/>
        <w:bottom w:val="none" w:sz="0" w:space="0" w:color="auto"/>
        <w:right w:val="none" w:sz="0" w:space="0" w:color="auto"/>
      </w:divBdr>
    </w:div>
    <w:div w:id="465240423">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19693">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927940">
      <w:bodyDiv w:val="1"/>
      <w:marLeft w:val="0"/>
      <w:marRight w:val="0"/>
      <w:marTop w:val="0"/>
      <w:marBottom w:val="0"/>
      <w:divBdr>
        <w:top w:val="none" w:sz="0" w:space="0" w:color="auto"/>
        <w:left w:val="none" w:sz="0" w:space="0" w:color="auto"/>
        <w:bottom w:val="none" w:sz="0" w:space="0" w:color="auto"/>
        <w:right w:val="none" w:sz="0" w:space="0" w:color="auto"/>
      </w:divBdr>
    </w:div>
    <w:div w:id="466094122">
      <w:bodyDiv w:val="1"/>
      <w:marLeft w:val="0"/>
      <w:marRight w:val="0"/>
      <w:marTop w:val="0"/>
      <w:marBottom w:val="0"/>
      <w:divBdr>
        <w:top w:val="none" w:sz="0" w:space="0" w:color="auto"/>
        <w:left w:val="none" w:sz="0" w:space="0" w:color="auto"/>
        <w:bottom w:val="none" w:sz="0" w:space="0" w:color="auto"/>
        <w:right w:val="none" w:sz="0" w:space="0" w:color="auto"/>
      </w:divBdr>
    </w:div>
    <w:div w:id="466242193">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7364367">
      <w:bodyDiv w:val="1"/>
      <w:marLeft w:val="0"/>
      <w:marRight w:val="0"/>
      <w:marTop w:val="0"/>
      <w:marBottom w:val="0"/>
      <w:divBdr>
        <w:top w:val="none" w:sz="0" w:space="0" w:color="auto"/>
        <w:left w:val="none" w:sz="0" w:space="0" w:color="auto"/>
        <w:bottom w:val="none" w:sz="0" w:space="0" w:color="auto"/>
        <w:right w:val="none" w:sz="0" w:space="0" w:color="auto"/>
      </w:divBdr>
    </w:div>
    <w:div w:id="467482149">
      <w:bodyDiv w:val="1"/>
      <w:marLeft w:val="0"/>
      <w:marRight w:val="0"/>
      <w:marTop w:val="0"/>
      <w:marBottom w:val="0"/>
      <w:divBdr>
        <w:top w:val="none" w:sz="0" w:space="0" w:color="auto"/>
        <w:left w:val="none" w:sz="0" w:space="0" w:color="auto"/>
        <w:bottom w:val="none" w:sz="0" w:space="0" w:color="auto"/>
        <w:right w:val="none" w:sz="0" w:space="0" w:color="auto"/>
      </w:divBdr>
    </w:div>
    <w:div w:id="467816909">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3906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61845">
      <w:bodyDiv w:val="1"/>
      <w:marLeft w:val="0"/>
      <w:marRight w:val="0"/>
      <w:marTop w:val="0"/>
      <w:marBottom w:val="0"/>
      <w:divBdr>
        <w:top w:val="none" w:sz="0" w:space="0" w:color="auto"/>
        <w:left w:val="none" w:sz="0" w:space="0" w:color="auto"/>
        <w:bottom w:val="none" w:sz="0" w:space="0" w:color="auto"/>
        <w:right w:val="none" w:sz="0" w:space="0" w:color="auto"/>
      </w:divBdr>
    </w:div>
    <w:div w:id="468136347">
      <w:bodyDiv w:val="1"/>
      <w:marLeft w:val="0"/>
      <w:marRight w:val="0"/>
      <w:marTop w:val="0"/>
      <w:marBottom w:val="0"/>
      <w:divBdr>
        <w:top w:val="none" w:sz="0" w:space="0" w:color="auto"/>
        <w:left w:val="none" w:sz="0" w:space="0" w:color="auto"/>
        <w:bottom w:val="none" w:sz="0" w:space="0" w:color="auto"/>
        <w:right w:val="none" w:sz="0" w:space="0" w:color="auto"/>
      </w:divBdr>
    </w:div>
    <w:div w:id="468473186">
      <w:bodyDiv w:val="1"/>
      <w:marLeft w:val="0"/>
      <w:marRight w:val="0"/>
      <w:marTop w:val="0"/>
      <w:marBottom w:val="0"/>
      <w:divBdr>
        <w:top w:val="none" w:sz="0" w:space="0" w:color="auto"/>
        <w:left w:val="none" w:sz="0" w:space="0" w:color="auto"/>
        <w:bottom w:val="none" w:sz="0" w:space="0" w:color="auto"/>
        <w:right w:val="none" w:sz="0" w:space="0" w:color="auto"/>
      </w:divBdr>
    </w:div>
    <w:div w:id="468742878">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69976148">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176540">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485615">
      <w:bodyDiv w:val="1"/>
      <w:marLeft w:val="0"/>
      <w:marRight w:val="0"/>
      <w:marTop w:val="0"/>
      <w:marBottom w:val="0"/>
      <w:divBdr>
        <w:top w:val="none" w:sz="0" w:space="0" w:color="auto"/>
        <w:left w:val="none" w:sz="0" w:space="0" w:color="auto"/>
        <w:bottom w:val="none" w:sz="0" w:space="0" w:color="auto"/>
        <w:right w:val="none" w:sz="0" w:space="0" w:color="auto"/>
      </w:divBdr>
    </w:div>
    <w:div w:id="470565375">
      <w:bodyDiv w:val="1"/>
      <w:marLeft w:val="0"/>
      <w:marRight w:val="0"/>
      <w:marTop w:val="0"/>
      <w:marBottom w:val="0"/>
      <w:divBdr>
        <w:top w:val="none" w:sz="0" w:space="0" w:color="auto"/>
        <w:left w:val="none" w:sz="0" w:space="0" w:color="auto"/>
        <w:bottom w:val="none" w:sz="0" w:space="0" w:color="auto"/>
        <w:right w:val="none" w:sz="0" w:space="0" w:color="auto"/>
      </w:divBdr>
    </w:div>
    <w:div w:id="470750021">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0908416">
      <w:bodyDiv w:val="1"/>
      <w:marLeft w:val="0"/>
      <w:marRight w:val="0"/>
      <w:marTop w:val="0"/>
      <w:marBottom w:val="0"/>
      <w:divBdr>
        <w:top w:val="none" w:sz="0" w:space="0" w:color="auto"/>
        <w:left w:val="none" w:sz="0" w:space="0" w:color="auto"/>
        <w:bottom w:val="none" w:sz="0" w:space="0" w:color="auto"/>
        <w:right w:val="none" w:sz="0" w:space="0" w:color="auto"/>
      </w:divBdr>
    </w:div>
    <w:div w:id="471026452">
      <w:bodyDiv w:val="1"/>
      <w:marLeft w:val="0"/>
      <w:marRight w:val="0"/>
      <w:marTop w:val="0"/>
      <w:marBottom w:val="0"/>
      <w:divBdr>
        <w:top w:val="none" w:sz="0" w:space="0" w:color="auto"/>
        <w:left w:val="none" w:sz="0" w:space="0" w:color="auto"/>
        <w:bottom w:val="none" w:sz="0" w:space="0" w:color="auto"/>
        <w:right w:val="none" w:sz="0" w:space="0" w:color="auto"/>
      </w:divBdr>
    </w:div>
    <w:div w:id="471099986">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211621">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08781">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721922">
      <w:bodyDiv w:val="1"/>
      <w:marLeft w:val="0"/>
      <w:marRight w:val="0"/>
      <w:marTop w:val="0"/>
      <w:marBottom w:val="0"/>
      <w:divBdr>
        <w:top w:val="none" w:sz="0" w:space="0" w:color="auto"/>
        <w:left w:val="none" w:sz="0" w:space="0" w:color="auto"/>
        <w:bottom w:val="none" w:sz="0" w:space="0" w:color="auto"/>
        <w:right w:val="none" w:sz="0" w:space="0" w:color="auto"/>
      </w:divBdr>
    </w:div>
    <w:div w:id="472790281">
      <w:bodyDiv w:val="1"/>
      <w:marLeft w:val="0"/>
      <w:marRight w:val="0"/>
      <w:marTop w:val="0"/>
      <w:marBottom w:val="0"/>
      <w:divBdr>
        <w:top w:val="none" w:sz="0" w:space="0" w:color="auto"/>
        <w:left w:val="none" w:sz="0" w:space="0" w:color="auto"/>
        <w:bottom w:val="none" w:sz="0" w:space="0" w:color="auto"/>
        <w:right w:val="none" w:sz="0" w:space="0" w:color="auto"/>
      </w:divBdr>
    </w:div>
    <w:div w:id="472910619">
      <w:bodyDiv w:val="1"/>
      <w:marLeft w:val="0"/>
      <w:marRight w:val="0"/>
      <w:marTop w:val="0"/>
      <w:marBottom w:val="0"/>
      <w:divBdr>
        <w:top w:val="none" w:sz="0" w:space="0" w:color="auto"/>
        <w:left w:val="none" w:sz="0" w:space="0" w:color="auto"/>
        <w:bottom w:val="none" w:sz="0" w:space="0" w:color="auto"/>
        <w:right w:val="none" w:sz="0" w:space="0" w:color="auto"/>
      </w:divBdr>
    </w:div>
    <w:div w:id="472986733">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9005">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4180265">
      <w:bodyDiv w:val="1"/>
      <w:marLeft w:val="0"/>
      <w:marRight w:val="0"/>
      <w:marTop w:val="0"/>
      <w:marBottom w:val="0"/>
      <w:divBdr>
        <w:top w:val="none" w:sz="0" w:space="0" w:color="auto"/>
        <w:left w:val="none" w:sz="0" w:space="0" w:color="auto"/>
        <w:bottom w:val="none" w:sz="0" w:space="0" w:color="auto"/>
        <w:right w:val="none" w:sz="0" w:space="0" w:color="auto"/>
      </w:divBdr>
    </w:div>
    <w:div w:id="474369331">
      <w:bodyDiv w:val="1"/>
      <w:marLeft w:val="0"/>
      <w:marRight w:val="0"/>
      <w:marTop w:val="0"/>
      <w:marBottom w:val="0"/>
      <w:divBdr>
        <w:top w:val="none" w:sz="0" w:space="0" w:color="auto"/>
        <w:left w:val="none" w:sz="0" w:space="0" w:color="auto"/>
        <w:bottom w:val="none" w:sz="0" w:space="0" w:color="auto"/>
        <w:right w:val="none" w:sz="0" w:space="0" w:color="auto"/>
      </w:divBdr>
    </w:div>
    <w:div w:id="474952806">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074255">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488041">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06893">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7193329">
      <w:bodyDiv w:val="1"/>
      <w:marLeft w:val="0"/>
      <w:marRight w:val="0"/>
      <w:marTop w:val="0"/>
      <w:marBottom w:val="0"/>
      <w:divBdr>
        <w:top w:val="none" w:sz="0" w:space="0" w:color="auto"/>
        <w:left w:val="none" w:sz="0" w:space="0" w:color="auto"/>
        <w:bottom w:val="none" w:sz="0" w:space="0" w:color="auto"/>
        <w:right w:val="none" w:sz="0" w:space="0" w:color="auto"/>
      </w:divBdr>
    </w:div>
    <w:div w:id="477301973">
      <w:bodyDiv w:val="1"/>
      <w:marLeft w:val="0"/>
      <w:marRight w:val="0"/>
      <w:marTop w:val="0"/>
      <w:marBottom w:val="0"/>
      <w:divBdr>
        <w:top w:val="none" w:sz="0" w:space="0" w:color="auto"/>
        <w:left w:val="none" w:sz="0" w:space="0" w:color="auto"/>
        <w:bottom w:val="none" w:sz="0" w:space="0" w:color="auto"/>
        <w:right w:val="none" w:sz="0" w:space="0" w:color="auto"/>
      </w:divBdr>
    </w:div>
    <w:div w:id="477500503">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856">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8229962">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691194">
      <w:bodyDiv w:val="1"/>
      <w:marLeft w:val="0"/>
      <w:marRight w:val="0"/>
      <w:marTop w:val="0"/>
      <w:marBottom w:val="0"/>
      <w:divBdr>
        <w:top w:val="none" w:sz="0" w:space="0" w:color="auto"/>
        <w:left w:val="none" w:sz="0" w:space="0" w:color="auto"/>
        <w:bottom w:val="none" w:sz="0" w:space="0" w:color="auto"/>
        <w:right w:val="none" w:sz="0" w:space="0" w:color="auto"/>
      </w:divBdr>
    </w:div>
    <w:div w:id="479152858">
      <w:bodyDiv w:val="1"/>
      <w:marLeft w:val="0"/>
      <w:marRight w:val="0"/>
      <w:marTop w:val="0"/>
      <w:marBottom w:val="0"/>
      <w:divBdr>
        <w:top w:val="none" w:sz="0" w:space="0" w:color="auto"/>
        <w:left w:val="none" w:sz="0" w:space="0" w:color="auto"/>
        <w:bottom w:val="none" w:sz="0" w:space="0" w:color="auto"/>
        <w:right w:val="none" w:sz="0" w:space="0" w:color="auto"/>
      </w:divBdr>
    </w:div>
    <w:div w:id="479421403">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79930608">
      <w:bodyDiv w:val="1"/>
      <w:marLeft w:val="0"/>
      <w:marRight w:val="0"/>
      <w:marTop w:val="0"/>
      <w:marBottom w:val="0"/>
      <w:divBdr>
        <w:top w:val="none" w:sz="0" w:space="0" w:color="auto"/>
        <w:left w:val="none" w:sz="0" w:space="0" w:color="auto"/>
        <w:bottom w:val="none" w:sz="0" w:space="0" w:color="auto"/>
        <w:right w:val="none" w:sz="0" w:space="0" w:color="auto"/>
      </w:divBdr>
    </w:div>
    <w:div w:id="480076027">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42078">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34153">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577981">
      <w:bodyDiv w:val="1"/>
      <w:marLeft w:val="0"/>
      <w:marRight w:val="0"/>
      <w:marTop w:val="0"/>
      <w:marBottom w:val="0"/>
      <w:divBdr>
        <w:top w:val="none" w:sz="0" w:space="0" w:color="auto"/>
        <w:left w:val="none" w:sz="0" w:space="0" w:color="auto"/>
        <w:bottom w:val="none" w:sz="0" w:space="0" w:color="auto"/>
        <w:right w:val="none" w:sz="0" w:space="0" w:color="auto"/>
      </w:divBdr>
    </w:div>
    <w:div w:id="481656071">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04824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50284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205454">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40822">
      <w:bodyDiv w:val="1"/>
      <w:marLeft w:val="0"/>
      <w:marRight w:val="0"/>
      <w:marTop w:val="0"/>
      <w:marBottom w:val="0"/>
      <w:divBdr>
        <w:top w:val="none" w:sz="0" w:space="0" w:color="auto"/>
        <w:left w:val="none" w:sz="0" w:space="0" w:color="auto"/>
        <w:bottom w:val="none" w:sz="0" w:space="0" w:color="auto"/>
        <w:right w:val="none" w:sz="0" w:space="0" w:color="auto"/>
      </w:divBdr>
    </w:div>
    <w:div w:id="483788331">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854597">
      <w:bodyDiv w:val="1"/>
      <w:marLeft w:val="0"/>
      <w:marRight w:val="0"/>
      <w:marTop w:val="0"/>
      <w:marBottom w:val="0"/>
      <w:divBdr>
        <w:top w:val="none" w:sz="0" w:space="0" w:color="auto"/>
        <w:left w:val="none" w:sz="0" w:space="0" w:color="auto"/>
        <w:bottom w:val="none" w:sz="0" w:space="0" w:color="auto"/>
        <w:right w:val="none" w:sz="0" w:space="0" w:color="auto"/>
      </w:divBdr>
    </w:div>
    <w:div w:id="484125345">
      <w:bodyDiv w:val="1"/>
      <w:marLeft w:val="0"/>
      <w:marRight w:val="0"/>
      <w:marTop w:val="0"/>
      <w:marBottom w:val="0"/>
      <w:divBdr>
        <w:top w:val="none" w:sz="0" w:space="0" w:color="auto"/>
        <w:left w:val="none" w:sz="0" w:space="0" w:color="auto"/>
        <w:bottom w:val="none" w:sz="0" w:space="0" w:color="auto"/>
        <w:right w:val="none" w:sz="0" w:space="0" w:color="auto"/>
      </w:divBdr>
    </w:div>
    <w:div w:id="484277236">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84934">
      <w:bodyDiv w:val="1"/>
      <w:marLeft w:val="0"/>
      <w:marRight w:val="0"/>
      <w:marTop w:val="0"/>
      <w:marBottom w:val="0"/>
      <w:divBdr>
        <w:top w:val="none" w:sz="0" w:space="0" w:color="auto"/>
        <w:left w:val="none" w:sz="0" w:space="0" w:color="auto"/>
        <w:bottom w:val="none" w:sz="0" w:space="0" w:color="auto"/>
        <w:right w:val="none" w:sz="0" w:space="0" w:color="auto"/>
      </w:divBdr>
    </w:div>
    <w:div w:id="485128374">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441485">
      <w:bodyDiv w:val="1"/>
      <w:marLeft w:val="0"/>
      <w:marRight w:val="0"/>
      <w:marTop w:val="0"/>
      <w:marBottom w:val="0"/>
      <w:divBdr>
        <w:top w:val="none" w:sz="0" w:space="0" w:color="auto"/>
        <w:left w:val="none" w:sz="0" w:space="0" w:color="auto"/>
        <w:bottom w:val="none" w:sz="0" w:space="0" w:color="auto"/>
        <w:right w:val="none" w:sz="0" w:space="0" w:color="auto"/>
      </w:divBdr>
    </w:div>
    <w:div w:id="485708447">
      <w:bodyDiv w:val="1"/>
      <w:marLeft w:val="0"/>
      <w:marRight w:val="0"/>
      <w:marTop w:val="0"/>
      <w:marBottom w:val="0"/>
      <w:divBdr>
        <w:top w:val="none" w:sz="0" w:space="0" w:color="auto"/>
        <w:left w:val="none" w:sz="0" w:space="0" w:color="auto"/>
        <w:bottom w:val="none" w:sz="0" w:space="0" w:color="auto"/>
        <w:right w:val="none" w:sz="0" w:space="0" w:color="auto"/>
      </w:divBdr>
    </w:div>
    <w:div w:id="486022957">
      <w:bodyDiv w:val="1"/>
      <w:marLeft w:val="0"/>
      <w:marRight w:val="0"/>
      <w:marTop w:val="0"/>
      <w:marBottom w:val="0"/>
      <w:divBdr>
        <w:top w:val="none" w:sz="0" w:space="0" w:color="auto"/>
        <w:left w:val="none" w:sz="0" w:space="0" w:color="auto"/>
        <w:bottom w:val="none" w:sz="0" w:space="0" w:color="auto"/>
        <w:right w:val="none" w:sz="0" w:space="0" w:color="auto"/>
      </w:divBdr>
    </w:div>
    <w:div w:id="486435593">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210221">
      <w:bodyDiv w:val="1"/>
      <w:marLeft w:val="0"/>
      <w:marRight w:val="0"/>
      <w:marTop w:val="0"/>
      <w:marBottom w:val="0"/>
      <w:divBdr>
        <w:top w:val="none" w:sz="0" w:space="0" w:color="auto"/>
        <w:left w:val="none" w:sz="0" w:space="0" w:color="auto"/>
        <w:bottom w:val="none" w:sz="0" w:space="0" w:color="auto"/>
        <w:right w:val="none" w:sz="0" w:space="0" w:color="auto"/>
      </w:divBdr>
    </w:div>
    <w:div w:id="487674030">
      <w:bodyDiv w:val="1"/>
      <w:marLeft w:val="0"/>
      <w:marRight w:val="0"/>
      <w:marTop w:val="0"/>
      <w:marBottom w:val="0"/>
      <w:divBdr>
        <w:top w:val="none" w:sz="0" w:space="0" w:color="auto"/>
        <w:left w:val="none" w:sz="0" w:space="0" w:color="auto"/>
        <w:bottom w:val="none" w:sz="0" w:space="0" w:color="auto"/>
        <w:right w:val="none" w:sz="0" w:space="0" w:color="auto"/>
      </w:divBdr>
    </w:div>
    <w:div w:id="487862527">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8058413">
      <w:bodyDiv w:val="1"/>
      <w:marLeft w:val="0"/>
      <w:marRight w:val="0"/>
      <w:marTop w:val="0"/>
      <w:marBottom w:val="0"/>
      <w:divBdr>
        <w:top w:val="none" w:sz="0" w:space="0" w:color="auto"/>
        <w:left w:val="none" w:sz="0" w:space="0" w:color="auto"/>
        <w:bottom w:val="none" w:sz="0" w:space="0" w:color="auto"/>
        <w:right w:val="none" w:sz="0" w:space="0" w:color="auto"/>
      </w:divBdr>
    </w:div>
    <w:div w:id="488064080">
      <w:bodyDiv w:val="1"/>
      <w:marLeft w:val="0"/>
      <w:marRight w:val="0"/>
      <w:marTop w:val="0"/>
      <w:marBottom w:val="0"/>
      <w:divBdr>
        <w:top w:val="none" w:sz="0" w:space="0" w:color="auto"/>
        <w:left w:val="none" w:sz="0" w:space="0" w:color="auto"/>
        <w:bottom w:val="none" w:sz="0" w:space="0" w:color="auto"/>
        <w:right w:val="none" w:sz="0" w:space="0" w:color="auto"/>
      </w:divBdr>
    </w:div>
    <w:div w:id="488252064">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785554">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637215">
      <w:bodyDiv w:val="1"/>
      <w:marLeft w:val="0"/>
      <w:marRight w:val="0"/>
      <w:marTop w:val="0"/>
      <w:marBottom w:val="0"/>
      <w:divBdr>
        <w:top w:val="none" w:sz="0" w:space="0" w:color="auto"/>
        <w:left w:val="none" w:sz="0" w:space="0" w:color="auto"/>
        <w:bottom w:val="none" w:sz="0" w:space="0" w:color="auto"/>
        <w:right w:val="none" w:sz="0" w:space="0" w:color="auto"/>
      </w:divBdr>
    </w:div>
    <w:div w:id="489712764">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90172923">
      <w:bodyDiv w:val="1"/>
      <w:marLeft w:val="0"/>
      <w:marRight w:val="0"/>
      <w:marTop w:val="0"/>
      <w:marBottom w:val="0"/>
      <w:divBdr>
        <w:top w:val="none" w:sz="0" w:space="0" w:color="auto"/>
        <w:left w:val="none" w:sz="0" w:space="0" w:color="auto"/>
        <w:bottom w:val="none" w:sz="0" w:space="0" w:color="auto"/>
        <w:right w:val="none" w:sz="0" w:space="0" w:color="auto"/>
      </w:divBdr>
    </w:div>
    <w:div w:id="490216230">
      <w:bodyDiv w:val="1"/>
      <w:marLeft w:val="0"/>
      <w:marRight w:val="0"/>
      <w:marTop w:val="0"/>
      <w:marBottom w:val="0"/>
      <w:divBdr>
        <w:top w:val="none" w:sz="0" w:space="0" w:color="auto"/>
        <w:left w:val="none" w:sz="0" w:space="0" w:color="auto"/>
        <w:bottom w:val="none" w:sz="0" w:space="0" w:color="auto"/>
        <w:right w:val="none" w:sz="0" w:space="0" w:color="auto"/>
      </w:divBdr>
    </w:div>
    <w:div w:id="490219290">
      <w:bodyDiv w:val="1"/>
      <w:marLeft w:val="0"/>
      <w:marRight w:val="0"/>
      <w:marTop w:val="0"/>
      <w:marBottom w:val="0"/>
      <w:divBdr>
        <w:top w:val="none" w:sz="0" w:space="0" w:color="auto"/>
        <w:left w:val="none" w:sz="0" w:space="0" w:color="auto"/>
        <w:bottom w:val="none" w:sz="0" w:space="0" w:color="auto"/>
        <w:right w:val="none" w:sz="0" w:space="0" w:color="auto"/>
      </w:divBdr>
    </w:div>
    <w:div w:id="49080258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532464">
      <w:bodyDiv w:val="1"/>
      <w:marLeft w:val="0"/>
      <w:marRight w:val="0"/>
      <w:marTop w:val="0"/>
      <w:marBottom w:val="0"/>
      <w:divBdr>
        <w:top w:val="none" w:sz="0" w:space="0" w:color="auto"/>
        <w:left w:val="none" w:sz="0" w:space="0" w:color="auto"/>
        <w:bottom w:val="none" w:sz="0" w:space="0" w:color="auto"/>
        <w:right w:val="none" w:sz="0" w:space="0" w:color="auto"/>
      </w:divBdr>
    </w:div>
    <w:div w:id="491600542">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185365">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227200">
      <w:bodyDiv w:val="1"/>
      <w:marLeft w:val="0"/>
      <w:marRight w:val="0"/>
      <w:marTop w:val="0"/>
      <w:marBottom w:val="0"/>
      <w:divBdr>
        <w:top w:val="none" w:sz="0" w:space="0" w:color="auto"/>
        <w:left w:val="none" w:sz="0" w:space="0" w:color="auto"/>
        <w:bottom w:val="none" w:sz="0" w:space="0" w:color="auto"/>
        <w:right w:val="none" w:sz="0" w:space="0" w:color="auto"/>
      </w:divBdr>
    </w:div>
    <w:div w:id="493449104">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3909417">
      <w:bodyDiv w:val="1"/>
      <w:marLeft w:val="0"/>
      <w:marRight w:val="0"/>
      <w:marTop w:val="0"/>
      <w:marBottom w:val="0"/>
      <w:divBdr>
        <w:top w:val="none" w:sz="0" w:space="0" w:color="auto"/>
        <w:left w:val="none" w:sz="0" w:space="0" w:color="auto"/>
        <w:bottom w:val="none" w:sz="0" w:space="0" w:color="auto"/>
        <w:right w:val="none" w:sz="0" w:space="0" w:color="auto"/>
      </w:divBdr>
    </w:div>
    <w:div w:id="494034022">
      <w:bodyDiv w:val="1"/>
      <w:marLeft w:val="0"/>
      <w:marRight w:val="0"/>
      <w:marTop w:val="0"/>
      <w:marBottom w:val="0"/>
      <w:divBdr>
        <w:top w:val="none" w:sz="0" w:space="0" w:color="auto"/>
        <w:left w:val="none" w:sz="0" w:space="0" w:color="auto"/>
        <w:bottom w:val="none" w:sz="0" w:space="0" w:color="auto"/>
        <w:right w:val="none" w:sz="0" w:space="0" w:color="auto"/>
      </w:divBdr>
    </w:div>
    <w:div w:id="494222534">
      <w:bodyDiv w:val="1"/>
      <w:marLeft w:val="0"/>
      <w:marRight w:val="0"/>
      <w:marTop w:val="0"/>
      <w:marBottom w:val="0"/>
      <w:divBdr>
        <w:top w:val="none" w:sz="0" w:space="0" w:color="auto"/>
        <w:left w:val="none" w:sz="0" w:space="0" w:color="auto"/>
        <w:bottom w:val="none" w:sz="0" w:space="0" w:color="auto"/>
        <w:right w:val="none" w:sz="0" w:space="0" w:color="auto"/>
      </w:divBdr>
    </w:div>
    <w:div w:id="494347253">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928256">
      <w:bodyDiv w:val="1"/>
      <w:marLeft w:val="0"/>
      <w:marRight w:val="0"/>
      <w:marTop w:val="0"/>
      <w:marBottom w:val="0"/>
      <w:divBdr>
        <w:top w:val="none" w:sz="0" w:space="0" w:color="auto"/>
        <w:left w:val="none" w:sz="0" w:space="0" w:color="auto"/>
        <w:bottom w:val="none" w:sz="0" w:space="0" w:color="auto"/>
        <w:right w:val="none" w:sz="0" w:space="0" w:color="auto"/>
      </w:divBdr>
    </w:div>
    <w:div w:id="494956627">
      <w:bodyDiv w:val="1"/>
      <w:marLeft w:val="0"/>
      <w:marRight w:val="0"/>
      <w:marTop w:val="0"/>
      <w:marBottom w:val="0"/>
      <w:divBdr>
        <w:top w:val="none" w:sz="0" w:space="0" w:color="auto"/>
        <w:left w:val="none" w:sz="0" w:space="0" w:color="auto"/>
        <w:bottom w:val="none" w:sz="0" w:space="0" w:color="auto"/>
        <w:right w:val="none" w:sz="0" w:space="0" w:color="auto"/>
      </w:divBdr>
    </w:div>
    <w:div w:id="495154302">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270693">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46343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07374">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5731651">
      <w:bodyDiv w:val="1"/>
      <w:marLeft w:val="0"/>
      <w:marRight w:val="0"/>
      <w:marTop w:val="0"/>
      <w:marBottom w:val="0"/>
      <w:divBdr>
        <w:top w:val="none" w:sz="0" w:space="0" w:color="auto"/>
        <w:left w:val="none" w:sz="0" w:space="0" w:color="auto"/>
        <w:bottom w:val="none" w:sz="0" w:space="0" w:color="auto"/>
        <w:right w:val="none" w:sz="0" w:space="0" w:color="auto"/>
      </w:divBdr>
    </w:div>
    <w:div w:id="495850897">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07298">
      <w:bodyDiv w:val="1"/>
      <w:marLeft w:val="0"/>
      <w:marRight w:val="0"/>
      <w:marTop w:val="0"/>
      <w:marBottom w:val="0"/>
      <w:divBdr>
        <w:top w:val="none" w:sz="0" w:space="0" w:color="auto"/>
        <w:left w:val="none" w:sz="0" w:space="0" w:color="auto"/>
        <w:bottom w:val="none" w:sz="0" w:space="0" w:color="auto"/>
        <w:right w:val="none" w:sz="0" w:space="0" w:color="auto"/>
      </w:divBdr>
    </w:div>
    <w:div w:id="496311858">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768214">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354342">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232990">
      <w:bodyDiv w:val="1"/>
      <w:marLeft w:val="0"/>
      <w:marRight w:val="0"/>
      <w:marTop w:val="0"/>
      <w:marBottom w:val="0"/>
      <w:divBdr>
        <w:top w:val="none" w:sz="0" w:space="0" w:color="auto"/>
        <w:left w:val="none" w:sz="0" w:space="0" w:color="auto"/>
        <w:bottom w:val="none" w:sz="0" w:space="0" w:color="auto"/>
        <w:right w:val="none" w:sz="0" w:space="0" w:color="auto"/>
      </w:divBdr>
    </w:div>
    <w:div w:id="498429295">
      <w:bodyDiv w:val="1"/>
      <w:marLeft w:val="0"/>
      <w:marRight w:val="0"/>
      <w:marTop w:val="0"/>
      <w:marBottom w:val="0"/>
      <w:divBdr>
        <w:top w:val="none" w:sz="0" w:space="0" w:color="auto"/>
        <w:left w:val="none" w:sz="0" w:space="0" w:color="auto"/>
        <w:bottom w:val="none" w:sz="0" w:space="0" w:color="auto"/>
        <w:right w:val="none" w:sz="0" w:space="0" w:color="auto"/>
      </w:divBdr>
    </w:div>
    <w:div w:id="498466833">
      <w:bodyDiv w:val="1"/>
      <w:marLeft w:val="0"/>
      <w:marRight w:val="0"/>
      <w:marTop w:val="0"/>
      <w:marBottom w:val="0"/>
      <w:divBdr>
        <w:top w:val="none" w:sz="0" w:space="0" w:color="auto"/>
        <w:left w:val="none" w:sz="0" w:space="0" w:color="auto"/>
        <w:bottom w:val="none" w:sz="0" w:space="0" w:color="auto"/>
        <w:right w:val="none" w:sz="0" w:space="0" w:color="auto"/>
      </w:divBdr>
    </w:div>
    <w:div w:id="498470105">
      <w:bodyDiv w:val="1"/>
      <w:marLeft w:val="0"/>
      <w:marRight w:val="0"/>
      <w:marTop w:val="0"/>
      <w:marBottom w:val="0"/>
      <w:divBdr>
        <w:top w:val="none" w:sz="0" w:space="0" w:color="auto"/>
        <w:left w:val="none" w:sz="0" w:space="0" w:color="auto"/>
        <w:bottom w:val="none" w:sz="0" w:space="0" w:color="auto"/>
        <w:right w:val="none" w:sz="0" w:space="0" w:color="auto"/>
      </w:divBdr>
    </w:div>
    <w:div w:id="498498312">
      <w:bodyDiv w:val="1"/>
      <w:marLeft w:val="0"/>
      <w:marRight w:val="0"/>
      <w:marTop w:val="0"/>
      <w:marBottom w:val="0"/>
      <w:divBdr>
        <w:top w:val="none" w:sz="0" w:space="0" w:color="auto"/>
        <w:left w:val="none" w:sz="0" w:space="0" w:color="auto"/>
        <w:bottom w:val="none" w:sz="0" w:space="0" w:color="auto"/>
        <w:right w:val="none" w:sz="0" w:space="0" w:color="auto"/>
      </w:divBdr>
    </w:div>
    <w:div w:id="498614654">
      <w:bodyDiv w:val="1"/>
      <w:marLeft w:val="0"/>
      <w:marRight w:val="0"/>
      <w:marTop w:val="0"/>
      <w:marBottom w:val="0"/>
      <w:divBdr>
        <w:top w:val="none" w:sz="0" w:space="0" w:color="auto"/>
        <w:left w:val="none" w:sz="0" w:space="0" w:color="auto"/>
        <w:bottom w:val="none" w:sz="0" w:space="0" w:color="auto"/>
        <w:right w:val="none" w:sz="0" w:space="0" w:color="auto"/>
      </w:divBdr>
    </w:div>
    <w:div w:id="498738070">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154019">
      <w:bodyDiv w:val="1"/>
      <w:marLeft w:val="0"/>
      <w:marRight w:val="0"/>
      <w:marTop w:val="0"/>
      <w:marBottom w:val="0"/>
      <w:divBdr>
        <w:top w:val="none" w:sz="0" w:space="0" w:color="auto"/>
        <w:left w:val="none" w:sz="0" w:space="0" w:color="auto"/>
        <w:bottom w:val="none" w:sz="0" w:space="0" w:color="auto"/>
        <w:right w:val="none" w:sz="0" w:space="0" w:color="auto"/>
      </w:divBdr>
    </w:div>
    <w:div w:id="499545737">
      <w:bodyDiv w:val="1"/>
      <w:marLeft w:val="0"/>
      <w:marRight w:val="0"/>
      <w:marTop w:val="0"/>
      <w:marBottom w:val="0"/>
      <w:divBdr>
        <w:top w:val="none" w:sz="0" w:space="0" w:color="auto"/>
        <w:left w:val="none" w:sz="0" w:space="0" w:color="auto"/>
        <w:bottom w:val="none" w:sz="0" w:space="0" w:color="auto"/>
        <w:right w:val="none" w:sz="0" w:space="0" w:color="auto"/>
      </w:divBdr>
    </w:div>
    <w:div w:id="499736807">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0586215">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359114">
      <w:bodyDiv w:val="1"/>
      <w:marLeft w:val="0"/>
      <w:marRight w:val="0"/>
      <w:marTop w:val="0"/>
      <w:marBottom w:val="0"/>
      <w:divBdr>
        <w:top w:val="none" w:sz="0" w:space="0" w:color="auto"/>
        <w:left w:val="none" w:sz="0" w:space="0" w:color="auto"/>
        <w:bottom w:val="none" w:sz="0" w:space="0" w:color="auto"/>
        <w:right w:val="none" w:sz="0" w:space="0" w:color="auto"/>
      </w:divBdr>
    </w:div>
    <w:div w:id="501437523">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2355719">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205903">
      <w:bodyDiv w:val="1"/>
      <w:marLeft w:val="0"/>
      <w:marRight w:val="0"/>
      <w:marTop w:val="0"/>
      <w:marBottom w:val="0"/>
      <w:divBdr>
        <w:top w:val="none" w:sz="0" w:space="0" w:color="auto"/>
        <w:left w:val="none" w:sz="0" w:space="0" w:color="auto"/>
        <w:bottom w:val="none" w:sz="0" w:space="0" w:color="auto"/>
        <w:right w:val="none" w:sz="0" w:space="0" w:color="auto"/>
      </w:divBdr>
    </w:div>
    <w:div w:id="50351317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4974707">
      <w:bodyDiv w:val="1"/>
      <w:marLeft w:val="0"/>
      <w:marRight w:val="0"/>
      <w:marTop w:val="0"/>
      <w:marBottom w:val="0"/>
      <w:divBdr>
        <w:top w:val="none" w:sz="0" w:space="0" w:color="auto"/>
        <w:left w:val="none" w:sz="0" w:space="0" w:color="auto"/>
        <w:bottom w:val="none" w:sz="0" w:space="0" w:color="auto"/>
        <w:right w:val="none" w:sz="0" w:space="0" w:color="auto"/>
      </w:divBdr>
    </w:div>
    <w:div w:id="505100201">
      <w:bodyDiv w:val="1"/>
      <w:marLeft w:val="0"/>
      <w:marRight w:val="0"/>
      <w:marTop w:val="0"/>
      <w:marBottom w:val="0"/>
      <w:divBdr>
        <w:top w:val="none" w:sz="0" w:space="0" w:color="auto"/>
        <w:left w:val="none" w:sz="0" w:space="0" w:color="auto"/>
        <w:bottom w:val="none" w:sz="0" w:space="0" w:color="auto"/>
        <w:right w:val="none" w:sz="0" w:space="0" w:color="auto"/>
      </w:divBdr>
    </w:div>
    <w:div w:id="505636978">
      <w:bodyDiv w:val="1"/>
      <w:marLeft w:val="0"/>
      <w:marRight w:val="0"/>
      <w:marTop w:val="0"/>
      <w:marBottom w:val="0"/>
      <w:divBdr>
        <w:top w:val="none" w:sz="0" w:space="0" w:color="auto"/>
        <w:left w:val="none" w:sz="0" w:space="0" w:color="auto"/>
        <w:bottom w:val="none" w:sz="0" w:space="0" w:color="auto"/>
        <w:right w:val="none" w:sz="0" w:space="0" w:color="auto"/>
      </w:divBdr>
    </w:div>
    <w:div w:id="50570505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331939">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184924">
      <w:bodyDiv w:val="1"/>
      <w:marLeft w:val="0"/>
      <w:marRight w:val="0"/>
      <w:marTop w:val="0"/>
      <w:marBottom w:val="0"/>
      <w:divBdr>
        <w:top w:val="none" w:sz="0" w:space="0" w:color="auto"/>
        <w:left w:val="none" w:sz="0" w:space="0" w:color="auto"/>
        <w:bottom w:val="none" w:sz="0" w:space="0" w:color="auto"/>
        <w:right w:val="none" w:sz="0" w:space="0" w:color="auto"/>
      </w:divBdr>
    </w:div>
    <w:div w:id="507331067">
      <w:bodyDiv w:val="1"/>
      <w:marLeft w:val="0"/>
      <w:marRight w:val="0"/>
      <w:marTop w:val="0"/>
      <w:marBottom w:val="0"/>
      <w:divBdr>
        <w:top w:val="none" w:sz="0" w:space="0" w:color="auto"/>
        <w:left w:val="none" w:sz="0" w:space="0" w:color="auto"/>
        <w:bottom w:val="none" w:sz="0" w:space="0" w:color="auto"/>
        <w:right w:val="none" w:sz="0" w:space="0" w:color="auto"/>
      </w:divBdr>
    </w:div>
    <w:div w:id="507643454">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446433">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640826">
      <w:bodyDiv w:val="1"/>
      <w:marLeft w:val="0"/>
      <w:marRight w:val="0"/>
      <w:marTop w:val="0"/>
      <w:marBottom w:val="0"/>
      <w:divBdr>
        <w:top w:val="none" w:sz="0" w:space="0" w:color="auto"/>
        <w:left w:val="none" w:sz="0" w:space="0" w:color="auto"/>
        <w:bottom w:val="none" w:sz="0" w:space="0" w:color="auto"/>
        <w:right w:val="none" w:sz="0" w:space="0" w:color="auto"/>
      </w:divBdr>
    </w:div>
    <w:div w:id="508643599">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419473">
      <w:bodyDiv w:val="1"/>
      <w:marLeft w:val="0"/>
      <w:marRight w:val="0"/>
      <w:marTop w:val="0"/>
      <w:marBottom w:val="0"/>
      <w:divBdr>
        <w:top w:val="none" w:sz="0" w:space="0" w:color="auto"/>
        <w:left w:val="none" w:sz="0" w:space="0" w:color="auto"/>
        <w:bottom w:val="none" w:sz="0" w:space="0" w:color="auto"/>
        <w:right w:val="none" w:sz="0" w:space="0" w:color="auto"/>
      </w:divBdr>
    </w:div>
    <w:div w:id="509492064">
      <w:bodyDiv w:val="1"/>
      <w:marLeft w:val="0"/>
      <w:marRight w:val="0"/>
      <w:marTop w:val="0"/>
      <w:marBottom w:val="0"/>
      <w:divBdr>
        <w:top w:val="none" w:sz="0" w:space="0" w:color="auto"/>
        <w:left w:val="none" w:sz="0" w:space="0" w:color="auto"/>
        <w:bottom w:val="none" w:sz="0" w:space="0" w:color="auto"/>
        <w:right w:val="none" w:sz="0" w:space="0" w:color="auto"/>
      </w:divBdr>
    </w:div>
    <w:div w:id="509756813">
      <w:bodyDiv w:val="1"/>
      <w:marLeft w:val="0"/>
      <w:marRight w:val="0"/>
      <w:marTop w:val="0"/>
      <w:marBottom w:val="0"/>
      <w:divBdr>
        <w:top w:val="none" w:sz="0" w:space="0" w:color="auto"/>
        <w:left w:val="none" w:sz="0" w:space="0" w:color="auto"/>
        <w:bottom w:val="none" w:sz="0" w:space="0" w:color="auto"/>
        <w:right w:val="none" w:sz="0" w:space="0" w:color="auto"/>
      </w:divBdr>
    </w:div>
    <w:div w:id="509805280">
      <w:bodyDiv w:val="1"/>
      <w:marLeft w:val="0"/>
      <w:marRight w:val="0"/>
      <w:marTop w:val="0"/>
      <w:marBottom w:val="0"/>
      <w:divBdr>
        <w:top w:val="none" w:sz="0" w:space="0" w:color="auto"/>
        <w:left w:val="none" w:sz="0" w:space="0" w:color="auto"/>
        <w:bottom w:val="none" w:sz="0" w:space="0" w:color="auto"/>
        <w:right w:val="none" w:sz="0" w:space="0" w:color="auto"/>
      </w:divBdr>
    </w:div>
    <w:div w:id="509881452">
      <w:bodyDiv w:val="1"/>
      <w:marLeft w:val="0"/>
      <w:marRight w:val="0"/>
      <w:marTop w:val="0"/>
      <w:marBottom w:val="0"/>
      <w:divBdr>
        <w:top w:val="none" w:sz="0" w:space="0" w:color="auto"/>
        <w:left w:val="none" w:sz="0" w:space="0" w:color="auto"/>
        <w:bottom w:val="none" w:sz="0" w:space="0" w:color="auto"/>
        <w:right w:val="none" w:sz="0" w:space="0" w:color="auto"/>
      </w:divBdr>
    </w:div>
    <w:div w:id="509948148">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9073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606080">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989545">
      <w:bodyDiv w:val="1"/>
      <w:marLeft w:val="0"/>
      <w:marRight w:val="0"/>
      <w:marTop w:val="0"/>
      <w:marBottom w:val="0"/>
      <w:divBdr>
        <w:top w:val="none" w:sz="0" w:space="0" w:color="auto"/>
        <w:left w:val="none" w:sz="0" w:space="0" w:color="auto"/>
        <w:bottom w:val="none" w:sz="0" w:space="0" w:color="auto"/>
        <w:right w:val="none" w:sz="0" w:space="0" w:color="auto"/>
      </w:divBdr>
    </w:div>
    <w:div w:id="511189863">
      <w:bodyDiv w:val="1"/>
      <w:marLeft w:val="0"/>
      <w:marRight w:val="0"/>
      <w:marTop w:val="0"/>
      <w:marBottom w:val="0"/>
      <w:divBdr>
        <w:top w:val="none" w:sz="0" w:space="0" w:color="auto"/>
        <w:left w:val="none" w:sz="0" w:space="0" w:color="auto"/>
        <w:bottom w:val="none" w:sz="0" w:space="0" w:color="auto"/>
        <w:right w:val="none" w:sz="0" w:space="0" w:color="auto"/>
      </w:divBdr>
    </w:div>
    <w:div w:id="511409239">
      <w:bodyDiv w:val="1"/>
      <w:marLeft w:val="0"/>
      <w:marRight w:val="0"/>
      <w:marTop w:val="0"/>
      <w:marBottom w:val="0"/>
      <w:divBdr>
        <w:top w:val="none" w:sz="0" w:space="0" w:color="auto"/>
        <w:left w:val="none" w:sz="0" w:space="0" w:color="auto"/>
        <w:bottom w:val="none" w:sz="0" w:space="0" w:color="auto"/>
        <w:right w:val="none" w:sz="0" w:space="0" w:color="auto"/>
      </w:divBdr>
    </w:div>
    <w:div w:id="511453512">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798728">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1994120">
      <w:bodyDiv w:val="1"/>
      <w:marLeft w:val="0"/>
      <w:marRight w:val="0"/>
      <w:marTop w:val="0"/>
      <w:marBottom w:val="0"/>
      <w:divBdr>
        <w:top w:val="none" w:sz="0" w:space="0" w:color="auto"/>
        <w:left w:val="none" w:sz="0" w:space="0" w:color="auto"/>
        <w:bottom w:val="none" w:sz="0" w:space="0" w:color="auto"/>
        <w:right w:val="none" w:sz="0" w:space="0" w:color="auto"/>
      </w:divBdr>
    </w:div>
    <w:div w:id="511994573">
      <w:bodyDiv w:val="1"/>
      <w:marLeft w:val="0"/>
      <w:marRight w:val="0"/>
      <w:marTop w:val="0"/>
      <w:marBottom w:val="0"/>
      <w:divBdr>
        <w:top w:val="none" w:sz="0" w:space="0" w:color="auto"/>
        <w:left w:val="none" w:sz="0" w:space="0" w:color="auto"/>
        <w:bottom w:val="none" w:sz="0" w:space="0" w:color="auto"/>
        <w:right w:val="none" w:sz="0" w:space="0" w:color="auto"/>
      </w:divBdr>
    </w:div>
    <w:div w:id="512038971">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648332">
      <w:bodyDiv w:val="1"/>
      <w:marLeft w:val="0"/>
      <w:marRight w:val="0"/>
      <w:marTop w:val="0"/>
      <w:marBottom w:val="0"/>
      <w:divBdr>
        <w:top w:val="none" w:sz="0" w:space="0" w:color="auto"/>
        <w:left w:val="none" w:sz="0" w:space="0" w:color="auto"/>
        <w:bottom w:val="none" w:sz="0" w:space="0" w:color="auto"/>
        <w:right w:val="none" w:sz="0" w:space="0" w:color="auto"/>
      </w:divBdr>
    </w:div>
    <w:div w:id="512770408">
      <w:bodyDiv w:val="1"/>
      <w:marLeft w:val="0"/>
      <w:marRight w:val="0"/>
      <w:marTop w:val="0"/>
      <w:marBottom w:val="0"/>
      <w:divBdr>
        <w:top w:val="none" w:sz="0" w:space="0" w:color="auto"/>
        <w:left w:val="none" w:sz="0" w:space="0" w:color="auto"/>
        <w:bottom w:val="none" w:sz="0" w:space="0" w:color="auto"/>
        <w:right w:val="none" w:sz="0" w:space="0" w:color="auto"/>
      </w:divBdr>
    </w:div>
    <w:div w:id="512964029">
      <w:bodyDiv w:val="1"/>
      <w:marLeft w:val="0"/>
      <w:marRight w:val="0"/>
      <w:marTop w:val="0"/>
      <w:marBottom w:val="0"/>
      <w:divBdr>
        <w:top w:val="none" w:sz="0" w:space="0" w:color="auto"/>
        <w:left w:val="none" w:sz="0" w:space="0" w:color="auto"/>
        <w:bottom w:val="none" w:sz="0" w:space="0" w:color="auto"/>
        <w:right w:val="none" w:sz="0" w:space="0" w:color="auto"/>
      </w:divBdr>
    </w:div>
    <w:div w:id="513030843">
      <w:bodyDiv w:val="1"/>
      <w:marLeft w:val="0"/>
      <w:marRight w:val="0"/>
      <w:marTop w:val="0"/>
      <w:marBottom w:val="0"/>
      <w:divBdr>
        <w:top w:val="none" w:sz="0" w:space="0" w:color="auto"/>
        <w:left w:val="none" w:sz="0" w:space="0" w:color="auto"/>
        <w:bottom w:val="none" w:sz="0" w:space="0" w:color="auto"/>
        <w:right w:val="none" w:sz="0" w:space="0" w:color="auto"/>
      </w:divBdr>
    </w:div>
    <w:div w:id="513035098">
      <w:bodyDiv w:val="1"/>
      <w:marLeft w:val="0"/>
      <w:marRight w:val="0"/>
      <w:marTop w:val="0"/>
      <w:marBottom w:val="0"/>
      <w:divBdr>
        <w:top w:val="none" w:sz="0" w:space="0" w:color="auto"/>
        <w:left w:val="none" w:sz="0" w:space="0" w:color="auto"/>
        <w:bottom w:val="none" w:sz="0" w:space="0" w:color="auto"/>
        <w:right w:val="none" w:sz="0" w:space="0" w:color="auto"/>
      </w:divBdr>
    </w:div>
    <w:div w:id="513109127">
      <w:bodyDiv w:val="1"/>
      <w:marLeft w:val="0"/>
      <w:marRight w:val="0"/>
      <w:marTop w:val="0"/>
      <w:marBottom w:val="0"/>
      <w:divBdr>
        <w:top w:val="none" w:sz="0" w:space="0" w:color="auto"/>
        <w:left w:val="none" w:sz="0" w:space="0" w:color="auto"/>
        <w:bottom w:val="none" w:sz="0" w:space="0" w:color="auto"/>
        <w:right w:val="none" w:sz="0" w:space="0" w:color="auto"/>
      </w:divBdr>
    </w:div>
    <w:div w:id="513231003">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2741">
      <w:bodyDiv w:val="1"/>
      <w:marLeft w:val="0"/>
      <w:marRight w:val="0"/>
      <w:marTop w:val="0"/>
      <w:marBottom w:val="0"/>
      <w:divBdr>
        <w:top w:val="none" w:sz="0" w:space="0" w:color="auto"/>
        <w:left w:val="none" w:sz="0" w:space="0" w:color="auto"/>
        <w:bottom w:val="none" w:sz="0" w:space="0" w:color="auto"/>
        <w:right w:val="none" w:sz="0" w:space="0" w:color="auto"/>
      </w:divBdr>
    </w:div>
    <w:div w:id="513344768">
      <w:bodyDiv w:val="1"/>
      <w:marLeft w:val="0"/>
      <w:marRight w:val="0"/>
      <w:marTop w:val="0"/>
      <w:marBottom w:val="0"/>
      <w:divBdr>
        <w:top w:val="none" w:sz="0" w:space="0" w:color="auto"/>
        <w:left w:val="none" w:sz="0" w:space="0" w:color="auto"/>
        <w:bottom w:val="none" w:sz="0" w:space="0" w:color="auto"/>
        <w:right w:val="none" w:sz="0" w:space="0" w:color="auto"/>
      </w:divBdr>
    </w:div>
    <w:div w:id="513348297">
      <w:bodyDiv w:val="1"/>
      <w:marLeft w:val="0"/>
      <w:marRight w:val="0"/>
      <w:marTop w:val="0"/>
      <w:marBottom w:val="0"/>
      <w:divBdr>
        <w:top w:val="none" w:sz="0" w:space="0" w:color="auto"/>
        <w:left w:val="none" w:sz="0" w:space="0" w:color="auto"/>
        <w:bottom w:val="none" w:sz="0" w:space="0" w:color="auto"/>
        <w:right w:val="none" w:sz="0" w:space="0" w:color="auto"/>
      </w:divBdr>
    </w:div>
    <w:div w:id="514459050">
      <w:bodyDiv w:val="1"/>
      <w:marLeft w:val="0"/>
      <w:marRight w:val="0"/>
      <w:marTop w:val="0"/>
      <w:marBottom w:val="0"/>
      <w:divBdr>
        <w:top w:val="none" w:sz="0" w:space="0" w:color="auto"/>
        <w:left w:val="none" w:sz="0" w:space="0" w:color="auto"/>
        <w:bottom w:val="none" w:sz="0" w:space="0" w:color="auto"/>
        <w:right w:val="none" w:sz="0" w:space="0" w:color="auto"/>
      </w:divBdr>
    </w:div>
    <w:div w:id="514618881">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265384">
      <w:bodyDiv w:val="1"/>
      <w:marLeft w:val="0"/>
      <w:marRight w:val="0"/>
      <w:marTop w:val="0"/>
      <w:marBottom w:val="0"/>
      <w:divBdr>
        <w:top w:val="none" w:sz="0" w:space="0" w:color="auto"/>
        <w:left w:val="none" w:sz="0" w:space="0" w:color="auto"/>
        <w:bottom w:val="none" w:sz="0" w:space="0" w:color="auto"/>
        <w:right w:val="none" w:sz="0" w:space="0" w:color="auto"/>
      </w:divBdr>
    </w:div>
    <w:div w:id="515310356">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851514">
      <w:bodyDiv w:val="1"/>
      <w:marLeft w:val="0"/>
      <w:marRight w:val="0"/>
      <w:marTop w:val="0"/>
      <w:marBottom w:val="0"/>
      <w:divBdr>
        <w:top w:val="none" w:sz="0" w:space="0" w:color="auto"/>
        <w:left w:val="none" w:sz="0" w:space="0" w:color="auto"/>
        <w:bottom w:val="none" w:sz="0" w:space="0" w:color="auto"/>
        <w:right w:val="none" w:sz="0" w:space="0" w:color="auto"/>
      </w:divBdr>
    </w:div>
    <w:div w:id="515926442">
      <w:bodyDiv w:val="1"/>
      <w:marLeft w:val="0"/>
      <w:marRight w:val="0"/>
      <w:marTop w:val="0"/>
      <w:marBottom w:val="0"/>
      <w:divBdr>
        <w:top w:val="none" w:sz="0" w:space="0" w:color="auto"/>
        <w:left w:val="none" w:sz="0" w:space="0" w:color="auto"/>
        <w:bottom w:val="none" w:sz="0" w:space="0" w:color="auto"/>
        <w:right w:val="none" w:sz="0" w:space="0" w:color="auto"/>
      </w:divBdr>
    </w:div>
    <w:div w:id="516045456">
      <w:bodyDiv w:val="1"/>
      <w:marLeft w:val="0"/>
      <w:marRight w:val="0"/>
      <w:marTop w:val="0"/>
      <w:marBottom w:val="0"/>
      <w:divBdr>
        <w:top w:val="none" w:sz="0" w:space="0" w:color="auto"/>
        <w:left w:val="none" w:sz="0" w:space="0" w:color="auto"/>
        <w:bottom w:val="none" w:sz="0" w:space="0" w:color="auto"/>
        <w:right w:val="none" w:sz="0" w:space="0" w:color="auto"/>
      </w:divBdr>
    </w:div>
    <w:div w:id="516387075">
      <w:bodyDiv w:val="1"/>
      <w:marLeft w:val="0"/>
      <w:marRight w:val="0"/>
      <w:marTop w:val="0"/>
      <w:marBottom w:val="0"/>
      <w:divBdr>
        <w:top w:val="none" w:sz="0" w:space="0" w:color="auto"/>
        <w:left w:val="none" w:sz="0" w:space="0" w:color="auto"/>
        <w:bottom w:val="none" w:sz="0" w:space="0" w:color="auto"/>
        <w:right w:val="none" w:sz="0" w:space="0" w:color="auto"/>
      </w:divBdr>
    </w:div>
    <w:div w:id="516501551">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964904">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16151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550953">
      <w:bodyDiv w:val="1"/>
      <w:marLeft w:val="0"/>
      <w:marRight w:val="0"/>
      <w:marTop w:val="0"/>
      <w:marBottom w:val="0"/>
      <w:divBdr>
        <w:top w:val="none" w:sz="0" w:space="0" w:color="auto"/>
        <w:left w:val="none" w:sz="0" w:space="0" w:color="auto"/>
        <w:bottom w:val="none" w:sz="0" w:space="0" w:color="auto"/>
        <w:right w:val="none" w:sz="0" w:space="0" w:color="auto"/>
      </w:divBdr>
    </w:div>
    <w:div w:id="518011361">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0672">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786241">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004548">
      <w:bodyDiv w:val="1"/>
      <w:marLeft w:val="0"/>
      <w:marRight w:val="0"/>
      <w:marTop w:val="0"/>
      <w:marBottom w:val="0"/>
      <w:divBdr>
        <w:top w:val="none" w:sz="0" w:space="0" w:color="auto"/>
        <w:left w:val="none" w:sz="0" w:space="0" w:color="auto"/>
        <w:bottom w:val="none" w:sz="0" w:space="0" w:color="auto"/>
        <w:right w:val="none" w:sz="0" w:space="0" w:color="auto"/>
      </w:divBdr>
    </w:div>
    <w:div w:id="519200546">
      <w:bodyDiv w:val="1"/>
      <w:marLeft w:val="0"/>
      <w:marRight w:val="0"/>
      <w:marTop w:val="0"/>
      <w:marBottom w:val="0"/>
      <w:divBdr>
        <w:top w:val="none" w:sz="0" w:space="0" w:color="auto"/>
        <w:left w:val="none" w:sz="0" w:space="0" w:color="auto"/>
        <w:bottom w:val="none" w:sz="0" w:space="0" w:color="auto"/>
        <w:right w:val="none" w:sz="0" w:space="0" w:color="auto"/>
      </w:divBdr>
    </w:div>
    <w:div w:id="519398611">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172144">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287213">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675984">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893502">
      <w:bodyDiv w:val="1"/>
      <w:marLeft w:val="0"/>
      <w:marRight w:val="0"/>
      <w:marTop w:val="0"/>
      <w:marBottom w:val="0"/>
      <w:divBdr>
        <w:top w:val="none" w:sz="0" w:space="0" w:color="auto"/>
        <w:left w:val="none" w:sz="0" w:space="0" w:color="auto"/>
        <w:bottom w:val="none" w:sz="0" w:space="0" w:color="auto"/>
        <w:right w:val="none" w:sz="0" w:space="0" w:color="auto"/>
      </w:divBdr>
    </w:div>
    <w:div w:id="522404546">
      <w:bodyDiv w:val="1"/>
      <w:marLeft w:val="0"/>
      <w:marRight w:val="0"/>
      <w:marTop w:val="0"/>
      <w:marBottom w:val="0"/>
      <w:divBdr>
        <w:top w:val="none" w:sz="0" w:space="0" w:color="auto"/>
        <w:left w:val="none" w:sz="0" w:space="0" w:color="auto"/>
        <w:bottom w:val="none" w:sz="0" w:space="0" w:color="auto"/>
        <w:right w:val="none" w:sz="0" w:space="0" w:color="auto"/>
      </w:divBdr>
    </w:div>
    <w:div w:id="522521556">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787051">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590682">
      <w:bodyDiv w:val="1"/>
      <w:marLeft w:val="0"/>
      <w:marRight w:val="0"/>
      <w:marTop w:val="0"/>
      <w:marBottom w:val="0"/>
      <w:divBdr>
        <w:top w:val="none" w:sz="0" w:space="0" w:color="auto"/>
        <w:left w:val="none" w:sz="0" w:space="0" w:color="auto"/>
        <w:bottom w:val="none" w:sz="0" w:space="0" w:color="auto"/>
        <w:right w:val="none" w:sz="0" w:space="0" w:color="auto"/>
      </w:divBdr>
    </w:div>
    <w:div w:id="523633527">
      <w:bodyDiv w:val="1"/>
      <w:marLeft w:val="0"/>
      <w:marRight w:val="0"/>
      <w:marTop w:val="0"/>
      <w:marBottom w:val="0"/>
      <w:divBdr>
        <w:top w:val="none" w:sz="0" w:space="0" w:color="auto"/>
        <w:left w:val="none" w:sz="0" w:space="0" w:color="auto"/>
        <w:bottom w:val="none" w:sz="0" w:space="0" w:color="auto"/>
        <w:right w:val="none" w:sz="0" w:space="0" w:color="auto"/>
      </w:divBdr>
    </w:div>
    <w:div w:id="524253115">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4946616">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9931">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826780">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603623">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6916465">
      <w:bodyDiv w:val="1"/>
      <w:marLeft w:val="0"/>
      <w:marRight w:val="0"/>
      <w:marTop w:val="0"/>
      <w:marBottom w:val="0"/>
      <w:divBdr>
        <w:top w:val="none" w:sz="0" w:space="0" w:color="auto"/>
        <w:left w:val="none" w:sz="0" w:space="0" w:color="auto"/>
        <w:bottom w:val="none" w:sz="0" w:space="0" w:color="auto"/>
        <w:right w:val="none" w:sz="0" w:space="0" w:color="auto"/>
      </w:divBdr>
    </w:div>
    <w:div w:id="52706840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24792">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647464">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911072">
      <w:bodyDiv w:val="1"/>
      <w:marLeft w:val="0"/>
      <w:marRight w:val="0"/>
      <w:marTop w:val="0"/>
      <w:marBottom w:val="0"/>
      <w:divBdr>
        <w:top w:val="none" w:sz="0" w:space="0" w:color="auto"/>
        <w:left w:val="none" w:sz="0" w:space="0" w:color="auto"/>
        <w:bottom w:val="none" w:sz="0" w:space="0" w:color="auto"/>
        <w:right w:val="none" w:sz="0" w:space="0" w:color="auto"/>
      </w:divBdr>
    </w:div>
    <w:div w:id="528034373">
      <w:bodyDiv w:val="1"/>
      <w:marLeft w:val="0"/>
      <w:marRight w:val="0"/>
      <w:marTop w:val="0"/>
      <w:marBottom w:val="0"/>
      <w:divBdr>
        <w:top w:val="none" w:sz="0" w:space="0" w:color="auto"/>
        <w:left w:val="none" w:sz="0" w:space="0" w:color="auto"/>
        <w:bottom w:val="none" w:sz="0" w:space="0" w:color="auto"/>
        <w:right w:val="none" w:sz="0" w:space="0" w:color="auto"/>
      </w:divBdr>
    </w:div>
    <w:div w:id="528295414">
      <w:bodyDiv w:val="1"/>
      <w:marLeft w:val="0"/>
      <w:marRight w:val="0"/>
      <w:marTop w:val="0"/>
      <w:marBottom w:val="0"/>
      <w:divBdr>
        <w:top w:val="none" w:sz="0" w:space="0" w:color="auto"/>
        <w:left w:val="none" w:sz="0" w:space="0" w:color="auto"/>
        <w:bottom w:val="none" w:sz="0" w:space="0" w:color="auto"/>
        <w:right w:val="none" w:sz="0" w:space="0" w:color="auto"/>
      </w:divBdr>
    </w:div>
    <w:div w:id="528447690">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076575">
      <w:bodyDiv w:val="1"/>
      <w:marLeft w:val="0"/>
      <w:marRight w:val="0"/>
      <w:marTop w:val="0"/>
      <w:marBottom w:val="0"/>
      <w:divBdr>
        <w:top w:val="none" w:sz="0" w:space="0" w:color="auto"/>
        <w:left w:val="none" w:sz="0" w:space="0" w:color="auto"/>
        <w:bottom w:val="none" w:sz="0" w:space="0" w:color="auto"/>
        <w:right w:val="none" w:sz="0" w:space="0" w:color="auto"/>
      </w:divBdr>
    </w:div>
    <w:div w:id="529144705">
      <w:bodyDiv w:val="1"/>
      <w:marLeft w:val="0"/>
      <w:marRight w:val="0"/>
      <w:marTop w:val="0"/>
      <w:marBottom w:val="0"/>
      <w:divBdr>
        <w:top w:val="none" w:sz="0" w:space="0" w:color="auto"/>
        <w:left w:val="none" w:sz="0" w:space="0" w:color="auto"/>
        <w:bottom w:val="none" w:sz="0" w:space="0" w:color="auto"/>
        <w:right w:val="none" w:sz="0" w:space="0" w:color="auto"/>
      </w:divBdr>
    </w:div>
    <w:div w:id="529532937">
      <w:bodyDiv w:val="1"/>
      <w:marLeft w:val="0"/>
      <w:marRight w:val="0"/>
      <w:marTop w:val="0"/>
      <w:marBottom w:val="0"/>
      <w:divBdr>
        <w:top w:val="none" w:sz="0" w:space="0" w:color="auto"/>
        <w:left w:val="none" w:sz="0" w:space="0" w:color="auto"/>
        <w:bottom w:val="none" w:sz="0" w:space="0" w:color="auto"/>
        <w:right w:val="none" w:sz="0" w:space="0" w:color="auto"/>
      </w:divBdr>
    </w:div>
    <w:div w:id="529876627">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262761">
      <w:bodyDiv w:val="1"/>
      <w:marLeft w:val="0"/>
      <w:marRight w:val="0"/>
      <w:marTop w:val="0"/>
      <w:marBottom w:val="0"/>
      <w:divBdr>
        <w:top w:val="none" w:sz="0" w:space="0" w:color="auto"/>
        <w:left w:val="none" w:sz="0" w:space="0" w:color="auto"/>
        <w:bottom w:val="none" w:sz="0" w:space="0" w:color="auto"/>
        <w:right w:val="none" w:sz="0" w:space="0" w:color="auto"/>
      </w:divBdr>
    </w:div>
    <w:div w:id="530382931">
      <w:bodyDiv w:val="1"/>
      <w:marLeft w:val="0"/>
      <w:marRight w:val="0"/>
      <w:marTop w:val="0"/>
      <w:marBottom w:val="0"/>
      <w:divBdr>
        <w:top w:val="none" w:sz="0" w:space="0" w:color="auto"/>
        <w:left w:val="none" w:sz="0" w:space="0" w:color="auto"/>
        <w:bottom w:val="none" w:sz="0" w:space="0" w:color="auto"/>
        <w:right w:val="none" w:sz="0" w:space="0" w:color="auto"/>
      </w:divBdr>
    </w:div>
    <w:div w:id="530456075">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843247">
      <w:bodyDiv w:val="1"/>
      <w:marLeft w:val="0"/>
      <w:marRight w:val="0"/>
      <w:marTop w:val="0"/>
      <w:marBottom w:val="0"/>
      <w:divBdr>
        <w:top w:val="none" w:sz="0" w:space="0" w:color="auto"/>
        <w:left w:val="none" w:sz="0" w:space="0" w:color="auto"/>
        <w:bottom w:val="none" w:sz="0" w:space="0" w:color="auto"/>
        <w:right w:val="none" w:sz="0" w:space="0" w:color="auto"/>
      </w:divBdr>
    </w:div>
    <w:div w:id="531184417">
      <w:bodyDiv w:val="1"/>
      <w:marLeft w:val="0"/>
      <w:marRight w:val="0"/>
      <w:marTop w:val="0"/>
      <w:marBottom w:val="0"/>
      <w:divBdr>
        <w:top w:val="none" w:sz="0" w:space="0" w:color="auto"/>
        <w:left w:val="none" w:sz="0" w:space="0" w:color="auto"/>
        <w:bottom w:val="none" w:sz="0" w:space="0" w:color="auto"/>
        <w:right w:val="none" w:sz="0" w:space="0" w:color="auto"/>
      </w:divBdr>
    </w:div>
    <w:div w:id="531185800">
      <w:bodyDiv w:val="1"/>
      <w:marLeft w:val="0"/>
      <w:marRight w:val="0"/>
      <w:marTop w:val="0"/>
      <w:marBottom w:val="0"/>
      <w:divBdr>
        <w:top w:val="none" w:sz="0" w:space="0" w:color="auto"/>
        <w:left w:val="none" w:sz="0" w:space="0" w:color="auto"/>
        <w:bottom w:val="none" w:sz="0" w:space="0" w:color="auto"/>
        <w:right w:val="none" w:sz="0" w:space="0" w:color="auto"/>
      </w:divBdr>
    </w:div>
    <w:div w:id="531187099">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77338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957882">
      <w:bodyDiv w:val="1"/>
      <w:marLeft w:val="0"/>
      <w:marRight w:val="0"/>
      <w:marTop w:val="0"/>
      <w:marBottom w:val="0"/>
      <w:divBdr>
        <w:top w:val="none" w:sz="0" w:space="0" w:color="auto"/>
        <w:left w:val="none" w:sz="0" w:space="0" w:color="auto"/>
        <w:bottom w:val="none" w:sz="0" w:space="0" w:color="auto"/>
        <w:right w:val="none" w:sz="0" w:space="0" w:color="auto"/>
      </w:divBdr>
    </w:div>
    <w:div w:id="532231036">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504259">
      <w:bodyDiv w:val="1"/>
      <w:marLeft w:val="0"/>
      <w:marRight w:val="0"/>
      <w:marTop w:val="0"/>
      <w:marBottom w:val="0"/>
      <w:divBdr>
        <w:top w:val="none" w:sz="0" w:space="0" w:color="auto"/>
        <w:left w:val="none" w:sz="0" w:space="0" w:color="auto"/>
        <w:bottom w:val="none" w:sz="0" w:space="0" w:color="auto"/>
        <w:right w:val="none" w:sz="0" w:space="0" w:color="auto"/>
      </w:divBdr>
    </w:div>
    <w:div w:id="532570748">
      <w:bodyDiv w:val="1"/>
      <w:marLeft w:val="0"/>
      <w:marRight w:val="0"/>
      <w:marTop w:val="0"/>
      <w:marBottom w:val="0"/>
      <w:divBdr>
        <w:top w:val="none" w:sz="0" w:space="0" w:color="auto"/>
        <w:left w:val="none" w:sz="0" w:space="0" w:color="auto"/>
        <w:bottom w:val="none" w:sz="0" w:space="0" w:color="auto"/>
        <w:right w:val="none" w:sz="0" w:space="0" w:color="auto"/>
      </w:divBdr>
    </w:div>
    <w:div w:id="533422380">
      <w:bodyDiv w:val="1"/>
      <w:marLeft w:val="0"/>
      <w:marRight w:val="0"/>
      <w:marTop w:val="0"/>
      <w:marBottom w:val="0"/>
      <w:divBdr>
        <w:top w:val="none" w:sz="0" w:space="0" w:color="auto"/>
        <w:left w:val="none" w:sz="0" w:space="0" w:color="auto"/>
        <w:bottom w:val="none" w:sz="0" w:space="0" w:color="auto"/>
        <w:right w:val="none" w:sz="0" w:space="0" w:color="auto"/>
      </w:divBdr>
    </w:div>
    <w:div w:id="533542113">
      <w:bodyDiv w:val="1"/>
      <w:marLeft w:val="0"/>
      <w:marRight w:val="0"/>
      <w:marTop w:val="0"/>
      <w:marBottom w:val="0"/>
      <w:divBdr>
        <w:top w:val="none" w:sz="0" w:space="0" w:color="auto"/>
        <w:left w:val="none" w:sz="0" w:space="0" w:color="auto"/>
        <w:bottom w:val="none" w:sz="0" w:space="0" w:color="auto"/>
        <w:right w:val="none" w:sz="0" w:space="0" w:color="auto"/>
      </w:divBdr>
    </w:div>
    <w:div w:id="533616782">
      <w:bodyDiv w:val="1"/>
      <w:marLeft w:val="0"/>
      <w:marRight w:val="0"/>
      <w:marTop w:val="0"/>
      <w:marBottom w:val="0"/>
      <w:divBdr>
        <w:top w:val="none" w:sz="0" w:space="0" w:color="auto"/>
        <w:left w:val="none" w:sz="0" w:space="0" w:color="auto"/>
        <w:bottom w:val="none" w:sz="0" w:space="0" w:color="auto"/>
        <w:right w:val="none" w:sz="0" w:space="0" w:color="auto"/>
      </w:divBdr>
    </w:div>
    <w:div w:id="533813774">
      <w:bodyDiv w:val="1"/>
      <w:marLeft w:val="0"/>
      <w:marRight w:val="0"/>
      <w:marTop w:val="0"/>
      <w:marBottom w:val="0"/>
      <w:divBdr>
        <w:top w:val="none" w:sz="0" w:space="0" w:color="auto"/>
        <w:left w:val="none" w:sz="0" w:space="0" w:color="auto"/>
        <w:bottom w:val="none" w:sz="0" w:space="0" w:color="auto"/>
        <w:right w:val="none" w:sz="0" w:space="0" w:color="auto"/>
      </w:divBdr>
    </w:div>
    <w:div w:id="533925389">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24563">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461702">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0366">
      <w:bodyDiv w:val="1"/>
      <w:marLeft w:val="0"/>
      <w:marRight w:val="0"/>
      <w:marTop w:val="0"/>
      <w:marBottom w:val="0"/>
      <w:divBdr>
        <w:top w:val="none" w:sz="0" w:space="0" w:color="auto"/>
        <w:left w:val="none" w:sz="0" w:space="0" w:color="auto"/>
        <w:bottom w:val="none" w:sz="0" w:space="0" w:color="auto"/>
        <w:right w:val="none" w:sz="0" w:space="0" w:color="auto"/>
      </w:divBdr>
    </w:div>
    <w:div w:id="534731808">
      <w:bodyDiv w:val="1"/>
      <w:marLeft w:val="0"/>
      <w:marRight w:val="0"/>
      <w:marTop w:val="0"/>
      <w:marBottom w:val="0"/>
      <w:divBdr>
        <w:top w:val="none" w:sz="0" w:space="0" w:color="auto"/>
        <w:left w:val="none" w:sz="0" w:space="0" w:color="auto"/>
        <w:bottom w:val="none" w:sz="0" w:space="0" w:color="auto"/>
        <w:right w:val="none" w:sz="0" w:space="0" w:color="auto"/>
      </w:divBdr>
    </w:div>
    <w:div w:id="535001023">
      <w:bodyDiv w:val="1"/>
      <w:marLeft w:val="0"/>
      <w:marRight w:val="0"/>
      <w:marTop w:val="0"/>
      <w:marBottom w:val="0"/>
      <w:divBdr>
        <w:top w:val="none" w:sz="0" w:space="0" w:color="auto"/>
        <w:left w:val="none" w:sz="0" w:space="0" w:color="auto"/>
        <w:bottom w:val="none" w:sz="0" w:space="0" w:color="auto"/>
        <w:right w:val="none" w:sz="0" w:space="0" w:color="auto"/>
      </w:divBdr>
    </w:div>
    <w:div w:id="535118896">
      <w:bodyDiv w:val="1"/>
      <w:marLeft w:val="0"/>
      <w:marRight w:val="0"/>
      <w:marTop w:val="0"/>
      <w:marBottom w:val="0"/>
      <w:divBdr>
        <w:top w:val="none" w:sz="0" w:space="0" w:color="auto"/>
        <w:left w:val="none" w:sz="0" w:space="0" w:color="auto"/>
        <w:bottom w:val="none" w:sz="0" w:space="0" w:color="auto"/>
        <w:right w:val="none" w:sz="0" w:space="0" w:color="auto"/>
      </w:divBdr>
    </w:div>
    <w:div w:id="535124408">
      <w:bodyDiv w:val="1"/>
      <w:marLeft w:val="0"/>
      <w:marRight w:val="0"/>
      <w:marTop w:val="0"/>
      <w:marBottom w:val="0"/>
      <w:divBdr>
        <w:top w:val="none" w:sz="0" w:space="0" w:color="auto"/>
        <w:left w:val="none" w:sz="0" w:space="0" w:color="auto"/>
        <w:bottom w:val="none" w:sz="0" w:space="0" w:color="auto"/>
        <w:right w:val="none" w:sz="0" w:space="0" w:color="auto"/>
      </w:divBdr>
    </w:div>
    <w:div w:id="535392396">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894010">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356609">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7083176">
      <w:bodyDiv w:val="1"/>
      <w:marLeft w:val="0"/>
      <w:marRight w:val="0"/>
      <w:marTop w:val="0"/>
      <w:marBottom w:val="0"/>
      <w:divBdr>
        <w:top w:val="none" w:sz="0" w:space="0" w:color="auto"/>
        <w:left w:val="none" w:sz="0" w:space="0" w:color="auto"/>
        <w:bottom w:val="none" w:sz="0" w:space="0" w:color="auto"/>
        <w:right w:val="none" w:sz="0" w:space="0" w:color="auto"/>
      </w:divBdr>
    </w:div>
    <w:div w:id="537200940">
      <w:bodyDiv w:val="1"/>
      <w:marLeft w:val="0"/>
      <w:marRight w:val="0"/>
      <w:marTop w:val="0"/>
      <w:marBottom w:val="0"/>
      <w:divBdr>
        <w:top w:val="none" w:sz="0" w:space="0" w:color="auto"/>
        <w:left w:val="none" w:sz="0" w:space="0" w:color="auto"/>
        <w:bottom w:val="none" w:sz="0" w:space="0" w:color="auto"/>
        <w:right w:val="none" w:sz="0" w:space="0" w:color="auto"/>
      </w:divBdr>
    </w:div>
    <w:div w:id="537669456">
      <w:bodyDiv w:val="1"/>
      <w:marLeft w:val="0"/>
      <w:marRight w:val="0"/>
      <w:marTop w:val="0"/>
      <w:marBottom w:val="0"/>
      <w:divBdr>
        <w:top w:val="none" w:sz="0" w:space="0" w:color="auto"/>
        <w:left w:val="none" w:sz="0" w:space="0" w:color="auto"/>
        <w:bottom w:val="none" w:sz="0" w:space="0" w:color="auto"/>
        <w:right w:val="none" w:sz="0" w:space="0" w:color="auto"/>
      </w:divBdr>
    </w:div>
    <w:div w:id="538012147">
      <w:bodyDiv w:val="1"/>
      <w:marLeft w:val="0"/>
      <w:marRight w:val="0"/>
      <w:marTop w:val="0"/>
      <w:marBottom w:val="0"/>
      <w:divBdr>
        <w:top w:val="none" w:sz="0" w:space="0" w:color="auto"/>
        <w:left w:val="none" w:sz="0" w:space="0" w:color="auto"/>
        <w:bottom w:val="none" w:sz="0" w:space="0" w:color="auto"/>
        <w:right w:val="none" w:sz="0" w:space="0" w:color="auto"/>
      </w:divBdr>
    </w:div>
    <w:div w:id="538012296">
      <w:bodyDiv w:val="1"/>
      <w:marLeft w:val="0"/>
      <w:marRight w:val="0"/>
      <w:marTop w:val="0"/>
      <w:marBottom w:val="0"/>
      <w:divBdr>
        <w:top w:val="none" w:sz="0" w:space="0" w:color="auto"/>
        <w:left w:val="none" w:sz="0" w:space="0" w:color="auto"/>
        <w:bottom w:val="none" w:sz="0" w:space="0" w:color="auto"/>
        <w:right w:val="none" w:sz="0" w:space="0" w:color="auto"/>
      </w:divBdr>
    </w:div>
    <w:div w:id="538201881">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8861538">
      <w:bodyDiv w:val="1"/>
      <w:marLeft w:val="0"/>
      <w:marRight w:val="0"/>
      <w:marTop w:val="0"/>
      <w:marBottom w:val="0"/>
      <w:divBdr>
        <w:top w:val="none" w:sz="0" w:space="0" w:color="auto"/>
        <w:left w:val="none" w:sz="0" w:space="0" w:color="auto"/>
        <w:bottom w:val="none" w:sz="0" w:space="0" w:color="auto"/>
        <w:right w:val="none" w:sz="0" w:space="0" w:color="auto"/>
      </w:divBdr>
    </w:div>
    <w:div w:id="538903598">
      <w:bodyDiv w:val="1"/>
      <w:marLeft w:val="0"/>
      <w:marRight w:val="0"/>
      <w:marTop w:val="0"/>
      <w:marBottom w:val="0"/>
      <w:divBdr>
        <w:top w:val="none" w:sz="0" w:space="0" w:color="auto"/>
        <w:left w:val="none" w:sz="0" w:space="0" w:color="auto"/>
        <w:bottom w:val="none" w:sz="0" w:space="0" w:color="auto"/>
        <w:right w:val="none" w:sz="0" w:space="0" w:color="auto"/>
      </w:divBdr>
    </w:div>
    <w:div w:id="538931445">
      <w:bodyDiv w:val="1"/>
      <w:marLeft w:val="0"/>
      <w:marRight w:val="0"/>
      <w:marTop w:val="0"/>
      <w:marBottom w:val="0"/>
      <w:divBdr>
        <w:top w:val="none" w:sz="0" w:space="0" w:color="auto"/>
        <w:left w:val="none" w:sz="0" w:space="0" w:color="auto"/>
        <w:bottom w:val="none" w:sz="0" w:space="0" w:color="auto"/>
        <w:right w:val="none" w:sz="0" w:space="0" w:color="auto"/>
      </w:divBdr>
    </w:div>
    <w:div w:id="538933230">
      <w:bodyDiv w:val="1"/>
      <w:marLeft w:val="0"/>
      <w:marRight w:val="0"/>
      <w:marTop w:val="0"/>
      <w:marBottom w:val="0"/>
      <w:divBdr>
        <w:top w:val="none" w:sz="0" w:space="0" w:color="auto"/>
        <w:left w:val="none" w:sz="0" w:space="0" w:color="auto"/>
        <w:bottom w:val="none" w:sz="0" w:space="0" w:color="auto"/>
        <w:right w:val="none" w:sz="0" w:space="0" w:color="auto"/>
      </w:divBdr>
    </w:div>
    <w:div w:id="539441350">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097765">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675425">
      <w:bodyDiv w:val="1"/>
      <w:marLeft w:val="0"/>
      <w:marRight w:val="0"/>
      <w:marTop w:val="0"/>
      <w:marBottom w:val="0"/>
      <w:divBdr>
        <w:top w:val="none" w:sz="0" w:space="0" w:color="auto"/>
        <w:left w:val="none" w:sz="0" w:space="0" w:color="auto"/>
        <w:bottom w:val="none" w:sz="0" w:space="0" w:color="auto"/>
        <w:right w:val="none" w:sz="0" w:space="0" w:color="auto"/>
      </w:divBdr>
    </w:div>
    <w:div w:id="540900873">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747147">
      <w:bodyDiv w:val="1"/>
      <w:marLeft w:val="0"/>
      <w:marRight w:val="0"/>
      <w:marTop w:val="0"/>
      <w:marBottom w:val="0"/>
      <w:divBdr>
        <w:top w:val="none" w:sz="0" w:space="0" w:color="auto"/>
        <w:left w:val="none" w:sz="0" w:space="0" w:color="auto"/>
        <w:bottom w:val="none" w:sz="0" w:space="0" w:color="auto"/>
        <w:right w:val="none" w:sz="0" w:space="0" w:color="auto"/>
      </w:divBdr>
    </w:div>
    <w:div w:id="541787738">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057349">
      <w:bodyDiv w:val="1"/>
      <w:marLeft w:val="0"/>
      <w:marRight w:val="0"/>
      <w:marTop w:val="0"/>
      <w:marBottom w:val="0"/>
      <w:divBdr>
        <w:top w:val="none" w:sz="0" w:space="0" w:color="auto"/>
        <w:left w:val="none" w:sz="0" w:space="0" w:color="auto"/>
        <w:bottom w:val="none" w:sz="0" w:space="0" w:color="auto"/>
        <w:right w:val="none" w:sz="0" w:space="0" w:color="auto"/>
      </w:divBdr>
    </w:div>
    <w:div w:id="542060612">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668914">
      <w:bodyDiv w:val="1"/>
      <w:marLeft w:val="0"/>
      <w:marRight w:val="0"/>
      <w:marTop w:val="0"/>
      <w:marBottom w:val="0"/>
      <w:divBdr>
        <w:top w:val="none" w:sz="0" w:space="0" w:color="auto"/>
        <w:left w:val="none" w:sz="0" w:space="0" w:color="auto"/>
        <w:bottom w:val="none" w:sz="0" w:space="0" w:color="auto"/>
        <w:right w:val="none" w:sz="0" w:space="0" w:color="auto"/>
      </w:divBdr>
    </w:div>
    <w:div w:id="542908064">
      <w:bodyDiv w:val="1"/>
      <w:marLeft w:val="0"/>
      <w:marRight w:val="0"/>
      <w:marTop w:val="0"/>
      <w:marBottom w:val="0"/>
      <w:divBdr>
        <w:top w:val="none" w:sz="0" w:space="0" w:color="auto"/>
        <w:left w:val="none" w:sz="0" w:space="0" w:color="auto"/>
        <w:bottom w:val="none" w:sz="0" w:space="0" w:color="auto"/>
        <w:right w:val="none" w:sz="0" w:space="0" w:color="auto"/>
      </w:divBdr>
    </w:div>
    <w:div w:id="543054820">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55085">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519518">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830964">
      <w:bodyDiv w:val="1"/>
      <w:marLeft w:val="0"/>
      <w:marRight w:val="0"/>
      <w:marTop w:val="0"/>
      <w:marBottom w:val="0"/>
      <w:divBdr>
        <w:top w:val="none" w:sz="0" w:space="0" w:color="auto"/>
        <w:left w:val="none" w:sz="0" w:space="0" w:color="auto"/>
        <w:bottom w:val="none" w:sz="0" w:space="0" w:color="auto"/>
        <w:right w:val="none" w:sz="0" w:space="0" w:color="auto"/>
      </w:divBdr>
    </w:div>
    <w:div w:id="544028885">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870393">
      <w:bodyDiv w:val="1"/>
      <w:marLeft w:val="0"/>
      <w:marRight w:val="0"/>
      <w:marTop w:val="0"/>
      <w:marBottom w:val="0"/>
      <w:divBdr>
        <w:top w:val="none" w:sz="0" w:space="0" w:color="auto"/>
        <w:left w:val="none" w:sz="0" w:space="0" w:color="auto"/>
        <w:bottom w:val="none" w:sz="0" w:space="0" w:color="auto"/>
        <w:right w:val="none" w:sz="0" w:space="0" w:color="auto"/>
      </w:divBdr>
    </w:div>
    <w:div w:id="544879425">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5143181">
      <w:bodyDiv w:val="1"/>
      <w:marLeft w:val="0"/>
      <w:marRight w:val="0"/>
      <w:marTop w:val="0"/>
      <w:marBottom w:val="0"/>
      <w:divBdr>
        <w:top w:val="none" w:sz="0" w:space="0" w:color="auto"/>
        <w:left w:val="none" w:sz="0" w:space="0" w:color="auto"/>
        <w:bottom w:val="none" w:sz="0" w:space="0" w:color="auto"/>
        <w:right w:val="none" w:sz="0" w:space="0" w:color="auto"/>
      </w:divBdr>
    </w:div>
    <w:div w:id="545147194">
      <w:bodyDiv w:val="1"/>
      <w:marLeft w:val="0"/>
      <w:marRight w:val="0"/>
      <w:marTop w:val="0"/>
      <w:marBottom w:val="0"/>
      <w:divBdr>
        <w:top w:val="none" w:sz="0" w:space="0" w:color="auto"/>
        <w:left w:val="none" w:sz="0" w:space="0" w:color="auto"/>
        <w:bottom w:val="none" w:sz="0" w:space="0" w:color="auto"/>
        <w:right w:val="none" w:sz="0" w:space="0" w:color="auto"/>
      </w:divBdr>
    </w:div>
    <w:div w:id="545335455">
      <w:bodyDiv w:val="1"/>
      <w:marLeft w:val="0"/>
      <w:marRight w:val="0"/>
      <w:marTop w:val="0"/>
      <w:marBottom w:val="0"/>
      <w:divBdr>
        <w:top w:val="none" w:sz="0" w:space="0" w:color="auto"/>
        <w:left w:val="none" w:sz="0" w:space="0" w:color="auto"/>
        <w:bottom w:val="none" w:sz="0" w:space="0" w:color="auto"/>
        <w:right w:val="none" w:sz="0" w:space="0" w:color="auto"/>
      </w:divBdr>
    </w:div>
    <w:div w:id="545525931">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799596">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919745">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644423">
      <w:bodyDiv w:val="1"/>
      <w:marLeft w:val="0"/>
      <w:marRight w:val="0"/>
      <w:marTop w:val="0"/>
      <w:marBottom w:val="0"/>
      <w:divBdr>
        <w:top w:val="none" w:sz="0" w:space="0" w:color="auto"/>
        <w:left w:val="none" w:sz="0" w:space="0" w:color="auto"/>
        <w:bottom w:val="none" w:sz="0" w:space="0" w:color="auto"/>
        <w:right w:val="none" w:sz="0" w:space="0" w:color="auto"/>
      </w:divBdr>
    </w:div>
    <w:div w:id="547061586">
      <w:bodyDiv w:val="1"/>
      <w:marLeft w:val="0"/>
      <w:marRight w:val="0"/>
      <w:marTop w:val="0"/>
      <w:marBottom w:val="0"/>
      <w:divBdr>
        <w:top w:val="none" w:sz="0" w:space="0" w:color="auto"/>
        <w:left w:val="none" w:sz="0" w:space="0" w:color="auto"/>
        <w:bottom w:val="none" w:sz="0" w:space="0" w:color="auto"/>
        <w:right w:val="none" w:sz="0" w:space="0" w:color="auto"/>
      </w:divBdr>
    </w:div>
    <w:div w:id="547108950">
      <w:bodyDiv w:val="1"/>
      <w:marLeft w:val="0"/>
      <w:marRight w:val="0"/>
      <w:marTop w:val="0"/>
      <w:marBottom w:val="0"/>
      <w:divBdr>
        <w:top w:val="none" w:sz="0" w:space="0" w:color="auto"/>
        <w:left w:val="none" w:sz="0" w:space="0" w:color="auto"/>
        <w:bottom w:val="none" w:sz="0" w:space="0" w:color="auto"/>
        <w:right w:val="none" w:sz="0" w:space="0" w:color="auto"/>
      </w:divBdr>
    </w:div>
    <w:div w:id="547109499">
      <w:bodyDiv w:val="1"/>
      <w:marLeft w:val="0"/>
      <w:marRight w:val="0"/>
      <w:marTop w:val="0"/>
      <w:marBottom w:val="0"/>
      <w:divBdr>
        <w:top w:val="none" w:sz="0" w:space="0" w:color="auto"/>
        <w:left w:val="none" w:sz="0" w:space="0" w:color="auto"/>
        <w:bottom w:val="none" w:sz="0" w:space="0" w:color="auto"/>
        <w:right w:val="none" w:sz="0" w:space="0" w:color="auto"/>
      </w:divBdr>
    </w:div>
    <w:div w:id="547109713">
      <w:bodyDiv w:val="1"/>
      <w:marLeft w:val="0"/>
      <w:marRight w:val="0"/>
      <w:marTop w:val="0"/>
      <w:marBottom w:val="0"/>
      <w:divBdr>
        <w:top w:val="none" w:sz="0" w:space="0" w:color="auto"/>
        <w:left w:val="none" w:sz="0" w:space="0" w:color="auto"/>
        <w:bottom w:val="none" w:sz="0" w:space="0" w:color="auto"/>
        <w:right w:val="none" w:sz="0" w:space="0" w:color="auto"/>
      </w:divBdr>
    </w:div>
    <w:div w:id="547380299">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570346">
      <w:bodyDiv w:val="1"/>
      <w:marLeft w:val="0"/>
      <w:marRight w:val="0"/>
      <w:marTop w:val="0"/>
      <w:marBottom w:val="0"/>
      <w:divBdr>
        <w:top w:val="none" w:sz="0" w:space="0" w:color="auto"/>
        <w:left w:val="none" w:sz="0" w:space="0" w:color="auto"/>
        <w:bottom w:val="none" w:sz="0" w:space="0" w:color="auto"/>
        <w:right w:val="none" w:sz="0" w:space="0" w:color="auto"/>
      </w:divBdr>
    </w:div>
    <w:div w:id="547642882">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8154612">
      <w:bodyDiv w:val="1"/>
      <w:marLeft w:val="0"/>
      <w:marRight w:val="0"/>
      <w:marTop w:val="0"/>
      <w:marBottom w:val="0"/>
      <w:divBdr>
        <w:top w:val="none" w:sz="0" w:space="0" w:color="auto"/>
        <w:left w:val="none" w:sz="0" w:space="0" w:color="auto"/>
        <w:bottom w:val="none" w:sz="0" w:space="0" w:color="auto"/>
        <w:right w:val="none" w:sz="0" w:space="0" w:color="auto"/>
      </w:divBdr>
    </w:div>
    <w:div w:id="548423654">
      <w:bodyDiv w:val="1"/>
      <w:marLeft w:val="0"/>
      <w:marRight w:val="0"/>
      <w:marTop w:val="0"/>
      <w:marBottom w:val="0"/>
      <w:divBdr>
        <w:top w:val="none" w:sz="0" w:space="0" w:color="auto"/>
        <w:left w:val="none" w:sz="0" w:space="0" w:color="auto"/>
        <w:bottom w:val="none" w:sz="0" w:space="0" w:color="auto"/>
        <w:right w:val="none" w:sz="0" w:space="0" w:color="auto"/>
      </w:divBdr>
    </w:div>
    <w:div w:id="548683443">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802940">
      <w:bodyDiv w:val="1"/>
      <w:marLeft w:val="0"/>
      <w:marRight w:val="0"/>
      <w:marTop w:val="0"/>
      <w:marBottom w:val="0"/>
      <w:divBdr>
        <w:top w:val="none" w:sz="0" w:space="0" w:color="auto"/>
        <w:left w:val="none" w:sz="0" w:space="0" w:color="auto"/>
        <w:bottom w:val="none" w:sz="0" w:space="0" w:color="auto"/>
        <w:right w:val="none" w:sz="0" w:space="0" w:color="auto"/>
      </w:divBdr>
    </w:div>
    <w:div w:id="548805020">
      <w:bodyDiv w:val="1"/>
      <w:marLeft w:val="0"/>
      <w:marRight w:val="0"/>
      <w:marTop w:val="0"/>
      <w:marBottom w:val="0"/>
      <w:divBdr>
        <w:top w:val="none" w:sz="0" w:space="0" w:color="auto"/>
        <w:left w:val="none" w:sz="0" w:space="0" w:color="auto"/>
        <w:bottom w:val="none" w:sz="0" w:space="0" w:color="auto"/>
        <w:right w:val="none" w:sz="0" w:space="0" w:color="auto"/>
      </w:divBdr>
    </w:div>
    <w:div w:id="548879051">
      <w:bodyDiv w:val="1"/>
      <w:marLeft w:val="0"/>
      <w:marRight w:val="0"/>
      <w:marTop w:val="0"/>
      <w:marBottom w:val="0"/>
      <w:divBdr>
        <w:top w:val="none" w:sz="0" w:space="0" w:color="auto"/>
        <w:left w:val="none" w:sz="0" w:space="0" w:color="auto"/>
        <w:bottom w:val="none" w:sz="0" w:space="0" w:color="auto"/>
        <w:right w:val="none" w:sz="0" w:space="0" w:color="auto"/>
      </w:divBdr>
    </w:div>
    <w:div w:id="549154821">
      <w:bodyDiv w:val="1"/>
      <w:marLeft w:val="0"/>
      <w:marRight w:val="0"/>
      <w:marTop w:val="0"/>
      <w:marBottom w:val="0"/>
      <w:divBdr>
        <w:top w:val="none" w:sz="0" w:space="0" w:color="auto"/>
        <w:left w:val="none" w:sz="0" w:space="0" w:color="auto"/>
        <w:bottom w:val="none" w:sz="0" w:space="0" w:color="auto"/>
        <w:right w:val="none" w:sz="0" w:space="0" w:color="auto"/>
      </w:divBdr>
    </w:div>
    <w:div w:id="549346596">
      <w:bodyDiv w:val="1"/>
      <w:marLeft w:val="0"/>
      <w:marRight w:val="0"/>
      <w:marTop w:val="0"/>
      <w:marBottom w:val="0"/>
      <w:divBdr>
        <w:top w:val="none" w:sz="0" w:space="0" w:color="auto"/>
        <w:left w:val="none" w:sz="0" w:space="0" w:color="auto"/>
        <w:bottom w:val="none" w:sz="0" w:space="0" w:color="auto"/>
        <w:right w:val="none" w:sz="0" w:space="0" w:color="auto"/>
      </w:divBdr>
    </w:div>
    <w:div w:id="549389316">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728751">
      <w:bodyDiv w:val="1"/>
      <w:marLeft w:val="0"/>
      <w:marRight w:val="0"/>
      <w:marTop w:val="0"/>
      <w:marBottom w:val="0"/>
      <w:divBdr>
        <w:top w:val="none" w:sz="0" w:space="0" w:color="auto"/>
        <w:left w:val="none" w:sz="0" w:space="0" w:color="auto"/>
        <w:bottom w:val="none" w:sz="0" w:space="0" w:color="auto"/>
        <w:right w:val="none" w:sz="0" w:space="0" w:color="auto"/>
      </w:divBdr>
    </w:div>
    <w:div w:id="550574950">
      <w:bodyDiv w:val="1"/>
      <w:marLeft w:val="0"/>
      <w:marRight w:val="0"/>
      <w:marTop w:val="0"/>
      <w:marBottom w:val="0"/>
      <w:divBdr>
        <w:top w:val="none" w:sz="0" w:space="0" w:color="auto"/>
        <w:left w:val="none" w:sz="0" w:space="0" w:color="auto"/>
        <w:bottom w:val="none" w:sz="0" w:space="0" w:color="auto"/>
        <w:right w:val="none" w:sz="0" w:space="0" w:color="auto"/>
      </w:divBdr>
    </w:div>
    <w:div w:id="550580416">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697">
      <w:bodyDiv w:val="1"/>
      <w:marLeft w:val="0"/>
      <w:marRight w:val="0"/>
      <w:marTop w:val="0"/>
      <w:marBottom w:val="0"/>
      <w:divBdr>
        <w:top w:val="none" w:sz="0" w:space="0" w:color="auto"/>
        <w:left w:val="none" w:sz="0" w:space="0" w:color="auto"/>
        <w:bottom w:val="none" w:sz="0" w:space="0" w:color="auto"/>
        <w:right w:val="none" w:sz="0" w:space="0" w:color="auto"/>
      </w:divBdr>
    </w:div>
    <w:div w:id="550767711">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0919187">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188600">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504747">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1814430">
      <w:bodyDiv w:val="1"/>
      <w:marLeft w:val="0"/>
      <w:marRight w:val="0"/>
      <w:marTop w:val="0"/>
      <w:marBottom w:val="0"/>
      <w:divBdr>
        <w:top w:val="none" w:sz="0" w:space="0" w:color="auto"/>
        <w:left w:val="none" w:sz="0" w:space="0" w:color="auto"/>
        <w:bottom w:val="none" w:sz="0" w:space="0" w:color="auto"/>
        <w:right w:val="none" w:sz="0" w:space="0" w:color="auto"/>
      </w:divBdr>
    </w:div>
    <w:div w:id="551892085">
      <w:bodyDiv w:val="1"/>
      <w:marLeft w:val="0"/>
      <w:marRight w:val="0"/>
      <w:marTop w:val="0"/>
      <w:marBottom w:val="0"/>
      <w:divBdr>
        <w:top w:val="none" w:sz="0" w:space="0" w:color="auto"/>
        <w:left w:val="none" w:sz="0" w:space="0" w:color="auto"/>
        <w:bottom w:val="none" w:sz="0" w:space="0" w:color="auto"/>
        <w:right w:val="none" w:sz="0" w:space="0" w:color="auto"/>
      </w:divBdr>
    </w:div>
    <w:div w:id="551966704">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3005000">
      <w:bodyDiv w:val="1"/>
      <w:marLeft w:val="0"/>
      <w:marRight w:val="0"/>
      <w:marTop w:val="0"/>
      <w:marBottom w:val="0"/>
      <w:divBdr>
        <w:top w:val="none" w:sz="0" w:space="0" w:color="auto"/>
        <w:left w:val="none" w:sz="0" w:space="0" w:color="auto"/>
        <w:bottom w:val="none" w:sz="0" w:space="0" w:color="auto"/>
        <w:right w:val="none" w:sz="0" w:space="0" w:color="auto"/>
      </w:divBdr>
    </w:div>
    <w:div w:id="553083831">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469736">
      <w:bodyDiv w:val="1"/>
      <w:marLeft w:val="0"/>
      <w:marRight w:val="0"/>
      <w:marTop w:val="0"/>
      <w:marBottom w:val="0"/>
      <w:divBdr>
        <w:top w:val="none" w:sz="0" w:space="0" w:color="auto"/>
        <w:left w:val="none" w:sz="0" w:space="0" w:color="auto"/>
        <w:bottom w:val="none" w:sz="0" w:space="0" w:color="auto"/>
        <w:right w:val="none" w:sz="0" w:space="0" w:color="auto"/>
      </w:divBdr>
    </w:div>
    <w:div w:id="553733490">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9121">
      <w:bodyDiv w:val="1"/>
      <w:marLeft w:val="0"/>
      <w:marRight w:val="0"/>
      <w:marTop w:val="0"/>
      <w:marBottom w:val="0"/>
      <w:divBdr>
        <w:top w:val="none" w:sz="0" w:space="0" w:color="auto"/>
        <w:left w:val="none" w:sz="0" w:space="0" w:color="auto"/>
        <w:bottom w:val="none" w:sz="0" w:space="0" w:color="auto"/>
        <w:right w:val="none" w:sz="0" w:space="0" w:color="auto"/>
      </w:divBdr>
    </w:div>
    <w:div w:id="5540073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20359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437795">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661958">
      <w:bodyDiv w:val="1"/>
      <w:marLeft w:val="0"/>
      <w:marRight w:val="0"/>
      <w:marTop w:val="0"/>
      <w:marBottom w:val="0"/>
      <w:divBdr>
        <w:top w:val="none" w:sz="0" w:space="0" w:color="auto"/>
        <w:left w:val="none" w:sz="0" w:space="0" w:color="auto"/>
        <w:bottom w:val="none" w:sz="0" w:space="0" w:color="auto"/>
        <w:right w:val="none" w:sz="0" w:space="0" w:color="auto"/>
      </w:divBdr>
    </w:div>
    <w:div w:id="555240451">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894941">
      <w:bodyDiv w:val="1"/>
      <w:marLeft w:val="0"/>
      <w:marRight w:val="0"/>
      <w:marTop w:val="0"/>
      <w:marBottom w:val="0"/>
      <w:divBdr>
        <w:top w:val="none" w:sz="0" w:space="0" w:color="auto"/>
        <w:left w:val="none" w:sz="0" w:space="0" w:color="auto"/>
        <w:bottom w:val="none" w:sz="0" w:space="0" w:color="auto"/>
        <w:right w:val="none" w:sz="0" w:space="0" w:color="auto"/>
      </w:divBdr>
    </w:div>
    <w:div w:id="556013453">
      <w:bodyDiv w:val="1"/>
      <w:marLeft w:val="0"/>
      <w:marRight w:val="0"/>
      <w:marTop w:val="0"/>
      <w:marBottom w:val="0"/>
      <w:divBdr>
        <w:top w:val="none" w:sz="0" w:space="0" w:color="auto"/>
        <w:left w:val="none" w:sz="0" w:space="0" w:color="auto"/>
        <w:bottom w:val="none" w:sz="0" w:space="0" w:color="auto"/>
        <w:right w:val="none" w:sz="0" w:space="0" w:color="auto"/>
      </w:divBdr>
    </w:div>
    <w:div w:id="556206310">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861695">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211547">
      <w:bodyDiv w:val="1"/>
      <w:marLeft w:val="0"/>
      <w:marRight w:val="0"/>
      <w:marTop w:val="0"/>
      <w:marBottom w:val="0"/>
      <w:divBdr>
        <w:top w:val="none" w:sz="0" w:space="0" w:color="auto"/>
        <w:left w:val="none" w:sz="0" w:space="0" w:color="auto"/>
        <w:bottom w:val="none" w:sz="0" w:space="0" w:color="auto"/>
        <w:right w:val="none" w:sz="0" w:space="0" w:color="auto"/>
      </w:divBdr>
    </w:div>
    <w:div w:id="557396912">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21334">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438599">
      <w:bodyDiv w:val="1"/>
      <w:marLeft w:val="0"/>
      <w:marRight w:val="0"/>
      <w:marTop w:val="0"/>
      <w:marBottom w:val="0"/>
      <w:divBdr>
        <w:top w:val="none" w:sz="0" w:space="0" w:color="auto"/>
        <w:left w:val="none" w:sz="0" w:space="0" w:color="auto"/>
        <w:bottom w:val="none" w:sz="0" w:space="0" w:color="auto"/>
        <w:right w:val="none" w:sz="0" w:space="0" w:color="auto"/>
      </w:divBdr>
    </w:div>
    <w:div w:id="558442497">
      <w:bodyDiv w:val="1"/>
      <w:marLeft w:val="0"/>
      <w:marRight w:val="0"/>
      <w:marTop w:val="0"/>
      <w:marBottom w:val="0"/>
      <w:divBdr>
        <w:top w:val="none" w:sz="0" w:space="0" w:color="auto"/>
        <w:left w:val="none" w:sz="0" w:space="0" w:color="auto"/>
        <w:bottom w:val="none" w:sz="0" w:space="0" w:color="auto"/>
        <w:right w:val="none" w:sz="0" w:space="0" w:color="auto"/>
      </w:divBdr>
    </w:div>
    <w:div w:id="558516839">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7891">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367637">
      <w:bodyDiv w:val="1"/>
      <w:marLeft w:val="0"/>
      <w:marRight w:val="0"/>
      <w:marTop w:val="0"/>
      <w:marBottom w:val="0"/>
      <w:divBdr>
        <w:top w:val="none" w:sz="0" w:space="0" w:color="auto"/>
        <w:left w:val="none" w:sz="0" w:space="0" w:color="auto"/>
        <w:bottom w:val="none" w:sz="0" w:space="0" w:color="auto"/>
        <w:right w:val="none" w:sz="0" w:space="0" w:color="auto"/>
      </w:divBdr>
    </w:div>
    <w:div w:id="55936802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680111">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42088">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556246">
      <w:bodyDiv w:val="1"/>
      <w:marLeft w:val="0"/>
      <w:marRight w:val="0"/>
      <w:marTop w:val="0"/>
      <w:marBottom w:val="0"/>
      <w:divBdr>
        <w:top w:val="none" w:sz="0" w:space="0" w:color="auto"/>
        <w:left w:val="none" w:sz="0" w:space="0" w:color="auto"/>
        <w:bottom w:val="none" w:sz="0" w:space="0" w:color="auto"/>
        <w:right w:val="none" w:sz="0" w:space="0" w:color="auto"/>
      </w:divBdr>
    </w:div>
    <w:div w:id="560557405">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798201">
      <w:bodyDiv w:val="1"/>
      <w:marLeft w:val="0"/>
      <w:marRight w:val="0"/>
      <w:marTop w:val="0"/>
      <w:marBottom w:val="0"/>
      <w:divBdr>
        <w:top w:val="none" w:sz="0" w:space="0" w:color="auto"/>
        <w:left w:val="none" w:sz="0" w:space="0" w:color="auto"/>
        <w:bottom w:val="none" w:sz="0" w:space="0" w:color="auto"/>
        <w:right w:val="none" w:sz="0" w:space="0" w:color="auto"/>
      </w:divBdr>
    </w:div>
    <w:div w:id="560866530">
      <w:bodyDiv w:val="1"/>
      <w:marLeft w:val="0"/>
      <w:marRight w:val="0"/>
      <w:marTop w:val="0"/>
      <w:marBottom w:val="0"/>
      <w:divBdr>
        <w:top w:val="none" w:sz="0" w:space="0" w:color="auto"/>
        <w:left w:val="none" w:sz="0" w:space="0" w:color="auto"/>
        <w:bottom w:val="none" w:sz="0" w:space="0" w:color="auto"/>
        <w:right w:val="none" w:sz="0" w:space="0" w:color="auto"/>
      </w:divBdr>
    </w:div>
    <w:div w:id="561214820">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479482">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983356">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134837">
      <w:bodyDiv w:val="1"/>
      <w:marLeft w:val="0"/>
      <w:marRight w:val="0"/>
      <w:marTop w:val="0"/>
      <w:marBottom w:val="0"/>
      <w:divBdr>
        <w:top w:val="none" w:sz="0" w:space="0" w:color="auto"/>
        <w:left w:val="none" w:sz="0" w:space="0" w:color="auto"/>
        <w:bottom w:val="none" w:sz="0" w:space="0" w:color="auto"/>
        <w:right w:val="none" w:sz="0" w:space="0" w:color="auto"/>
      </w:divBdr>
    </w:div>
    <w:div w:id="562327313">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521497">
      <w:bodyDiv w:val="1"/>
      <w:marLeft w:val="0"/>
      <w:marRight w:val="0"/>
      <w:marTop w:val="0"/>
      <w:marBottom w:val="0"/>
      <w:divBdr>
        <w:top w:val="none" w:sz="0" w:space="0" w:color="auto"/>
        <w:left w:val="none" w:sz="0" w:space="0" w:color="auto"/>
        <w:bottom w:val="none" w:sz="0" w:space="0" w:color="auto"/>
        <w:right w:val="none" w:sz="0" w:space="0" w:color="auto"/>
      </w:divBdr>
    </w:div>
    <w:div w:id="562834769">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0134">
      <w:bodyDiv w:val="1"/>
      <w:marLeft w:val="0"/>
      <w:marRight w:val="0"/>
      <w:marTop w:val="0"/>
      <w:marBottom w:val="0"/>
      <w:divBdr>
        <w:top w:val="none" w:sz="0" w:space="0" w:color="auto"/>
        <w:left w:val="none" w:sz="0" w:space="0" w:color="auto"/>
        <w:bottom w:val="none" w:sz="0" w:space="0" w:color="auto"/>
        <w:right w:val="none" w:sz="0" w:space="0" w:color="auto"/>
      </w:divBdr>
    </w:div>
    <w:div w:id="564143907">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4399">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53677">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2914">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308728">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154958">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462094">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7350">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196294">
      <w:bodyDiv w:val="1"/>
      <w:marLeft w:val="0"/>
      <w:marRight w:val="0"/>
      <w:marTop w:val="0"/>
      <w:marBottom w:val="0"/>
      <w:divBdr>
        <w:top w:val="none" w:sz="0" w:space="0" w:color="auto"/>
        <w:left w:val="none" w:sz="0" w:space="0" w:color="auto"/>
        <w:bottom w:val="none" w:sz="0" w:space="0" w:color="auto"/>
        <w:right w:val="none" w:sz="0" w:space="0" w:color="auto"/>
      </w:divBdr>
    </w:div>
    <w:div w:id="569534141">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927079">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039244">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5704">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1776">
      <w:bodyDiv w:val="1"/>
      <w:marLeft w:val="0"/>
      <w:marRight w:val="0"/>
      <w:marTop w:val="0"/>
      <w:marBottom w:val="0"/>
      <w:divBdr>
        <w:top w:val="none" w:sz="0" w:space="0" w:color="auto"/>
        <w:left w:val="none" w:sz="0" w:space="0" w:color="auto"/>
        <w:bottom w:val="none" w:sz="0" w:space="0" w:color="auto"/>
        <w:right w:val="none" w:sz="0" w:space="0" w:color="auto"/>
      </w:divBdr>
    </w:div>
    <w:div w:id="570585611">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157614">
      <w:bodyDiv w:val="1"/>
      <w:marLeft w:val="0"/>
      <w:marRight w:val="0"/>
      <w:marTop w:val="0"/>
      <w:marBottom w:val="0"/>
      <w:divBdr>
        <w:top w:val="none" w:sz="0" w:space="0" w:color="auto"/>
        <w:left w:val="none" w:sz="0" w:space="0" w:color="auto"/>
        <w:bottom w:val="none" w:sz="0" w:space="0" w:color="auto"/>
        <w:right w:val="none" w:sz="0" w:space="0" w:color="auto"/>
      </w:divBdr>
    </w:div>
    <w:div w:id="571235214">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548973">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088357">
      <w:bodyDiv w:val="1"/>
      <w:marLeft w:val="0"/>
      <w:marRight w:val="0"/>
      <w:marTop w:val="0"/>
      <w:marBottom w:val="0"/>
      <w:divBdr>
        <w:top w:val="none" w:sz="0" w:space="0" w:color="auto"/>
        <w:left w:val="none" w:sz="0" w:space="0" w:color="auto"/>
        <w:bottom w:val="none" w:sz="0" w:space="0" w:color="auto"/>
        <w:right w:val="none" w:sz="0" w:space="0" w:color="auto"/>
      </w:divBdr>
    </w:div>
    <w:div w:id="572132021">
      <w:bodyDiv w:val="1"/>
      <w:marLeft w:val="0"/>
      <w:marRight w:val="0"/>
      <w:marTop w:val="0"/>
      <w:marBottom w:val="0"/>
      <w:divBdr>
        <w:top w:val="none" w:sz="0" w:space="0" w:color="auto"/>
        <w:left w:val="none" w:sz="0" w:space="0" w:color="auto"/>
        <w:bottom w:val="none" w:sz="0" w:space="0" w:color="auto"/>
        <w:right w:val="none" w:sz="0" w:space="0" w:color="auto"/>
      </w:divBdr>
    </w:div>
    <w:div w:id="572206642">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357770">
      <w:bodyDiv w:val="1"/>
      <w:marLeft w:val="0"/>
      <w:marRight w:val="0"/>
      <w:marTop w:val="0"/>
      <w:marBottom w:val="0"/>
      <w:divBdr>
        <w:top w:val="none" w:sz="0" w:space="0" w:color="auto"/>
        <w:left w:val="none" w:sz="0" w:space="0" w:color="auto"/>
        <w:bottom w:val="none" w:sz="0" w:space="0" w:color="auto"/>
        <w:right w:val="none" w:sz="0" w:space="0" w:color="auto"/>
      </w:divBdr>
    </w:div>
    <w:div w:id="572393519">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391989">
      <w:bodyDiv w:val="1"/>
      <w:marLeft w:val="0"/>
      <w:marRight w:val="0"/>
      <w:marTop w:val="0"/>
      <w:marBottom w:val="0"/>
      <w:divBdr>
        <w:top w:val="none" w:sz="0" w:space="0" w:color="auto"/>
        <w:left w:val="none" w:sz="0" w:space="0" w:color="auto"/>
        <w:bottom w:val="none" w:sz="0" w:space="0" w:color="auto"/>
        <w:right w:val="none" w:sz="0" w:space="0" w:color="auto"/>
      </w:divBdr>
    </w:div>
    <w:div w:id="574048710">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706322">
      <w:bodyDiv w:val="1"/>
      <w:marLeft w:val="0"/>
      <w:marRight w:val="0"/>
      <w:marTop w:val="0"/>
      <w:marBottom w:val="0"/>
      <w:divBdr>
        <w:top w:val="none" w:sz="0" w:space="0" w:color="auto"/>
        <w:left w:val="none" w:sz="0" w:space="0" w:color="auto"/>
        <w:bottom w:val="none" w:sz="0" w:space="0" w:color="auto"/>
        <w:right w:val="none" w:sz="0" w:space="0" w:color="auto"/>
      </w:divBdr>
    </w:div>
    <w:div w:id="574898258">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5019191">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129402">
      <w:bodyDiv w:val="1"/>
      <w:marLeft w:val="0"/>
      <w:marRight w:val="0"/>
      <w:marTop w:val="0"/>
      <w:marBottom w:val="0"/>
      <w:divBdr>
        <w:top w:val="none" w:sz="0" w:space="0" w:color="auto"/>
        <w:left w:val="none" w:sz="0" w:space="0" w:color="auto"/>
        <w:bottom w:val="none" w:sz="0" w:space="0" w:color="auto"/>
        <w:right w:val="none" w:sz="0" w:space="0" w:color="auto"/>
      </w:divBdr>
    </w:div>
    <w:div w:id="576137193">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28959">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520213">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2501">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521118">
      <w:bodyDiv w:val="1"/>
      <w:marLeft w:val="0"/>
      <w:marRight w:val="0"/>
      <w:marTop w:val="0"/>
      <w:marBottom w:val="0"/>
      <w:divBdr>
        <w:top w:val="none" w:sz="0" w:space="0" w:color="auto"/>
        <w:left w:val="none" w:sz="0" w:space="0" w:color="auto"/>
        <w:bottom w:val="none" w:sz="0" w:space="0" w:color="auto"/>
        <w:right w:val="none" w:sz="0" w:space="0" w:color="auto"/>
      </w:divBdr>
    </w:div>
    <w:div w:id="577599029">
      <w:bodyDiv w:val="1"/>
      <w:marLeft w:val="0"/>
      <w:marRight w:val="0"/>
      <w:marTop w:val="0"/>
      <w:marBottom w:val="0"/>
      <w:divBdr>
        <w:top w:val="none" w:sz="0" w:space="0" w:color="auto"/>
        <w:left w:val="none" w:sz="0" w:space="0" w:color="auto"/>
        <w:bottom w:val="none" w:sz="0" w:space="0" w:color="auto"/>
        <w:right w:val="none" w:sz="0" w:space="0" w:color="auto"/>
      </w:divBdr>
    </w:div>
    <w:div w:id="577784019">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835781">
      <w:bodyDiv w:val="1"/>
      <w:marLeft w:val="0"/>
      <w:marRight w:val="0"/>
      <w:marTop w:val="0"/>
      <w:marBottom w:val="0"/>
      <w:divBdr>
        <w:top w:val="none" w:sz="0" w:space="0" w:color="auto"/>
        <w:left w:val="none" w:sz="0" w:space="0" w:color="auto"/>
        <w:bottom w:val="none" w:sz="0" w:space="0" w:color="auto"/>
        <w:right w:val="none" w:sz="0" w:space="0" w:color="auto"/>
      </w:divBdr>
    </w:div>
    <w:div w:id="578029172">
      <w:bodyDiv w:val="1"/>
      <w:marLeft w:val="0"/>
      <w:marRight w:val="0"/>
      <w:marTop w:val="0"/>
      <w:marBottom w:val="0"/>
      <w:divBdr>
        <w:top w:val="none" w:sz="0" w:space="0" w:color="auto"/>
        <w:left w:val="none" w:sz="0" w:space="0" w:color="auto"/>
        <w:bottom w:val="none" w:sz="0" w:space="0" w:color="auto"/>
        <w:right w:val="none" w:sz="0" w:space="0" w:color="auto"/>
      </w:divBdr>
    </w:div>
    <w:div w:id="578053310">
      <w:bodyDiv w:val="1"/>
      <w:marLeft w:val="0"/>
      <w:marRight w:val="0"/>
      <w:marTop w:val="0"/>
      <w:marBottom w:val="0"/>
      <w:divBdr>
        <w:top w:val="none" w:sz="0" w:space="0" w:color="auto"/>
        <w:left w:val="none" w:sz="0" w:space="0" w:color="auto"/>
        <w:bottom w:val="none" w:sz="0" w:space="0" w:color="auto"/>
        <w:right w:val="none" w:sz="0" w:space="0" w:color="auto"/>
      </w:divBdr>
    </w:div>
    <w:div w:id="578100111">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365366">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557444">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828178">
      <w:bodyDiv w:val="1"/>
      <w:marLeft w:val="0"/>
      <w:marRight w:val="0"/>
      <w:marTop w:val="0"/>
      <w:marBottom w:val="0"/>
      <w:divBdr>
        <w:top w:val="none" w:sz="0" w:space="0" w:color="auto"/>
        <w:left w:val="none" w:sz="0" w:space="0" w:color="auto"/>
        <w:bottom w:val="none" w:sz="0" w:space="0" w:color="auto"/>
        <w:right w:val="none" w:sz="0" w:space="0" w:color="auto"/>
      </w:divBdr>
    </w:div>
    <w:div w:id="578908775">
      <w:bodyDiv w:val="1"/>
      <w:marLeft w:val="0"/>
      <w:marRight w:val="0"/>
      <w:marTop w:val="0"/>
      <w:marBottom w:val="0"/>
      <w:divBdr>
        <w:top w:val="none" w:sz="0" w:space="0" w:color="auto"/>
        <w:left w:val="none" w:sz="0" w:space="0" w:color="auto"/>
        <w:bottom w:val="none" w:sz="0" w:space="0" w:color="auto"/>
        <w:right w:val="none" w:sz="0" w:space="0" w:color="auto"/>
      </w:divBdr>
    </w:div>
    <w:div w:id="579602866">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8705">
      <w:bodyDiv w:val="1"/>
      <w:marLeft w:val="0"/>
      <w:marRight w:val="0"/>
      <w:marTop w:val="0"/>
      <w:marBottom w:val="0"/>
      <w:divBdr>
        <w:top w:val="none" w:sz="0" w:space="0" w:color="auto"/>
        <w:left w:val="none" w:sz="0" w:space="0" w:color="auto"/>
        <w:bottom w:val="none" w:sz="0" w:space="0" w:color="auto"/>
        <w:right w:val="none" w:sz="0" w:space="0" w:color="auto"/>
      </w:divBdr>
    </w:div>
    <w:div w:id="580793869">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985061">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139538">
      <w:bodyDiv w:val="1"/>
      <w:marLeft w:val="0"/>
      <w:marRight w:val="0"/>
      <w:marTop w:val="0"/>
      <w:marBottom w:val="0"/>
      <w:divBdr>
        <w:top w:val="none" w:sz="0" w:space="0" w:color="auto"/>
        <w:left w:val="none" w:sz="0" w:space="0" w:color="auto"/>
        <w:bottom w:val="none" w:sz="0" w:space="0" w:color="auto"/>
        <w:right w:val="none" w:sz="0" w:space="0" w:color="auto"/>
      </w:divBdr>
    </w:div>
    <w:div w:id="581377275">
      <w:bodyDiv w:val="1"/>
      <w:marLeft w:val="0"/>
      <w:marRight w:val="0"/>
      <w:marTop w:val="0"/>
      <w:marBottom w:val="0"/>
      <w:divBdr>
        <w:top w:val="none" w:sz="0" w:space="0" w:color="auto"/>
        <w:left w:val="none" w:sz="0" w:space="0" w:color="auto"/>
        <w:bottom w:val="none" w:sz="0" w:space="0" w:color="auto"/>
        <w:right w:val="none" w:sz="0" w:space="0" w:color="auto"/>
      </w:divBdr>
    </w:div>
    <w:div w:id="581572838">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909457">
      <w:bodyDiv w:val="1"/>
      <w:marLeft w:val="0"/>
      <w:marRight w:val="0"/>
      <w:marTop w:val="0"/>
      <w:marBottom w:val="0"/>
      <w:divBdr>
        <w:top w:val="none" w:sz="0" w:space="0" w:color="auto"/>
        <w:left w:val="none" w:sz="0" w:space="0" w:color="auto"/>
        <w:bottom w:val="none" w:sz="0" w:space="0" w:color="auto"/>
        <w:right w:val="none" w:sz="0" w:space="0" w:color="auto"/>
      </w:divBdr>
    </w:div>
    <w:div w:id="582181597">
      <w:bodyDiv w:val="1"/>
      <w:marLeft w:val="0"/>
      <w:marRight w:val="0"/>
      <w:marTop w:val="0"/>
      <w:marBottom w:val="0"/>
      <w:divBdr>
        <w:top w:val="none" w:sz="0" w:space="0" w:color="auto"/>
        <w:left w:val="none" w:sz="0" w:space="0" w:color="auto"/>
        <w:bottom w:val="none" w:sz="0" w:space="0" w:color="auto"/>
        <w:right w:val="none" w:sz="0" w:space="0" w:color="auto"/>
      </w:divBdr>
    </w:div>
    <w:div w:id="582228305">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338">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52018">
      <w:bodyDiv w:val="1"/>
      <w:marLeft w:val="0"/>
      <w:marRight w:val="0"/>
      <w:marTop w:val="0"/>
      <w:marBottom w:val="0"/>
      <w:divBdr>
        <w:top w:val="none" w:sz="0" w:space="0" w:color="auto"/>
        <w:left w:val="none" w:sz="0" w:space="0" w:color="auto"/>
        <w:bottom w:val="none" w:sz="0" w:space="0" w:color="auto"/>
        <w:right w:val="none" w:sz="0" w:space="0" w:color="auto"/>
      </w:divBdr>
    </w:div>
    <w:div w:id="583494193">
      <w:bodyDiv w:val="1"/>
      <w:marLeft w:val="0"/>
      <w:marRight w:val="0"/>
      <w:marTop w:val="0"/>
      <w:marBottom w:val="0"/>
      <w:divBdr>
        <w:top w:val="none" w:sz="0" w:space="0" w:color="auto"/>
        <w:left w:val="none" w:sz="0" w:space="0" w:color="auto"/>
        <w:bottom w:val="none" w:sz="0" w:space="0" w:color="auto"/>
        <w:right w:val="none" w:sz="0" w:space="0" w:color="auto"/>
      </w:divBdr>
    </w:div>
    <w:div w:id="583496679">
      <w:bodyDiv w:val="1"/>
      <w:marLeft w:val="0"/>
      <w:marRight w:val="0"/>
      <w:marTop w:val="0"/>
      <w:marBottom w:val="0"/>
      <w:divBdr>
        <w:top w:val="none" w:sz="0" w:space="0" w:color="auto"/>
        <w:left w:val="none" w:sz="0" w:space="0" w:color="auto"/>
        <w:bottom w:val="none" w:sz="0" w:space="0" w:color="auto"/>
        <w:right w:val="none" w:sz="0" w:space="0" w:color="auto"/>
      </w:divBdr>
    </w:div>
    <w:div w:id="583610666">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803496">
      <w:bodyDiv w:val="1"/>
      <w:marLeft w:val="0"/>
      <w:marRight w:val="0"/>
      <w:marTop w:val="0"/>
      <w:marBottom w:val="0"/>
      <w:divBdr>
        <w:top w:val="none" w:sz="0" w:space="0" w:color="auto"/>
        <w:left w:val="none" w:sz="0" w:space="0" w:color="auto"/>
        <w:bottom w:val="none" w:sz="0" w:space="0" w:color="auto"/>
        <w:right w:val="none" w:sz="0" w:space="0" w:color="auto"/>
      </w:divBdr>
    </w:div>
    <w:div w:id="584805692">
      <w:bodyDiv w:val="1"/>
      <w:marLeft w:val="0"/>
      <w:marRight w:val="0"/>
      <w:marTop w:val="0"/>
      <w:marBottom w:val="0"/>
      <w:divBdr>
        <w:top w:val="none" w:sz="0" w:space="0" w:color="auto"/>
        <w:left w:val="none" w:sz="0" w:space="0" w:color="auto"/>
        <w:bottom w:val="none" w:sz="0" w:space="0" w:color="auto"/>
        <w:right w:val="none" w:sz="0" w:space="0" w:color="auto"/>
      </w:divBdr>
    </w:div>
    <w:div w:id="584922655">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186043">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921911">
      <w:bodyDiv w:val="1"/>
      <w:marLeft w:val="0"/>
      <w:marRight w:val="0"/>
      <w:marTop w:val="0"/>
      <w:marBottom w:val="0"/>
      <w:divBdr>
        <w:top w:val="none" w:sz="0" w:space="0" w:color="auto"/>
        <w:left w:val="none" w:sz="0" w:space="0" w:color="auto"/>
        <w:bottom w:val="none" w:sz="0" w:space="0" w:color="auto"/>
        <w:right w:val="none" w:sz="0" w:space="0" w:color="auto"/>
      </w:divBdr>
    </w:div>
    <w:div w:id="585965574">
      <w:bodyDiv w:val="1"/>
      <w:marLeft w:val="0"/>
      <w:marRight w:val="0"/>
      <w:marTop w:val="0"/>
      <w:marBottom w:val="0"/>
      <w:divBdr>
        <w:top w:val="none" w:sz="0" w:space="0" w:color="auto"/>
        <w:left w:val="none" w:sz="0" w:space="0" w:color="auto"/>
        <w:bottom w:val="none" w:sz="0" w:space="0" w:color="auto"/>
        <w:right w:val="none" w:sz="0" w:space="0" w:color="auto"/>
      </w:divBdr>
    </w:div>
    <w:div w:id="585966451">
      <w:bodyDiv w:val="1"/>
      <w:marLeft w:val="0"/>
      <w:marRight w:val="0"/>
      <w:marTop w:val="0"/>
      <w:marBottom w:val="0"/>
      <w:divBdr>
        <w:top w:val="none" w:sz="0" w:space="0" w:color="auto"/>
        <w:left w:val="none" w:sz="0" w:space="0" w:color="auto"/>
        <w:bottom w:val="none" w:sz="0" w:space="0" w:color="auto"/>
        <w:right w:val="none" w:sz="0" w:space="0" w:color="auto"/>
      </w:divBdr>
    </w:div>
    <w:div w:id="586038888">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573380">
      <w:bodyDiv w:val="1"/>
      <w:marLeft w:val="0"/>
      <w:marRight w:val="0"/>
      <w:marTop w:val="0"/>
      <w:marBottom w:val="0"/>
      <w:divBdr>
        <w:top w:val="none" w:sz="0" w:space="0" w:color="auto"/>
        <w:left w:val="none" w:sz="0" w:space="0" w:color="auto"/>
        <w:bottom w:val="none" w:sz="0" w:space="0" w:color="auto"/>
        <w:right w:val="none" w:sz="0" w:space="0" w:color="auto"/>
      </w:divBdr>
    </w:div>
    <w:div w:id="586618103">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883198">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80602">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778904">
      <w:bodyDiv w:val="1"/>
      <w:marLeft w:val="0"/>
      <w:marRight w:val="0"/>
      <w:marTop w:val="0"/>
      <w:marBottom w:val="0"/>
      <w:divBdr>
        <w:top w:val="none" w:sz="0" w:space="0" w:color="auto"/>
        <w:left w:val="none" w:sz="0" w:space="0" w:color="auto"/>
        <w:bottom w:val="none" w:sz="0" w:space="0" w:color="auto"/>
        <w:right w:val="none" w:sz="0" w:space="0" w:color="auto"/>
      </w:divBdr>
    </w:div>
    <w:div w:id="588850926">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4117">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9821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401561">
      <w:bodyDiv w:val="1"/>
      <w:marLeft w:val="0"/>
      <w:marRight w:val="0"/>
      <w:marTop w:val="0"/>
      <w:marBottom w:val="0"/>
      <w:divBdr>
        <w:top w:val="none" w:sz="0" w:space="0" w:color="auto"/>
        <w:left w:val="none" w:sz="0" w:space="0" w:color="auto"/>
        <w:bottom w:val="none" w:sz="0" w:space="0" w:color="auto"/>
        <w:right w:val="none" w:sz="0" w:space="0" w:color="auto"/>
      </w:divBdr>
    </w:div>
    <w:div w:id="591548976">
      <w:bodyDiv w:val="1"/>
      <w:marLeft w:val="0"/>
      <w:marRight w:val="0"/>
      <w:marTop w:val="0"/>
      <w:marBottom w:val="0"/>
      <w:divBdr>
        <w:top w:val="none" w:sz="0" w:space="0" w:color="auto"/>
        <w:left w:val="none" w:sz="0" w:space="0" w:color="auto"/>
        <w:bottom w:val="none" w:sz="0" w:space="0" w:color="auto"/>
        <w:right w:val="none" w:sz="0" w:space="0" w:color="auto"/>
      </w:divBdr>
    </w:div>
    <w:div w:id="591817103">
      <w:bodyDiv w:val="1"/>
      <w:marLeft w:val="0"/>
      <w:marRight w:val="0"/>
      <w:marTop w:val="0"/>
      <w:marBottom w:val="0"/>
      <w:divBdr>
        <w:top w:val="none" w:sz="0" w:space="0" w:color="auto"/>
        <w:left w:val="none" w:sz="0" w:space="0" w:color="auto"/>
        <w:bottom w:val="none" w:sz="0" w:space="0" w:color="auto"/>
        <w:right w:val="none" w:sz="0" w:space="0" w:color="auto"/>
      </w:divBdr>
    </w:div>
    <w:div w:id="592203885">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278233">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398163">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514318">
      <w:bodyDiv w:val="1"/>
      <w:marLeft w:val="0"/>
      <w:marRight w:val="0"/>
      <w:marTop w:val="0"/>
      <w:marBottom w:val="0"/>
      <w:divBdr>
        <w:top w:val="none" w:sz="0" w:space="0" w:color="auto"/>
        <w:left w:val="none" w:sz="0" w:space="0" w:color="auto"/>
        <w:bottom w:val="none" w:sz="0" w:space="0" w:color="auto"/>
        <w:right w:val="none" w:sz="0" w:space="0" w:color="auto"/>
      </w:divBdr>
    </w:div>
    <w:div w:id="592595527">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4285385">
      <w:bodyDiv w:val="1"/>
      <w:marLeft w:val="0"/>
      <w:marRight w:val="0"/>
      <w:marTop w:val="0"/>
      <w:marBottom w:val="0"/>
      <w:divBdr>
        <w:top w:val="none" w:sz="0" w:space="0" w:color="auto"/>
        <w:left w:val="none" w:sz="0" w:space="0" w:color="auto"/>
        <w:bottom w:val="none" w:sz="0" w:space="0" w:color="auto"/>
        <w:right w:val="none" w:sz="0" w:space="0" w:color="auto"/>
      </w:divBdr>
    </w:div>
    <w:div w:id="594442477">
      <w:bodyDiv w:val="1"/>
      <w:marLeft w:val="0"/>
      <w:marRight w:val="0"/>
      <w:marTop w:val="0"/>
      <w:marBottom w:val="0"/>
      <w:divBdr>
        <w:top w:val="none" w:sz="0" w:space="0" w:color="auto"/>
        <w:left w:val="none" w:sz="0" w:space="0" w:color="auto"/>
        <w:bottom w:val="none" w:sz="0" w:space="0" w:color="auto"/>
        <w:right w:val="none" w:sz="0" w:space="0" w:color="auto"/>
      </w:divBdr>
    </w:div>
    <w:div w:id="594478357">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29448">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19882">
      <w:bodyDiv w:val="1"/>
      <w:marLeft w:val="0"/>
      <w:marRight w:val="0"/>
      <w:marTop w:val="0"/>
      <w:marBottom w:val="0"/>
      <w:divBdr>
        <w:top w:val="none" w:sz="0" w:space="0" w:color="auto"/>
        <w:left w:val="none" w:sz="0" w:space="0" w:color="auto"/>
        <w:bottom w:val="none" w:sz="0" w:space="0" w:color="auto"/>
        <w:right w:val="none" w:sz="0" w:space="0" w:color="auto"/>
      </w:divBdr>
    </w:div>
    <w:div w:id="595023224">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284388">
      <w:bodyDiv w:val="1"/>
      <w:marLeft w:val="0"/>
      <w:marRight w:val="0"/>
      <w:marTop w:val="0"/>
      <w:marBottom w:val="0"/>
      <w:divBdr>
        <w:top w:val="none" w:sz="0" w:space="0" w:color="auto"/>
        <w:left w:val="none" w:sz="0" w:space="0" w:color="auto"/>
        <w:bottom w:val="none" w:sz="0" w:space="0" w:color="auto"/>
        <w:right w:val="none" w:sz="0" w:space="0" w:color="auto"/>
      </w:divBdr>
    </w:div>
    <w:div w:id="595331945">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751002">
      <w:bodyDiv w:val="1"/>
      <w:marLeft w:val="0"/>
      <w:marRight w:val="0"/>
      <w:marTop w:val="0"/>
      <w:marBottom w:val="0"/>
      <w:divBdr>
        <w:top w:val="none" w:sz="0" w:space="0" w:color="auto"/>
        <w:left w:val="none" w:sz="0" w:space="0" w:color="auto"/>
        <w:bottom w:val="none" w:sz="0" w:space="0" w:color="auto"/>
        <w:right w:val="none" w:sz="0" w:space="0" w:color="auto"/>
      </w:divBdr>
    </w:div>
    <w:div w:id="595939307">
      <w:bodyDiv w:val="1"/>
      <w:marLeft w:val="0"/>
      <w:marRight w:val="0"/>
      <w:marTop w:val="0"/>
      <w:marBottom w:val="0"/>
      <w:divBdr>
        <w:top w:val="none" w:sz="0" w:space="0" w:color="auto"/>
        <w:left w:val="none" w:sz="0" w:space="0" w:color="auto"/>
        <w:bottom w:val="none" w:sz="0" w:space="0" w:color="auto"/>
        <w:right w:val="none" w:sz="0" w:space="0" w:color="auto"/>
      </w:divBdr>
    </w:div>
    <w:div w:id="596016075">
      <w:bodyDiv w:val="1"/>
      <w:marLeft w:val="0"/>
      <w:marRight w:val="0"/>
      <w:marTop w:val="0"/>
      <w:marBottom w:val="0"/>
      <w:divBdr>
        <w:top w:val="none" w:sz="0" w:space="0" w:color="auto"/>
        <w:left w:val="none" w:sz="0" w:space="0" w:color="auto"/>
        <w:bottom w:val="none" w:sz="0" w:space="0" w:color="auto"/>
        <w:right w:val="none" w:sz="0" w:space="0" w:color="auto"/>
      </w:divBdr>
    </w:div>
    <w:div w:id="596182694">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50165">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785925">
      <w:bodyDiv w:val="1"/>
      <w:marLeft w:val="0"/>
      <w:marRight w:val="0"/>
      <w:marTop w:val="0"/>
      <w:marBottom w:val="0"/>
      <w:divBdr>
        <w:top w:val="none" w:sz="0" w:space="0" w:color="auto"/>
        <w:left w:val="none" w:sz="0" w:space="0" w:color="auto"/>
        <w:bottom w:val="none" w:sz="0" w:space="0" w:color="auto"/>
        <w:right w:val="none" w:sz="0" w:space="0" w:color="auto"/>
      </w:divBdr>
    </w:div>
    <w:div w:id="597829687">
      <w:bodyDiv w:val="1"/>
      <w:marLeft w:val="0"/>
      <w:marRight w:val="0"/>
      <w:marTop w:val="0"/>
      <w:marBottom w:val="0"/>
      <w:divBdr>
        <w:top w:val="none" w:sz="0" w:space="0" w:color="auto"/>
        <w:left w:val="none" w:sz="0" w:space="0" w:color="auto"/>
        <w:bottom w:val="none" w:sz="0" w:space="0" w:color="auto"/>
        <w:right w:val="none" w:sz="0" w:space="0" w:color="auto"/>
      </w:divBdr>
    </w:div>
    <w:div w:id="597838023">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068133">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08539">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84308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2035790">
      <w:bodyDiv w:val="1"/>
      <w:marLeft w:val="0"/>
      <w:marRight w:val="0"/>
      <w:marTop w:val="0"/>
      <w:marBottom w:val="0"/>
      <w:divBdr>
        <w:top w:val="none" w:sz="0" w:space="0" w:color="auto"/>
        <w:left w:val="none" w:sz="0" w:space="0" w:color="auto"/>
        <w:bottom w:val="none" w:sz="0" w:space="0" w:color="auto"/>
        <w:right w:val="none" w:sz="0" w:space="0" w:color="auto"/>
      </w:divBdr>
    </w:div>
    <w:div w:id="602299802">
      <w:bodyDiv w:val="1"/>
      <w:marLeft w:val="0"/>
      <w:marRight w:val="0"/>
      <w:marTop w:val="0"/>
      <w:marBottom w:val="0"/>
      <w:divBdr>
        <w:top w:val="none" w:sz="0" w:space="0" w:color="auto"/>
        <w:left w:val="none" w:sz="0" w:space="0" w:color="auto"/>
        <w:bottom w:val="none" w:sz="0" w:space="0" w:color="auto"/>
        <w:right w:val="none" w:sz="0" w:space="0" w:color="auto"/>
      </w:divBdr>
    </w:div>
    <w:div w:id="602567424">
      <w:bodyDiv w:val="1"/>
      <w:marLeft w:val="0"/>
      <w:marRight w:val="0"/>
      <w:marTop w:val="0"/>
      <w:marBottom w:val="0"/>
      <w:divBdr>
        <w:top w:val="none" w:sz="0" w:space="0" w:color="auto"/>
        <w:left w:val="none" w:sz="0" w:space="0" w:color="auto"/>
        <w:bottom w:val="none" w:sz="0" w:space="0" w:color="auto"/>
        <w:right w:val="none" w:sz="0" w:space="0" w:color="auto"/>
      </w:divBdr>
    </w:div>
    <w:div w:id="602762507">
      <w:bodyDiv w:val="1"/>
      <w:marLeft w:val="0"/>
      <w:marRight w:val="0"/>
      <w:marTop w:val="0"/>
      <w:marBottom w:val="0"/>
      <w:divBdr>
        <w:top w:val="none" w:sz="0" w:space="0" w:color="auto"/>
        <w:left w:val="none" w:sz="0" w:space="0" w:color="auto"/>
        <w:bottom w:val="none" w:sz="0" w:space="0" w:color="auto"/>
        <w:right w:val="none" w:sz="0" w:space="0" w:color="auto"/>
      </w:divBdr>
    </w:div>
    <w:div w:id="602805478">
      <w:bodyDiv w:val="1"/>
      <w:marLeft w:val="0"/>
      <w:marRight w:val="0"/>
      <w:marTop w:val="0"/>
      <w:marBottom w:val="0"/>
      <w:divBdr>
        <w:top w:val="none" w:sz="0" w:space="0" w:color="auto"/>
        <w:left w:val="none" w:sz="0" w:space="0" w:color="auto"/>
        <w:bottom w:val="none" w:sz="0" w:space="0" w:color="auto"/>
        <w:right w:val="none" w:sz="0" w:space="0" w:color="auto"/>
      </w:divBdr>
    </w:div>
    <w:div w:id="603000092">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461243">
      <w:bodyDiv w:val="1"/>
      <w:marLeft w:val="0"/>
      <w:marRight w:val="0"/>
      <w:marTop w:val="0"/>
      <w:marBottom w:val="0"/>
      <w:divBdr>
        <w:top w:val="none" w:sz="0" w:space="0" w:color="auto"/>
        <w:left w:val="none" w:sz="0" w:space="0" w:color="auto"/>
        <w:bottom w:val="none" w:sz="0" w:space="0" w:color="auto"/>
        <w:right w:val="none" w:sz="0" w:space="0" w:color="auto"/>
      </w:divBdr>
    </w:div>
    <w:div w:id="603535857">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730912">
      <w:bodyDiv w:val="1"/>
      <w:marLeft w:val="0"/>
      <w:marRight w:val="0"/>
      <w:marTop w:val="0"/>
      <w:marBottom w:val="0"/>
      <w:divBdr>
        <w:top w:val="none" w:sz="0" w:space="0" w:color="auto"/>
        <w:left w:val="none" w:sz="0" w:space="0" w:color="auto"/>
        <w:bottom w:val="none" w:sz="0" w:space="0" w:color="auto"/>
        <w:right w:val="none" w:sz="0" w:space="0" w:color="auto"/>
      </w:divBdr>
    </w:div>
    <w:div w:id="603805737">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2429">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271971">
      <w:bodyDiv w:val="1"/>
      <w:marLeft w:val="0"/>
      <w:marRight w:val="0"/>
      <w:marTop w:val="0"/>
      <w:marBottom w:val="0"/>
      <w:divBdr>
        <w:top w:val="none" w:sz="0" w:space="0" w:color="auto"/>
        <w:left w:val="none" w:sz="0" w:space="0" w:color="auto"/>
        <w:bottom w:val="none" w:sz="0" w:space="0" w:color="auto"/>
        <w:right w:val="none" w:sz="0" w:space="0" w:color="auto"/>
      </w:divBdr>
    </w:div>
    <w:div w:id="604727470">
      <w:bodyDiv w:val="1"/>
      <w:marLeft w:val="0"/>
      <w:marRight w:val="0"/>
      <w:marTop w:val="0"/>
      <w:marBottom w:val="0"/>
      <w:divBdr>
        <w:top w:val="none" w:sz="0" w:space="0" w:color="auto"/>
        <w:left w:val="none" w:sz="0" w:space="0" w:color="auto"/>
        <w:bottom w:val="none" w:sz="0" w:space="0" w:color="auto"/>
        <w:right w:val="none" w:sz="0" w:space="0" w:color="auto"/>
      </w:divBdr>
    </w:div>
    <w:div w:id="604733409">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81357">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5887305">
      <w:bodyDiv w:val="1"/>
      <w:marLeft w:val="0"/>
      <w:marRight w:val="0"/>
      <w:marTop w:val="0"/>
      <w:marBottom w:val="0"/>
      <w:divBdr>
        <w:top w:val="none" w:sz="0" w:space="0" w:color="auto"/>
        <w:left w:val="none" w:sz="0" w:space="0" w:color="auto"/>
        <w:bottom w:val="none" w:sz="0" w:space="0" w:color="auto"/>
        <w:right w:val="none" w:sz="0" w:space="0" w:color="auto"/>
      </w:divBdr>
    </w:div>
    <w:div w:id="606038001">
      <w:bodyDiv w:val="1"/>
      <w:marLeft w:val="0"/>
      <w:marRight w:val="0"/>
      <w:marTop w:val="0"/>
      <w:marBottom w:val="0"/>
      <w:divBdr>
        <w:top w:val="none" w:sz="0" w:space="0" w:color="auto"/>
        <w:left w:val="none" w:sz="0" w:space="0" w:color="auto"/>
        <w:bottom w:val="none" w:sz="0" w:space="0" w:color="auto"/>
        <w:right w:val="none" w:sz="0" w:space="0" w:color="auto"/>
      </w:divBdr>
    </w:div>
    <w:div w:id="606234576">
      <w:bodyDiv w:val="1"/>
      <w:marLeft w:val="0"/>
      <w:marRight w:val="0"/>
      <w:marTop w:val="0"/>
      <w:marBottom w:val="0"/>
      <w:divBdr>
        <w:top w:val="none" w:sz="0" w:space="0" w:color="auto"/>
        <w:left w:val="none" w:sz="0" w:space="0" w:color="auto"/>
        <w:bottom w:val="none" w:sz="0" w:space="0" w:color="auto"/>
        <w:right w:val="none" w:sz="0" w:space="0" w:color="auto"/>
      </w:divBdr>
    </w:div>
    <w:div w:id="606354217">
      <w:bodyDiv w:val="1"/>
      <w:marLeft w:val="0"/>
      <w:marRight w:val="0"/>
      <w:marTop w:val="0"/>
      <w:marBottom w:val="0"/>
      <w:divBdr>
        <w:top w:val="none" w:sz="0" w:space="0" w:color="auto"/>
        <w:left w:val="none" w:sz="0" w:space="0" w:color="auto"/>
        <w:bottom w:val="none" w:sz="0" w:space="0" w:color="auto"/>
        <w:right w:val="none" w:sz="0" w:space="0" w:color="auto"/>
      </w:divBdr>
    </w:div>
    <w:div w:id="606431840">
      <w:bodyDiv w:val="1"/>
      <w:marLeft w:val="0"/>
      <w:marRight w:val="0"/>
      <w:marTop w:val="0"/>
      <w:marBottom w:val="0"/>
      <w:divBdr>
        <w:top w:val="none" w:sz="0" w:space="0" w:color="auto"/>
        <w:left w:val="none" w:sz="0" w:space="0" w:color="auto"/>
        <w:bottom w:val="none" w:sz="0" w:space="0" w:color="auto"/>
        <w:right w:val="none" w:sz="0" w:space="0" w:color="auto"/>
      </w:divBdr>
    </w:div>
    <w:div w:id="606501301">
      <w:bodyDiv w:val="1"/>
      <w:marLeft w:val="0"/>
      <w:marRight w:val="0"/>
      <w:marTop w:val="0"/>
      <w:marBottom w:val="0"/>
      <w:divBdr>
        <w:top w:val="none" w:sz="0" w:space="0" w:color="auto"/>
        <w:left w:val="none" w:sz="0" w:space="0" w:color="auto"/>
        <w:bottom w:val="none" w:sz="0" w:space="0" w:color="auto"/>
        <w:right w:val="none" w:sz="0" w:space="0" w:color="auto"/>
      </w:divBdr>
    </w:div>
    <w:div w:id="606549405">
      <w:bodyDiv w:val="1"/>
      <w:marLeft w:val="0"/>
      <w:marRight w:val="0"/>
      <w:marTop w:val="0"/>
      <w:marBottom w:val="0"/>
      <w:divBdr>
        <w:top w:val="none" w:sz="0" w:space="0" w:color="auto"/>
        <w:left w:val="none" w:sz="0" w:space="0" w:color="auto"/>
        <w:bottom w:val="none" w:sz="0" w:space="0" w:color="auto"/>
        <w:right w:val="none" w:sz="0" w:space="0" w:color="auto"/>
      </w:divBdr>
    </w:div>
    <w:div w:id="606620573">
      <w:bodyDiv w:val="1"/>
      <w:marLeft w:val="0"/>
      <w:marRight w:val="0"/>
      <w:marTop w:val="0"/>
      <w:marBottom w:val="0"/>
      <w:divBdr>
        <w:top w:val="none" w:sz="0" w:space="0" w:color="auto"/>
        <w:left w:val="none" w:sz="0" w:space="0" w:color="auto"/>
        <w:bottom w:val="none" w:sz="0" w:space="0" w:color="auto"/>
        <w:right w:val="none" w:sz="0" w:space="0" w:color="auto"/>
      </w:divBdr>
    </w:div>
    <w:div w:id="606740156">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351616">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660942">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318277">
      <w:bodyDiv w:val="1"/>
      <w:marLeft w:val="0"/>
      <w:marRight w:val="0"/>
      <w:marTop w:val="0"/>
      <w:marBottom w:val="0"/>
      <w:divBdr>
        <w:top w:val="none" w:sz="0" w:space="0" w:color="auto"/>
        <w:left w:val="none" w:sz="0" w:space="0" w:color="auto"/>
        <w:bottom w:val="none" w:sz="0" w:space="0" w:color="auto"/>
        <w:right w:val="none" w:sz="0" w:space="0" w:color="auto"/>
      </w:divBdr>
    </w:div>
    <w:div w:id="608321465">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464425">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8895455">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509919">
      <w:bodyDiv w:val="1"/>
      <w:marLeft w:val="0"/>
      <w:marRight w:val="0"/>
      <w:marTop w:val="0"/>
      <w:marBottom w:val="0"/>
      <w:divBdr>
        <w:top w:val="none" w:sz="0" w:space="0" w:color="auto"/>
        <w:left w:val="none" w:sz="0" w:space="0" w:color="auto"/>
        <w:bottom w:val="none" w:sz="0" w:space="0" w:color="auto"/>
        <w:right w:val="none" w:sz="0" w:space="0" w:color="auto"/>
      </w:divBdr>
    </w:div>
    <w:div w:id="609511824">
      <w:bodyDiv w:val="1"/>
      <w:marLeft w:val="0"/>
      <w:marRight w:val="0"/>
      <w:marTop w:val="0"/>
      <w:marBottom w:val="0"/>
      <w:divBdr>
        <w:top w:val="none" w:sz="0" w:space="0" w:color="auto"/>
        <w:left w:val="none" w:sz="0" w:space="0" w:color="auto"/>
        <w:bottom w:val="none" w:sz="0" w:space="0" w:color="auto"/>
        <w:right w:val="none" w:sz="0" w:space="0" w:color="auto"/>
      </w:divBdr>
    </w:div>
    <w:div w:id="609628574">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283869">
      <w:bodyDiv w:val="1"/>
      <w:marLeft w:val="0"/>
      <w:marRight w:val="0"/>
      <w:marTop w:val="0"/>
      <w:marBottom w:val="0"/>
      <w:divBdr>
        <w:top w:val="none" w:sz="0" w:space="0" w:color="auto"/>
        <w:left w:val="none" w:sz="0" w:space="0" w:color="auto"/>
        <w:bottom w:val="none" w:sz="0" w:space="0" w:color="auto"/>
        <w:right w:val="none" w:sz="0" w:space="0" w:color="auto"/>
      </w:divBdr>
    </w:div>
    <w:div w:id="61055154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28012">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1207577">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1596641">
      <w:bodyDiv w:val="1"/>
      <w:marLeft w:val="0"/>
      <w:marRight w:val="0"/>
      <w:marTop w:val="0"/>
      <w:marBottom w:val="0"/>
      <w:divBdr>
        <w:top w:val="none" w:sz="0" w:space="0" w:color="auto"/>
        <w:left w:val="none" w:sz="0" w:space="0" w:color="auto"/>
        <w:bottom w:val="none" w:sz="0" w:space="0" w:color="auto"/>
        <w:right w:val="none" w:sz="0" w:space="0" w:color="auto"/>
      </w:divBdr>
    </w:div>
    <w:div w:id="611981860">
      <w:bodyDiv w:val="1"/>
      <w:marLeft w:val="0"/>
      <w:marRight w:val="0"/>
      <w:marTop w:val="0"/>
      <w:marBottom w:val="0"/>
      <w:divBdr>
        <w:top w:val="none" w:sz="0" w:space="0" w:color="auto"/>
        <w:left w:val="none" w:sz="0" w:space="0" w:color="auto"/>
        <w:bottom w:val="none" w:sz="0" w:space="0" w:color="auto"/>
        <w:right w:val="none" w:sz="0" w:space="0" w:color="auto"/>
      </w:divBdr>
    </w:div>
    <w:div w:id="612249898">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638473">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905175">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362765">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062199">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331515">
      <w:bodyDiv w:val="1"/>
      <w:marLeft w:val="0"/>
      <w:marRight w:val="0"/>
      <w:marTop w:val="0"/>
      <w:marBottom w:val="0"/>
      <w:divBdr>
        <w:top w:val="none" w:sz="0" w:space="0" w:color="auto"/>
        <w:left w:val="none" w:sz="0" w:space="0" w:color="auto"/>
        <w:bottom w:val="none" w:sz="0" w:space="0" w:color="auto"/>
        <w:right w:val="none" w:sz="0" w:space="0" w:color="auto"/>
      </w:divBdr>
    </w:div>
    <w:div w:id="615600203">
      <w:bodyDiv w:val="1"/>
      <w:marLeft w:val="0"/>
      <w:marRight w:val="0"/>
      <w:marTop w:val="0"/>
      <w:marBottom w:val="0"/>
      <w:divBdr>
        <w:top w:val="none" w:sz="0" w:space="0" w:color="auto"/>
        <w:left w:val="none" w:sz="0" w:space="0" w:color="auto"/>
        <w:bottom w:val="none" w:sz="0" w:space="0" w:color="auto"/>
        <w:right w:val="none" w:sz="0" w:space="0" w:color="auto"/>
      </w:divBdr>
    </w:div>
    <w:div w:id="615601946">
      <w:bodyDiv w:val="1"/>
      <w:marLeft w:val="0"/>
      <w:marRight w:val="0"/>
      <w:marTop w:val="0"/>
      <w:marBottom w:val="0"/>
      <w:divBdr>
        <w:top w:val="none" w:sz="0" w:space="0" w:color="auto"/>
        <w:left w:val="none" w:sz="0" w:space="0" w:color="auto"/>
        <w:bottom w:val="none" w:sz="0" w:space="0" w:color="auto"/>
        <w:right w:val="none" w:sz="0" w:space="0" w:color="auto"/>
      </w:divBdr>
    </w:div>
    <w:div w:id="615674396">
      <w:bodyDiv w:val="1"/>
      <w:marLeft w:val="0"/>
      <w:marRight w:val="0"/>
      <w:marTop w:val="0"/>
      <w:marBottom w:val="0"/>
      <w:divBdr>
        <w:top w:val="none" w:sz="0" w:space="0" w:color="auto"/>
        <w:left w:val="none" w:sz="0" w:space="0" w:color="auto"/>
        <w:bottom w:val="none" w:sz="0" w:space="0" w:color="auto"/>
        <w:right w:val="none" w:sz="0" w:space="0" w:color="auto"/>
      </w:divBdr>
    </w:div>
    <w:div w:id="616108598">
      <w:bodyDiv w:val="1"/>
      <w:marLeft w:val="0"/>
      <w:marRight w:val="0"/>
      <w:marTop w:val="0"/>
      <w:marBottom w:val="0"/>
      <w:divBdr>
        <w:top w:val="none" w:sz="0" w:space="0" w:color="auto"/>
        <w:left w:val="none" w:sz="0" w:space="0" w:color="auto"/>
        <w:bottom w:val="none" w:sz="0" w:space="0" w:color="auto"/>
        <w:right w:val="none" w:sz="0" w:space="0" w:color="auto"/>
      </w:divBdr>
    </w:div>
    <w:div w:id="616176858">
      <w:bodyDiv w:val="1"/>
      <w:marLeft w:val="0"/>
      <w:marRight w:val="0"/>
      <w:marTop w:val="0"/>
      <w:marBottom w:val="0"/>
      <w:divBdr>
        <w:top w:val="none" w:sz="0" w:space="0" w:color="auto"/>
        <w:left w:val="none" w:sz="0" w:space="0" w:color="auto"/>
        <w:bottom w:val="none" w:sz="0" w:space="0" w:color="auto"/>
        <w:right w:val="none" w:sz="0" w:space="0" w:color="auto"/>
      </w:divBdr>
    </w:div>
    <w:div w:id="616183096">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369063">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13000">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073552">
      <w:bodyDiv w:val="1"/>
      <w:marLeft w:val="0"/>
      <w:marRight w:val="0"/>
      <w:marTop w:val="0"/>
      <w:marBottom w:val="0"/>
      <w:divBdr>
        <w:top w:val="none" w:sz="0" w:space="0" w:color="auto"/>
        <w:left w:val="none" w:sz="0" w:space="0" w:color="auto"/>
        <w:bottom w:val="none" w:sz="0" w:space="0" w:color="auto"/>
        <w:right w:val="none" w:sz="0" w:space="0" w:color="auto"/>
      </w:divBdr>
    </w:div>
    <w:div w:id="61807562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297290">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998633">
      <w:bodyDiv w:val="1"/>
      <w:marLeft w:val="0"/>
      <w:marRight w:val="0"/>
      <w:marTop w:val="0"/>
      <w:marBottom w:val="0"/>
      <w:divBdr>
        <w:top w:val="none" w:sz="0" w:space="0" w:color="auto"/>
        <w:left w:val="none" w:sz="0" w:space="0" w:color="auto"/>
        <w:bottom w:val="none" w:sz="0" w:space="0" w:color="auto"/>
        <w:right w:val="none" w:sz="0" w:space="0" w:color="auto"/>
      </w:divBdr>
    </w:div>
    <w:div w:id="619384032">
      <w:bodyDiv w:val="1"/>
      <w:marLeft w:val="0"/>
      <w:marRight w:val="0"/>
      <w:marTop w:val="0"/>
      <w:marBottom w:val="0"/>
      <w:divBdr>
        <w:top w:val="none" w:sz="0" w:space="0" w:color="auto"/>
        <w:left w:val="none" w:sz="0" w:space="0" w:color="auto"/>
        <w:bottom w:val="none" w:sz="0" w:space="0" w:color="auto"/>
        <w:right w:val="none" w:sz="0" w:space="0" w:color="auto"/>
      </w:divBdr>
    </w:div>
    <w:div w:id="619453215">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529231">
      <w:bodyDiv w:val="1"/>
      <w:marLeft w:val="0"/>
      <w:marRight w:val="0"/>
      <w:marTop w:val="0"/>
      <w:marBottom w:val="0"/>
      <w:divBdr>
        <w:top w:val="none" w:sz="0" w:space="0" w:color="auto"/>
        <w:left w:val="none" w:sz="0" w:space="0" w:color="auto"/>
        <w:bottom w:val="none" w:sz="0" w:space="0" w:color="auto"/>
        <w:right w:val="none" w:sz="0" w:space="0" w:color="auto"/>
      </w:divBdr>
    </w:div>
    <w:div w:id="619529341">
      <w:bodyDiv w:val="1"/>
      <w:marLeft w:val="0"/>
      <w:marRight w:val="0"/>
      <w:marTop w:val="0"/>
      <w:marBottom w:val="0"/>
      <w:divBdr>
        <w:top w:val="none" w:sz="0" w:space="0" w:color="auto"/>
        <w:left w:val="none" w:sz="0" w:space="0" w:color="auto"/>
        <w:bottom w:val="none" w:sz="0" w:space="0" w:color="auto"/>
        <w:right w:val="none" w:sz="0" w:space="0" w:color="auto"/>
      </w:divBdr>
    </w:div>
    <w:div w:id="619651638">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040658">
      <w:bodyDiv w:val="1"/>
      <w:marLeft w:val="0"/>
      <w:marRight w:val="0"/>
      <w:marTop w:val="0"/>
      <w:marBottom w:val="0"/>
      <w:divBdr>
        <w:top w:val="none" w:sz="0" w:space="0" w:color="auto"/>
        <w:left w:val="none" w:sz="0" w:space="0" w:color="auto"/>
        <w:bottom w:val="none" w:sz="0" w:space="0" w:color="auto"/>
        <w:right w:val="none" w:sz="0" w:space="0" w:color="auto"/>
      </w:divBdr>
    </w:div>
    <w:div w:id="62045826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958568">
      <w:bodyDiv w:val="1"/>
      <w:marLeft w:val="0"/>
      <w:marRight w:val="0"/>
      <w:marTop w:val="0"/>
      <w:marBottom w:val="0"/>
      <w:divBdr>
        <w:top w:val="none" w:sz="0" w:space="0" w:color="auto"/>
        <w:left w:val="none" w:sz="0" w:space="0" w:color="auto"/>
        <w:bottom w:val="none" w:sz="0" w:space="0" w:color="auto"/>
        <w:right w:val="none" w:sz="0" w:space="0" w:color="auto"/>
      </w:divBdr>
    </w:div>
    <w:div w:id="620962195">
      <w:bodyDiv w:val="1"/>
      <w:marLeft w:val="0"/>
      <w:marRight w:val="0"/>
      <w:marTop w:val="0"/>
      <w:marBottom w:val="0"/>
      <w:divBdr>
        <w:top w:val="none" w:sz="0" w:space="0" w:color="auto"/>
        <w:left w:val="none" w:sz="0" w:space="0" w:color="auto"/>
        <w:bottom w:val="none" w:sz="0" w:space="0" w:color="auto"/>
        <w:right w:val="none" w:sz="0" w:space="0" w:color="auto"/>
      </w:divBdr>
    </w:div>
    <w:div w:id="620962539">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499553">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766860">
      <w:bodyDiv w:val="1"/>
      <w:marLeft w:val="0"/>
      <w:marRight w:val="0"/>
      <w:marTop w:val="0"/>
      <w:marBottom w:val="0"/>
      <w:divBdr>
        <w:top w:val="none" w:sz="0" w:space="0" w:color="auto"/>
        <w:left w:val="none" w:sz="0" w:space="0" w:color="auto"/>
        <w:bottom w:val="none" w:sz="0" w:space="0" w:color="auto"/>
        <w:right w:val="none" w:sz="0" w:space="0" w:color="auto"/>
      </w:divBdr>
    </w:div>
    <w:div w:id="62188637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464531">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13173">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535921">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653238">
      <w:bodyDiv w:val="1"/>
      <w:marLeft w:val="0"/>
      <w:marRight w:val="0"/>
      <w:marTop w:val="0"/>
      <w:marBottom w:val="0"/>
      <w:divBdr>
        <w:top w:val="none" w:sz="0" w:space="0" w:color="auto"/>
        <w:left w:val="none" w:sz="0" w:space="0" w:color="auto"/>
        <w:bottom w:val="none" w:sz="0" w:space="0" w:color="auto"/>
        <w:right w:val="none" w:sz="0" w:space="0" w:color="auto"/>
      </w:divBdr>
    </w:div>
    <w:div w:id="623929294">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236989">
      <w:bodyDiv w:val="1"/>
      <w:marLeft w:val="0"/>
      <w:marRight w:val="0"/>
      <w:marTop w:val="0"/>
      <w:marBottom w:val="0"/>
      <w:divBdr>
        <w:top w:val="none" w:sz="0" w:space="0" w:color="auto"/>
        <w:left w:val="none" w:sz="0" w:space="0" w:color="auto"/>
        <w:bottom w:val="none" w:sz="0" w:space="0" w:color="auto"/>
        <w:right w:val="none" w:sz="0" w:space="0" w:color="auto"/>
      </w:divBdr>
    </w:div>
    <w:div w:id="624309512">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894350">
      <w:bodyDiv w:val="1"/>
      <w:marLeft w:val="0"/>
      <w:marRight w:val="0"/>
      <w:marTop w:val="0"/>
      <w:marBottom w:val="0"/>
      <w:divBdr>
        <w:top w:val="none" w:sz="0" w:space="0" w:color="auto"/>
        <w:left w:val="none" w:sz="0" w:space="0" w:color="auto"/>
        <w:bottom w:val="none" w:sz="0" w:space="0" w:color="auto"/>
        <w:right w:val="none" w:sz="0" w:space="0" w:color="auto"/>
      </w:divBdr>
    </w:div>
    <w:div w:id="625082917">
      <w:bodyDiv w:val="1"/>
      <w:marLeft w:val="0"/>
      <w:marRight w:val="0"/>
      <w:marTop w:val="0"/>
      <w:marBottom w:val="0"/>
      <w:divBdr>
        <w:top w:val="none" w:sz="0" w:space="0" w:color="auto"/>
        <w:left w:val="none" w:sz="0" w:space="0" w:color="auto"/>
        <w:bottom w:val="none" w:sz="0" w:space="0" w:color="auto"/>
        <w:right w:val="none" w:sz="0" w:space="0" w:color="auto"/>
      </w:divBdr>
    </w:div>
    <w:div w:id="625356732">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6862076">
      <w:bodyDiv w:val="1"/>
      <w:marLeft w:val="0"/>
      <w:marRight w:val="0"/>
      <w:marTop w:val="0"/>
      <w:marBottom w:val="0"/>
      <w:divBdr>
        <w:top w:val="none" w:sz="0" w:space="0" w:color="auto"/>
        <w:left w:val="none" w:sz="0" w:space="0" w:color="auto"/>
        <w:bottom w:val="none" w:sz="0" w:space="0" w:color="auto"/>
        <w:right w:val="none" w:sz="0" w:space="0" w:color="auto"/>
      </w:divBdr>
    </w:div>
    <w:div w:id="627056587">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441131">
      <w:bodyDiv w:val="1"/>
      <w:marLeft w:val="0"/>
      <w:marRight w:val="0"/>
      <w:marTop w:val="0"/>
      <w:marBottom w:val="0"/>
      <w:divBdr>
        <w:top w:val="none" w:sz="0" w:space="0" w:color="auto"/>
        <w:left w:val="none" w:sz="0" w:space="0" w:color="auto"/>
        <w:bottom w:val="none" w:sz="0" w:space="0" w:color="auto"/>
        <w:right w:val="none" w:sz="0" w:space="0" w:color="auto"/>
      </w:divBdr>
    </w:div>
    <w:div w:id="628509310">
      <w:bodyDiv w:val="1"/>
      <w:marLeft w:val="0"/>
      <w:marRight w:val="0"/>
      <w:marTop w:val="0"/>
      <w:marBottom w:val="0"/>
      <w:divBdr>
        <w:top w:val="none" w:sz="0" w:space="0" w:color="auto"/>
        <w:left w:val="none" w:sz="0" w:space="0" w:color="auto"/>
        <w:bottom w:val="none" w:sz="0" w:space="0" w:color="auto"/>
        <w:right w:val="none" w:sz="0" w:space="0" w:color="auto"/>
      </w:divBdr>
    </w:div>
    <w:div w:id="628558437">
      <w:bodyDiv w:val="1"/>
      <w:marLeft w:val="0"/>
      <w:marRight w:val="0"/>
      <w:marTop w:val="0"/>
      <w:marBottom w:val="0"/>
      <w:divBdr>
        <w:top w:val="none" w:sz="0" w:space="0" w:color="auto"/>
        <w:left w:val="none" w:sz="0" w:space="0" w:color="auto"/>
        <w:bottom w:val="none" w:sz="0" w:space="0" w:color="auto"/>
        <w:right w:val="none" w:sz="0" w:space="0" w:color="auto"/>
      </w:divBdr>
    </w:div>
    <w:div w:id="628585418">
      <w:bodyDiv w:val="1"/>
      <w:marLeft w:val="0"/>
      <w:marRight w:val="0"/>
      <w:marTop w:val="0"/>
      <w:marBottom w:val="0"/>
      <w:divBdr>
        <w:top w:val="none" w:sz="0" w:space="0" w:color="auto"/>
        <w:left w:val="none" w:sz="0" w:space="0" w:color="auto"/>
        <w:bottom w:val="none" w:sz="0" w:space="0" w:color="auto"/>
        <w:right w:val="none" w:sz="0" w:space="0" w:color="auto"/>
      </w:divBdr>
    </w:div>
    <w:div w:id="628753895">
      <w:bodyDiv w:val="1"/>
      <w:marLeft w:val="0"/>
      <w:marRight w:val="0"/>
      <w:marTop w:val="0"/>
      <w:marBottom w:val="0"/>
      <w:divBdr>
        <w:top w:val="none" w:sz="0" w:space="0" w:color="auto"/>
        <w:left w:val="none" w:sz="0" w:space="0" w:color="auto"/>
        <w:bottom w:val="none" w:sz="0" w:space="0" w:color="auto"/>
        <w:right w:val="none" w:sz="0" w:space="0" w:color="auto"/>
      </w:divBdr>
    </w:div>
    <w:div w:id="628827996">
      <w:bodyDiv w:val="1"/>
      <w:marLeft w:val="0"/>
      <w:marRight w:val="0"/>
      <w:marTop w:val="0"/>
      <w:marBottom w:val="0"/>
      <w:divBdr>
        <w:top w:val="none" w:sz="0" w:space="0" w:color="auto"/>
        <w:left w:val="none" w:sz="0" w:space="0" w:color="auto"/>
        <w:bottom w:val="none" w:sz="0" w:space="0" w:color="auto"/>
        <w:right w:val="none" w:sz="0" w:space="0" w:color="auto"/>
      </w:divBdr>
    </w:div>
    <w:div w:id="628978434">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4827">
      <w:bodyDiv w:val="1"/>
      <w:marLeft w:val="0"/>
      <w:marRight w:val="0"/>
      <w:marTop w:val="0"/>
      <w:marBottom w:val="0"/>
      <w:divBdr>
        <w:top w:val="none" w:sz="0" w:space="0" w:color="auto"/>
        <w:left w:val="none" w:sz="0" w:space="0" w:color="auto"/>
        <w:bottom w:val="none" w:sz="0" w:space="0" w:color="auto"/>
        <w:right w:val="none" w:sz="0" w:space="0" w:color="auto"/>
      </w:divBdr>
    </w:div>
    <w:div w:id="630016854">
      <w:bodyDiv w:val="1"/>
      <w:marLeft w:val="0"/>
      <w:marRight w:val="0"/>
      <w:marTop w:val="0"/>
      <w:marBottom w:val="0"/>
      <w:divBdr>
        <w:top w:val="none" w:sz="0" w:space="0" w:color="auto"/>
        <w:left w:val="none" w:sz="0" w:space="0" w:color="auto"/>
        <w:bottom w:val="none" w:sz="0" w:space="0" w:color="auto"/>
        <w:right w:val="none" w:sz="0" w:space="0" w:color="auto"/>
      </w:divBdr>
    </w:div>
    <w:div w:id="630017188">
      <w:bodyDiv w:val="1"/>
      <w:marLeft w:val="0"/>
      <w:marRight w:val="0"/>
      <w:marTop w:val="0"/>
      <w:marBottom w:val="0"/>
      <w:divBdr>
        <w:top w:val="none" w:sz="0" w:space="0" w:color="auto"/>
        <w:left w:val="none" w:sz="0" w:space="0" w:color="auto"/>
        <w:bottom w:val="none" w:sz="0" w:space="0" w:color="auto"/>
        <w:right w:val="none" w:sz="0" w:space="0" w:color="auto"/>
      </w:divBdr>
    </w:div>
    <w:div w:id="630095327">
      <w:bodyDiv w:val="1"/>
      <w:marLeft w:val="0"/>
      <w:marRight w:val="0"/>
      <w:marTop w:val="0"/>
      <w:marBottom w:val="0"/>
      <w:divBdr>
        <w:top w:val="none" w:sz="0" w:space="0" w:color="auto"/>
        <w:left w:val="none" w:sz="0" w:space="0" w:color="auto"/>
        <w:bottom w:val="none" w:sz="0" w:space="0" w:color="auto"/>
        <w:right w:val="none" w:sz="0" w:space="0" w:color="auto"/>
      </w:divBdr>
    </w:div>
    <w:div w:id="630138427">
      <w:bodyDiv w:val="1"/>
      <w:marLeft w:val="0"/>
      <w:marRight w:val="0"/>
      <w:marTop w:val="0"/>
      <w:marBottom w:val="0"/>
      <w:divBdr>
        <w:top w:val="none" w:sz="0" w:space="0" w:color="auto"/>
        <w:left w:val="none" w:sz="0" w:space="0" w:color="auto"/>
        <w:bottom w:val="none" w:sz="0" w:space="0" w:color="auto"/>
        <w:right w:val="none" w:sz="0" w:space="0" w:color="auto"/>
      </w:divBdr>
    </w:div>
    <w:div w:id="630206472">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181247">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43185">
      <w:bodyDiv w:val="1"/>
      <w:marLeft w:val="0"/>
      <w:marRight w:val="0"/>
      <w:marTop w:val="0"/>
      <w:marBottom w:val="0"/>
      <w:divBdr>
        <w:top w:val="none" w:sz="0" w:space="0" w:color="auto"/>
        <w:left w:val="none" w:sz="0" w:space="0" w:color="auto"/>
        <w:bottom w:val="none" w:sz="0" w:space="0" w:color="auto"/>
        <w:right w:val="none" w:sz="0" w:space="0" w:color="auto"/>
      </w:divBdr>
    </w:div>
    <w:div w:id="631443853">
      <w:bodyDiv w:val="1"/>
      <w:marLeft w:val="0"/>
      <w:marRight w:val="0"/>
      <w:marTop w:val="0"/>
      <w:marBottom w:val="0"/>
      <w:divBdr>
        <w:top w:val="none" w:sz="0" w:space="0" w:color="auto"/>
        <w:left w:val="none" w:sz="0" w:space="0" w:color="auto"/>
        <w:bottom w:val="none" w:sz="0" w:space="0" w:color="auto"/>
        <w:right w:val="none" w:sz="0" w:space="0" w:color="auto"/>
      </w:divBdr>
    </w:div>
    <w:div w:id="631516139">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835718">
      <w:bodyDiv w:val="1"/>
      <w:marLeft w:val="0"/>
      <w:marRight w:val="0"/>
      <w:marTop w:val="0"/>
      <w:marBottom w:val="0"/>
      <w:divBdr>
        <w:top w:val="none" w:sz="0" w:space="0" w:color="auto"/>
        <w:left w:val="none" w:sz="0" w:space="0" w:color="auto"/>
        <w:bottom w:val="none" w:sz="0" w:space="0" w:color="auto"/>
        <w:right w:val="none" w:sz="0" w:space="0" w:color="auto"/>
      </w:divBdr>
    </w:div>
    <w:div w:id="632176153">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443418">
      <w:bodyDiv w:val="1"/>
      <w:marLeft w:val="0"/>
      <w:marRight w:val="0"/>
      <w:marTop w:val="0"/>
      <w:marBottom w:val="0"/>
      <w:divBdr>
        <w:top w:val="none" w:sz="0" w:space="0" w:color="auto"/>
        <w:left w:val="none" w:sz="0" w:space="0" w:color="auto"/>
        <w:bottom w:val="none" w:sz="0" w:space="0" w:color="auto"/>
        <w:right w:val="none" w:sz="0" w:space="0" w:color="auto"/>
      </w:divBdr>
    </w:div>
    <w:div w:id="632449256">
      <w:bodyDiv w:val="1"/>
      <w:marLeft w:val="0"/>
      <w:marRight w:val="0"/>
      <w:marTop w:val="0"/>
      <w:marBottom w:val="0"/>
      <w:divBdr>
        <w:top w:val="none" w:sz="0" w:space="0" w:color="auto"/>
        <w:left w:val="none" w:sz="0" w:space="0" w:color="auto"/>
        <w:bottom w:val="none" w:sz="0" w:space="0" w:color="auto"/>
        <w:right w:val="none" w:sz="0" w:space="0" w:color="auto"/>
      </w:divBdr>
    </w:div>
    <w:div w:id="632561580">
      <w:bodyDiv w:val="1"/>
      <w:marLeft w:val="0"/>
      <w:marRight w:val="0"/>
      <w:marTop w:val="0"/>
      <w:marBottom w:val="0"/>
      <w:divBdr>
        <w:top w:val="none" w:sz="0" w:space="0" w:color="auto"/>
        <w:left w:val="none" w:sz="0" w:space="0" w:color="auto"/>
        <w:bottom w:val="none" w:sz="0" w:space="0" w:color="auto"/>
        <w:right w:val="none" w:sz="0" w:space="0" w:color="auto"/>
      </w:divBdr>
    </w:div>
    <w:div w:id="632633743">
      <w:bodyDiv w:val="1"/>
      <w:marLeft w:val="0"/>
      <w:marRight w:val="0"/>
      <w:marTop w:val="0"/>
      <w:marBottom w:val="0"/>
      <w:divBdr>
        <w:top w:val="none" w:sz="0" w:space="0" w:color="auto"/>
        <w:left w:val="none" w:sz="0" w:space="0" w:color="auto"/>
        <w:bottom w:val="none" w:sz="0" w:space="0" w:color="auto"/>
        <w:right w:val="none" w:sz="0" w:space="0" w:color="auto"/>
      </w:divBdr>
    </w:div>
    <w:div w:id="632712065">
      <w:bodyDiv w:val="1"/>
      <w:marLeft w:val="0"/>
      <w:marRight w:val="0"/>
      <w:marTop w:val="0"/>
      <w:marBottom w:val="0"/>
      <w:divBdr>
        <w:top w:val="none" w:sz="0" w:space="0" w:color="auto"/>
        <w:left w:val="none" w:sz="0" w:space="0" w:color="auto"/>
        <w:bottom w:val="none" w:sz="0" w:space="0" w:color="auto"/>
        <w:right w:val="none" w:sz="0" w:space="0" w:color="auto"/>
      </w:divBdr>
    </w:div>
    <w:div w:id="632827386">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2905766">
      <w:bodyDiv w:val="1"/>
      <w:marLeft w:val="0"/>
      <w:marRight w:val="0"/>
      <w:marTop w:val="0"/>
      <w:marBottom w:val="0"/>
      <w:divBdr>
        <w:top w:val="none" w:sz="0" w:space="0" w:color="auto"/>
        <w:left w:val="none" w:sz="0" w:space="0" w:color="auto"/>
        <w:bottom w:val="none" w:sz="0" w:space="0" w:color="auto"/>
        <w:right w:val="none" w:sz="0" w:space="0" w:color="auto"/>
      </w:divBdr>
    </w:div>
    <w:div w:id="633146657">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066894">
      <w:bodyDiv w:val="1"/>
      <w:marLeft w:val="0"/>
      <w:marRight w:val="0"/>
      <w:marTop w:val="0"/>
      <w:marBottom w:val="0"/>
      <w:divBdr>
        <w:top w:val="none" w:sz="0" w:space="0" w:color="auto"/>
        <w:left w:val="none" w:sz="0" w:space="0" w:color="auto"/>
        <w:bottom w:val="none" w:sz="0" w:space="0" w:color="auto"/>
        <w:right w:val="none" w:sz="0" w:space="0" w:color="auto"/>
      </w:divBdr>
    </w:div>
    <w:div w:id="634264156">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485193">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0070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717858">
      <w:bodyDiv w:val="1"/>
      <w:marLeft w:val="0"/>
      <w:marRight w:val="0"/>
      <w:marTop w:val="0"/>
      <w:marBottom w:val="0"/>
      <w:divBdr>
        <w:top w:val="none" w:sz="0" w:space="0" w:color="auto"/>
        <w:left w:val="none" w:sz="0" w:space="0" w:color="auto"/>
        <w:bottom w:val="none" w:sz="0" w:space="0" w:color="auto"/>
        <w:right w:val="none" w:sz="0" w:space="0" w:color="auto"/>
      </w:divBdr>
    </w:div>
    <w:div w:id="634718135">
      <w:bodyDiv w:val="1"/>
      <w:marLeft w:val="0"/>
      <w:marRight w:val="0"/>
      <w:marTop w:val="0"/>
      <w:marBottom w:val="0"/>
      <w:divBdr>
        <w:top w:val="none" w:sz="0" w:space="0" w:color="auto"/>
        <w:left w:val="none" w:sz="0" w:space="0" w:color="auto"/>
        <w:bottom w:val="none" w:sz="0" w:space="0" w:color="auto"/>
        <w:right w:val="none" w:sz="0" w:space="0" w:color="auto"/>
      </w:divBdr>
    </w:div>
    <w:div w:id="634720256">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646689">
      <w:bodyDiv w:val="1"/>
      <w:marLeft w:val="0"/>
      <w:marRight w:val="0"/>
      <w:marTop w:val="0"/>
      <w:marBottom w:val="0"/>
      <w:divBdr>
        <w:top w:val="none" w:sz="0" w:space="0" w:color="auto"/>
        <w:left w:val="none" w:sz="0" w:space="0" w:color="auto"/>
        <w:bottom w:val="none" w:sz="0" w:space="0" w:color="auto"/>
        <w:right w:val="none" w:sz="0" w:space="0" w:color="auto"/>
      </w:divBdr>
    </w:div>
    <w:div w:id="635991462">
      <w:bodyDiv w:val="1"/>
      <w:marLeft w:val="0"/>
      <w:marRight w:val="0"/>
      <w:marTop w:val="0"/>
      <w:marBottom w:val="0"/>
      <w:divBdr>
        <w:top w:val="none" w:sz="0" w:space="0" w:color="auto"/>
        <w:left w:val="none" w:sz="0" w:space="0" w:color="auto"/>
        <w:bottom w:val="none" w:sz="0" w:space="0" w:color="auto"/>
        <w:right w:val="none" w:sz="0" w:space="0" w:color="auto"/>
      </w:divBdr>
    </w:div>
    <w:div w:id="636186967">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642694">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6767816">
      <w:bodyDiv w:val="1"/>
      <w:marLeft w:val="0"/>
      <w:marRight w:val="0"/>
      <w:marTop w:val="0"/>
      <w:marBottom w:val="0"/>
      <w:divBdr>
        <w:top w:val="none" w:sz="0" w:space="0" w:color="auto"/>
        <w:left w:val="none" w:sz="0" w:space="0" w:color="auto"/>
        <w:bottom w:val="none" w:sz="0" w:space="0" w:color="auto"/>
        <w:right w:val="none" w:sz="0" w:space="0" w:color="auto"/>
      </w:divBdr>
    </w:div>
    <w:div w:id="637102491">
      <w:bodyDiv w:val="1"/>
      <w:marLeft w:val="0"/>
      <w:marRight w:val="0"/>
      <w:marTop w:val="0"/>
      <w:marBottom w:val="0"/>
      <w:divBdr>
        <w:top w:val="none" w:sz="0" w:space="0" w:color="auto"/>
        <w:left w:val="none" w:sz="0" w:space="0" w:color="auto"/>
        <w:bottom w:val="none" w:sz="0" w:space="0" w:color="auto"/>
        <w:right w:val="none" w:sz="0" w:space="0" w:color="auto"/>
      </w:divBdr>
    </w:div>
    <w:div w:id="637146516">
      <w:bodyDiv w:val="1"/>
      <w:marLeft w:val="0"/>
      <w:marRight w:val="0"/>
      <w:marTop w:val="0"/>
      <w:marBottom w:val="0"/>
      <w:divBdr>
        <w:top w:val="none" w:sz="0" w:space="0" w:color="auto"/>
        <w:left w:val="none" w:sz="0" w:space="0" w:color="auto"/>
        <w:bottom w:val="none" w:sz="0" w:space="0" w:color="auto"/>
        <w:right w:val="none" w:sz="0" w:space="0" w:color="auto"/>
      </w:divBdr>
    </w:div>
    <w:div w:id="637343862">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881316">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262772">
      <w:bodyDiv w:val="1"/>
      <w:marLeft w:val="0"/>
      <w:marRight w:val="0"/>
      <w:marTop w:val="0"/>
      <w:marBottom w:val="0"/>
      <w:divBdr>
        <w:top w:val="none" w:sz="0" w:space="0" w:color="auto"/>
        <w:left w:val="none" w:sz="0" w:space="0" w:color="auto"/>
        <w:bottom w:val="none" w:sz="0" w:space="0" w:color="auto"/>
        <w:right w:val="none" w:sz="0" w:space="0" w:color="auto"/>
      </w:divBdr>
    </w:div>
    <w:div w:id="638268082">
      <w:bodyDiv w:val="1"/>
      <w:marLeft w:val="0"/>
      <w:marRight w:val="0"/>
      <w:marTop w:val="0"/>
      <w:marBottom w:val="0"/>
      <w:divBdr>
        <w:top w:val="none" w:sz="0" w:space="0" w:color="auto"/>
        <w:left w:val="none" w:sz="0" w:space="0" w:color="auto"/>
        <w:bottom w:val="none" w:sz="0" w:space="0" w:color="auto"/>
        <w:right w:val="none" w:sz="0" w:space="0" w:color="auto"/>
      </w:divBdr>
    </w:div>
    <w:div w:id="638342570">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537608">
      <w:bodyDiv w:val="1"/>
      <w:marLeft w:val="0"/>
      <w:marRight w:val="0"/>
      <w:marTop w:val="0"/>
      <w:marBottom w:val="0"/>
      <w:divBdr>
        <w:top w:val="none" w:sz="0" w:space="0" w:color="auto"/>
        <w:left w:val="none" w:sz="0" w:space="0" w:color="auto"/>
        <w:bottom w:val="none" w:sz="0" w:space="0" w:color="auto"/>
        <w:right w:val="none" w:sz="0" w:space="0" w:color="auto"/>
      </w:divBdr>
    </w:div>
    <w:div w:id="638875093">
      <w:bodyDiv w:val="1"/>
      <w:marLeft w:val="0"/>
      <w:marRight w:val="0"/>
      <w:marTop w:val="0"/>
      <w:marBottom w:val="0"/>
      <w:divBdr>
        <w:top w:val="none" w:sz="0" w:space="0" w:color="auto"/>
        <w:left w:val="none" w:sz="0" w:space="0" w:color="auto"/>
        <w:bottom w:val="none" w:sz="0" w:space="0" w:color="auto"/>
        <w:right w:val="none" w:sz="0" w:space="0" w:color="auto"/>
      </w:divBdr>
    </w:div>
    <w:div w:id="639000189">
      <w:bodyDiv w:val="1"/>
      <w:marLeft w:val="0"/>
      <w:marRight w:val="0"/>
      <w:marTop w:val="0"/>
      <w:marBottom w:val="0"/>
      <w:divBdr>
        <w:top w:val="none" w:sz="0" w:space="0" w:color="auto"/>
        <w:left w:val="none" w:sz="0" w:space="0" w:color="auto"/>
        <w:bottom w:val="none" w:sz="0" w:space="0" w:color="auto"/>
        <w:right w:val="none" w:sz="0" w:space="0" w:color="auto"/>
      </w:divBdr>
    </w:div>
    <w:div w:id="639262867">
      <w:bodyDiv w:val="1"/>
      <w:marLeft w:val="0"/>
      <w:marRight w:val="0"/>
      <w:marTop w:val="0"/>
      <w:marBottom w:val="0"/>
      <w:divBdr>
        <w:top w:val="none" w:sz="0" w:space="0" w:color="auto"/>
        <w:left w:val="none" w:sz="0" w:space="0" w:color="auto"/>
        <w:bottom w:val="none" w:sz="0" w:space="0" w:color="auto"/>
        <w:right w:val="none" w:sz="0" w:space="0" w:color="auto"/>
      </w:divBdr>
    </w:div>
    <w:div w:id="639841463">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036705">
      <w:bodyDiv w:val="1"/>
      <w:marLeft w:val="0"/>
      <w:marRight w:val="0"/>
      <w:marTop w:val="0"/>
      <w:marBottom w:val="0"/>
      <w:divBdr>
        <w:top w:val="none" w:sz="0" w:space="0" w:color="auto"/>
        <w:left w:val="none" w:sz="0" w:space="0" w:color="auto"/>
        <w:bottom w:val="none" w:sz="0" w:space="0" w:color="auto"/>
        <w:right w:val="none" w:sz="0" w:space="0" w:color="auto"/>
      </w:divBdr>
    </w:div>
    <w:div w:id="640156945">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617868">
      <w:bodyDiv w:val="1"/>
      <w:marLeft w:val="0"/>
      <w:marRight w:val="0"/>
      <w:marTop w:val="0"/>
      <w:marBottom w:val="0"/>
      <w:divBdr>
        <w:top w:val="none" w:sz="0" w:space="0" w:color="auto"/>
        <w:left w:val="none" w:sz="0" w:space="0" w:color="auto"/>
        <w:bottom w:val="none" w:sz="0" w:space="0" w:color="auto"/>
        <w:right w:val="none" w:sz="0" w:space="0" w:color="auto"/>
      </w:divBdr>
    </w:div>
    <w:div w:id="640695491">
      <w:bodyDiv w:val="1"/>
      <w:marLeft w:val="0"/>
      <w:marRight w:val="0"/>
      <w:marTop w:val="0"/>
      <w:marBottom w:val="0"/>
      <w:divBdr>
        <w:top w:val="none" w:sz="0" w:space="0" w:color="auto"/>
        <w:left w:val="none" w:sz="0" w:space="0" w:color="auto"/>
        <w:bottom w:val="none" w:sz="0" w:space="0" w:color="auto"/>
        <w:right w:val="none" w:sz="0" w:space="0" w:color="auto"/>
      </w:divBdr>
    </w:div>
    <w:div w:id="641034396">
      <w:bodyDiv w:val="1"/>
      <w:marLeft w:val="0"/>
      <w:marRight w:val="0"/>
      <w:marTop w:val="0"/>
      <w:marBottom w:val="0"/>
      <w:divBdr>
        <w:top w:val="none" w:sz="0" w:space="0" w:color="auto"/>
        <w:left w:val="none" w:sz="0" w:space="0" w:color="auto"/>
        <w:bottom w:val="none" w:sz="0" w:space="0" w:color="auto"/>
        <w:right w:val="none" w:sz="0" w:space="0" w:color="auto"/>
      </w:divBdr>
    </w:div>
    <w:div w:id="641348352">
      <w:bodyDiv w:val="1"/>
      <w:marLeft w:val="0"/>
      <w:marRight w:val="0"/>
      <w:marTop w:val="0"/>
      <w:marBottom w:val="0"/>
      <w:divBdr>
        <w:top w:val="none" w:sz="0" w:space="0" w:color="auto"/>
        <w:left w:val="none" w:sz="0" w:space="0" w:color="auto"/>
        <w:bottom w:val="none" w:sz="0" w:space="0" w:color="auto"/>
        <w:right w:val="none" w:sz="0" w:space="0" w:color="auto"/>
      </w:divBdr>
    </w:div>
    <w:div w:id="641542505">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269940">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3122933">
      <w:bodyDiv w:val="1"/>
      <w:marLeft w:val="0"/>
      <w:marRight w:val="0"/>
      <w:marTop w:val="0"/>
      <w:marBottom w:val="0"/>
      <w:divBdr>
        <w:top w:val="none" w:sz="0" w:space="0" w:color="auto"/>
        <w:left w:val="none" w:sz="0" w:space="0" w:color="auto"/>
        <w:bottom w:val="none" w:sz="0" w:space="0" w:color="auto"/>
        <w:right w:val="none" w:sz="0" w:space="0" w:color="auto"/>
      </w:divBdr>
    </w:div>
    <w:div w:id="643242457">
      <w:bodyDiv w:val="1"/>
      <w:marLeft w:val="0"/>
      <w:marRight w:val="0"/>
      <w:marTop w:val="0"/>
      <w:marBottom w:val="0"/>
      <w:divBdr>
        <w:top w:val="none" w:sz="0" w:space="0" w:color="auto"/>
        <w:left w:val="none" w:sz="0" w:space="0" w:color="auto"/>
        <w:bottom w:val="none" w:sz="0" w:space="0" w:color="auto"/>
        <w:right w:val="none" w:sz="0" w:space="0" w:color="auto"/>
      </w:divBdr>
    </w:div>
    <w:div w:id="643462992">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586098">
      <w:bodyDiv w:val="1"/>
      <w:marLeft w:val="0"/>
      <w:marRight w:val="0"/>
      <w:marTop w:val="0"/>
      <w:marBottom w:val="0"/>
      <w:divBdr>
        <w:top w:val="none" w:sz="0" w:space="0" w:color="auto"/>
        <w:left w:val="none" w:sz="0" w:space="0" w:color="auto"/>
        <w:bottom w:val="none" w:sz="0" w:space="0" w:color="auto"/>
        <w:right w:val="none" w:sz="0" w:space="0" w:color="auto"/>
      </w:divBdr>
    </w:div>
    <w:div w:id="643661453">
      <w:bodyDiv w:val="1"/>
      <w:marLeft w:val="0"/>
      <w:marRight w:val="0"/>
      <w:marTop w:val="0"/>
      <w:marBottom w:val="0"/>
      <w:divBdr>
        <w:top w:val="none" w:sz="0" w:space="0" w:color="auto"/>
        <w:left w:val="none" w:sz="0" w:space="0" w:color="auto"/>
        <w:bottom w:val="none" w:sz="0" w:space="0" w:color="auto"/>
        <w:right w:val="none" w:sz="0" w:space="0" w:color="auto"/>
      </w:divBdr>
    </w:div>
    <w:div w:id="643898373">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089090">
      <w:bodyDiv w:val="1"/>
      <w:marLeft w:val="0"/>
      <w:marRight w:val="0"/>
      <w:marTop w:val="0"/>
      <w:marBottom w:val="0"/>
      <w:divBdr>
        <w:top w:val="none" w:sz="0" w:space="0" w:color="auto"/>
        <w:left w:val="none" w:sz="0" w:space="0" w:color="auto"/>
        <w:bottom w:val="none" w:sz="0" w:space="0" w:color="auto"/>
        <w:right w:val="none" w:sz="0" w:space="0" w:color="auto"/>
      </w:divBdr>
    </w:div>
    <w:div w:id="644117804">
      <w:bodyDiv w:val="1"/>
      <w:marLeft w:val="0"/>
      <w:marRight w:val="0"/>
      <w:marTop w:val="0"/>
      <w:marBottom w:val="0"/>
      <w:divBdr>
        <w:top w:val="none" w:sz="0" w:space="0" w:color="auto"/>
        <w:left w:val="none" w:sz="0" w:space="0" w:color="auto"/>
        <w:bottom w:val="none" w:sz="0" w:space="0" w:color="auto"/>
        <w:right w:val="none" w:sz="0" w:space="0" w:color="auto"/>
      </w:divBdr>
    </w:div>
    <w:div w:id="644313638">
      <w:bodyDiv w:val="1"/>
      <w:marLeft w:val="0"/>
      <w:marRight w:val="0"/>
      <w:marTop w:val="0"/>
      <w:marBottom w:val="0"/>
      <w:divBdr>
        <w:top w:val="none" w:sz="0" w:space="0" w:color="auto"/>
        <w:left w:val="none" w:sz="0" w:space="0" w:color="auto"/>
        <w:bottom w:val="none" w:sz="0" w:space="0" w:color="auto"/>
        <w:right w:val="none" w:sz="0" w:space="0" w:color="auto"/>
      </w:divBdr>
    </w:div>
    <w:div w:id="644358842">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4745439">
      <w:bodyDiv w:val="1"/>
      <w:marLeft w:val="0"/>
      <w:marRight w:val="0"/>
      <w:marTop w:val="0"/>
      <w:marBottom w:val="0"/>
      <w:divBdr>
        <w:top w:val="none" w:sz="0" w:space="0" w:color="auto"/>
        <w:left w:val="none" w:sz="0" w:space="0" w:color="auto"/>
        <w:bottom w:val="none" w:sz="0" w:space="0" w:color="auto"/>
        <w:right w:val="none" w:sz="0" w:space="0" w:color="auto"/>
      </w:divBdr>
    </w:div>
    <w:div w:id="645009135">
      <w:bodyDiv w:val="1"/>
      <w:marLeft w:val="0"/>
      <w:marRight w:val="0"/>
      <w:marTop w:val="0"/>
      <w:marBottom w:val="0"/>
      <w:divBdr>
        <w:top w:val="none" w:sz="0" w:space="0" w:color="auto"/>
        <w:left w:val="none" w:sz="0" w:space="0" w:color="auto"/>
        <w:bottom w:val="none" w:sz="0" w:space="0" w:color="auto"/>
        <w:right w:val="none" w:sz="0" w:space="0" w:color="auto"/>
      </w:divBdr>
    </w:div>
    <w:div w:id="645014827">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278653">
      <w:bodyDiv w:val="1"/>
      <w:marLeft w:val="0"/>
      <w:marRight w:val="0"/>
      <w:marTop w:val="0"/>
      <w:marBottom w:val="0"/>
      <w:divBdr>
        <w:top w:val="none" w:sz="0" w:space="0" w:color="auto"/>
        <w:left w:val="none" w:sz="0" w:space="0" w:color="auto"/>
        <w:bottom w:val="none" w:sz="0" w:space="0" w:color="auto"/>
        <w:right w:val="none" w:sz="0" w:space="0" w:color="auto"/>
      </w:divBdr>
    </w:div>
    <w:div w:id="645403444">
      <w:bodyDiv w:val="1"/>
      <w:marLeft w:val="0"/>
      <w:marRight w:val="0"/>
      <w:marTop w:val="0"/>
      <w:marBottom w:val="0"/>
      <w:divBdr>
        <w:top w:val="none" w:sz="0" w:space="0" w:color="auto"/>
        <w:left w:val="none" w:sz="0" w:space="0" w:color="auto"/>
        <w:bottom w:val="none" w:sz="0" w:space="0" w:color="auto"/>
        <w:right w:val="none" w:sz="0" w:space="0" w:color="auto"/>
      </w:divBdr>
    </w:div>
    <w:div w:id="645746092">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0066">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471643">
      <w:bodyDiv w:val="1"/>
      <w:marLeft w:val="0"/>
      <w:marRight w:val="0"/>
      <w:marTop w:val="0"/>
      <w:marBottom w:val="0"/>
      <w:divBdr>
        <w:top w:val="none" w:sz="0" w:space="0" w:color="auto"/>
        <w:left w:val="none" w:sz="0" w:space="0" w:color="auto"/>
        <w:bottom w:val="none" w:sz="0" w:space="0" w:color="auto"/>
        <w:right w:val="none" w:sz="0" w:space="0" w:color="auto"/>
      </w:divBdr>
    </w:div>
    <w:div w:id="646861363">
      <w:bodyDiv w:val="1"/>
      <w:marLeft w:val="0"/>
      <w:marRight w:val="0"/>
      <w:marTop w:val="0"/>
      <w:marBottom w:val="0"/>
      <w:divBdr>
        <w:top w:val="none" w:sz="0" w:space="0" w:color="auto"/>
        <w:left w:val="none" w:sz="0" w:space="0" w:color="auto"/>
        <w:bottom w:val="none" w:sz="0" w:space="0" w:color="auto"/>
        <w:right w:val="none" w:sz="0" w:space="0" w:color="auto"/>
      </w:divBdr>
    </w:div>
    <w:div w:id="647246946">
      <w:bodyDiv w:val="1"/>
      <w:marLeft w:val="0"/>
      <w:marRight w:val="0"/>
      <w:marTop w:val="0"/>
      <w:marBottom w:val="0"/>
      <w:divBdr>
        <w:top w:val="none" w:sz="0" w:space="0" w:color="auto"/>
        <w:left w:val="none" w:sz="0" w:space="0" w:color="auto"/>
        <w:bottom w:val="none" w:sz="0" w:space="0" w:color="auto"/>
        <w:right w:val="none" w:sz="0" w:space="0" w:color="auto"/>
      </w:divBdr>
    </w:div>
    <w:div w:id="647318107">
      <w:bodyDiv w:val="1"/>
      <w:marLeft w:val="0"/>
      <w:marRight w:val="0"/>
      <w:marTop w:val="0"/>
      <w:marBottom w:val="0"/>
      <w:divBdr>
        <w:top w:val="none" w:sz="0" w:space="0" w:color="auto"/>
        <w:left w:val="none" w:sz="0" w:space="0" w:color="auto"/>
        <w:bottom w:val="none" w:sz="0" w:space="0" w:color="auto"/>
        <w:right w:val="none" w:sz="0" w:space="0" w:color="auto"/>
      </w:divBdr>
    </w:div>
    <w:div w:id="647321974">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6498">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292742">
      <w:bodyDiv w:val="1"/>
      <w:marLeft w:val="0"/>
      <w:marRight w:val="0"/>
      <w:marTop w:val="0"/>
      <w:marBottom w:val="0"/>
      <w:divBdr>
        <w:top w:val="none" w:sz="0" w:space="0" w:color="auto"/>
        <w:left w:val="none" w:sz="0" w:space="0" w:color="auto"/>
        <w:bottom w:val="none" w:sz="0" w:space="0" w:color="auto"/>
        <w:right w:val="none" w:sz="0" w:space="0" w:color="auto"/>
      </w:divBdr>
    </w:div>
    <w:div w:id="648364896">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485826">
      <w:bodyDiv w:val="1"/>
      <w:marLeft w:val="0"/>
      <w:marRight w:val="0"/>
      <w:marTop w:val="0"/>
      <w:marBottom w:val="0"/>
      <w:divBdr>
        <w:top w:val="none" w:sz="0" w:space="0" w:color="auto"/>
        <w:left w:val="none" w:sz="0" w:space="0" w:color="auto"/>
        <w:bottom w:val="none" w:sz="0" w:space="0" w:color="auto"/>
        <w:right w:val="none" w:sz="0" w:space="0" w:color="auto"/>
      </w:divBdr>
    </w:div>
    <w:div w:id="648903364">
      <w:bodyDiv w:val="1"/>
      <w:marLeft w:val="0"/>
      <w:marRight w:val="0"/>
      <w:marTop w:val="0"/>
      <w:marBottom w:val="0"/>
      <w:divBdr>
        <w:top w:val="none" w:sz="0" w:space="0" w:color="auto"/>
        <w:left w:val="none" w:sz="0" w:space="0" w:color="auto"/>
        <w:bottom w:val="none" w:sz="0" w:space="0" w:color="auto"/>
        <w:right w:val="none" w:sz="0" w:space="0" w:color="auto"/>
      </w:divBdr>
    </w:div>
    <w:div w:id="649016030">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6575">
      <w:bodyDiv w:val="1"/>
      <w:marLeft w:val="0"/>
      <w:marRight w:val="0"/>
      <w:marTop w:val="0"/>
      <w:marBottom w:val="0"/>
      <w:divBdr>
        <w:top w:val="none" w:sz="0" w:space="0" w:color="auto"/>
        <w:left w:val="none" w:sz="0" w:space="0" w:color="auto"/>
        <w:bottom w:val="none" w:sz="0" w:space="0" w:color="auto"/>
        <w:right w:val="none" w:sz="0" w:space="0" w:color="auto"/>
      </w:divBdr>
    </w:div>
    <w:div w:id="649407149">
      <w:bodyDiv w:val="1"/>
      <w:marLeft w:val="0"/>
      <w:marRight w:val="0"/>
      <w:marTop w:val="0"/>
      <w:marBottom w:val="0"/>
      <w:divBdr>
        <w:top w:val="none" w:sz="0" w:space="0" w:color="auto"/>
        <w:left w:val="none" w:sz="0" w:space="0" w:color="auto"/>
        <w:bottom w:val="none" w:sz="0" w:space="0" w:color="auto"/>
        <w:right w:val="none" w:sz="0" w:space="0" w:color="auto"/>
      </w:divBdr>
    </w:div>
    <w:div w:id="649477780">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796403">
      <w:bodyDiv w:val="1"/>
      <w:marLeft w:val="0"/>
      <w:marRight w:val="0"/>
      <w:marTop w:val="0"/>
      <w:marBottom w:val="0"/>
      <w:divBdr>
        <w:top w:val="none" w:sz="0" w:space="0" w:color="auto"/>
        <w:left w:val="none" w:sz="0" w:space="0" w:color="auto"/>
        <w:bottom w:val="none" w:sz="0" w:space="0" w:color="auto"/>
        <w:right w:val="none" w:sz="0" w:space="0" w:color="auto"/>
      </w:divBdr>
    </w:div>
    <w:div w:id="649942695">
      <w:bodyDiv w:val="1"/>
      <w:marLeft w:val="0"/>
      <w:marRight w:val="0"/>
      <w:marTop w:val="0"/>
      <w:marBottom w:val="0"/>
      <w:divBdr>
        <w:top w:val="none" w:sz="0" w:space="0" w:color="auto"/>
        <w:left w:val="none" w:sz="0" w:space="0" w:color="auto"/>
        <w:bottom w:val="none" w:sz="0" w:space="0" w:color="auto"/>
        <w:right w:val="none" w:sz="0" w:space="0" w:color="auto"/>
      </w:divBdr>
    </w:div>
    <w:div w:id="650259388">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453132">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296920">
      <w:bodyDiv w:val="1"/>
      <w:marLeft w:val="0"/>
      <w:marRight w:val="0"/>
      <w:marTop w:val="0"/>
      <w:marBottom w:val="0"/>
      <w:divBdr>
        <w:top w:val="none" w:sz="0" w:space="0" w:color="auto"/>
        <w:left w:val="none" w:sz="0" w:space="0" w:color="auto"/>
        <w:bottom w:val="none" w:sz="0" w:space="0" w:color="auto"/>
        <w:right w:val="none" w:sz="0" w:space="0" w:color="auto"/>
      </w:divBdr>
    </w:div>
    <w:div w:id="651569196">
      <w:bodyDiv w:val="1"/>
      <w:marLeft w:val="0"/>
      <w:marRight w:val="0"/>
      <w:marTop w:val="0"/>
      <w:marBottom w:val="0"/>
      <w:divBdr>
        <w:top w:val="none" w:sz="0" w:space="0" w:color="auto"/>
        <w:left w:val="none" w:sz="0" w:space="0" w:color="auto"/>
        <w:bottom w:val="none" w:sz="0" w:space="0" w:color="auto"/>
        <w:right w:val="none" w:sz="0" w:space="0" w:color="auto"/>
      </w:divBdr>
    </w:div>
    <w:div w:id="651641356">
      <w:bodyDiv w:val="1"/>
      <w:marLeft w:val="0"/>
      <w:marRight w:val="0"/>
      <w:marTop w:val="0"/>
      <w:marBottom w:val="0"/>
      <w:divBdr>
        <w:top w:val="none" w:sz="0" w:space="0" w:color="auto"/>
        <w:left w:val="none" w:sz="0" w:space="0" w:color="auto"/>
        <w:bottom w:val="none" w:sz="0" w:space="0" w:color="auto"/>
        <w:right w:val="none" w:sz="0" w:space="0" w:color="auto"/>
      </w:divBdr>
    </w:div>
    <w:div w:id="651838754">
      <w:bodyDiv w:val="1"/>
      <w:marLeft w:val="0"/>
      <w:marRight w:val="0"/>
      <w:marTop w:val="0"/>
      <w:marBottom w:val="0"/>
      <w:divBdr>
        <w:top w:val="none" w:sz="0" w:space="0" w:color="auto"/>
        <w:left w:val="none" w:sz="0" w:space="0" w:color="auto"/>
        <w:bottom w:val="none" w:sz="0" w:space="0" w:color="auto"/>
        <w:right w:val="none" w:sz="0" w:space="0" w:color="auto"/>
      </w:divBdr>
    </w:div>
    <w:div w:id="651910327">
      <w:bodyDiv w:val="1"/>
      <w:marLeft w:val="0"/>
      <w:marRight w:val="0"/>
      <w:marTop w:val="0"/>
      <w:marBottom w:val="0"/>
      <w:divBdr>
        <w:top w:val="none" w:sz="0" w:space="0" w:color="auto"/>
        <w:left w:val="none" w:sz="0" w:space="0" w:color="auto"/>
        <w:bottom w:val="none" w:sz="0" w:space="0" w:color="auto"/>
        <w:right w:val="none" w:sz="0" w:space="0" w:color="auto"/>
      </w:divBdr>
    </w:div>
    <w:div w:id="651984026">
      <w:bodyDiv w:val="1"/>
      <w:marLeft w:val="0"/>
      <w:marRight w:val="0"/>
      <w:marTop w:val="0"/>
      <w:marBottom w:val="0"/>
      <w:divBdr>
        <w:top w:val="none" w:sz="0" w:space="0" w:color="auto"/>
        <w:left w:val="none" w:sz="0" w:space="0" w:color="auto"/>
        <w:bottom w:val="none" w:sz="0" w:space="0" w:color="auto"/>
        <w:right w:val="none" w:sz="0" w:space="0" w:color="auto"/>
      </w:divBdr>
    </w:div>
    <w:div w:id="652025909">
      <w:bodyDiv w:val="1"/>
      <w:marLeft w:val="0"/>
      <w:marRight w:val="0"/>
      <w:marTop w:val="0"/>
      <w:marBottom w:val="0"/>
      <w:divBdr>
        <w:top w:val="none" w:sz="0" w:space="0" w:color="auto"/>
        <w:left w:val="none" w:sz="0" w:space="0" w:color="auto"/>
        <w:bottom w:val="none" w:sz="0" w:space="0" w:color="auto"/>
        <w:right w:val="none" w:sz="0" w:space="0" w:color="auto"/>
      </w:divBdr>
    </w:div>
    <w:div w:id="652105174">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78516">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3991">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490825">
      <w:bodyDiv w:val="1"/>
      <w:marLeft w:val="0"/>
      <w:marRight w:val="0"/>
      <w:marTop w:val="0"/>
      <w:marBottom w:val="0"/>
      <w:divBdr>
        <w:top w:val="none" w:sz="0" w:space="0" w:color="auto"/>
        <w:left w:val="none" w:sz="0" w:space="0" w:color="auto"/>
        <w:bottom w:val="none" w:sz="0" w:space="0" w:color="auto"/>
        <w:right w:val="none" w:sz="0" w:space="0" w:color="auto"/>
      </w:divBdr>
    </w:div>
    <w:div w:id="653678373">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727508">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189201">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19077">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648987">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8161">
      <w:bodyDiv w:val="1"/>
      <w:marLeft w:val="0"/>
      <w:marRight w:val="0"/>
      <w:marTop w:val="0"/>
      <w:marBottom w:val="0"/>
      <w:divBdr>
        <w:top w:val="none" w:sz="0" w:space="0" w:color="auto"/>
        <w:left w:val="none" w:sz="0" w:space="0" w:color="auto"/>
        <w:bottom w:val="none" w:sz="0" w:space="0" w:color="auto"/>
        <w:right w:val="none" w:sz="0" w:space="0" w:color="auto"/>
      </w:divBdr>
    </w:div>
    <w:div w:id="656540998">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24703">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272815">
      <w:bodyDiv w:val="1"/>
      <w:marLeft w:val="0"/>
      <w:marRight w:val="0"/>
      <w:marTop w:val="0"/>
      <w:marBottom w:val="0"/>
      <w:divBdr>
        <w:top w:val="none" w:sz="0" w:space="0" w:color="auto"/>
        <w:left w:val="none" w:sz="0" w:space="0" w:color="auto"/>
        <w:bottom w:val="none" w:sz="0" w:space="0" w:color="auto"/>
        <w:right w:val="none" w:sz="0" w:space="0" w:color="auto"/>
      </w:divBdr>
    </w:div>
    <w:div w:id="657273119">
      <w:bodyDiv w:val="1"/>
      <w:marLeft w:val="0"/>
      <w:marRight w:val="0"/>
      <w:marTop w:val="0"/>
      <w:marBottom w:val="0"/>
      <w:divBdr>
        <w:top w:val="none" w:sz="0" w:space="0" w:color="auto"/>
        <w:left w:val="none" w:sz="0" w:space="0" w:color="auto"/>
        <w:bottom w:val="none" w:sz="0" w:space="0" w:color="auto"/>
        <w:right w:val="none" w:sz="0" w:space="0" w:color="auto"/>
      </w:divBdr>
    </w:div>
    <w:div w:id="657686446">
      <w:bodyDiv w:val="1"/>
      <w:marLeft w:val="0"/>
      <w:marRight w:val="0"/>
      <w:marTop w:val="0"/>
      <w:marBottom w:val="0"/>
      <w:divBdr>
        <w:top w:val="none" w:sz="0" w:space="0" w:color="auto"/>
        <w:left w:val="none" w:sz="0" w:space="0" w:color="auto"/>
        <w:bottom w:val="none" w:sz="0" w:space="0" w:color="auto"/>
        <w:right w:val="none" w:sz="0" w:space="0" w:color="auto"/>
      </w:divBdr>
    </w:div>
    <w:div w:id="657732546">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807009">
      <w:bodyDiv w:val="1"/>
      <w:marLeft w:val="0"/>
      <w:marRight w:val="0"/>
      <w:marTop w:val="0"/>
      <w:marBottom w:val="0"/>
      <w:divBdr>
        <w:top w:val="none" w:sz="0" w:space="0" w:color="auto"/>
        <w:left w:val="none" w:sz="0" w:space="0" w:color="auto"/>
        <w:bottom w:val="none" w:sz="0" w:space="0" w:color="auto"/>
        <w:right w:val="none" w:sz="0" w:space="0" w:color="auto"/>
      </w:divBdr>
    </w:div>
    <w:div w:id="658121224">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234984">
      <w:bodyDiv w:val="1"/>
      <w:marLeft w:val="0"/>
      <w:marRight w:val="0"/>
      <w:marTop w:val="0"/>
      <w:marBottom w:val="0"/>
      <w:divBdr>
        <w:top w:val="none" w:sz="0" w:space="0" w:color="auto"/>
        <w:left w:val="none" w:sz="0" w:space="0" w:color="auto"/>
        <w:bottom w:val="none" w:sz="0" w:space="0" w:color="auto"/>
        <w:right w:val="none" w:sz="0" w:space="0" w:color="auto"/>
      </w:divBdr>
    </w:div>
    <w:div w:id="659577125">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550793">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4562">
      <w:bodyDiv w:val="1"/>
      <w:marLeft w:val="0"/>
      <w:marRight w:val="0"/>
      <w:marTop w:val="0"/>
      <w:marBottom w:val="0"/>
      <w:divBdr>
        <w:top w:val="none" w:sz="0" w:space="0" w:color="auto"/>
        <w:left w:val="none" w:sz="0" w:space="0" w:color="auto"/>
        <w:bottom w:val="none" w:sz="0" w:space="0" w:color="auto"/>
        <w:right w:val="none" w:sz="0" w:space="0" w:color="auto"/>
      </w:divBdr>
    </w:div>
    <w:div w:id="661197374">
      <w:bodyDiv w:val="1"/>
      <w:marLeft w:val="0"/>
      <w:marRight w:val="0"/>
      <w:marTop w:val="0"/>
      <w:marBottom w:val="0"/>
      <w:divBdr>
        <w:top w:val="none" w:sz="0" w:space="0" w:color="auto"/>
        <w:left w:val="none" w:sz="0" w:space="0" w:color="auto"/>
        <w:bottom w:val="none" w:sz="0" w:space="0" w:color="auto"/>
        <w:right w:val="none" w:sz="0" w:space="0" w:color="auto"/>
      </w:divBdr>
    </w:div>
    <w:div w:id="661355402">
      <w:bodyDiv w:val="1"/>
      <w:marLeft w:val="0"/>
      <w:marRight w:val="0"/>
      <w:marTop w:val="0"/>
      <w:marBottom w:val="0"/>
      <w:divBdr>
        <w:top w:val="none" w:sz="0" w:space="0" w:color="auto"/>
        <w:left w:val="none" w:sz="0" w:space="0" w:color="auto"/>
        <w:bottom w:val="none" w:sz="0" w:space="0" w:color="auto"/>
        <w:right w:val="none" w:sz="0" w:space="0" w:color="auto"/>
      </w:divBdr>
    </w:div>
    <w:div w:id="661544316">
      <w:bodyDiv w:val="1"/>
      <w:marLeft w:val="0"/>
      <w:marRight w:val="0"/>
      <w:marTop w:val="0"/>
      <w:marBottom w:val="0"/>
      <w:divBdr>
        <w:top w:val="none" w:sz="0" w:space="0" w:color="auto"/>
        <w:left w:val="none" w:sz="0" w:space="0" w:color="auto"/>
        <w:bottom w:val="none" w:sz="0" w:space="0" w:color="auto"/>
        <w:right w:val="none" w:sz="0" w:space="0" w:color="auto"/>
      </w:divBdr>
    </w:div>
    <w:div w:id="661545333">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931847">
      <w:bodyDiv w:val="1"/>
      <w:marLeft w:val="0"/>
      <w:marRight w:val="0"/>
      <w:marTop w:val="0"/>
      <w:marBottom w:val="0"/>
      <w:divBdr>
        <w:top w:val="none" w:sz="0" w:space="0" w:color="auto"/>
        <w:left w:val="none" w:sz="0" w:space="0" w:color="auto"/>
        <w:bottom w:val="none" w:sz="0" w:space="0" w:color="auto"/>
        <w:right w:val="none" w:sz="0" w:space="0" w:color="auto"/>
      </w:divBdr>
    </w:div>
    <w:div w:id="661933114">
      <w:bodyDiv w:val="1"/>
      <w:marLeft w:val="0"/>
      <w:marRight w:val="0"/>
      <w:marTop w:val="0"/>
      <w:marBottom w:val="0"/>
      <w:divBdr>
        <w:top w:val="none" w:sz="0" w:space="0" w:color="auto"/>
        <w:left w:val="none" w:sz="0" w:space="0" w:color="auto"/>
        <w:bottom w:val="none" w:sz="0" w:space="0" w:color="auto"/>
        <w:right w:val="none" w:sz="0" w:space="0" w:color="auto"/>
      </w:divBdr>
    </w:div>
    <w:div w:id="662201919">
      <w:bodyDiv w:val="1"/>
      <w:marLeft w:val="0"/>
      <w:marRight w:val="0"/>
      <w:marTop w:val="0"/>
      <w:marBottom w:val="0"/>
      <w:divBdr>
        <w:top w:val="none" w:sz="0" w:space="0" w:color="auto"/>
        <w:left w:val="none" w:sz="0" w:space="0" w:color="auto"/>
        <w:bottom w:val="none" w:sz="0" w:space="0" w:color="auto"/>
        <w:right w:val="none" w:sz="0" w:space="0" w:color="auto"/>
      </w:divBdr>
    </w:div>
    <w:div w:id="662703264">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432083">
      <w:bodyDiv w:val="1"/>
      <w:marLeft w:val="0"/>
      <w:marRight w:val="0"/>
      <w:marTop w:val="0"/>
      <w:marBottom w:val="0"/>
      <w:divBdr>
        <w:top w:val="none" w:sz="0" w:space="0" w:color="auto"/>
        <w:left w:val="none" w:sz="0" w:space="0" w:color="auto"/>
        <w:bottom w:val="none" w:sz="0" w:space="0" w:color="auto"/>
        <w:right w:val="none" w:sz="0" w:space="0" w:color="auto"/>
      </w:divBdr>
    </w:div>
    <w:div w:id="663440007">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285807">
      <w:bodyDiv w:val="1"/>
      <w:marLeft w:val="0"/>
      <w:marRight w:val="0"/>
      <w:marTop w:val="0"/>
      <w:marBottom w:val="0"/>
      <w:divBdr>
        <w:top w:val="none" w:sz="0" w:space="0" w:color="auto"/>
        <w:left w:val="none" w:sz="0" w:space="0" w:color="auto"/>
        <w:bottom w:val="none" w:sz="0" w:space="0" w:color="auto"/>
        <w:right w:val="none" w:sz="0" w:space="0" w:color="auto"/>
      </w:divBdr>
    </w:div>
    <w:div w:id="664674863">
      <w:bodyDiv w:val="1"/>
      <w:marLeft w:val="0"/>
      <w:marRight w:val="0"/>
      <w:marTop w:val="0"/>
      <w:marBottom w:val="0"/>
      <w:divBdr>
        <w:top w:val="none" w:sz="0" w:space="0" w:color="auto"/>
        <w:left w:val="none" w:sz="0" w:space="0" w:color="auto"/>
        <w:bottom w:val="none" w:sz="0" w:space="0" w:color="auto"/>
        <w:right w:val="none" w:sz="0" w:space="0" w:color="auto"/>
      </w:divBdr>
    </w:div>
    <w:div w:id="664698773">
      <w:bodyDiv w:val="1"/>
      <w:marLeft w:val="0"/>
      <w:marRight w:val="0"/>
      <w:marTop w:val="0"/>
      <w:marBottom w:val="0"/>
      <w:divBdr>
        <w:top w:val="none" w:sz="0" w:space="0" w:color="auto"/>
        <w:left w:val="none" w:sz="0" w:space="0" w:color="auto"/>
        <w:bottom w:val="none" w:sz="0" w:space="0" w:color="auto"/>
        <w:right w:val="none" w:sz="0" w:space="0" w:color="auto"/>
      </w:divBdr>
    </w:div>
    <w:div w:id="664820932">
      <w:bodyDiv w:val="1"/>
      <w:marLeft w:val="0"/>
      <w:marRight w:val="0"/>
      <w:marTop w:val="0"/>
      <w:marBottom w:val="0"/>
      <w:divBdr>
        <w:top w:val="none" w:sz="0" w:space="0" w:color="auto"/>
        <w:left w:val="none" w:sz="0" w:space="0" w:color="auto"/>
        <w:bottom w:val="none" w:sz="0" w:space="0" w:color="auto"/>
        <w:right w:val="none" w:sz="0" w:space="0" w:color="auto"/>
      </w:divBdr>
    </w:div>
    <w:div w:id="664895078">
      <w:bodyDiv w:val="1"/>
      <w:marLeft w:val="0"/>
      <w:marRight w:val="0"/>
      <w:marTop w:val="0"/>
      <w:marBottom w:val="0"/>
      <w:divBdr>
        <w:top w:val="none" w:sz="0" w:space="0" w:color="auto"/>
        <w:left w:val="none" w:sz="0" w:space="0" w:color="auto"/>
        <w:bottom w:val="none" w:sz="0" w:space="0" w:color="auto"/>
        <w:right w:val="none" w:sz="0" w:space="0" w:color="auto"/>
      </w:divBdr>
    </w:div>
    <w:div w:id="665132345">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205549">
      <w:bodyDiv w:val="1"/>
      <w:marLeft w:val="0"/>
      <w:marRight w:val="0"/>
      <w:marTop w:val="0"/>
      <w:marBottom w:val="0"/>
      <w:divBdr>
        <w:top w:val="none" w:sz="0" w:space="0" w:color="auto"/>
        <w:left w:val="none" w:sz="0" w:space="0" w:color="auto"/>
        <w:bottom w:val="none" w:sz="0" w:space="0" w:color="auto"/>
        <w:right w:val="none" w:sz="0" w:space="0" w:color="auto"/>
      </w:divBdr>
    </w:div>
    <w:div w:id="665212074">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522977">
      <w:bodyDiv w:val="1"/>
      <w:marLeft w:val="0"/>
      <w:marRight w:val="0"/>
      <w:marTop w:val="0"/>
      <w:marBottom w:val="0"/>
      <w:divBdr>
        <w:top w:val="none" w:sz="0" w:space="0" w:color="auto"/>
        <w:left w:val="none" w:sz="0" w:space="0" w:color="auto"/>
        <w:bottom w:val="none" w:sz="0" w:space="0" w:color="auto"/>
        <w:right w:val="none" w:sz="0" w:space="0" w:color="auto"/>
      </w:divBdr>
    </w:div>
    <w:div w:id="666058592">
      <w:bodyDiv w:val="1"/>
      <w:marLeft w:val="0"/>
      <w:marRight w:val="0"/>
      <w:marTop w:val="0"/>
      <w:marBottom w:val="0"/>
      <w:divBdr>
        <w:top w:val="none" w:sz="0" w:space="0" w:color="auto"/>
        <w:left w:val="none" w:sz="0" w:space="0" w:color="auto"/>
        <w:bottom w:val="none" w:sz="0" w:space="0" w:color="auto"/>
        <w:right w:val="none" w:sz="0" w:space="0" w:color="auto"/>
      </w:divBdr>
    </w:div>
    <w:div w:id="666179471">
      <w:bodyDiv w:val="1"/>
      <w:marLeft w:val="0"/>
      <w:marRight w:val="0"/>
      <w:marTop w:val="0"/>
      <w:marBottom w:val="0"/>
      <w:divBdr>
        <w:top w:val="none" w:sz="0" w:space="0" w:color="auto"/>
        <w:left w:val="none" w:sz="0" w:space="0" w:color="auto"/>
        <w:bottom w:val="none" w:sz="0" w:space="0" w:color="auto"/>
        <w:right w:val="none" w:sz="0" w:space="0" w:color="auto"/>
      </w:divBdr>
    </w:div>
    <w:div w:id="666204402">
      <w:bodyDiv w:val="1"/>
      <w:marLeft w:val="0"/>
      <w:marRight w:val="0"/>
      <w:marTop w:val="0"/>
      <w:marBottom w:val="0"/>
      <w:divBdr>
        <w:top w:val="none" w:sz="0" w:space="0" w:color="auto"/>
        <w:left w:val="none" w:sz="0" w:space="0" w:color="auto"/>
        <w:bottom w:val="none" w:sz="0" w:space="0" w:color="auto"/>
        <w:right w:val="none" w:sz="0" w:space="0" w:color="auto"/>
      </w:divBdr>
    </w:div>
    <w:div w:id="66625282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633472">
      <w:bodyDiv w:val="1"/>
      <w:marLeft w:val="0"/>
      <w:marRight w:val="0"/>
      <w:marTop w:val="0"/>
      <w:marBottom w:val="0"/>
      <w:divBdr>
        <w:top w:val="none" w:sz="0" w:space="0" w:color="auto"/>
        <w:left w:val="none" w:sz="0" w:space="0" w:color="auto"/>
        <w:bottom w:val="none" w:sz="0" w:space="0" w:color="auto"/>
        <w:right w:val="none" w:sz="0" w:space="0" w:color="auto"/>
      </w:divBdr>
    </w:div>
    <w:div w:id="666708198">
      <w:bodyDiv w:val="1"/>
      <w:marLeft w:val="0"/>
      <w:marRight w:val="0"/>
      <w:marTop w:val="0"/>
      <w:marBottom w:val="0"/>
      <w:divBdr>
        <w:top w:val="none" w:sz="0" w:space="0" w:color="auto"/>
        <w:left w:val="none" w:sz="0" w:space="0" w:color="auto"/>
        <w:bottom w:val="none" w:sz="0" w:space="0" w:color="auto"/>
        <w:right w:val="none" w:sz="0" w:space="0" w:color="auto"/>
      </w:divBdr>
    </w:div>
    <w:div w:id="666716253">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103222">
      <w:bodyDiv w:val="1"/>
      <w:marLeft w:val="0"/>
      <w:marRight w:val="0"/>
      <w:marTop w:val="0"/>
      <w:marBottom w:val="0"/>
      <w:divBdr>
        <w:top w:val="none" w:sz="0" w:space="0" w:color="auto"/>
        <w:left w:val="none" w:sz="0" w:space="0" w:color="auto"/>
        <w:bottom w:val="none" w:sz="0" w:space="0" w:color="auto"/>
        <w:right w:val="none" w:sz="0" w:space="0" w:color="auto"/>
      </w:divBdr>
    </w:div>
    <w:div w:id="667251099">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3081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8018091">
      <w:bodyDiv w:val="1"/>
      <w:marLeft w:val="0"/>
      <w:marRight w:val="0"/>
      <w:marTop w:val="0"/>
      <w:marBottom w:val="0"/>
      <w:divBdr>
        <w:top w:val="none" w:sz="0" w:space="0" w:color="auto"/>
        <w:left w:val="none" w:sz="0" w:space="0" w:color="auto"/>
        <w:bottom w:val="none" w:sz="0" w:space="0" w:color="auto"/>
        <w:right w:val="none" w:sz="0" w:space="0" w:color="auto"/>
      </w:divBdr>
    </w:div>
    <w:div w:id="668024854">
      <w:bodyDiv w:val="1"/>
      <w:marLeft w:val="0"/>
      <w:marRight w:val="0"/>
      <w:marTop w:val="0"/>
      <w:marBottom w:val="0"/>
      <w:divBdr>
        <w:top w:val="none" w:sz="0" w:space="0" w:color="auto"/>
        <w:left w:val="none" w:sz="0" w:space="0" w:color="auto"/>
        <w:bottom w:val="none" w:sz="0" w:space="0" w:color="auto"/>
        <w:right w:val="none" w:sz="0" w:space="0" w:color="auto"/>
      </w:divBdr>
    </w:div>
    <w:div w:id="668144623">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68445">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454377">
      <w:bodyDiv w:val="1"/>
      <w:marLeft w:val="0"/>
      <w:marRight w:val="0"/>
      <w:marTop w:val="0"/>
      <w:marBottom w:val="0"/>
      <w:divBdr>
        <w:top w:val="none" w:sz="0" w:space="0" w:color="auto"/>
        <w:left w:val="none" w:sz="0" w:space="0" w:color="auto"/>
        <w:bottom w:val="none" w:sz="0" w:space="0" w:color="auto"/>
        <w:right w:val="none" w:sz="0" w:space="0" w:color="auto"/>
      </w:divBdr>
    </w:div>
    <w:div w:id="670525917">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0912786">
      <w:bodyDiv w:val="1"/>
      <w:marLeft w:val="0"/>
      <w:marRight w:val="0"/>
      <w:marTop w:val="0"/>
      <w:marBottom w:val="0"/>
      <w:divBdr>
        <w:top w:val="none" w:sz="0" w:space="0" w:color="auto"/>
        <w:left w:val="none" w:sz="0" w:space="0" w:color="auto"/>
        <w:bottom w:val="none" w:sz="0" w:space="0" w:color="auto"/>
        <w:right w:val="none" w:sz="0" w:space="0" w:color="auto"/>
      </w:divBdr>
    </w:div>
    <w:div w:id="670983901">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182354">
      <w:bodyDiv w:val="1"/>
      <w:marLeft w:val="0"/>
      <w:marRight w:val="0"/>
      <w:marTop w:val="0"/>
      <w:marBottom w:val="0"/>
      <w:divBdr>
        <w:top w:val="none" w:sz="0" w:space="0" w:color="auto"/>
        <w:left w:val="none" w:sz="0" w:space="0" w:color="auto"/>
        <w:bottom w:val="none" w:sz="0" w:space="0" w:color="auto"/>
        <w:right w:val="none" w:sz="0" w:space="0" w:color="auto"/>
      </w:divBdr>
    </w:div>
    <w:div w:id="671300069">
      <w:bodyDiv w:val="1"/>
      <w:marLeft w:val="0"/>
      <w:marRight w:val="0"/>
      <w:marTop w:val="0"/>
      <w:marBottom w:val="0"/>
      <w:divBdr>
        <w:top w:val="none" w:sz="0" w:space="0" w:color="auto"/>
        <w:left w:val="none" w:sz="0" w:space="0" w:color="auto"/>
        <w:bottom w:val="none" w:sz="0" w:space="0" w:color="auto"/>
        <w:right w:val="none" w:sz="0" w:space="0" w:color="auto"/>
      </w:divBdr>
    </w:div>
    <w:div w:id="671370063">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762807">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84592">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2948667">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259900">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6083">
      <w:bodyDiv w:val="1"/>
      <w:marLeft w:val="0"/>
      <w:marRight w:val="0"/>
      <w:marTop w:val="0"/>
      <w:marBottom w:val="0"/>
      <w:divBdr>
        <w:top w:val="none" w:sz="0" w:space="0" w:color="auto"/>
        <w:left w:val="none" w:sz="0" w:space="0" w:color="auto"/>
        <w:bottom w:val="none" w:sz="0" w:space="0" w:color="auto"/>
        <w:right w:val="none" w:sz="0" w:space="0" w:color="auto"/>
      </w:divBdr>
    </w:div>
    <w:div w:id="673607182">
      <w:bodyDiv w:val="1"/>
      <w:marLeft w:val="0"/>
      <w:marRight w:val="0"/>
      <w:marTop w:val="0"/>
      <w:marBottom w:val="0"/>
      <w:divBdr>
        <w:top w:val="none" w:sz="0" w:space="0" w:color="auto"/>
        <w:left w:val="none" w:sz="0" w:space="0" w:color="auto"/>
        <w:bottom w:val="none" w:sz="0" w:space="0" w:color="auto"/>
        <w:right w:val="none" w:sz="0" w:space="0" w:color="auto"/>
      </w:divBdr>
    </w:div>
    <w:div w:id="67364928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4189919">
      <w:bodyDiv w:val="1"/>
      <w:marLeft w:val="0"/>
      <w:marRight w:val="0"/>
      <w:marTop w:val="0"/>
      <w:marBottom w:val="0"/>
      <w:divBdr>
        <w:top w:val="none" w:sz="0" w:space="0" w:color="auto"/>
        <w:left w:val="none" w:sz="0" w:space="0" w:color="auto"/>
        <w:bottom w:val="none" w:sz="0" w:space="0" w:color="auto"/>
        <w:right w:val="none" w:sz="0" w:space="0" w:color="auto"/>
      </w:divBdr>
    </w:div>
    <w:div w:id="674646430">
      <w:bodyDiv w:val="1"/>
      <w:marLeft w:val="0"/>
      <w:marRight w:val="0"/>
      <w:marTop w:val="0"/>
      <w:marBottom w:val="0"/>
      <w:divBdr>
        <w:top w:val="none" w:sz="0" w:space="0" w:color="auto"/>
        <w:left w:val="none" w:sz="0" w:space="0" w:color="auto"/>
        <w:bottom w:val="none" w:sz="0" w:space="0" w:color="auto"/>
        <w:right w:val="none" w:sz="0" w:space="0" w:color="auto"/>
      </w:divBdr>
    </w:div>
    <w:div w:id="675033069">
      <w:bodyDiv w:val="1"/>
      <w:marLeft w:val="0"/>
      <w:marRight w:val="0"/>
      <w:marTop w:val="0"/>
      <w:marBottom w:val="0"/>
      <w:divBdr>
        <w:top w:val="none" w:sz="0" w:space="0" w:color="auto"/>
        <w:left w:val="none" w:sz="0" w:space="0" w:color="auto"/>
        <w:bottom w:val="none" w:sz="0" w:space="0" w:color="auto"/>
        <w:right w:val="none" w:sz="0" w:space="0" w:color="auto"/>
      </w:divBdr>
    </w:div>
    <w:div w:id="67522987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5814574">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348713">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731890">
      <w:bodyDiv w:val="1"/>
      <w:marLeft w:val="0"/>
      <w:marRight w:val="0"/>
      <w:marTop w:val="0"/>
      <w:marBottom w:val="0"/>
      <w:divBdr>
        <w:top w:val="none" w:sz="0" w:space="0" w:color="auto"/>
        <w:left w:val="none" w:sz="0" w:space="0" w:color="auto"/>
        <w:bottom w:val="none" w:sz="0" w:space="0" w:color="auto"/>
        <w:right w:val="none" w:sz="0" w:space="0" w:color="auto"/>
      </w:divBdr>
    </w:div>
    <w:div w:id="677734851">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8145">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655039">
      <w:bodyDiv w:val="1"/>
      <w:marLeft w:val="0"/>
      <w:marRight w:val="0"/>
      <w:marTop w:val="0"/>
      <w:marBottom w:val="0"/>
      <w:divBdr>
        <w:top w:val="none" w:sz="0" w:space="0" w:color="auto"/>
        <w:left w:val="none" w:sz="0" w:space="0" w:color="auto"/>
        <w:bottom w:val="none" w:sz="0" w:space="0" w:color="auto"/>
        <w:right w:val="none" w:sz="0" w:space="0" w:color="auto"/>
      </w:divBdr>
    </w:div>
    <w:div w:id="679159621">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626311">
      <w:bodyDiv w:val="1"/>
      <w:marLeft w:val="0"/>
      <w:marRight w:val="0"/>
      <w:marTop w:val="0"/>
      <w:marBottom w:val="0"/>
      <w:divBdr>
        <w:top w:val="none" w:sz="0" w:space="0" w:color="auto"/>
        <w:left w:val="none" w:sz="0" w:space="0" w:color="auto"/>
        <w:bottom w:val="none" w:sz="0" w:space="0" w:color="auto"/>
        <w:right w:val="none" w:sz="0" w:space="0" w:color="auto"/>
      </w:divBdr>
    </w:div>
    <w:div w:id="679965851">
      <w:bodyDiv w:val="1"/>
      <w:marLeft w:val="0"/>
      <w:marRight w:val="0"/>
      <w:marTop w:val="0"/>
      <w:marBottom w:val="0"/>
      <w:divBdr>
        <w:top w:val="none" w:sz="0" w:space="0" w:color="auto"/>
        <w:left w:val="none" w:sz="0" w:space="0" w:color="auto"/>
        <w:bottom w:val="none" w:sz="0" w:space="0" w:color="auto"/>
        <w:right w:val="none" w:sz="0" w:space="0" w:color="auto"/>
      </w:divBdr>
    </w:div>
    <w:div w:id="680201026">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68752">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0745084">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711807">
      <w:bodyDiv w:val="1"/>
      <w:marLeft w:val="0"/>
      <w:marRight w:val="0"/>
      <w:marTop w:val="0"/>
      <w:marBottom w:val="0"/>
      <w:divBdr>
        <w:top w:val="none" w:sz="0" w:space="0" w:color="auto"/>
        <w:left w:val="none" w:sz="0" w:space="0" w:color="auto"/>
        <w:bottom w:val="none" w:sz="0" w:space="0" w:color="auto"/>
        <w:right w:val="none" w:sz="0" w:space="0" w:color="auto"/>
      </w:divBdr>
    </w:div>
    <w:div w:id="681858718">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169961">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017187">
      <w:bodyDiv w:val="1"/>
      <w:marLeft w:val="0"/>
      <w:marRight w:val="0"/>
      <w:marTop w:val="0"/>
      <w:marBottom w:val="0"/>
      <w:divBdr>
        <w:top w:val="none" w:sz="0" w:space="0" w:color="auto"/>
        <w:left w:val="none" w:sz="0" w:space="0" w:color="auto"/>
        <w:bottom w:val="none" w:sz="0" w:space="0" w:color="auto"/>
        <w:right w:val="none" w:sz="0" w:space="0" w:color="auto"/>
      </w:divBdr>
    </w:div>
    <w:div w:id="683090086">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752323">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3944811">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864296">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133776">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644127">
      <w:bodyDiv w:val="1"/>
      <w:marLeft w:val="0"/>
      <w:marRight w:val="0"/>
      <w:marTop w:val="0"/>
      <w:marBottom w:val="0"/>
      <w:divBdr>
        <w:top w:val="none" w:sz="0" w:space="0" w:color="auto"/>
        <w:left w:val="none" w:sz="0" w:space="0" w:color="auto"/>
        <w:bottom w:val="none" w:sz="0" w:space="0" w:color="auto"/>
        <w:right w:val="none" w:sz="0" w:space="0" w:color="auto"/>
      </w:divBdr>
    </w:div>
    <w:div w:id="685787219">
      <w:bodyDiv w:val="1"/>
      <w:marLeft w:val="0"/>
      <w:marRight w:val="0"/>
      <w:marTop w:val="0"/>
      <w:marBottom w:val="0"/>
      <w:divBdr>
        <w:top w:val="none" w:sz="0" w:space="0" w:color="auto"/>
        <w:left w:val="none" w:sz="0" w:space="0" w:color="auto"/>
        <w:bottom w:val="none" w:sz="0" w:space="0" w:color="auto"/>
        <w:right w:val="none" w:sz="0" w:space="0" w:color="auto"/>
      </w:divBdr>
    </w:div>
    <w:div w:id="685980973">
      <w:bodyDiv w:val="1"/>
      <w:marLeft w:val="0"/>
      <w:marRight w:val="0"/>
      <w:marTop w:val="0"/>
      <w:marBottom w:val="0"/>
      <w:divBdr>
        <w:top w:val="none" w:sz="0" w:space="0" w:color="auto"/>
        <w:left w:val="none" w:sz="0" w:space="0" w:color="auto"/>
        <w:bottom w:val="none" w:sz="0" w:space="0" w:color="auto"/>
        <w:right w:val="none" w:sz="0" w:space="0" w:color="auto"/>
      </w:divBdr>
    </w:div>
    <w:div w:id="685983907">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171909">
      <w:bodyDiv w:val="1"/>
      <w:marLeft w:val="0"/>
      <w:marRight w:val="0"/>
      <w:marTop w:val="0"/>
      <w:marBottom w:val="0"/>
      <w:divBdr>
        <w:top w:val="none" w:sz="0" w:space="0" w:color="auto"/>
        <w:left w:val="none" w:sz="0" w:space="0" w:color="auto"/>
        <w:bottom w:val="none" w:sz="0" w:space="0" w:color="auto"/>
        <w:right w:val="none" w:sz="0" w:space="0" w:color="auto"/>
      </w:divBdr>
    </w:div>
    <w:div w:id="686567546">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096918">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63626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1095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41994">
      <w:bodyDiv w:val="1"/>
      <w:marLeft w:val="0"/>
      <w:marRight w:val="0"/>
      <w:marTop w:val="0"/>
      <w:marBottom w:val="0"/>
      <w:divBdr>
        <w:top w:val="none" w:sz="0" w:space="0" w:color="auto"/>
        <w:left w:val="none" w:sz="0" w:space="0" w:color="auto"/>
        <w:bottom w:val="none" w:sz="0" w:space="0" w:color="auto"/>
        <w:right w:val="none" w:sz="0" w:space="0" w:color="auto"/>
      </w:divBdr>
    </w:div>
    <w:div w:id="689255050">
      <w:bodyDiv w:val="1"/>
      <w:marLeft w:val="0"/>
      <w:marRight w:val="0"/>
      <w:marTop w:val="0"/>
      <w:marBottom w:val="0"/>
      <w:divBdr>
        <w:top w:val="none" w:sz="0" w:space="0" w:color="auto"/>
        <w:left w:val="none" w:sz="0" w:space="0" w:color="auto"/>
        <w:bottom w:val="none" w:sz="0" w:space="0" w:color="auto"/>
        <w:right w:val="none" w:sz="0" w:space="0" w:color="auto"/>
      </w:divBdr>
    </w:div>
    <w:div w:id="689336697">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033163">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379273">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225210">
      <w:bodyDiv w:val="1"/>
      <w:marLeft w:val="0"/>
      <w:marRight w:val="0"/>
      <w:marTop w:val="0"/>
      <w:marBottom w:val="0"/>
      <w:divBdr>
        <w:top w:val="none" w:sz="0" w:space="0" w:color="auto"/>
        <w:left w:val="none" w:sz="0" w:space="0" w:color="auto"/>
        <w:bottom w:val="none" w:sz="0" w:space="0" w:color="auto"/>
        <w:right w:val="none" w:sz="0" w:space="0" w:color="auto"/>
      </w:divBdr>
    </w:div>
    <w:div w:id="69149039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805815">
      <w:bodyDiv w:val="1"/>
      <w:marLeft w:val="0"/>
      <w:marRight w:val="0"/>
      <w:marTop w:val="0"/>
      <w:marBottom w:val="0"/>
      <w:divBdr>
        <w:top w:val="none" w:sz="0" w:space="0" w:color="auto"/>
        <w:left w:val="none" w:sz="0" w:space="0" w:color="auto"/>
        <w:bottom w:val="none" w:sz="0" w:space="0" w:color="auto"/>
        <w:right w:val="none" w:sz="0" w:space="0" w:color="auto"/>
      </w:divBdr>
    </w:div>
    <w:div w:id="691806261">
      <w:bodyDiv w:val="1"/>
      <w:marLeft w:val="0"/>
      <w:marRight w:val="0"/>
      <w:marTop w:val="0"/>
      <w:marBottom w:val="0"/>
      <w:divBdr>
        <w:top w:val="none" w:sz="0" w:space="0" w:color="auto"/>
        <w:left w:val="none" w:sz="0" w:space="0" w:color="auto"/>
        <w:bottom w:val="none" w:sz="0" w:space="0" w:color="auto"/>
        <w:right w:val="none" w:sz="0" w:space="0" w:color="auto"/>
      </w:divBdr>
    </w:div>
    <w:div w:id="691878387">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414121">
      <w:bodyDiv w:val="1"/>
      <w:marLeft w:val="0"/>
      <w:marRight w:val="0"/>
      <w:marTop w:val="0"/>
      <w:marBottom w:val="0"/>
      <w:divBdr>
        <w:top w:val="none" w:sz="0" w:space="0" w:color="auto"/>
        <w:left w:val="none" w:sz="0" w:space="0" w:color="auto"/>
        <w:bottom w:val="none" w:sz="0" w:space="0" w:color="auto"/>
        <w:right w:val="none" w:sz="0" w:space="0" w:color="auto"/>
      </w:divBdr>
    </w:div>
    <w:div w:id="692465334">
      <w:bodyDiv w:val="1"/>
      <w:marLeft w:val="0"/>
      <w:marRight w:val="0"/>
      <w:marTop w:val="0"/>
      <w:marBottom w:val="0"/>
      <w:divBdr>
        <w:top w:val="none" w:sz="0" w:space="0" w:color="auto"/>
        <w:left w:val="none" w:sz="0" w:space="0" w:color="auto"/>
        <w:bottom w:val="none" w:sz="0" w:space="0" w:color="auto"/>
        <w:right w:val="none" w:sz="0" w:space="0" w:color="auto"/>
      </w:divBdr>
    </w:div>
    <w:div w:id="692652419">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27128">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3969509">
      <w:bodyDiv w:val="1"/>
      <w:marLeft w:val="0"/>
      <w:marRight w:val="0"/>
      <w:marTop w:val="0"/>
      <w:marBottom w:val="0"/>
      <w:divBdr>
        <w:top w:val="none" w:sz="0" w:space="0" w:color="auto"/>
        <w:left w:val="none" w:sz="0" w:space="0" w:color="auto"/>
        <w:bottom w:val="none" w:sz="0" w:space="0" w:color="auto"/>
        <w:right w:val="none" w:sz="0" w:space="0" w:color="auto"/>
      </w:divBdr>
    </w:div>
    <w:div w:id="693993389">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385875">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03718">
      <w:bodyDiv w:val="1"/>
      <w:marLeft w:val="0"/>
      <w:marRight w:val="0"/>
      <w:marTop w:val="0"/>
      <w:marBottom w:val="0"/>
      <w:divBdr>
        <w:top w:val="none" w:sz="0" w:space="0" w:color="auto"/>
        <w:left w:val="none" w:sz="0" w:space="0" w:color="auto"/>
        <w:bottom w:val="none" w:sz="0" w:space="0" w:color="auto"/>
        <w:right w:val="none" w:sz="0" w:space="0" w:color="auto"/>
      </w:divBdr>
    </w:div>
    <w:div w:id="695500123">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623021">
      <w:bodyDiv w:val="1"/>
      <w:marLeft w:val="0"/>
      <w:marRight w:val="0"/>
      <w:marTop w:val="0"/>
      <w:marBottom w:val="0"/>
      <w:divBdr>
        <w:top w:val="none" w:sz="0" w:space="0" w:color="auto"/>
        <w:left w:val="none" w:sz="0" w:space="0" w:color="auto"/>
        <w:bottom w:val="none" w:sz="0" w:space="0" w:color="auto"/>
        <w:right w:val="none" w:sz="0" w:space="0" w:color="auto"/>
      </w:divBdr>
    </w:div>
    <w:div w:id="695813390">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2475">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44363">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08405">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855673">
      <w:bodyDiv w:val="1"/>
      <w:marLeft w:val="0"/>
      <w:marRight w:val="0"/>
      <w:marTop w:val="0"/>
      <w:marBottom w:val="0"/>
      <w:divBdr>
        <w:top w:val="none" w:sz="0" w:space="0" w:color="auto"/>
        <w:left w:val="none" w:sz="0" w:space="0" w:color="auto"/>
        <w:bottom w:val="none" w:sz="0" w:space="0" w:color="auto"/>
        <w:right w:val="none" w:sz="0" w:space="0" w:color="auto"/>
      </w:divBdr>
    </w:div>
    <w:div w:id="697855752">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166954">
      <w:bodyDiv w:val="1"/>
      <w:marLeft w:val="0"/>
      <w:marRight w:val="0"/>
      <w:marTop w:val="0"/>
      <w:marBottom w:val="0"/>
      <w:divBdr>
        <w:top w:val="none" w:sz="0" w:space="0" w:color="auto"/>
        <w:left w:val="none" w:sz="0" w:space="0" w:color="auto"/>
        <w:bottom w:val="none" w:sz="0" w:space="0" w:color="auto"/>
        <w:right w:val="none" w:sz="0" w:space="0" w:color="auto"/>
      </w:divBdr>
    </w:div>
    <w:div w:id="698432030">
      <w:bodyDiv w:val="1"/>
      <w:marLeft w:val="0"/>
      <w:marRight w:val="0"/>
      <w:marTop w:val="0"/>
      <w:marBottom w:val="0"/>
      <w:divBdr>
        <w:top w:val="none" w:sz="0" w:space="0" w:color="auto"/>
        <w:left w:val="none" w:sz="0" w:space="0" w:color="auto"/>
        <w:bottom w:val="none" w:sz="0" w:space="0" w:color="auto"/>
        <w:right w:val="none" w:sz="0" w:space="0" w:color="auto"/>
      </w:divBdr>
    </w:div>
    <w:div w:id="69850971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9086086">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7968">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324482">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515144">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5765">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0908092">
      <w:bodyDiv w:val="1"/>
      <w:marLeft w:val="0"/>
      <w:marRight w:val="0"/>
      <w:marTop w:val="0"/>
      <w:marBottom w:val="0"/>
      <w:divBdr>
        <w:top w:val="none" w:sz="0" w:space="0" w:color="auto"/>
        <w:left w:val="none" w:sz="0" w:space="0" w:color="auto"/>
        <w:bottom w:val="none" w:sz="0" w:space="0" w:color="auto"/>
        <w:right w:val="none" w:sz="0" w:space="0" w:color="auto"/>
      </w:divBdr>
    </w:div>
    <w:div w:id="701131676">
      <w:bodyDiv w:val="1"/>
      <w:marLeft w:val="0"/>
      <w:marRight w:val="0"/>
      <w:marTop w:val="0"/>
      <w:marBottom w:val="0"/>
      <w:divBdr>
        <w:top w:val="none" w:sz="0" w:space="0" w:color="auto"/>
        <w:left w:val="none" w:sz="0" w:space="0" w:color="auto"/>
        <w:bottom w:val="none" w:sz="0" w:space="0" w:color="auto"/>
        <w:right w:val="none" w:sz="0" w:space="0" w:color="auto"/>
      </w:divBdr>
    </w:div>
    <w:div w:id="701133234">
      <w:bodyDiv w:val="1"/>
      <w:marLeft w:val="0"/>
      <w:marRight w:val="0"/>
      <w:marTop w:val="0"/>
      <w:marBottom w:val="0"/>
      <w:divBdr>
        <w:top w:val="none" w:sz="0" w:space="0" w:color="auto"/>
        <w:left w:val="none" w:sz="0" w:space="0" w:color="auto"/>
        <w:bottom w:val="none" w:sz="0" w:space="0" w:color="auto"/>
        <w:right w:val="none" w:sz="0" w:space="0" w:color="auto"/>
      </w:divBdr>
    </w:div>
    <w:div w:id="701176130">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050803">
      <w:bodyDiv w:val="1"/>
      <w:marLeft w:val="0"/>
      <w:marRight w:val="0"/>
      <w:marTop w:val="0"/>
      <w:marBottom w:val="0"/>
      <w:divBdr>
        <w:top w:val="none" w:sz="0" w:space="0" w:color="auto"/>
        <w:left w:val="none" w:sz="0" w:space="0" w:color="auto"/>
        <w:bottom w:val="none" w:sz="0" w:space="0" w:color="auto"/>
        <w:right w:val="none" w:sz="0" w:space="0" w:color="auto"/>
      </w:divBdr>
    </w:div>
    <w:div w:id="702093272">
      <w:bodyDiv w:val="1"/>
      <w:marLeft w:val="0"/>
      <w:marRight w:val="0"/>
      <w:marTop w:val="0"/>
      <w:marBottom w:val="0"/>
      <w:divBdr>
        <w:top w:val="none" w:sz="0" w:space="0" w:color="auto"/>
        <w:left w:val="none" w:sz="0" w:space="0" w:color="auto"/>
        <w:bottom w:val="none" w:sz="0" w:space="0" w:color="auto"/>
        <w:right w:val="none" w:sz="0" w:space="0" w:color="auto"/>
      </w:divBdr>
    </w:div>
    <w:div w:id="702437061">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47988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4671187">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5059576">
      <w:bodyDiv w:val="1"/>
      <w:marLeft w:val="0"/>
      <w:marRight w:val="0"/>
      <w:marTop w:val="0"/>
      <w:marBottom w:val="0"/>
      <w:divBdr>
        <w:top w:val="none" w:sz="0" w:space="0" w:color="auto"/>
        <w:left w:val="none" w:sz="0" w:space="0" w:color="auto"/>
        <w:bottom w:val="none" w:sz="0" w:space="0" w:color="auto"/>
        <w:right w:val="none" w:sz="0" w:space="0" w:color="auto"/>
      </w:divBdr>
    </w:div>
    <w:div w:id="705102324">
      <w:bodyDiv w:val="1"/>
      <w:marLeft w:val="0"/>
      <w:marRight w:val="0"/>
      <w:marTop w:val="0"/>
      <w:marBottom w:val="0"/>
      <w:divBdr>
        <w:top w:val="none" w:sz="0" w:space="0" w:color="auto"/>
        <w:left w:val="none" w:sz="0" w:space="0" w:color="auto"/>
        <w:bottom w:val="none" w:sz="0" w:space="0" w:color="auto"/>
        <w:right w:val="none" w:sz="0" w:space="0" w:color="auto"/>
      </w:divBdr>
    </w:div>
    <w:div w:id="705565504">
      <w:bodyDiv w:val="1"/>
      <w:marLeft w:val="0"/>
      <w:marRight w:val="0"/>
      <w:marTop w:val="0"/>
      <w:marBottom w:val="0"/>
      <w:divBdr>
        <w:top w:val="none" w:sz="0" w:space="0" w:color="auto"/>
        <w:left w:val="none" w:sz="0" w:space="0" w:color="auto"/>
        <w:bottom w:val="none" w:sz="0" w:space="0" w:color="auto"/>
        <w:right w:val="none" w:sz="0" w:space="0" w:color="auto"/>
      </w:divBdr>
    </w:div>
    <w:div w:id="705713841">
      <w:bodyDiv w:val="1"/>
      <w:marLeft w:val="0"/>
      <w:marRight w:val="0"/>
      <w:marTop w:val="0"/>
      <w:marBottom w:val="0"/>
      <w:divBdr>
        <w:top w:val="none" w:sz="0" w:space="0" w:color="auto"/>
        <w:left w:val="none" w:sz="0" w:space="0" w:color="auto"/>
        <w:bottom w:val="none" w:sz="0" w:space="0" w:color="auto"/>
        <w:right w:val="none" w:sz="0" w:space="0" w:color="auto"/>
      </w:divBdr>
    </w:div>
    <w:div w:id="705764292">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417067">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535800">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652774">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693008">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0151770">
      <w:bodyDiv w:val="1"/>
      <w:marLeft w:val="0"/>
      <w:marRight w:val="0"/>
      <w:marTop w:val="0"/>
      <w:marBottom w:val="0"/>
      <w:divBdr>
        <w:top w:val="none" w:sz="0" w:space="0" w:color="auto"/>
        <w:left w:val="none" w:sz="0" w:space="0" w:color="auto"/>
        <w:bottom w:val="none" w:sz="0" w:space="0" w:color="auto"/>
        <w:right w:val="none" w:sz="0" w:space="0" w:color="auto"/>
      </w:divBdr>
    </w:div>
    <w:div w:id="710571769">
      <w:bodyDiv w:val="1"/>
      <w:marLeft w:val="0"/>
      <w:marRight w:val="0"/>
      <w:marTop w:val="0"/>
      <w:marBottom w:val="0"/>
      <w:divBdr>
        <w:top w:val="none" w:sz="0" w:space="0" w:color="auto"/>
        <w:left w:val="none" w:sz="0" w:space="0" w:color="auto"/>
        <w:bottom w:val="none" w:sz="0" w:space="0" w:color="auto"/>
        <w:right w:val="none" w:sz="0" w:space="0" w:color="auto"/>
      </w:divBdr>
    </w:div>
    <w:div w:id="710689756">
      <w:bodyDiv w:val="1"/>
      <w:marLeft w:val="0"/>
      <w:marRight w:val="0"/>
      <w:marTop w:val="0"/>
      <w:marBottom w:val="0"/>
      <w:divBdr>
        <w:top w:val="none" w:sz="0" w:space="0" w:color="auto"/>
        <w:left w:val="none" w:sz="0" w:space="0" w:color="auto"/>
        <w:bottom w:val="none" w:sz="0" w:space="0" w:color="auto"/>
        <w:right w:val="none" w:sz="0" w:space="0" w:color="auto"/>
      </w:divBdr>
    </w:div>
    <w:div w:id="710690572">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342750">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734454">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463592">
      <w:bodyDiv w:val="1"/>
      <w:marLeft w:val="0"/>
      <w:marRight w:val="0"/>
      <w:marTop w:val="0"/>
      <w:marBottom w:val="0"/>
      <w:divBdr>
        <w:top w:val="none" w:sz="0" w:space="0" w:color="auto"/>
        <w:left w:val="none" w:sz="0" w:space="0" w:color="auto"/>
        <w:bottom w:val="none" w:sz="0" w:space="0" w:color="auto"/>
        <w:right w:val="none" w:sz="0" w:space="0" w:color="auto"/>
      </w:divBdr>
    </w:div>
    <w:div w:id="712581068">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238815">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505457">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130406">
      <w:bodyDiv w:val="1"/>
      <w:marLeft w:val="0"/>
      <w:marRight w:val="0"/>
      <w:marTop w:val="0"/>
      <w:marBottom w:val="0"/>
      <w:divBdr>
        <w:top w:val="none" w:sz="0" w:space="0" w:color="auto"/>
        <w:left w:val="none" w:sz="0" w:space="0" w:color="auto"/>
        <w:bottom w:val="none" w:sz="0" w:space="0" w:color="auto"/>
        <w:right w:val="none" w:sz="0" w:space="0" w:color="auto"/>
      </w:divBdr>
    </w:div>
    <w:div w:id="715200896">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397641">
      <w:bodyDiv w:val="1"/>
      <w:marLeft w:val="0"/>
      <w:marRight w:val="0"/>
      <w:marTop w:val="0"/>
      <w:marBottom w:val="0"/>
      <w:divBdr>
        <w:top w:val="none" w:sz="0" w:space="0" w:color="auto"/>
        <w:left w:val="none" w:sz="0" w:space="0" w:color="auto"/>
        <w:bottom w:val="none" w:sz="0" w:space="0" w:color="auto"/>
        <w:right w:val="none" w:sz="0" w:space="0" w:color="auto"/>
      </w:divBdr>
    </w:div>
    <w:div w:id="715589076">
      <w:bodyDiv w:val="1"/>
      <w:marLeft w:val="0"/>
      <w:marRight w:val="0"/>
      <w:marTop w:val="0"/>
      <w:marBottom w:val="0"/>
      <w:divBdr>
        <w:top w:val="none" w:sz="0" w:space="0" w:color="auto"/>
        <w:left w:val="none" w:sz="0" w:space="0" w:color="auto"/>
        <w:bottom w:val="none" w:sz="0" w:space="0" w:color="auto"/>
        <w:right w:val="none" w:sz="0" w:space="0" w:color="auto"/>
      </w:divBdr>
    </w:div>
    <w:div w:id="715740220">
      <w:bodyDiv w:val="1"/>
      <w:marLeft w:val="0"/>
      <w:marRight w:val="0"/>
      <w:marTop w:val="0"/>
      <w:marBottom w:val="0"/>
      <w:divBdr>
        <w:top w:val="none" w:sz="0" w:space="0" w:color="auto"/>
        <w:left w:val="none" w:sz="0" w:space="0" w:color="auto"/>
        <w:bottom w:val="none" w:sz="0" w:space="0" w:color="auto"/>
        <w:right w:val="none" w:sz="0" w:space="0" w:color="auto"/>
      </w:divBdr>
    </w:div>
    <w:div w:id="716122106">
      <w:bodyDiv w:val="1"/>
      <w:marLeft w:val="0"/>
      <w:marRight w:val="0"/>
      <w:marTop w:val="0"/>
      <w:marBottom w:val="0"/>
      <w:divBdr>
        <w:top w:val="none" w:sz="0" w:space="0" w:color="auto"/>
        <w:left w:val="none" w:sz="0" w:space="0" w:color="auto"/>
        <w:bottom w:val="none" w:sz="0" w:space="0" w:color="auto"/>
        <w:right w:val="none" w:sz="0" w:space="0" w:color="auto"/>
      </w:divBdr>
    </w:div>
    <w:div w:id="716658439">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974732">
      <w:bodyDiv w:val="1"/>
      <w:marLeft w:val="0"/>
      <w:marRight w:val="0"/>
      <w:marTop w:val="0"/>
      <w:marBottom w:val="0"/>
      <w:divBdr>
        <w:top w:val="none" w:sz="0" w:space="0" w:color="auto"/>
        <w:left w:val="none" w:sz="0" w:space="0" w:color="auto"/>
        <w:bottom w:val="none" w:sz="0" w:space="0" w:color="auto"/>
        <w:right w:val="none" w:sz="0" w:space="0" w:color="auto"/>
      </w:divBdr>
    </w:div>
    <w:div w:id="717243766">
      <w:bodyDiv w:val="1"/>
      <w:marLeft w:val="0"/>
      <w:marRight w:val="0"/>
      <w:marTop w:val="0"/>
      <w:marBottom w:val="0"/>
      <w:divBdr>
        <w:top w:val="none" w:sz="0" w:space="0" w:color="auto"/>
        <w:left w:val="none" w:sz="0" w:space="0" w:color="auto"/>
        <w:bottom w:val="none" w:sz="0" w:space="0" w:color="auto"/>
        <w:right w:val="none" w:sz="0" w:space="0" w:color="auto"/>
      </w:divBdr>
    </w:div>
    <w:div w:id="717358087">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7703359">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629014">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326558">
      <w:bodyDiv w:val="1"/>
      <w:marLeft w:val="0"/>
      <w:marRight w:val="0"/>
      <w:marTop w:val="0"/>
      <w:marBottom w:val="0"/>
      <w:divBdr>
        <w:top w:val="none" w:sz="0" w:space="0" w:color="auto"/>
        <w:left w:val="none" w:sz="0" w:space="0" w:color="auto"/>
        <w:bottom w:val="none" w:sz="0" w:space="0" w:color="auto"/>
        <w:right w:val="none" w:sz="0" w:space="0" w:color="auto"/>
      </w:divBdr>
    </w:div>
    <w:div w:id="719398860">
      <w:bodyDiv w:val="1"/>
      <w:marLeft w:val="0"/>
      <w:marRight w:val="0"/>
      <w:marTop w:val="0"/>
      <w:marBottom w:val="0"/>
      <w:divBdr>
        <w:top w:val="none" w:sz="0" w:space="0" w:color="auto"/>
        <w:left w:val="none" w:sz="0" w:space="0" w:color="auto"/>
        <w:bottom w:val="none" w:sz="0" w:space="0" w:color="auto"/>
        <w:right w:val="none" w:sz="0" w:space="0" w:color="auto"/>
      </w:divBdr>
    </w:div>
    <w:div w:id="719477823">
      <w:bodyDiv w:val="1"/>
      <w:marLeft w:val="0"/>
      <w:marRight w:val="0"/>
      <w:marTop w:val="0"/>
      <w:marBottom w:val="0"/>
      <w:divBdr>
        <w:top w:val="none" w:sz="0" w:space="0" w:color="auto"/>
        <w:left w:val="none" w:sz="0" w:space="0" w:color="auto"/>
        <w:bottom w:val="none" w:sz="0" w:space="0" w:color="auto"/>
        <w:right w:val="none" w:sz="0" w:space="0" w:color="auto"/>
      </w:divBdr>
    </w:div>
    <w:div w:id="719481486">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743058">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053699">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372708">
      <w:bodyDiv w:val="1"/>
      <w:marLeft w:val="0"/>
      <w:marRight w:val="0"/>
      <w:marTop w:val="0"/>
      <w:marBottom w:val="0"/>
      <w:divBdr>
        <w:top w:val="none" w:sz="0" w:space="0" w:color="auto"/>
        <w:left w:val="none" w:sz="0" w:space="0" w:color="auto"/>
        <w:bottom w:val="none" w:sz="0" w:space="0" w:color="auto"/>
        <w:right w:val="none" w:sz="0" w:space="0" w:color="auto"/>
      </w:divBdr>
    </w:div>
    <w:div w:id="720598292">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0903142">
      <w:bodyDiv w:val="1"/>
      <w:marLeft w:val="0"/>
      <w:marRight w:val="0"/>
      <w:marTop w:val="0"/>
      <w:marBottom w:val="0"/>
      <w:divBdr>
        <w:top w:val="none" w:sz="0" w:space="0" w:color="auto"/>
        <w:left w:val="none" w:sz="0" w:space="0" w:color="auto"/>
        <w:bottom w:val="none" w:sz="0" w:space="0" w:color="auto"/>
        <w:right w:val="none" w:sz="0" w:space="0" w:color="auto"/>
      </w:divBdr>
    </w:div>
    <w:div w:id="721490100">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949706">
      <w:bodyDiv w:val="1"/>
      <w:marLeft w:val="0"/>
      <w:marRight w:val="0"/>
      <w:marTop w:val="0"/>
      <w:marBottom w:val="0"/>
      <w:divBdr>
        <w:top w:val="none" w:sz="0" w:space="0" w:color="auto"/>
        <w:left w:val="none" w:sz="0" w:space="0" w:color="auto"/>
        <w:bottom w:val="none" w:sz="0" w:space="0" w:color="auto"/>
        <w:right w:val="none" w:sz="0" w:space="0" w:color="auto"/>
      </w:divBdr>
    </w:div>
    <w:div w:id="722102776">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13196">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69611">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31236">
      <w:bodyDiv w:val="1"/>
      <w:marLeft w:val="0"/>
      <w:marRight w:val="0"/>
      <w:marTop w:val="0"/>
      <w:marBottom w:val="0"/>
      <w:divBdr>
        <w:top w:val="none" w:sz="0" w:space="0" w:color="auto"/>
        <w:left w:val="none" w:sz="0" w:space="0" w:color="auto"/>
        <w:bottom w:val="none" w:sz="0" w:space="0" w:color="auto"/>
        <w:right w:val="none" w:sz="0" w:space="0" w:color="auto"/>
      </w:divBdr>
    </w:div>
    <w:div w:id="724371172">
      <w:bodyDiv w:val="1"/>
      <w:marLeft w:val="0"/>
      <w:marRight w:val="0"/>
      <w:marTop w:val="0"/>
      <w:marBottom w:val="0"/>
      <w:divBdr>
        <w:top w:val="none" w:sz="0" w:space="0" w:color="auto"/>
        <w:left w:val="none" w:sz="0" w:space="0" w:color="auto"/>
        <w:bottom w:val="none" w:sz="0" w:space="0" w:color="auto"/>
        <w:right w:val="none" w:sz="0" w:space="0" w:color="auto"/>
      </w:divBdr>
    </w:div>
    <w:div w:id="724372289">
      <w:bodyDiv w:val="1"/>
      <w:marLeft w:val="0"/>
      <w:marRight w:val="0"/>
      <w:marTop w:val="0"/>
      <w:marBottom w:val="0"/>
      <w:divBdr>
        <w:top w:val="none" w:sz="0" w:space="0" w:color="auto"/>
        <w:left w:val="none" w:sz="0" w:space="0" w:color="auto"/>
        <w:bottom w:val="none" w:sz="0" w:space="0" w:color="auto"/>
        <w:right w:val="none" w:sz="0" w:space="0" w:color="auto"/>
      </w:divBdr>
    </w:div>
    <w:div w:id="724568967">
      <w:bodyDiv w:val="1"/>
      <w:marLeft w:val="0"/>
      <w:marRight w:val="0"/>
      <w:marTop w:val="0"/>
      <w:marBottom w:val="0"/>
      <w:divBdr>
        <w:top w:val="none" w:sz="0" w:space="0" w:color="auto"/>
        <w:left w:val="none" w:sz="0" w:space="0" w:color="auto"/>
        <w:bottom w:val="none" w:sz="0" w:space="0" w:color="auto"/>
        <w:right w:val="none" w:sz="0" w:space="0" w:color="auto"/>
      </w:divBdr>
    </w:div>
    <w:div w:id="724716506">
      <w:bodyDiv w:val="1"/>
      <w:marLeft w:val="0"/>
      <w:marRight w:val="0"/>
      <w:marTop w:val="0"/>
      <w:marBottom w:val="0"/>
      <w:divBdr>
        <w:top w:val="none" w:sz="0" w:space="0" w:color="auto"/>
        <w:left w:val="none" w:sz="0" w:space="0" w:color="auto"/>
        <w:bottom w:val="none" w:sz="0" w:space="0" w:color="auto"/>
        <w:right w:val="none" w:sz="0" w:space="0" w:color="auto"/>
      </w:divBdr>
    </w:div>
    <w:div w:id="724766102">
      <w:bodyDiv w:val="1"/>
      <w:marLeft w:val="0"/>
      <w:marRight w:val="0"/>
      <w:marTop w:val="0"/>
      <w:marBottom w:val="0"/>
      <w:divBdr>
        <w:top w:val="none" w:sz="0" w:space="0" w:color="auto"/>
        <w:left w:val="none" w:sz="0" w:space="0" w:color="auto"/>
        <w:bottom w:val="none" w:sz="0" w:space="0" w:color="auto"/>
        <w:right w:val="none" w:sz="0" w:space="0" w:color="auto"/>
      </w:divBdr>
    </w:div>
    <w:div w:id="724915337">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183926">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568826">
      <w:bodyDiv w:val="1"/>
      <w:marLeft w:val="0"/>
      <w:marRight w:val="0"/>
      <w:marTop w:val="0"/>
      <w:marBottom w:val="0"/>
      <w:divBdr>
        <w:top w:val="none" w:sz="0" w:space="0" w:color="auto"/>
        <w:left w:val="none" w:sz="0" w:space="0" w:color="auto"/>
        <w:bottom w:val="none" w:sz="0" w:space="0" w:color="auto"/>
        <w:right w:val="none" w:sz="0" w:space="0" w:color="auto"/>
      </w:divBdr>
    </w:div>
    <w:div w:id="725615132">
      <w:bodyDiv w:val="1"/>
      <w:marLeft w:val="0"/>
      <w:marRight w:val="0"/>
      <w:marTop w:val="0"/>
      <w:marBottom w:val="0"/>
      <w:divBdr>
        <w:top w:val="none" w:sz="0" w:space="0" w:color="auto"/>
        <w:left w:val="none" w:sz="0" w:space="0" w:color="auto"/>
        <w:bottom w:val="none" w:sz="0" w:space="0" w:color="auto"/>
        <w:right w:val="none" w:sz="0" w:space="0" w:color="auto"/>
      </w:divBdr>
    </w:div>
    <w:div w:id="725879467">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7559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726721">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18341">
      <w:bodyDiv w:val="1"/>
      <w:marLeft w:val="0"/>
      <w:marRight w:val="0"/>
      <w:marTop w:val="0"/>
      <w:marBottom w:val="0"/>
      <w:divBdr>
        <w:top w:val="none" w:sz="0" w:space="0" w:color="auto"/>
        <w:left w:val="none" w:sz="0" w:space="0" w:color="auto"/>
        <w:bottom w:val="none" w:sz="0" w:space="0" w:color="auto"/>
        <w:right w:val="none" w:sz="0" w:space="0" w:color="auto"/>
      </w:divBdr>
    </w:div>
    <w:div w:id="728574859">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695169">
      <w:bodyDiv w:val="1"/>
      <w:marLeft w:val="0"/>
      <w:marRight w:val="0"/>
      <w:marTop w:val="0"/>
      <w:marBottom w:val="0"/>
      <w:divBdr>
        <w:top w:val="none" w:sz="0" w:space="0" w:color="auto"/>
        <w:left w:val="none" w:sz="0" w:space="0" w:color="auto"/>
        <w:bottom w:val="none" w:sz="0" w:space="0" w:color="auto"/>
        <w:right w:val="none" w:sz="0" w:space="0" w:color="auto"/>
      </w:divBdr>
    </w:div>
    <w:div w:id="729155607">
      <w:bodyDiv w:val="1"/>
      <w:marLeft w:val="0"/>
      <w:marRight w:val="0"/>
      <w:marTop w:val="0"/>
      <w:marBottom w:val="0"/>
      <w:divBdr>
        <w:top w:val="none" w:sz="0" w:space="0" w:color="auto"/>
        <w:left w:val="none" w:sz="0" w:space="0" w:color="auto"/>
        <w:bottom w:val="none" w:sz="0" w:space="0" w:color="auto"/>
        <w:right w:val="none" w:sz="0" w:space="0" w:color="auto"/>
      </w:divBdr>
    </w:div>
    <w:div w:id="729159982">
      <w:bodyDiv w:val="1"/>
      <w:marLeft w:val="0"/>
      <w:marRight w:val="0"/>
      <w:marTop w:val="0"/>
      <w:marBottom w:val="0"/>
      <w:divBdr>
        <w:top w:val="none" w:sz="0" w:space="0" w:color="auto"/>
        <w:left w:val="none" w:sz="0" w:space="0" w:color="auto"/>
        <w:bottom w:val="none" w:sz="0" w:space="0" w:color="auto"/>
        <w:right w:val="none" w:sz="0" w:space="0" w:color="auto"/>
      </w:divBdr>
    </w:div>
    <w:div w:id="729353877">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621932">
      <w:bodyDiv w:val="1"/>
      <w:marLeft w:val="0"/>
      <w:marRight w:val="0"/>
      <w:marTop w:val="0"/>
      <w:marBottom w:val="0"/>
      <w:divBdr>
        <w:top w:val="none" w:sz="0" w:space="0" w:color="auto"/>
        <w:left w:val="none" w:sz="0" w:space="0" w:color="auto"/>
        <w:bottom w:val="none" w:sz="0" w:space="0" w:color="auto"/>
        <w:right w:val="none" w:sz="0" w:space="0" w:color="auto"/>
      </w:divBdr>
    </w:div>
    <w:div w:id="72976780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888301">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59554">
      <w:bodyDiv w:val="1"/>
      <w:marLeft w:val="0"/>
      <w:marRight w:val="0"/>
      <w:marTop w:val="0"/>
      <w:marBottom w:val="0"/>
      <w:divBdr>
        <w:top w:val="none" w:sz="0" w:space="0" w:color="auto"/>
        <w:left w:val="none" w:sz="0" w:space="0" w:color="auto"/>
        <w:bottom w:val="none" w:sz="0" w:space="0" w:color="auto"/>
        <w:right w:val="none" w:sz="0" w:space="0" w:color="auto"/>
      </w:divBdr>
    </w:div>
    <w:div w:id="730034204">
      <w:bodyDiv w:val="1"/>
      <w:marLeft w:val="0"/>
      <w:marRight w:val="0"/>
      <w:marTop w:val="0"/>
      <w:marBottom w:val="0"/>
      <w:divBdr>
        <w:top w:val="none" w:sz="0" w:space="0" w:color="auto"/>
        <w:left w:val="none" w:sz="0" w:space="0" w:color="auto"/>
        <w:bottom w:val="none" w:sz="0" w:space="0" w:color="auto"/>
        <w:right w:val="none" w:sz="0" w:space="0" w:color="auto"/>
      </w:divBdr>
    </w:div>
    <w:div w:id="730036623">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701140">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236079">
      <w:bodyDiv w:val="1"/>
      <w:marLeft w:val="0"/>
      <w:marRight w:val="0"/>
      <w:marTop w:val="0"/>
      <w:marBottom w:val="0"/>
      <w:divBdr>
        <w:top w:val="none" w:sz="0" w:space="0" w:color="auto"/>
        <w:left w:val="none" w:sz="0" w:space="0" w:color="auto"/>
        <w:bottom w:val="none" w:sz="0" w:space="0" w:color="auto"/>
        <w:right w:val="none" w:sz="0" w:space="0" w:color="auto"/>
      </w:divBdr>
    </w:div>
    <w:div w:id="733236392">
      <w:bodyDiv w:val="1"/>
      <w:marLeft w:val="0"/>
      <w:marRight w:val="0"/>
      <w:marTop w:val="0"/>
      <w:marBottom w:val="0"/>
      <w:divBdr>
        <w:top w:val="none" w:sz="0" w:space="0" w:color="auto"/>
        <w:left w:val="none" w:sz="0" w:space="0" w:color="auto"/>
        <w:bottom w:val="none" w:sz="0" w:space="0" w:color="auto"/>
        <w:right w:val="none" w:sz="0" w:space="0" w:color="auto"/>
      </w:divBdr>
    </w:div>
    <w:div w:id="733357709">
      <w:bodyDiv w:val="1"/>
      <w:marLeft w:val="0"/>
      <w:marRight w:val="0"/>
      <w:marTop w:val="0"/>
      <w:marBottom w:val="0"/>
      <w:divBdr>
        <w:top w:val="none" w:sz="0" w:space="0" w:color="auto"/>
        <w:left w:val="none" w:sz="0" w:space="0" w:color="auto"/>
        <w:bottom w:val="none" w:sz="0" w:space="0" w:color="auto"/>
        <w:right w:val="none" w:sz="0" w:space="0" w:color="auto"/>
      </w:divBdr>
    </w:div>
    <w:div w:id="733359114">
      <w:bodyDiv w:val="1"/>
      <w:marLeft w:val="0"/>
      <w:marRight w:val="0"/>
      <w:marTop w:val="0"/>
      <w:marBottom w:val="0"/>
      <w:divBdr>
        <w:top w:val="none" w:sz="0" w:space="0" w:color="auto"/>
        <w:left w:val="none" w:sz="0" w:space="0" w:color="auto"/>
        <w:bottom w:val="none" w:sz="0" w:space="0" w:color="auto"/>
        <w:right w:val="none" w:sz="0" w:space="0" w:color="auto"/>
      </w:divBdr>
    </w:div>
    <w:div w:id="733428412">
      <w:bodyDiv w:val="1"/>
      <w:marLeft w:val="0"/>
      <w:marRight w:val="0"/>
      <w:marTop w:val="0"/>
      <w:marBottom w:val="0"/>
      <w:divBdr>
        <w:top w:val="none" w:sz="0" w:space="0" w:color="auto"/>
        <w:left w:val="none" w:sz="0" w:space="0" w:color="auto"/>
        <w:bottom w:val="none" w:sz="0" w:space="0" w:color="auto"/>
        <w:right w:val="none" w:sz="0" w:space="0" w:color="auto"/>
      </w:divBdr>
    </w:div>
    <w:div w:id="733938364">
      <w:bodyDiv w:val="1"/>
      <w:marLeft w:val="0"/>
      <w:marRight w:val="0"/>
      <w:marTop w:val="0"/>
      <w:marBottom w:val="0"/>
      <w:divBdr>
        <w:top w:val="none" w:sz="0" w:space="0" w:color="auto"/>
        <w:left w:val="none" w:sz="0" w:space="0" w:color="auto"/>
        <w:bottom w:val="none" w:sz="0" w:space="0" w:color="auto"/>
        <w:right w:val="none" w:sz="0" w:space="0" w:color="auto"/>
      </w:divBdr>
    </w:div>
    <w:div w:id="734162147">
      <w:bodyDiv w:val="1"/>
      <w:marLeft w:val="0"/>
      <w:marRight w:val="0"/>
      <w:marTop w:val="0"/>
      <w:marBottom w:val="0"/>
      <w:divBdr>
        <w:top w:val="none" w:sz="0" w:space="0" w:color="auto"/>
        <w:left w:val="none" w:sz="0" w:space="0" w:color="auto"/>
        <w:bottom w:val="none" w:sz="0" w:space="0" w:color="auto"/>
        <w:right w:val="none" w:sz="0" w:space="0" w:color="auto"/>
      </w:divBdr>
    </w:div>
    <w:div w:id="73427596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6972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548358">
      <w:bodyDiv w:val="1"/>
      <w:marLeft w:val="0"/>
      <w:marRight w:val="0"/>
      <w:marTop w:val="0"/>
      <w:marBottom w:val="0"/>
      <w:divBdr>
        <w:top w:val="none" w:sz="0" w:space="0" w:color="auto"/>
        <w:left w:val="none" w:sz="0" w:space="0" w:color="auto"/>
        <w:bottom w:val="none" w:sz="0" w:space="0" w:color="auto"/>
        <w:right w:val="none" w:sz="0" w:space="0" w:color="auto"/>
      </w:divBdr>
    </w:div>
    <w:div w:id="734593844">
      <w:bodyDiv w:val="1"/>
      <w:marLeft w:val="0"/>
      <w:marRight w:val="0"/>
      <w:marTop w:val="0"/>
      <w:marBottom w:val="0"/>
      <w:divBdr>
        <w:top w:val="none" w:sz="0" w:space="0" w:color="auto"/>
        <w:left w:val="none" w:sz="0" w:space="0" w:color="auto"/>
        <w:bottom w:val="none" w:sz="0" w:space="0" w:color="auto"/>
        <w:right w:val="none" w:sz="0" w:space="0" w:color="auto"/>
      </w:divBdr>
    </w:div>
    <w:div w:id="734593976">
      <w:bodyDiv w:val="1"/>
      <w:marLeft w:val="0"/>
      <w:marRight w:val="0"/>
      <w:marTop w:val="0"/>
      <w:marBottom w:val="0"/>
      <w:divBdr>
        <w:top w:val="none" w:sz="0" w:space="0" w:color="auto"/>
        <w:left w:val="none" w:sz="0" w:space="0" w:color="auto"/>
        <w:bottom w:val="none" w:sz="0" w:space="0" w:color="auto"/>
        <w:right w:val="none" w:sz="0" w:space="0" w:color="auto"/>
      </w:divBdr>
    </w:div>
    <w:div w:id="734620629">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933987">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9568">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712691">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5864000">
      <w:bodyDiv w:val="1"/>
      <w:marLeft w:val="0"/>
      <w:marRight w:val="0"/>
      <w:marTop w:val="0"/>
      <w:marBottom w:val="0"/>
      <w:divBdr>
        <w:top w:val="none" w:sz="0" w:space="0" w:color="auto"/>
        <w:left w:val="none" w:sz="0" w:space="0" w:color="auto"/>
        <w:bottom w:val="none" w:sz="0" w:space="0" w:color="auto"/>
        <w:right w:val="none" w:sz="0" w:space="0" w:color="auto"/>
      </w:divBdr>
    </w:div>
    <w:div w:id="735981368">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587821">
      <w:bodyDiv w:val="1"/>
      <w:marLeft w:val="0"/>
      <w:marRight w:val="0"/>
      <w:marTop w:val="0"/>
      <w:marBottom w:val="0"/>
      <w:divBdr>
        <w:top w:val="none" w:sz="0" w:space="0" w:color="auto"/>
        <w:left w:val="none" w:sz="0" w:space="0" w:color="auto"/>
        <w:bottom w:val="none" w:sz="0" w:space="0" w:color="auto"/>
        <w:right w:val="none" w:sz="0" w:space="0" w:color="auto"/>
      </w:divBdr>
    </w:div>
    <w:div w:id="736588419">
      <w:bodyDiv w:val="1"/>
      <w:marLeft w:val="0"/>
      <w:marRight w:val="0"/>
      <w:marTop w:val="0"/>
      <w:marBottom w:val="0"/>
      <w:divBdr>
        <w:top w:val="none" w:sz="0" w:space="0" w:color="auto"/>
        <w:left w:val="none" w:sz="0" w:space="0" w:color="auto"/>
        <w:bottom w:val="none" w:sz="0" w:space="0" w:color="auto"/>
        <w:right w:val="none" w:sz="0" w:space="0" w:color="auto"/>
      </w:divBdr>
    </w:div>
    <w:div w:id="736588694">
      <w:bodyDiv w:val="1"/>
      <w:marLeft w:val="0"/>
      <w:marRight w:val="0"/>
      <w:marTop w:val="0"/>
      <w:marBottom w:val="0"/>
      <w:divBdr>
        <w:top w:val="none" w:sz="0" w:space="0" w:color="auto"/>
        <w:left w:val="none" w:sz="0" w:space="0" w:color="auto"/>
        <w:bottom w:val="none" w:sz="0" w:space="0" w:color="auto"/>
        <w:right w:val="none" w:sz="0" w:space="0" w:color="auto"/>
      </w:divBdr>
    </w:div>
    <w:div w:id="736821532">
      <w:bodyDiv w:val="1"/>
      <w:marLeft w:val="0"/>
      <w:marRight w:val="0"/>
      <w:marTop w:val="0"/>
      <w:marBottom w:val="0"/>
      <w:divBdr>
        <w:top w:val="none" w:sz="0" w:space="0" w:color="auto"/>
        <w:left w:val="none" w:sz="0" w:space="0" w:color="auto"/>
        <w:bottom w:val="none" w:sz="0" w:space="0" w:color="auto"/>
        <w:right w:val="none" w:sz="0" w:space="0" w:color="auto"/>
      </w:divBdr>
    </w:div>
    <w:div w:id="736905581">
      <w:bodyDiv w:val="1"/>
      <w:marLeft w:val="0"/>
      <w:marRight w:val="0"/>
      <w:marTop w:val="0"/>
      <w:marBottom w:val="0"/>
      <w:divBdr>
        <w:top w:val="none" w:sz="0" w:space="0" w:color="auto"/>
        <w:left w:val="none" w:sz="0" w:space="0" w:color="auto"/>
        <w:bottom w:val="none" w:sz="0" w:space="0" w:color="auto"/>
        <w:right w:val="none" w:sz="0" w:space="0" w:color="auto"/>
      </w:divBdr>
    </w:div>
    <w:div w:id="736974217">
      <w:bodyDiv w:val="1"/>
      <w:marLeft w:val="0"/>
      <w:marRight w:val="0"/>
      <w:marTop w:val="0"/>
      <w:marBottom w:val="0"/>
      <w:divBdr>
        <w:top w:val="none" w:sz="0" w:space="0" w:color="auto"/>
        <w:left w:val="none" w:sz="0" w:space="0" w:color="auto"/>
        <w:bottom w:val="none" w:sz="0" w:space="0" w:color="auto"/>
        <w:right w:val="none" w:sz="0" w:space="0" w:color="auto"/>
      </w:divBdr>
    </w:div>
    <w:div w:id="737291400">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095284">
      <w:bodyDiv w:val="1"/>
      <w:marLeft w:val="0"/>
      <w:marRight w:val="0"/>
      <w:marTop w:val="0"/>
      <w:marBottom w:val="0"/>
      <w:divBdr>
        <w:top w:val="none" w:sz="0" w:space="0" w:color="auto"/>
        <w:left w:val="none" w:sz="0" w:space="0" w:color="auto"/>
        <w:bottom w:val="none" w:sz="0" w:space="0" w:color="auto"/>
        <w:right w:val="none" w:sz="0" w:space="0" w:color="auto"/>
      </w:divBdr>
    </w:div>
    <w:div w:id="738132148">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328836">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401710">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4816">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53387">
      <w:bodyDiv w:val="1"/>
      <w:marLeft w:val="0"/>
      <w:marRight w:val="0"/>
      <w:marTop w:val="0"/>
      <w:marBottom w:val="0"/>
      <w:divBdr>
        <w:top w:val="none" w:sz="0" w:space="0" w:color="auto"/>
        <w:left w:val="none" w:sz="0" w:space="0" w:color="auto"/>
        <w:bottom w:val="none" w:sz="0" w:space="0" w:color="auto"/>
        <w:right w:val="none" w:sz="0" w:space="0" w:color="auto"/>
      </w:divBdr>
    </w:div>
    <w:div w:id="741104026">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878013">
      <w:bodyDiv w:val="1"/>
      <w:marLeft w:val="0"/>
      <w:marRight w:val="0"/>
      <w:marTop w:val="0"/>
      <w:marBottom w:val="0"/>
      <w:divBdr>
        <w:top w:val="none" w:sz="0" w:space="0" w:color="auto"/>
        <w:left w:val="none" w:sz="0" w:space="0" w:color="auto"/>
        <w:bottom w:val="none" w:sz="0" w:space="0" w:color="auto"/>
        <w:right w:val="none" w:sz="0" w:space="0" w:color="auto"/>
      </w:divBdr>
    </w:div>
    <w:div w:id="742066902">
      <w:bodyDiv w:val="1"/>
      <w:marLeft w:val="0"/>
      <w:marRight w:val="0"/>
      <w:marTop w:val="0"/>
      <w:marBottom w:val="0"/>
      <w:divBdr>
        <w:top w:val="none" w:sz="0" w:space="0" w:color="auto"/>
        <w:left w:val="none" w:sz="0" w:space="0" w:color="auto"/>
        <w:bottom w:val="none" w:sz="0" w:space="0" w:color="auto"/>
        <w:right w:val="none" w:sz="0" w:space="0" w:color="auto"/>
      </w:divBdr>
    </w:div>
    <w:div w:id="742219195">
      <w:bodyDiv w:val="1"/>
      <w:marLeft w:val="0"/>
      <w:marRight w:val="0"/>
      <w:marTop w:val="0"/>
      <w:marBottom w:val="0"/>
      <w:divBdr>
        <w:top w:val="none" w:sz="0" w:space="0" w:color="auto"/>
        <w:left w:val="none" w:sz="0" w:space="0" w:color="auto"/>
        <w:bottom w:val="none" w:sz="0" w:space="0" w:color="auto"/>
        <w:right w:val="none" w:sz="0" w:space="0" w:color="auto"/>
      </w:divBdr>
    </w:div>
    <w:div w:id="742485288">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871394">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336039">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528742">
      <w:bodyDiv w:val="1"/>
      <w:marLeft w:val="0"/>
      <w:marRight w:val="0"/>
      <w:marTop w:val="0"/>
      <w:marBottom w:val="0"/>
      <w:divBdr>
        <w:top w:val="none" w:sz="0" w:space="0" w:color="auto"/>
        <w:left w:val="none" w:sz="0" w:space="0" w:color="auto"/>
        <w:bottom w:val="none" w:sz="0" w:space="0" w:color="auto"/>
        <w:right w:val="none" w:sz="0" w:space="0" w:color="auto"/>
      </w:divBdr>
    </w:div>
    <w:div w:id="743602239">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647044">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573074">
      <w:bodyDiv w:val="1"/>
      <w:marLeft w:val="0"/>
      <w:marRight w:val="0"/>
      <w:marTop w:val="0"/>
      <w:marBottom w:val="0"/>
      <w:divBdr>
        <w:top w:val="none" w:sz="0" w:space="0" w:color="auto"/>
        <w:left w:val="none" w:sz="0" w:space="0" w:color="auto"/>
        <w:bottom w:val="none" w:sz="0" w:space="0" w:color="auto"/>
        <w:right w:val="none" w:sz="0" w:space="0" w:color="auto"/>
      </w:divBdr>
    </w:div>
    <w:div w:id="744912705">
      <w:bodyDiv w:val="1"/>
      <w:marLeft w:val="0"/>
      <w:marRight w:val="0"/>
      <w:marTop w:val="0"/>
      <w:marBottom w:val="0"/>
      <w:divBdr>
        <w:top w:val="none" w:sz="0" w:space="0" w:color="auto"/>
        <w:left w:val="none" w:sz="0" w:space="0" w:color="auto"/>
        <w:bottom w:val="none" w:sz="0" w:space="0" w:color="auto"/>
        <w:right w:val="none" w:sz="0" w:space="0" w:color="auto"/>
      </w:divBdr>
    </w:div>
    <w:div w:id="744955192">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035810">
      <w:bodyDiv w:val="1"/>
      <w:marLeft w:val="0"/>
      <w:marRight w:val="0"/>
      <w:marTop w:val="0"/>
      <w:marBottom w:val="0"/>
      <w:divBdr>
        <w:top w:val="none" w:sz="0" w:space="0" w:color="auto"/>
        <w:left w:val="none" w:sz="0" w:space="0" w:color="auto"/>
        <w:bottom w:val="none" w:sz="0" w:space="0" w:color="auto"/>
        <w:right w:val="none" w:sz="0" w:space="0" w:color="auto"/>
      </w:divBdr>
    </w:div>
    <w:div w:id="745036106">
      <w:bodyDiv w:val="1"/>
      <w:marLeft w:val="0"/>
      <w:marRight w:val="0"/>
      <w:marTop w:val="0"/>
      <w:marBottom w:val="0"/>
      <w:divBdr>
        <w:top w:val="none" w:sz="0" w:space="0" w:color="auto"/>
        <w:left w:val="none" w:sz="0" w:space="0" w:color="auto"/>
        <w:bottom w:val="none" w:sz="0" w:space="0" w:color="auto"/>
        <w:right w:val="none" w:sz="0" w:space="0" w:color="auto"/>
      </w:divBdr>
    </w:div>
    <w:div w:id="745224820">
      <w:bodyDiv w:val="1"/>
      <w:marLeft w:val="0"/>
      <w:marRight w:val="0"/>
      <w:marTop w:val="0"/>
      <w:marBottom w:val="0"/>
      <w:divBdr>
        <w:top w:val="none" w:sz="0" w:space="0" w:color="auto"/>
        <w:left w:val="none" w:sz="0" w:space="0" w:color="auto"/>
        <w:bottom w:val="none" w:sz="0" w:space="0" w:color="auto"/>
        <w:right w:val="none" w:sz="0" w:space="0" w:color="auto"/>
      </w:divBdr>
    </w:div>
    <w:div w:id="745229591">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17822">
      <w:bodyDiv w:val="1"/>
      <w:marLeft w:val="0"/>
      <w:marRight w:val="0"/>
      <w:marTop w:val="0"/>
      <w:marBottom w:val="0"/>
      <w:divBdr>
        <w:top w:val="none" w:sz="0" w:space="0" w:color="auto"/>
        <w:left w:val="none" w:sz="0" w:space="0" w:color="auto"/>
        <w:bottom w:val="none" w:sz="0" w:space="0" w:color="auto"/>
        <w:right w:val="none" w:sz="0" w:space="0" w:color="auto"/>
      </w:divBdr>
    </w:div>
    <w:div w:id="745689773">
      <w:bodyDiv w:val="1"/>
      <w:marLeft w:val="0"/>
      <w:marRight w:val="0"/>
      <w:marTop w:val="0"/>
      <w:marBottom w:val="0"/>
      <w:divBdr>
        <w:top w:val="none" w:sz="0" w:space="0" w:color="auto"/>
        <w:left w:val="none" w:sz="0" w:space="0" w:color="auto"/>
        <w:bottom w:val="none" w:sz="0" w:space="0" w:color="auto"/>
        <w:right w:val="none" w:sz="0" w:space="0" w:color="auto"/>
      </w:divBdr>
    </w:div>
    <w:div w:id="745759052">
      <w:bodyDiv w:val="1"/>
      <w:marLeft w:val="0"/>
      <w:marRight w:val="0"/>
      <w:marTop w:val="0"/>
      <w:marBottom w:val="0"/>
      <w:divBdr>
        <w:top w:val="none" w:sz="0" w:space="0" w:color="auto"/>
        <w:left w:val="none" w:sz="0" w:space="0" w:color="auto"/>
        <w:bottom w:val="none" w:sz="0" w:space="0" w:color="auto"/>
        <w:right w:val="none" w:sz="0" w:space="0" w:color="auto"/>
      </w:divBdr>
    </w:div>
    <w:div w:id="745997927">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150917">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534452">
      <w:bodyDiv w:val="1"/>
      <w:marLeft w:val="0"/>
      <w:marRight w:val="0"/>
      <w:marTop w:val="0"/>
      <w:marBottom w:val="0"/>
      <w:divBdr>
        <w:top w:val="none" w:sz="0" w:space="0" w:color="auto"/>
        <w:left w:val="none" w:sz="0" w:space="0" w:color="auto"/>
        <w:bottom w:val="none" w:sz="0" w:space="0" w:color="auto"/>
        <w:right w:val="none" w:sz="0" w:space="0" w:color="auto"/>
      </w:divBdr>
    </w:div>
    <w:div w:id="747070686">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770066">
      <w:bodyDiv w:val="1"/>
      <w:marLeft w:val="0"/>
      <w:marRight w:val="0"/>
      <w:marTop w:val="0"/>
      <w:marBottom w:val="0"/>
      <w:divBdr>
        <w:top w:val="none" w:sz="0" w:space="0" w:color="auto"/>
        <w:left w:val="none" w:sz="0" w:space="0" w:color="auto"/>
        <w:bottom w:val="none" w:sz="0" w:space="0" w:color="auto"/>
        <w:right w:val="none" w:sz="0" w:space="0" w:color="auto"/>
      </w:divBdr>
    </w:div>
    <w:div w:id="747770446">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423634">
      <w:bodyDiv w:val="1"/>
      <w:marLeft w:val="0"/>
      <w:marRight w:val="0"/>
      <w:marTop w:val="0"/>
      <w:marBottom w:val="0"/>
      <w:divBdr>
        <w:top w:val="none" w:sz="0" w:space="0" w:color="auto"/>
        <w:left w:val="none" w:sz="0" w:space="0" w:color="auto"/>
        <w:bottom w:val="none" w:sz="0" w:space="0" w:color="auto"/>
        <w:right w:val="none" w:sz="0" w:space="0" w:color="auto"/>
      </w:divBdr>
    </w:div>
    <w:div w:id="748581486">
      <w:bodyDiv w:val="1"/>
      <w:marLeft w:val="0"/>
      <w:marRight w:val="0"/>
      <w:marTop w:val="0"/>
      <w:marBottom w:val="0"/>
      <w:divBdr>
        <w:top w:val="none" w:sz="0" w:space="0" w:color="auto"/>
        <w:left w:val="none" w:sz="0" w:space="0" w:color="auto"/>
        <w:bottom w:val="none" w:sz="0" w:space="0" w:color="auto"/>
        <w:right w:val="none" w:sz="0" w:space="0" w:color="auto"/>
      </w:divBdr>
    </w:div>
    <w:div w:id="748890301">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084102">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237583">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931056">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656976">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51758">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006269">
      <w:bodyDiv w:val="1"/>
      <w:marLeft w:val="0"/>
      <w:marRight w:val="0"/>
      <w:marTop w:val="0"/>
      <w:marBottom w:val="0"/>
      <w:divBdr>
        <w:top w:val="none" w:sz="0" w:space="0" w:color="auto"/>
        <w:left w:val="none" w:sz="0" w:space="0" w:color="auto"/>
        <w:bottom w:val="none" w:sz="0" w:space="0" w:color="auto"/>
        <w:right w:val="none" w:sz="0" w:space="0" w:color="auto"/>
      </w:divBdr>
    </w:div>
    <w:div w:id="751122429">
      <w:bodyDiv w:val="1"/>
      <w:marLeft w:val="0"/>
      <w:marRight w:val="0"/>
      <w:marTop w:val="0"/>
      <w:marBottom w:val="0"/>
      <w:divBdr>
        <w:top w:val="none" w:sz="0" w:space="0" w:color="auto"/>
        <w:left w:val="none" w:sz="0" w:space="0" w:color="auto"/>
        <w:bottom w:val="none" w:sz="0" w:space="0" w:color="auto"/>
        <w:right w:val="none" w:sz="0" w:space="0" w:color="auto"/>
      </w:divBdr>
    </w:div>
    <w:div w:id="751316047">
      <w:bodyDiv w:val="1"/>
      <w:marLeft w:val="0"/>
      <w:marRight w:val="0"/>
      <w:marTop w:val="0"/>
      <w:marBottom w:val="0"/>
      <w:divBdr>
        <w:top w:val="none" w:sz="0" w:space="0" w:color="auto"/>
        <w:left w:val="none" w:sz="0" w:space="0" w:color="auto"/>
        <w:bottom w:val="none" w:sz="0" w:space="0" w:color="auto"/>
        <w:right w:val="none" w:sz="0" w:space="0" w:color="auto"/>
      </w:divBdr>
    </w:div>
    <w:div w:id="751437443">
      <w:bodyDiv w:val="1"/>
      <w:marLeft w:val="0"/>
      <w:marRight w:val="0"/>
      <w:marTop w:val="0"/>
      <w:marBottom w:val="0"/>
      <w:divBdr>
        <w:top w:val="none" w:sz="0" w:space="0" w:color="auto"/>
        <w:left w:val="none" w:sz="0" w:space="0" w:color="auto"/>
        <w:bottom w:val="none" w:sz="0" w:space="0" w:color="auto"/>
        <w:right w:val="none" w:sz="0" w:space="0" w:color="auto"/>
      </w:divBdr>
    </w:div>
    <w:div w:id="751509774">
      <w:bodyDiv w:val="1"/>
      <w:marLeft w:val="0"/>
      <w:marRight w:val="0"/>
      <w:marTop w:val="0"/>
      <w:marBottom w:val="0"/>
      <w:divBdr>
        <w:top w:val="none" w:sz="0" w:space="0" w:color="auto"/>
        <w:left w:val="none" w:sz="0" w:space="0" w:color="auto"/>
        <w:bottom w:val="none" w:sz="0" w:space="0" w:color="auto"/>
        <w:right w:val="none" w:sz="0" w:space="0" w:color="auto"/>
      </w:divBdr>
    </w:div>
    <w:div w:id="751783171">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429867">
      <w:bodyDiv w:val="1"/>
      <w:marLeft w:val="0"/>
      <w:marRight w:val="0"/>
      <w:marTop w:val="0"/>
      <w:marBottom w:val="0"/>
      <w:divBdr>
        <w:top w:val="none" w:sz="0" w:space="0" w:color="auto"/>
        <w:left w:val="none" w:sz="0" w:space="0" w:color="auto"/>
        <w:bottom w:val="none" w:sz="0" w:space="0" w:color="auto"/>
        <w:right w:val="none" w:sz="0" w:space="0" w:color="auto"/>
      </w:divBdr>
    </w:div>
    <w:div w:id="752550670">
      <w:bodyDiv w:val="1"/>
      <w:marLeft w:val="0"/>
      <w:marRight w:val="0"/>
      <w:marTop w:val="0"/>
      <w:marBottom w:val="0"/>
      <w:divBdr>
        <w:top w:val="none" w:sz="0" w:space="0" w:color="auto"/>
        <w:left w:val="none" w:sz="0" w:space="0" w:color="auto"/>
        <w:bottom w:val="none" w:sz="0" w:space="0" w:color="auto"/>
        <w:right w:val="none" w:sz="0" w:space="0" w:color="auto"/>
      </w:divBdr>
    </w:div>
    <w:div w:id="752626391">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3823">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896528">
      <w:bodyDiv w:val="1"/>
      <w:marLeft w:val="0"/>
      <w:marRight w:val="0"/>
      <w:marTop w:val="0"/>
      <w:marBottom w:val="0"/>
      <w:divBdr>
        <w:top w:val="none" w:sz="0" w:space="0" w:color="auto"/>
        <w:left w:val="none" w:sz="0" w:space="0" w:color="auto"/>
        <w:bottom w:val="none" w:sz="0" w:space="0" w:color="auto"/>
        <w:right w:val="none" w:sz="0" w:space="0" w:color="auto"/>
      </w:divBdr>
    </w:div>
    <w:div w:id="753430034">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4011351">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672204">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252882">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828682">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7017114">
      <w:bodyDiv w:val="1"/>
      <w:marLeft w:val="0"/>
      <w:marRight w:val="0"/>
      <w:marTop w:val="0"/>
      <w:marBottom w:val="0"/>
      <w:divBdr>
        <w:top w:val="none" w:sz="0" w:space="0" w:color="auto"/>
        <w:left w:val="none" w:sz="0" w:space="0" w:color="auto"/>
        <w:bottom w:val="none" w:sz="0" w:space="0" w:color="auto"/>
        <w:right w:val="none" w:sz="0" w:space="0" w:color="auto"/>
      </w:divBdr>
    </w:div>
    <w:div w:id="757095047">
      <w:bodyDiv w:val="1"/>
      <w:marLeft w:val="0"/>
      <w:marRight w:val="0"/>
      <w:marTop w:val="0"/>
      <w:marBottom w:val="0"/>
      <w:divBdr>
        <w:top w:val="none" w:sz="0" w:space="0" w:color="auto"/>
        <w:left w:val="none" w:sz="0" w:space="0" w:color="auto"/>
        <w:bottom w:val="none" w:sz="0" w:space="0" w:color="auto"/>
        <w:right w:val="none" w:sz="0" w:space="0" w:color="auto"/>
      </w:divBdr>
    </w:div>
    <w:div w:id="757989919">
      <w:bodyDiv w:val="1"/>
      <w:marLeft w:val="0"/>
      <w:marRight w:val="0"/>
      <w:marTop w:val="0"/>
      <w:marBottom w:val="0"/>
      <w:divBdr>
        <w:top w:val="none" w:sz="0" w:space="0" w:color="auto"/>
        <w:left w:val="none" w:sz="0" w:space="0" w:color="auto"/>
        <w:bottom w:val="none" w:sz="0" w:space="0" w:color="auto"/>
        <w:right w:val="none" w:sz="0" w:space="0" w:color="auto"/>
      </w:divBdr>
    </w:div>
    <w:div w:id="758064790">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8717105">
      <w:bodyDiv w:val="1"/>
      <w:marLeft w:val="0"/>
      <w:marRight w:val="0"/>
      <w:marTop w:val="0"/>
      <w:marBottom w:val="0"/>
      <w:divBdr>
        <w:top w:val="none" w:sz="0" w:space="0" w:color="auto"/>
        <w:left w:val="none" w:sz="0" w:space="0" w:color="auto"/>
        <w:bottom w:val="none" w:sz="0" w:space="0" w:color="auto"/>
        <w:right w:val="none" w:sz="0" w:space="0" w:color="auto"/>
      </w:divBdr>
    </w:div>
    <w:div w:id="758865731">
      <w:bodyDiv w:val="1"/>
      <w:marLeft w:val="0"/>
      <w:marRight w:val="0"/>
      <w:marTop w:val="0"/>
      <w:marBottom w:val="0"/>
      <w:divBdr>
        <w:top w:val="none" w:sz="0" w:space="0" w:color="auto"/>
        <w:left w:val="none" w:sz="0" w:space="0" w:color="auto"/>
        <w:bottom w:val="none" w:sz="0" w:space="0" w:color="auto"/>
        <w:right w:val="none" w:sz="0" w:space="0" w:color="auto"/>
      </w:divBdr>
    </w:div>
    <w:div w:id="758871533">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645255">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956435">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223174">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4883">
      <w:bodyDiv w:val="1"/>
      <w:marLeft w:val="0"/>
      <w:marRight w:val="0"/>
      <w:marTop w:val="0"/>
      <w:marBottom w:val="0"/>
      <w:divBdr>
        <w:top w:val="none" w:sz="0" w:space="0" w:color="auto"/>
        <w:left w:val="none" w:sz="0" w:space="0" w:color="auto"/>
        <w:bottom w:val="none" w:sz="0" w:space="0" w:color="auto"/>
        <w:right w:val="none" w:sz="0" w:space="0" w:color="auto"/>
      </w:divBdr>
    </w:div>
    <w:div w:id="76029600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373164">
      <w:bodyDiv w:val="1"/>
      <w:marLeft w:val="0"/>
      <w:marRight w:val="0"/>
      <w:marTop w:val="0"/>
      <w:marBottom w:val="0"/>
      <w:divBdr>
        <w:top w:val="none" w:sz="0" w:space="0" w:color="auto"/>
        <w:left w:val="none" w:sz="0" w:space="0" w:color="auto"/>
        <w:bottom w:val="none" w:sz="0" w:space="0" w:color="auto"/>
        <w:right w:val="none" w:sz="0" w:space="0" w:color="auto"/>
      </w:divBdr>
    </w:div>
    <w:div w:id="760376233">
      <w:bodyDiv w:val="1"/>
      <w:marLeft w:val="0"/>
      <w:marRight w:val="0"/>
      <w:marTop w:val="0"/>
      <w:marBottom w:val="0"/>
      <w:divBdr>
        <w:top w:val="none" w:sz="0" w:space="0" w:color="auto"/>
        <w:left w:val="none" w:sz="0" w:space="0" w:color="auto"/>
        <w:bottom w:val="none" w:sz="0" w:space="0" w:color="auto"/>
        <w:right w:val="none" w:sz="0" w:space="0" w:color="auto"/>
      </w:divBdr>
    </w:div>
    <w:div w:id="760486750">
      <w:bodyDiv w:val="1"/>
      <w:marLeft w:val="0"/>
      <w:marRight w:val="0"/>
      <w:marTop w:val="0"/>
      <w:marBottom w:val="0"/>
      <w:divBdr>
        <w:top w:val="none" w:sz="0" w:space="0" w:color="auto"/>
        <w:left w:val="none" w:sz="0" w:space="0" w:color="auto"/>
        <w:bottom w:val="none" w:sz="0" w:space="0" w:color="auto"/>
        <w:right w:val="none" w:sz="0" w:space="0" w:color="auto"/>
      </w:divBdr>
    </w:div>
    <w:div w:id="760492364">
      <w:bodyDiv w:val="1"/>
      <w:marLeft w:val="0"/>
      <w:marRight w:val="0"/>
      <w:marTop w:val="0"/>
      <w:marBottom w:val="0"/>
      <w:divBdr>
        <w:top w:val="none" w:sz="0" w:space="0" w:color="auto"/>
        <w:left w:val="none" w:sz="0" w:space="0" w:color="auto"/>
        <w:bottom w:val="none" w:sz="0" w:space="0" w:color="auto"/>
        <w:right w:val="none" w:sz="0" w:space="0" w:color="auto"/>
      </w:divBdr>
    </w:div>
    <w:div w:id="760878050">
      <w:bodyDiv w:val="1"/>
      <w:marLeft w:val="0"/>
      <w:marRight w:val="0"/>
      <w:marTop w:val="0"/>
      <w:marBottom w:val="0"/>
      <w:divBdr>
        <w:top w:val="none" w:sz="0" w:space="0" w:color="auto"/>
        <w:left w:val="none" w:sz="0" w:space="0" w:color="auto"/>
        <w:bottom w:val="none" w:sz="0" w:space="0" w:color="auto"/>
        <w:right w:val="none" w:sz="0" w:space="0" w:color="auto"/>
      </w:divBdr>
    </w:div>
    <w:div w:id="760955438">
      <w:bodyDiv w:val="1"/>
      <w:marLeft w:val="0"/>
      <w:marRight w:val="0"/>
      <w:marTop w:val="0"/>
      <w:marBottom w:val="0"/>
      <w:divBdr>
        <w:top w:val="none" w:sz="0" w:space="0" w:color="auto"/>
        <w:left w:val="none" w:sz="0" w:space="0" w:color="auto"/>
        <w:bottom w:val="none" w:sz="0" w:space="0" w:color="auto"/>
        <w:right w:val="none" w:sz="0" w:space="0" w:color="auto"/>
      </w:divBdr>
    </w:div>
    <w:div w:id="760957422">
      <w:bodyDiv w:val="1"/>
      <w:marLeft w:val="0"/>
      <w:marRight w:val="0"/>
      <w:marTop w:val="0"/>
      <w:marBottom w:val="0"/>
      <w:divBdr>
        <w:top w:val="none" w:sz="0" w:space="0" w:color="auto"/>
        <w:left w:val="none" w:sz="0" w:space="0" w:color="auto"/>
        <w:bottom w:val="none" w:sz="0" w:space="0" w:color="auto"/>
        <w:right w:val="none" w:sz="0" w:space="0" w:color="auto"/>
      </w:divBdr>
    </w:div>
    <w:div w:id="761225814">
      <w:bodyDiv w:val="1"/>
      <w:marLeft w:val="0"/>
      <w:marRight w:val="0"/>
      <w:marTop w:val="0"/>
      <w:marBottom w:val="0"/>
      <w:divBdr>
        <w:top w:val="none" w:sz="0" w:space="0" w:color="auto"/>
        <w:left w:val="none" w:sz="0" w:space="0" w:color="auto"/>
        <w:bottom w:val="none" w:sz="0" w:space="0" w:color="auto"/>
        <w:right w:val="none" w:sz="0" w:space="0" w:color="auto"/>
      </w:divBdr>
    </w:div>
    <w:div w:id="761334679">
      <w:bodyDiv w:val="1"/>
      <w:marLeft w:val="0"/>
      <w:marRight w:val="0"/>
      <w:marTop w:val="0"/>
      <w:marBottom w:val="0"/>
      <w:divBdr>
        <w:top w:val="none" w:sz="0" w:space="0" w:color="auto"/>
        <w:left w:val="none" w:sz="0" w:space="0" w:color="auto"/>
        <w:bottom w:val="none" w:sz="0" w:space="0" w:color="auto"/>
        <w:right w:val="none" w:sz="0" w:space="0" w:color="auto"/>
      </w:divBdr>
    </w:div>
    <w:div w:id="761488132">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797888">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189955">
      <w:bodyDiv w:val="1"/>
      <w:marLeft w:val="0"/>
      <w:marRight w:val="0"/>
      <w:marTop w:val="0"/>
      <w:marBottom w:val="0"/>
      <w:divBdr>
        <w:top w:val="none" w:sz="0" w:space="0" w:color="auto"/>
        <w:left w:val="none" w:sz="0" w:space="0" w:color="auto"/>
        <w:bottom w:val="none" w:sz="0" w:space="0" w:color="auto"/>
        <w:right w:val="none" w:sz="0" w:space="0" w:color="auto"/>
      </w:divBdr>
    </w:div>
    <w:div w:id="762192457">
      <w:bodyDiv w:val="1"/>
      <w:marLeft w:val="0"/>
      <w:marRight w:val="0"/>
      <w:marTop w:val="0"/>
      <w:marBottom w:val="0"/>
      <w:divBdr>
        <w:top w:val="none" w:sz="0" w:space="0" w:color="auto"/>
        <w:left w:val="none" w:sz="0" w:space="0" w:color="auto"/>
        <w:bottom w:val="none" w:sz="0" w:space="0" w:color="auto"/>
        <w:right w:val="none" w:sz="0" w:space="0" w:color="auto"/>
      </w:divBdr>
    </w:div>
    <w:div w:id="762452162">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730115">
      <w:bodyDiv w:val="1"/>
      <w:marLeft w:val="0"/>
      <w:marRight w:val="0"/>
      <w:marTop w:val="0"/>
      <w:marBottom w:val="0"/>
      <w:divBdr>
        <w:top w:val="none" w:sz="0" w:space="0" w:color="auto"/>
        <w:left w:val="none" w:sz="0" w:space="0" w:color="auto"/>
        <w:bottom w:val="none" w:sz="0" w:space="0" w:color="auto"/>
        <w:right w:val="none" w:sz="0" w:space="0" w:color="auto"/>
      </w:divBdr>
    </w:div>
    <w:div w:id="762801190">
      <w:bodyDiv w:val="1"/>
      <w:marLeft w:val="0"/>
      <w:marRight w:val="0"/>
      <w:marTop w:val="0"/>
      <w:marBottom w:val="0"/>
      <w:divBdr>
        <w:top w:val="none" w:sz="0" w:space="0" w:color="auto"/>
        <w:left w:val="none" w:sz="0" w:space="0" w:color="auto"/>
        <w:bottom w:val="none" w:sz="0" w:space="0" w:color="auto"/>
        <w:right w:val="none" w:sz="0" w:space="0" w:color="auto"/>
      </w:divBdr>
    </w:div>
    <w:div w:id="762917599">
      <w:bodyDiv w:val="1"/>
      <w:marLeft w:val="0"/>
      <w:marRight w:val="0"/>
      <w:marTop w:val="0"/>
      <w:marBottom w:val="0"/>
      <w:divBdr>
        <w:top w:val="none" w:sz="0" w:space="0" w:color="auto"/>
        <w:left w:val="none" w:sz="0" w:space="0" w:color="auto"/>
        <w:bottom w:val="none" w:sz="0" w:space="0" w:color="auto"/>
        <w:right w:val="none" w:sz="0" w:space="0" w:color="auto"/>
      </w:divBdr>
    </w:div>
    <w:div w:id="762996110">
      <w:bodyDiv w:val="1"/>
      <w:marLeft w:val="0"/>
      <w:marRight w:val="0"/>
      <w:marTop w:val="0"/>
      <w:marBottom w:val="0"/>
      <w:divBdr>
        <w:top w:val="none" w:sz="0" w:space="0" w:color="auto"/>
        <w:left w:val="none" w:sz="0" w:space="0" w:color="auto"/>
        <w:bottom w:val="none" w:sz="0" w:space="0" w:color="auto"/>
        <w:right w:val="none" w:sz="0" w:space="0" w:color="auto"/>
      </w:divBdr>
    </w:div>
    <w:div w:id="763306035">
      <w:bodyDiv w:val="1"/>
      <w:marLeft w:val="0"/>
      <w:marRight w:val="0"/>
      <w:marTop w:val="0"/>
      <w:marBottom w:val="0"/>
      <w:divBdr>
        <w:top w:val="none" w:sz="0" w:space="0" w:color="auto"/>
        <w:left w:val="none" w:sz="0" w:space="0" w:color="auto"/>
        <w:bottom w:val="none" w:sz="0" w:space="0" w:color="auto"/>
        <w:right w:val="none" w:sz="0" w:space="0" w:color="auto"/>
      </w:divBdr>
    </w:div>
    <w:div w:id="763916457">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466773">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465970">
      <w:bodyDiv w:val="1"/>
      <w:marLeft w:val="0"/>
      <w:marRight w:val="0"/>
      <w:marTop w:val="0"/>
      <w:marBottom w:val="0"/>
      <w:divBdr>
        <w:top w:val="none" w:sz="0" w:space="0" w:color="auto"/>
        <w:left w:val="none" w:sz="0" w:space="0" w:color="auto"/>
        <w:bottom w:val="none" w:sz="0" w:space="0" w:color="auto"/>
        <w:right w:val="none" w:sz="0" w:space="0" w:color="auto"/>
      </w:divBdr>
    </w:div>
    <w:div w:id="767315613">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625919">
      <w:bodyDiv w:val="1"/>
      <w:marLeft w:val="0"/>
      <w:marRight w:val="0"/>
      <w:marTop w:val="0"/>
      <w:marBottom w:val="0"/>
      <w:divBdr>
        <w:top w:val="none" w:sz="0" w:space="0" w:color="auto"/>
        <w:left w:val="none" w:sz="0" w:space="0" w:color="auto"/>
        <w:bottom w:val="none" w:sz="0" w:space="0" w:color="auto"/>
        <w:right w:val="none" w:sz="0" w:space="0" w:color="auto"/>
      </w:divBdr>
    </w:div>
    <w:div w:id="768694408">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70275341">
      <w:bodyDiv w:val="1"/>
      <w:marLeft w:val="0"/>
      <w:marRight w:val="0"/>
      <w:marTop w:val="0"/>
      <w:marBottom w:val="0"/>
      <w:divBdr>
        <w:top w:val="none" w:sz="0" w:space="0" w:color="auto"/>
        <w:left w:val="none" w:sz="0" w:space="0" w:color="auto"/>
        <w:bottom w:val="none" w:sz="0" w:space="0" w:color="auto"/>
        <w:right w:val="none" w:sz="0" w:space="0" w:color="auto"/>
      </w:divBdr>
    </w:div>
    <w:div w:id="770319468">
      <w:bodyDiv w:val="1"/>
      <w:marLeft w:val="0"/>
      <w:marRight w:val="0"/>
      <w:marTop w:val="0"/>
      <w:marBottom w:val="0"/>
      <w:divBdr>
        <w:top w:val="none" w:sz="0" w:space="0" w:color="auto"/>
        <w:left w:val="none" w:sz="0" w:space="0" w:color="auto"/>
        <w:bottom w:val="none" w:sz="0" w:space="0" w:color="auto"/>
        <w:right w:val="none" w:sz="0" w:space="0" w:color="auto"/>
      </w:divBdr>
    </w:div>
    <w:div w:id="77058684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048724">
      <w:bodyDiv w:val="1"/>
      <w:marLeft w:val="0"/>
      <w:marRight w:val="0"/>
      <w:marTop w:val="0"/>
      <w:marBottom w:val="0"/>
      <w:divBdr>
        <w:top w:val="none" w:sz="0" w:space="0" w:color="auto"/>
        <w:left w:val="none" w:sz="0" w:space="0" w:color="auto"/>
        <w:bottom w:val="none" w:sz="0" w:space="0" w:color="auto"/>
        <w:right w:val="none" w:sz="0" w:space="0" w:color="auto"/>
      </w:divBdr>
    </w:div>
    <w:div w:id="771515664">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130546">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207778">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522290">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104303">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633471">
      <w:bodyDiv w:val="1"/>
      <w:marLeft w:val="0"/>
      <w:marRight w:val="0"/>
      <w:marTop w:val="0"/>
      <w:marBottom w:val="0"/>
      <w:divBdr>
        <w:top w:val="none" w:sz="0" w:space="0" w:color="auto"/>
        <w:left w:val="none" w:sz="0" w:space="0" w:color="auto"/>
        <w:bottom w:val="none" w:sz="0" w:space="0" w:color="auto"/>
        <w:right w:val="none" w:sz="0" w:space="0" w:color="auto"/>
      </w:divBdr>
    </w:div>
    <w:div w:id="775711781">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728718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810915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640258">
      <w:bodyDiv w:val="1"/>
      <w:marLeft w:val="0"/>
      <w:marRight w:val="0"/>
      <w:marTop w:val="0"/>
      <w:marBottom w:val="0"/>
      <w:divBdr>
        <w:top w:val="none" w:sz="0" w:space="0" w:color="auto"/>
        <w:left w:val="none" w:sz="0" w:space="0" w:color="auto"/>
        <w:bottom w:val="none" w:sz="0" w:space="0" w:color="auto"/>
        <w:right w:val="none" w:sz="0" w:space="0" w:color="auto"/>
      </w:divBdr>
    </w:div>
    <w:div w:id="77879167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030419">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421129">
      <w:bodyDiv w:val="1"/>
      <w:marLeft w:val="0"/>
      <w:marRight w:val="0"/>
      <w:marTop w:val="0"/>
      <w:marBottom w:val="0"/>
      <w:divBdr>
        <w:top w:val="none" w:sz="0" w:space="0" w:color="auto"/>
        <w:left w:val="none" w:sz="0" w:space="0" w:color="auto"/>
        <w:bottom w:val="none" w:sz="0" w:space="0" w:color="auto"/>
        <w:right w:val="none" w:sz="0" w:space="0" w:color="auto"/>
      </w:divBdr>
    </w:div>
    <w:div w:id="780152111">
      <w:bodyDiv w:val="1"/>
      <w:marLeft w:val="0"/>
      <w:marRight w:val="0"/>
      <w:marTop w:val="0"/>
      <w:marBottom w:val="0"/>
      <w:divBdr>
        <w:top w:val="none" w:sz="0" w:space="0" w:color="auto"/>
        <w:left w:val="none" w:sz="0" w:space="0" w:color="auto"/>
        <w:bottom w:val="none" w:sz="0" w:space="0" w:color="auto"/>
        <w:right w:val="none" w:sz="0" w:space="0" w:color="auto"/>
      </w:divBdr>
    </w:div>
    <w:div w:id="78049055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2620">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0998523">
      <w:bodyDiv w:val="1"/>
      <w:marLeft w:val="0"/>
      <w:marRight w:val="0"/>
      <w:marTop w:val="0"/>
      <w:marBottom w:val="0"/>
      <w:divBdr>
        <w:top w:val="none" w:sz="0" w:space="0" w:color="auto"/>
        <w:left w:val="none" w:sz="0" w:space="0" w:color="auto"/>
        <w:bottom w:val="none" w:sz="0" w:space="0" w:color="auto"/>
        <w:right w:val="none" w:sz="0" w:space="0" w:color="auto"/>
      </w:divBdr>
    </w:div>
    <w:div w:id="781610434">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67698">
      <w:bodyDiv w:val="1"/>
      <w:marLeft w:val="0"/>
      <w:marRight w:val="0"/>
      <w:marTop w:val="0"/>
      <w:marBottom w:val="0"/>
      <w:divBdr>
        <w:top w:val="none" w:sz="0" w:space="0" w:color="auto"/>
        <w:left w:val="none" w:sz="0" w:space="0" w:color="auto"/>
        <w:bottom w:val="none" w:sz="0" w:space="0" w:color="auto"/>
        <w:right w:val="none" w:sz="0" w:space="0" w:color="auto"/>
      </w:divBdr>
    </w:div>
    <w:div w:id="782308193">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458728">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959238">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85284">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3297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200505">
      <w:bodyDiv w:val="1"/>
      <w:marLeft w:val="0"/>
      <w:marRight w:val="0"/>
      <w:marTop w:val="0"/>
      <w:marBottom w:val="0"/>
      <w:divBdr>
        <w:top w:val="none" w:sz="0" w:space="0" w:color="auto"/>
        <w:left w:val="none" w:sz="0" w:space="0" w:color="auto"/>
        <w:bottom w:val="none" w:sz="0" w:space="0" w:color="auto"/>
        <w:right w:val="none" w:sz="0" w:space="0" w:color="auto"/>
      </w:divBdr>
    </w:div>
    <w:div w:id="785539663">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655921">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386831">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432225">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967543">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235948">
      <w:bodyDiv w:val="1"/>
      <w:marLeft w:val="0"/>
      <w:marRight w:val="0"/>
      <w:marTop w:val="0"/>
      <w:marBottom w:val="0"/>
      <w:divBdr>
        <w:top w:val="none" w:sz="0" w:space="0" w:color="auto"/>
        <w:left w:val="none" w:sz="0" w:space="0" w:color="auto"/>
        <w:bottom w:val="none" w:sz="0" w:space="0" w:color="auto"/>
        <w:right w:val="none" w:sz="0" w:space="0" w:color="auto"/>
      </w:divBdr>
    </w:div>
    <w:div w:id="787428761">
      <w:bodyDiv w:val="1"/>
      <w:marLeft w:val="0"/>
      <w:marRight w:val="0"/>
      <w:marTop w:val="0"/>
      <w:marBottom w:val="0"/>
      <w:divBdr>
        <w:top w:val="none" w:sz="0" w:space="0" w:color="auto"/>
        <w:left w:val="none" w:sz="0" w:space="0" w:color="auto"/>
        <w:bottom w:val="none" w:sz="0" w:space="0" w:color="auto"/>
        <w:right w:val="none" w:sz="0" w:space="0" w:color="auto"/>
      </w:divBdr>
    </w:div>
    <w:div w:id="787940335">
      <w:bodyDiv w:val="1"/>
      <w:marLeft w:val="0"/>
      <w:marRight w:val="0"/>
      <w:marTop w:val="0"/>
      <w:marBottom w:val="0"/>
      <w:divBdr>
        <w:top w:val="none" w:sz="0" w:space="0" w:color="auto"/>
        <w:left w:val="none" w:sz="0" w:space="0" w:color="auto"/>
        <w:bottom w:val="none" w:sz="0" w:space="0" w:color="auto"/>
        <w:right w:val="none" w:sz="0" w:space="0" w:color="auto"/>
      </w:divBdr>
    </w:div>
    <w:div w:id="788015961">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587">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739139">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9014683">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520511">
      <w:bodyDiv w:val="1"/>
      <w:marLeft w:val="0"/>
      <w:marRight w:val="0"/>
      <w:marTop w:val="0"/>
      <w:marBottom w:val="0"/>
      <w:divBdr>
        <w:top w:val="none" w:sz="0" w:space="0" w:color="auto"/>
        <w:left w:val="none" w:sz="0" w:space="0" w:color="auto"/>
        <w:bottom w:val="none" w:sz="0" w:space="0" w:color="auto"/>
        <w:right w:val="none" w:sz="0" w:space="0" w:color="auto"/>
      </w:divBdr>
    </w:div>
    <w:div w:id="790127426">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65790">
      <w:bodyDiv w:val="1"/>
      <w:marLeft w:val="0"/>
      <w:marRight w:val="0"/>
      <w:marTop w:val="0"/>
      <w:marBottom w:val="0"/>
      <w:divBdr>
        <w:top w:val="none" w:sz="0" w:space="0" w:color="auto"/>
        <w:left w:val="none" w:sz="0" w:space="0" w:color="auto"/>
        <w:bottom w:val="none" w:sz="0" w:space="0" w:color="auto"/>
        <w:right w:val="none" w:sz="0" w:space="0" w:color="auto"/>
      </w:divBdr>
    </w:div>
    <w:div w:id="790367439">
      <w:bodyDiv w:val="1"/>
      <w:marLeft w:val="0"/>
      <w:marRight w:val="0"/>
      <w:marTop w:val="0"/>
      <w:marBottom w:val="0"/>
      <w:divBdr>
        <w:top w:val="none" w:sz="0" w:space="0" w:color="auto"/>
        <w:left w:val="none" w:sz="0" w:space="0" w:color="auto"/>
        <w:bottom w:val="none" w:sz="0" w:space="0" w:color="auto"/>
        <w:right w:val="none" w:sz="0" w:space="0" w:color="auto"/>
      </w:divBdr>
    </w:div>
    <w:div w:id="790435815">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020730">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627913">
      <w:bodyDiv w:val="1"/>
      <w:marLeft w:val="0"/>
      <w:marRight w:val="0"/>
      <w:marTop w:val="0"/>
      <w:marBottom w:val="0"/>
      <w:divBdr>
        <w:top w:val="none" w:sz="0" w:space="0" w:color="auto"/>
        <w:left w:val="none" w:sz="0" w:space="0" w:color="auto"/>
        <w:bottom w:val="none" w:sz="0" w:space="0" w:color="auto"/>
        <w:right w:val="none" w:sz="0" w:space="0" w:color="auto"/>
      </w:divBdr>
    </w:div>
    <w:div w:id="792165875">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401511">
      <w:bodyDiv w:val="1"/>
      <w:marLeft w:val="0"/>
      <w:marRight w:val="0"/>
      <w:marTop w:val="0"/>
      <w:marBottom w:val="0"/>
      <w:divBdr>
        <w:top w:val="none" w:sz="0" w:space="0" w:color="auto"/>
        <w:left w:val="none" w:sz="0" w:space="0" w:color="auto"/>
        <w:bottom w:val="none" w:sz="0" w:space="0" w:color="auto"/>
        <w:right w:val="none" w:sz="0" w:space="0" w:color="auto"/>
      </w:divBdr>
    </w:div>
    <w:div w:id="793518499">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600364">
      <w:bodyDiv w:val="1"/>
      <w:marLeft w:val="0"/>
      <w:marRight w:val="0"/>
      <w:marTop w:val="0"/>
      <w:marBottom w:val="0"/>
      <w:divBdr>
        <w:top w:val="none" w:sz="0" w:space="0" w:color="auto"/>
        <w:left w:val="none" w:sz="0" w:space="0" w:color="auto"/>
        <w:bottom w:val="none" w:sz="0" w:space="0" w:color="auto"/>
        <w:right w:val="none" w:sz="0" w:space="0" w:color="auto"/>
      </w:divBdr>
    </w:div>
    <w:div w:id="794181919">
      <w:bodyDiv w:val="1"/>
      <w:marLeft w:val="0"/>
      <w:marRight w:val="0"/>
      <w:marTop w:val="0"/>
      <w:marBottom w:val="0"/>
      <w:divBdr>
        <w:top w:val="none" w:sz="0" w:space="0" w:color="auto"/>
        <w:left w:val="none" w:sz="0" w:space="0" w:color="auto"/>
        <w:bottom w:val="none" w:sz="0" w:space="0" w:color="auto"/>
        <w:right w:val="none" w:sz="0" w:space="0" w:color="auto"/>
      </w:divBdr>
    </w:div>
    <w:div w:id="794300282">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981541">
      <w:bodyDiv w:val="1"/>
      <w:marLeft w:val="0"/>
      <w:marRight w:val="0"/>
      <w:marTop w:val="0"/>
      <w:marBottom w:val="0"/>
      <w:divBdr>
        <w:top w:val="none" w:sz="0" w:space="0" w:color="auto"/>
        <w:left w:val="none" w:sz="0" w:space="0" w:color="auto"/>
        <w:bottom w:val="none" w:sz="0" w:space="0" w:color="auto"/>
        <w:right w:val="none" w:sz="0" w:space="0" w:color="auto"/>
      </w:divBdr>
    </w:div>
    <w:div w:id="795102881">
      <w:bodyDiv w:val="1"/>
      <w:marLeft w:val="0"/>
      <w:marRight w:val="0"/>
      <w:marTop w:val="0"/>
      <w:marBottom w:val="0"/>
      <w:divBdr>
        <w:top w:val="none" w:sz="0" w:space="0" w:color="auto"/>
        <w:left w:val="none" w:sz="0" w:space="0" w:color="auto"/>
        <w:bottom w:val="none" w:sz="0" w:space="0" w:color="auto"/>
        <w:right w:val="none" w:sz="0" w:space="0" w:color="auto"/>
      </w:divBdr>
    </w:div>
    <w:div w:id="795293256">
      <w:bodyDiv w:val="1"/>
      <w:marLeft w:val="0"/>
      <w:marRight w:val="0"/>
      <w:marTop w:val="0"/>
      <w:marBottom w:val="0"/>
      <w:divBdr>
        <w:top w:val="none" w:sz="0" w:space="0" w:color="auto"/>
        <w:left w:val="none" w:sz="0" w:space="0" w:color="auto"/>
        <w:bottom w:val="none" w:sz="0" w:space="0" w:color="auto"/>
        <w:right w:val="none" w:sz="0" w:space="0" w:color="auto"/>
      </w:divBdr>
    </w:div>
    <w:div w:id="795299096">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761379">
      <w:bodyDiv w:val="1"/>
      <w:marLeft w:val="0"/>
      <w:marRight w:val="0"/>
      <w:marTop w:val="0"/>
      <w:marBottom w:val="0"/>
      <w:divBdr>
        <w:top w:val="none" w:sz="0" w:space="0" w:color="auto"/>
        <w:left w:val="none" w:sz="0" w:space="0" w:color="auto"/>
        <w:bottom w:val="none" w:sz="0" w:space="0" w:color="auto"/>
        <w:right w:val="none" w:sz="0" w:space="0" w:color="auto"/>
      </w:divBdr>
    </w:div>
    <w:div w:id="795871060">
      <w:bodyDiv w:val="1"/>
      <w:marLeft w:val="0"/>
      <w:marRight w:val="0"/>
      <w:marTop w:val="0"/>
      <w:marBottom w:val="0"/>
      <w:divBdr>
        <w:top w:val="none" w:sz="0" w:space="0" w:color="auto"/>
        <w:left w:val="none" w:sz="0" w:space="0" w:color="auto"/>
        <w:bottom w:val="none" w:sz="0" w:space="0" w:color="auto"/>
        <w:right w:val="none" w:sz="0" w:space="0" w:color="auto"/>
      </w:divBdr>
    </w:div>
    <w:div w:id="795873531">
      <w:bodyDiv w:val="1"/>
      <w:marLeft w:val="0"/>
      <w:marRight w:val="0"/>
      <w:marTop w:val="0"/>
      <w:marBottom w:val="0"/>
      <w:divBdr>
        <w:top w:val="none" w:sz="0" w:space="0" w:color="auto"/>
        <w:left w:val="none" w:sz="0" w:space="0" w:color="auto"/>
        <w:bottom w:val="none" w:sz="0" w:space="0" w:color="auto"/>
        <w:right w:val="none" w:sz="0" w:space="0" w:color="auto"/>
      </w:divBdr>
    </w:div>
    <w:div w:id="795878860">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89873">
      <w:bodyDiv w:val="1"/>
      <w:marLeft w:val="0"/>
      <w:marRight w:val="0"/>
      <w:marTop w:val="0"/>
      <w:marBottom w:val="0"/>
      <w:divBdr>
        <w:top w:val="none" w:sz="0" w:space="0" w:color="auto"/>
        <w:left w:val="none" w:sz="0" w:space="0" w:color="auto"/>
        <w:bottom w:val="none" w:sz="0" w:space="0" w:color="auto"/>
        <w:right w:val="none" w:sz="0" w:space="0" w:color="auto"/>
      </w:divBdr>
    </w:div>
    <w:div w:id="796341023">
      <w:bodyDiv w:val="1"/>
      <w:marLeft w:val="0"/>
      <w:marRight w:val="0"/>
      <w:marTop w:val="0"/>
      <w:marBottom w:val="0"/>
      <w:divBdr>
        <w:top w:val="none" w:sz="0" w:space="0" w:color="auto"/>
        <w:left w:val="none" w:sz="0" w:space="0" w:color="auto"/>
        <w:bottom w:val="none" w:sz="0" w:space="0" w:color="auto"/>
        <w:right w:val="none" w:sz="0" w:space="0" w:color="auto"/>
      </w:divBdr>
    </w:div>
    <w:div w:id="796603620">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89962">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144564">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58563">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845796">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7995736">
      <w:bodyDiv w:val="1"/>
      <w:marLeft w:val="0"/>
      <w:marRight w:val="0"/>
      <w:marTop w:val="0"/>
      <w:marBottom w:val="0"/>
      <w:divBdr>
        <w:top w:val="none" w:sz="0" w:space="0" w:color="auto"/>
        <w:left w:val="none" w:sz="0" w:space="0" w:color="auto"/>
        <w:bottom w:val="none" w:sz="0" w:space="0" w:color="auto"/>
        <w:right w:val="none" w:sz="0" w:space="0" w:color="auto"/>
      </w:divBdr>
    </w:div>
    <w:div w:id="798062885">
      <w:bodyDiv w:val="1"/>
      <w:marLeft w:val="0"/>
      <w:marRight w:val="0"/>
      <w:marTop w:val="0"/>
      <w:marBottom w:val="0"/>
      <w:divBdr>
        <w:top w:val="none" w:sz="0" w:space="0" w:color="auto"/>
        <w:left w:val="none" w:sz="0" w:space="0" w:color="auto"/>
        <w:bottom w:val="none" w:sz="0" w:space="0" w:color="auto"/>
        <w:right w:val="none" w:sz="0" w:space="0" w:color="auto"/>
      </w:divBdr>
    </w:div>
    <w:div w:id="798255710">
      <w:bodyDiv w:val="1"/>
      <w:marLeft w:val="0"/>
      <w:marRight w:val="0"/>
      <w:marTop w:val="0"/>
      <w:marBottom w:val="0"/>
      <w:divBdr>
        <w:top w:val="none" w:sz="0" w:space="0" w:color="auto"/>
        <w:left w:val="none" w:sz="0" w:space="0" w:color="auto"/>
        <w:bottom w:val="none" w:sz="0" w:space="0" w:color="auto"/>
        <w:right w:val="none" w:sz="0" w:space="0" w:color="auto"/>
      </w:divBdr>
    </w:div>
    <w:div w:id="798375520">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961883">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0811">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147857">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344172">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06125">
      <w:bodyDiv w:val="1"/>
      <w:marLeft w:val="0"/>
      <w:marRight w:val="0"/>
      <w:marTop w:val="0"/>
      <w:marBottom w:val="0"/>
      <w:divBdr>
        <w:top w:val="none" w:sz="0" w:space="0" w:color="auto"/>
        <w:left w:val="none" w:sz="0" w:space="0" w:color="auto"/>
        <w:bottom w:val="none" w:sz="0" w:space="0" w:color="auto"/>
        <w:right w:val="none" w:sz="0" w:space="0" w:color="auto"/>
      </w:divBdr>
    </w:div>
    <w:div w:id="800924307">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1115742">
      <w:bodyDiv w:val="1"/>
      <w:marLeft w:val="0"/>
      <w:marRight w:val="0"/>
      <w:marTop w:val="0"/>
      <w:marBottom w:val="0"/>
      <w:divBdr>
        <w:top w:val="none" w:sz="0" w:space="0" w:color="auto"/>
        <w:left w:val="none" w:sz="0" w:space="0" w:color="auto"/>
        <w:bottom w:val="none" w:sz="0" w:space="0" w:color="auto"/>
        <w:right w:val="none" w:sz="0" w:space="0" w:color="auto"/>
      </w:divBdr>
    </w:div>
    <w:div w:id="801309695">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846787">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651291">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036702">
      <w:bodyDiv w:val="1"/>
      <w:marLeft w:val="0"/>
      <w:marRight w:val="0"/>
      <w:marTop w:val="0"/>
      <w:marBottom w:val="0"/>
      <w:divBdr>
        <w:top w:val="none" w:sz="0" w:space="0" w:color="auto"/>
        <w:left w:val="none" w:sz="0" w:space="0" w:color="auto"/>
        <w:bottom w:val="none" w:sz="0" w:space="0" w:color="auto"/>
        <w:right w:val="none" w:sz="0" w:space="0" w:color="auto"/>
      </w:divBdr>
    </w:div>
    <w:div w:id="803230472">
      <w:bodyDiv w:val="1"/>
      <w:marLeft w:val="0"/>
      <w:marRight w:val="0"/>
      <w:marTop w:val="0"/>
      <w:marBottom w:val="0"/>
      <w:divBdr>
        <w:top w:val="none" w:sz="0" w:space="0" w:color="auto"/>
        <w:left w:val="none" w:sz="0" w:space="0" w:color="auto"/>
        <w:bottom w:val="none" w:sz="0" w:space="0" w:color="auto"/>
        <w:right w:val="none" w:sz="0" w:space="0" w:color="auto"/>
      </w:divBdr>
    </w:div>
    <w:div w:id="803500399">
      <w:bodyDiv w:val="1"/>
      <w:marLeft w:val="0"/>
      <w:marRight w:val="0"/>
      <w:marTop w:val="0"/>
      <w:marBottom w:val="0"/>
      <w:divBdr>
        <w:top w:val="none" w:sz="0" w:space="0" w:color="auto"/>
        <w:left w:val="none" w:sz="0" w:space="0" w:color="auto"/>
        <w:bottom w:val="none" w:sz="0" w:space="0" w:color="auto"/>
        <w:right w:val="none" w:sz="0" w:space="0" w:color="auto"/>
      </w:divBdr>
    </w:div>
    <w:div w:id="803741070">
      <w:bodyDiv w:val="1"/>
      <w:marLeft w:val="0"/>
      <w:marRight w:val="0"/>
      <w:marTop w:val="0"/>
      <w:marBottom w:val="0"/>
      <w:divBdr>
        <w:top w:val="none" w:sz="0" w:space="0" w:color="auto"/>
        <w:left w:val="none" w:sz="0" w:space="0" w:color="auto"/>
        <w:bottom w:val="none" w:sz="0" w:space="0" w:color="auto"/>
        <w:right w:val="none" w:sz="0" w:space="0" w:color="auto"/>
      </w:divBdr>
    </w:div>
    <w:div w:id="803959905">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120864">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64413">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313106">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08704">
      <w:bodyDiv w:val="1"/>
      <w:marLeft w:val="0"/>
      <w:marRight w:val="0"/>
      <w:marTop w:val="0"/>
      <w:marBottom w:val="0"/>
      <w:divBdr>
        <w:top w:val="none" w:sz="0" w:space="0" w:color="auto"/>
        <w:left w:val="none" w:sz="0" w:space="0" w:color="auto"/>
        <w:bottom w:val="none" w:sz="0" w:space="0" w:color="auto"/>
        <w:right w:val="none" w:sz="0" w:space="0" w:color="auto"/>
      </w:divBdr>
    </w:div>
    <w:div w:id="806707126">
      <w:bodyDiv w:val="1"/>
      <w:marLeft w:val="0"/>
      <w:marRight w:val="0"/>
      <w:marTop w:val="0"/>
      <w:marBottom w:val="0"/>
      <w:divBdr>
        <w:top w:val="none" w:sz="0" w:space="0" w:color="auto"/>
        <w:left w:val="none" w:sz="0" w:space="0" w:color="auto"/>
        <w:bottom w:val="none" w:sz="0" w:space="0" w:color="auto"/>
        <w:right w:val="none" w:sz="0" w:space="0" w:color="auto"/>
      </w:divBdr>
    </w:div>
    <w:div w:id="806822759">
      <w:bodyDiv w:val="1"/>
      <w:marLeft w:val="0"/>
      <w:marRight w:val="0"/>
      <w:marTop w:val="0"/>
      <w:marBottom w:val="0"/>
      <w:divBdr>
        <w:top w:val="none" w:sz="0" w:space="0" w:color="auto"/>
        <w:left w:val="none" w:sz="0" w:space="0" w:color="auto"/>
        <w:bottom w:val="none" w:sz="0" w:space="0" w:color="auto"/>
        <w:right w:val="none" w:sz="0" w:space="0" w:color="auto"/>
      </w:divBdr>
    </w:div>
    <w:div w:id="807014006">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4809">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79101">
      <w:bodyDiv w:val="1"/>
      <w:marLeft w:val="0"/>
      <w:marRight w:val="0"/>
      <w:marTop w:val="0"/>
      <w:marBottom w:val="0"/>
      <w:divBdr>
        <w:top w:val="none" w:sz="0" w:space="0" w:color="auto"/>
        <w:left w:val="none" w:sz="0" w:space="0" w:color="auto"/>
        <w:bottom w:val="none" w:sz="0" w:space="0" w:color="auto"/>
        <w:right w:val="none" w:sz="0" w:space="0" w:color="auto"/>
      </w:divBdr>
    </w:div>
    <w:div w:id="808478305">
      <w:bodyDiv w:val="1"/>
      <w:marLeft w:val="0"/>
      <w:marRight w:val="0"/>
      <w:marTop w:val="0"/>
      <w:marBottom w:val="0"/>
      <w:divBdr>
        <w:top w:val="none" w:sz="0" w:space="0" w:color="auto"/>
        <w:left w:val="none" w:sz="0" w:space="0" w:color="auto"/>
        <w:bottom w:val="none" w:sz="0" w:space="0" w:color="auto"/>
        <w:right w:val="none" w:sz="0" w:space="0" w:color="auto"/>
      </w:divBdr>
    </w:div>
    <w:div w:id="808597614">
      <w:bodyDiv w:val="1"/>
      <w:marLeft w:val="0"/>
      <w:marRight w:val="0"/>
      <w:marTop w:val="0"/>
      <w:marBottom w:val="0"/>
      <w:divBdr>
        <w:top w:val="none" w:sz="0" w:space="0" w:color="auto"/>
        <w:left w:val="none" w:sz="0" w:space="0" w:color="auto"/>
        <w:bottom w:val="none" w:sz="0" w:space="0" w:color="auto"/>
        <w:right w:val="none" w:sz="0" w:space="0" w:color="auto"/>
      </w:divBdr>
    </w:div>
    <w:div w:id="808739997">
      <w:bodyDiv w:val="1"/>
      <w:marLeft w:val="0"/>
      <w:marRight w:val="0"/>
      <w:marTop w:val="0"/>
      <w:marBottom w:val="0"/>
      <w:divBdr>
        <w:top w:val="none" w:sz="0" w:space="0" w:color="auto"/>
        <w:left w:val="none" w:sz="0" w:space="0" w:color="auto"/>
        <w:bottom w:val="none" w:sz="0" w:space="0" w:color="auto"/>
        <w:right w:val="none" w:sz="0" w:space="0" w:color="auto"/>
      </w:divBdr>
    </w:div>
    <w:div w:id="808792181">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9400281">
      <w:bodyDiv w:val="1"/>
      <w:marLeft w:val="0"/>
      <w:marRight w:val="0"/>
      <w:marTop w:val="0"/>
      <w:marBottom w:val="0"/>
      <w:divBdr>
        <w:top w:val="none" w:sz="0" w:space="0" w:color="auto"/>
        <w:left w:val="none" w:sz="0" w:space="0" w:color="auto"/>
        <w:bottom w:val="none" w:sz="0" w:space="0" w:color="auto"/>
        <w:right w:val="none" w:sz="0" w:space="0" w:color="auto"/>
      </w:divBdr>
    </w:div>
    <w:div w:id="809443448">
      <w:bodyDiv w:val="1"/>
      <w:marLeft w:val="0"/>
      <w:marRight w:val="0"/>
      <w:marTop w:val="0"/>
      <w:marBottom w:val="0"/>
      <w:divBdr>
        <w:top w:val="none" w:sz="0" w:space="0" w:color="auto"/>
        <w:left w:val="none" w:sz="0" w:space="0" w:color="auto"/>
        <w:bottom w:val="none" w:sz="0" w:space="0" w:color="auto"/>
        <w:right w:val="none" w:sz="0" w:space="0" w:color="auto"/>
      </w:divBdr>
    </w:div>
    <w:div w:id="809520920">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983192">
      <w:bodyDiv w:val="1"/>
      <w:marLeft w:val="0"/>
      <w:marRight w:val="0"/>
      <w:marTop w:val="0"/>
      <w:marBottom w:val="0"/>
      <w:divBdr>
        <w:top w:val="none" w:sz="0" w:space="0" w:color="auto"/>
        <w:left w:val="none" w:sz="0" w:space="0" w:color="auto"/>
        <w:bottom w:val="none" w:sz="0" w:space="0" w:color="auto"/>
        <w:right w:val="none" w:sz="0" w:space="0" w:color="auto"/>
      </w:divBdr>
    </w:div>
    <w:div w:id="810093819">
      <w:bodyDiv w:val="1"/>
      <w:marLeft w:val="0"/>
      <w:marRight w:val="0"/>
      <w:marTop w:val="0"/>
      <w:marBottom w:val="0"/>
      <w:divBdr>
        <w:top w:val="none" w:sz="0" w:space="0" w:color="auto"/>
        <w:left w:val="none" w:sz="0" w:space="0" w:color="auto"/>
        <w:bottom w:val="none" w:sz="0" w:space="0" w:color="auto"/>
        <w:right w:val="none" w:sz="0" w:space="0" w:color="auto"/>
      </w:divBdr>
    </w:div>
    <w:div w:id="810251112">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096545">
      <w:bodyDiv w:val="1"/>
      <w:marLeft w:val="0"/>
      <w:marRight w:val="0"/>
      <w:marTop w:val="0"/>
      <w:marBottom w:val="0"/>
      <w:divBdr>
        <w:top w:val="none" w:sz="0" w:space="0" w:color="auto"/>
        <w:left w:val="none" w:sz="0" w:space="0" w:color="auto"/>
        <w:bottom w:val="none" w:sz="0" w:space="0" w:color="auto"/>
        <w:right w:val="none" w:sz="0" w:space="0" w:color="auto"/>
      </w:divBdr>
    </w:div>
    <w:div w:id="811337952">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601956">
      <w:bodyDiv w:val="1"/>
      <w:marLeft w:val="0"/>
      <w:marRight w:val="0"/>
      <w:marTop w:val="0"/>
      <w:marBottom w:val="0"/>
      <w:divBdr>
        <w:top w:val="none" w:sz="0" w:space="0" w:color="auto"/>
        <w:left w:val="none" w:sz="0" w:space="0" w:color="auto"/>
        <w:bottom w:val="none" w:sz="0" w:space="0" w:color="auto"/>
        <w:right w:val="none" w:sz="0" w:space="0" w:color="auto"/>
      </w:divBdr>
    </w:div>
    <w:div w:id="812066138">
      <w:bodyDiv w:val="1"/>
      <w:marLeft w:val="0"/>
      <w:marRight w:val="0"/>
      <w:marTop w:val="0"/>
      <w:marBottom w:val="0"/>
      <w:divBdr>
        <w:top w:val="none" w:sz="0" w:space="0" w:color="auto"/>
        <w:left w:val="none" w:sz="0" w:space="0" w:color="auto"/>
        <w:bottom w:val="none" w:sz="0" w:space="0" w:color="auto"/>
        <w:right w:val="none" w:sz="0" w:space="0" w:color="auto"/>
      </w:divBdr>
    </w:div>
    <w:div w:id="812255584">
      <w:bodyDiv w:val="1"/>
      <w:marLeft w:val="0"/>
      <w:marRight w:val="0"/>
      <w:marTop w:val="0"/>
      <w:marBottom w:val="0"/>
      <w:divBdr>
        <w:top w:val="none" w:sz="0" w:space="0" w:color="auto"/>
        <w:left w:val="none" w:sz="0" w:space="0" w:color="auto"/>
        <w:bottom w:val="none" w:sz="0" w:space="0" w:color="auto"/>
        <w:right w:val="none" w:sz="0" w:space="0" w:color="auto"/>
      </w:divBdr>
    </w:div>
    <w:div w:id="812257132">
      <w:bodyDiv w:val="1"/>
      <w:marLeft w:val="0"/>
      <w:marRight w:val="0"/>
      <w:marTop w:val="0"/>
      <w:marBottom w:val="0"/>
      <w:divBdr>
        <w:top w:val="none" w:sz="0" w:space="0" w:color="auto"/>
        <w:left w:val="none" w:sz="0" w:space="0" w:color="auto"/>
        <w:bottom w:val="none" w:sz="0" w:space="0" w:color="auto"/>
        <w:right w:val="none" w:sz="0" w:space="0" w:color="auto"/>
      </w:divBdr>
    </w:div>
    <w:div w:id="812330901">
      <w:bodyDiv w:val="1"/>
      <w:marLeft w:val="0"/>
      <w:marRight w:val="0"/>
      <w:marTop w:val="0"/>
      <w:marBottom w:val="0"/>
      <w:divBdr>
        <w:top w:val="none" w:sz="0" w:space="0" w:color="auto"/>
        <w:left w:val="none" w:sz="0" w:space="0" w:color="auto"/>
        <w:bottom w:val="none" w:sz="0" w:space="0" w:color="auto"/>
        <w:right w:val="none" w:sz="0" w:space="0" w:color="auto"/>
      </w:divBdr>
    </w:div>
    <w:div w:id="812454952">
      <w:bodyDiv w:val="1"/>
      <w:marLeft w:val="0"/>
      <w:marRight w:val="0"/>
      <w:marTop w:val="0"/>
      <w:marBottom w:val="0"/>
      <w:divBdr>
        <w:top w:val="none" w:sz="0" w:space="0" w:color="auto"/>
        <w:left w:val="none" w:sz="0" w:space="0" w:color="auto"/>
        <w:bottom w:val="none" w:sz="0" w:space="0" w:color="auto"/>
        <w:right w:val="none" w:sz="0" w:space="0" w:color="auto"/>
      </w:divBdr>
    </w:div>
    <w:div w:id="812797324">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1434">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062068">
      <w:bodyDiv w:val="1"/>
      <w:marLeft w:val="0"/>
      <w:marRight w:val="0"/>
      <w:marTop w:val="0"/>
      <w:marBottom w:val="0"/>
      <w:divBdr>
        <w:top w:val="none" w:sz="0" w:space="0" w:color="auto"/>
        <w:left w:val="none" w:sz="0" w:space="0" w:color="auto"/>
        <w:bottom w:val="none" w:sz="0" w:space="0" w:color="auto"/>
        <w:right w:val="none" w:sz="0" w:space="0" w:color="auto"/>
      </w:divBdr>
    </w:div>
    <w:div w:id="813066040">
      <w:bodyDiv w:val="1"/>
      <w:marLeft w:val="0"/>
      <w:marRight w:val="0"/>
      <w:marTop w:val="0"/>
      <w:marBottom w:val="0"/>
      <w:divBdr>
        <w:top w:val="none" w:sz="0" w:space="0" w:color="auto"/>
        <w:left w:val="none" w:sz="0" w:space="0" w:color="auto"/>
        <w:bottom w:val="none" w:sz="0" w:space="0" w:color="auto"/>
        <w:right w:val="none" w:sz="0" w:space="0" w:color="auto"/>
      </w:divBdr>
    </w:div>
    <w:div w:id="813108060">
      <w:bodyDiv w:val="1"/>
      <w:marLeft w:val="0"/>
      <w:marRight w:val="0"/>
      <w:marTop w:val="0"/>
      <w:marBottom w:val="0"/>
      <w:divBdr>
        <w:top w:val="none" w:sz="0" w:space="0" w:color="auto"/>
        <w:left w:val="none" w:sz="0" w:space="0" w:color="auto"/>
        <w:bottom w:val="none" w:sz="0" w:space="0" w:color="auto"/>
        <w:right w:val="none" w:sz="0" w:space="0" w:color="auto"/>
      </w:divBdr>
    </w:div>
    <w:div w:id="813566594">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4417037">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952773">
      <w:bodyDiv w:val="1"/>
      <w:marLeft w:val="0"/>
      <w:marRight w:val="0"/>
      <w:marTop w:val="0"/>
      <w:marBottom w:val="0"/>
      <w:divBdr>
        <w:top w:val="none" w:sz="0" w:space="0" w:color="auto"/>
        <w:left w:val="none" w:sz="0" w:space="0" w:color="auto"/>
        <w:bottom w:val="none" w:sz="0" w:space="0" w:color="auto"/>
        <w:right w:val="none" w:sz="0" w:space="0" w:color="auto"/>
      </w:divBdr>
    </w:div>
    <w:div w:id="815030174">
      <w:bodyDiv w:val="1"/>
      <w:marLeft w:val="0"/>
      <w:marRight w:val="0"/>
      <w:marTop w:val="0"/>
      <w:marBottom w:val="0"/>
      <w:divBdr>
        <w:top w:val="none" w:sz="0" w:space="0" w:color="auto"/>
        <w:left w:val="none" w:sz="0" w:space="0" w:color="auto"/>
        <w:bottom w:val="none" w:sz="0" w:space="0" w:color="auto"/>
        <w:right w:val="none" w:sz="0" w:space="0" w:color="auto"/>
      </w:divBdr>
    </w:div>
    <w:div w:id="815217291">
      <w:bodyDiv w:val="1"/>
      <w:marLeft w:val="0"/>
      <w:marRight w:val="0"/>
      <w:marTop w:val="0"/>
      <w:marBottom w:val="0"/>
      <w:divBdr>
        <w:top w:val="none" w:sz="0" w:space="0" w:color="auto"/>
        <w:left w:val="none" w:sz="0" w:space="0" w:color="auto"/>
        <w:bottom w:val="none" w:sz="0" w:space="0" w:color="auto"/>
        <w:right w:val="none" w:sz="0" w:space="0" w:color="auto"/>
      </w:divBdr>
    </w:div>
    <w:div w:id="815534698">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923318">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49179">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455842">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7649">
      <w:bodyDiv w:val="1"/>
      <w:marLeft w:val="0"/>
      <w:marRight w:val="0"/>
      <w:marTop w:val="0"/>
      <w:marBottom w:val="0"/>
      <w:divBdr>
        <w:top w:val="none" w:sz="0" w:space="0" w:color="auto"/>
        <w:left w:val="none" w:sz="0" w:space="0" w:color="auto"/>
        <w:bottom w:val="none" w:sz="0" w:space="0" w:color="auto"/>
        <w:right w:val="none" w:sz="0" w:space="0" w:color="auto"/>
      </w:divBdr>
    </w:div>
    <w:div w:id="817069878">
      <w:bodyDiv w:val="1"/>
      <w:marLeft w:val="0"/>
      <w:marRight w:val="0"/>
      <w:marTop w:val="0"/>
      <w:marBottom w:val="0"/>
      <w:divBdr>
        <w:top w:val="none" w:sz="0" w:space="0" w:color="auto"/>
        <w:left w:val="none" w:sz="0" w:space="0" w:color="auto"/>
        <w:bottom w:val="none" w:sz="0" w:space="0" w:color="auto"/>
        <w:right w:val="none" w:sz="0" w:space="0" w:color="auto"/>
      </w:divBdr>
    </w:div>
    <w:div w:id="817191536">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0426">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8305876">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8963732">
      <w:bodyDiv w:val="1"/>
      <w:marLeft w:val="0"/>
      <w:marRight w:val="0"/>
      <w:marTop w:val="0"/>
      <w:marBottom w:val="0"/>
      <w:divBdr>
        <w:top w:val="none" w:sz="0" w:space="0" w:color="auto"/>
        <w:left w:val="none" w:sz="0" w:space="0" w:color="auto"/>
        <w:bottom w:val="none" w:sz="0" w:space="0" w:color="auto"/>
        <w:right w:val="none" w:sz="0" w:space="0" w:color="auto"/>
      </w:divBdr>
    </w:div>
    <w:div w:id="819153189">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422453">
      <w:bodyDiv w:val="1"/>
      <w:marLeft w:val="0"/>
      <w:marRight w:val="0"/>
      <w:marTop w:val="0"/>
      <w:marBottom w:val="0"/>
      <w:divBdr>
        <w:top w:val="none" w:sz="0" w:space="0" w:color="auto"/>
        <w:left w:val="none" w:sz="0" w:space="0" w:color="auto"/>
        <w:bottom w:val="none" w:sz="0" w:space="0" w:color="auto"/>
        <w:right w:val="none" w:sz="0" w:space="0" w:color="auto"/>
      </w:divBdr>
    </w:div>
    <w:div w:id="819426438">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805105">
      <w:bodyDiv w:val="1"/>
      <w:marLeft w:val="0"/>
      <w:marRight w:val="0"/>
      <w:marTop w:val="0"/>
      <w:marBottom w:val="0"/>
      <w:divBdr>
        <w:top w:val="none" w:sz="0" w:space="0" w:color="auto"/>
        <w:left w:val="none" w:sz="0" w:space="0" w:color="auto"/>
        <w:bottom w:val="none" w:sz="0" w:space="0" w:color="auto"/>
        <w:right w:val="none" w:sz="0" w:space="0" w:color="auto"/>
      </w:divBdr>
    </w:div>
    <w:div w:id="820074202">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19737">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657650">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04454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86162">
      <w:bodyDiv w:val="1"/>
      <w:marLeft w:val="0"/>
      <w:marRight w:val="0"/>
      <w:marTop w:val="0"/>
      <w:marBottom w:val="0"/>
      <w:divBdr>
        <w:top w:val="none" w:sz="0" w:space="0" w:color="auto"/>
        <w:left w:val="none" w:sz="0" w:space="0" w:color="auto"/>
        <w:bottom w:val="none" w:sz="0" w:space="0" w:color="auto"/>
        <w:right w:val="none" w:sz="0" w:space="0" w:color="auto"/>
      </w:divBdr>
    </w:div>
    <w:div w:id="821503145">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811907">
      <w:bodyDiv w:val="1"/>
      <w:marLeft w:val="0"/>
      <w:marRight w:val="0"/>
      <w:marTop w:val="0"/>
      <w:marBottom w:val="0"/>
      <w:divBdr>
        <w:top w:val="none" w:sz="0" w:space="0" w:color="auto"/>
        <w:left w:val="none" w:sz="0" w:space="0" w:color="auto"/>
        <w:bottom w:val="none" w:sz="0" w:space="0" w:color="auto"/>
        <w:right w:val="none" w:sz="0" w:space="0" w:color="auto"/>
      </w:divBdr>
    </w:div>
    <w:div w:id="822815193">
      <w:bodyDiv w:val="1"/>
      <w:marLeft w:val="0"/>
      <w:marRight w:val="0"/>
      <w:marTop w:val="0"/>
      <w:marBottom w:val="0"/>
      <w:divBdr>
        <w:top w:val="none" w:sz="0" w:space="0" w:color="auto"/>
        <w:left w:val="none" w:sz="0" w:space="0" w:color="auto"/>
        <w:bottom w:val="none" w:sz="0" w:space="0" w:color="auto"/>
        <w:right w:val="none" w:sz="0" w:space="0" w:color="auto"/>
      </w:divBdr>
    </w:div>
    <w:div w:id="823085259">
      <w:bodyDiv w:val="1"/>
      <w:marLeft w:val="0"/>
      <w:marRight w:val="0"/>
      <w:marTop w:val="0"/>
      <w:marBottom w:val="0"/>
      <w:divBdr>
        <w:top w:val="none" w:sz="0" w:space="0" w:color="auto"/>
        <w:left w:val="none" w:sz="0" w:space="0" w:color="auto"/>
        <w:bottom w:val="none" w:sz="0" w:space="0" w:color="auto"/>
        <w:right w:val="none" w:sz="0" w:space="0" w:color="auto"/>
      </w:divBdr>
    </w:div>
    <w:div w:id="82315588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591620">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18073">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278261">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172812">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508701">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898650">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89193">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626803">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2215">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938627">
      <w:bodyDiv w:val="1"/>
      <w:marLeft w:val="0"/>
      <w:marRight w:val="0"/>
      <w:marTop w:val="0"/>
      <w:marBottom w:val="0"/>
      <w:divBdr>
        <w:top w:val="none" w:sz="0" w:space="0" w:color="auto"/>
        <w:left w:val="none" w:sz="0" w:space="0" w:color="auto"/>
        <w:bottom w:val="none" w:sz="0" w:space="0" w:color="auto"/>
        <w:right w:val="none" w:sz="0" w:space="0" w:color="auto"/>
      </w:divBdr>
    </w:div>
    <w:div w:id="827941114">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600514">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9057280">
      <w:bodyDiv w:val="1"/>
      <w:marLeft w:val="0"/>
      <w:marRight w:val="0"/>
      <w:marTop w:val="0"/>
      <w:marBottom w:val="0"/>
      <w:divBdr>
        <w:top w:val="none" w:sz="0" w:space="0" w:color="auto"/>
        <w:left w:val="none" w:sz="0" w:space="0" w:color="auto"/>
        <w:bottom w:val="none" w:sz="0" w:space="0" w:color="auto"/>
        <w:right w:val="none" w:sz="0" w:space="0" w:color="auto"/>
      </w:divBdr>
    </w:div>
    <w:div w:id="829558712">
      <w:bodyDiv w:val="1"/>
      <w:marLeft w:val="0"/>
      <w:marRight w:val="0"/>
      <w:marTop w:val="0"/>
      <w:marBottom w:val="0"/>
      <w:divBdr>
        <w:top w:val="none" w:sz="0" w:space="0" w:color="auto"/>
        <w:left w:val="none" w:sz="0" w:space="0" w:color="auto"/>
        <w:bottom w:val="none" w:sz="0" w:space="0" w:color="auto"/>
        <w:right w:val="none" w:sz="0" w:space="0" w:color="auto"/>
      </w:divBdr>
    </w:div>
    <w:div w:id="82963790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30026311">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1860">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247">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5986">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2513">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140482">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871844">
      <w:bodyDiv w:val="1"/>
      <w:marLeft w:val="0"/>
      <w:marRight w:val="0"/>
      <w:marTop w:val="0"/>
      <w:marBottom w:val="0"/>
      <w:divBdr>
        <w:top w:val="none" w:sz="0" w:space="0" w:color="auto"/>
        <w:left w:val="none" w:sz="0" w:space="0" w:color="auto"/>
        <w:bottom w:val="none" w:sz="0" w:space="0" w:color="auto"/>
        <w:right w:val="none" w:sz="0" w:space="0" w:color="auto"/>
      </w:divBdr>
    </w:div>
    <w:div w:id="831874256">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139720">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63241">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377857">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601175">
      <w:bodyDiv w:val="1"/>
      <w:marLeft w:val="0"/>
      <w:marRight w:val="0"/>
      <w:marTop w:val="0"/>
      <w:marBottom w:val="0"/>
      <w:divBdr>
        <w:top w:val="none" w:sz="0" w:space="0" w:color="auto"/>
        <w:left w:val="none" w:sz="0" w:space="0" w:color="auto"/>
        <w:bottom w:val="none" w:sz="0" w:space="0" w:color="auto"/>
        <w:right w:val="none" w:sz="0" w:space="0" w:color="auto"/>
      </w:divBdr>
    </w:div>
    <w:div w:id="832601600">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107916">
      <w:bodyDiv w:val="1"/>
      <w:marLeft w:val="0"/>
      <w:marRight w:val="0"/>
      <w:marTop w:val="0"/>
      <w:marBottom w:val="0"/>
      <w:divBdr>
        <w:top w:val="none" w:sz="0" w:space="0" w:color="auto"/>
        <w:left w:val="none" w:sz="0" w:space="0" w:color="auto"/>
        <w:bottom w:val="none" w:sz="0" w:space="0" w:color="auto"/>
        <w:right w:val="none" w:sz="0" w:space="0" w:color="auto"/>
      </w:divBdr>
    </w:div>
    <w:div w:id="833184231">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640767">
      <w:bodyDiv w:val="1"/>
      <w:marLeft w:val="0"/>
      <w:marRight w:val="0"/>
      <w:marTop w:val="0"/>
      <w:marBottom w:val="0"/>
      <w:divBdr>
        <w:top w:val="none" w:sz="0" w:space="0" w:color="auto"/>
        <w:left w:val="none" w:sz="0" w:space="0" w:color="auto"/>
        <w:bottom w:val="none" w:sz="0" w:space="0" w:color="auto"/>
        <w:right w:val="none" w:sz="0" w:space="0" w:color="auto"/>
      </w:divBdr>
    </w:div>
    <w:div w:id="833648966">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2378">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5338220">
      <w:bodyDiv w:val="1"/>
      <w:marLeft w:val="0"/>
      <w:marRight w:val="0"/>
      <w:marTop w:val="0"/>
      <w:marBottom w:val="0"/>
      <w:divBdr>
        <w:top w:val="none" w:sz="0" w:space="0" w:color="auto"/>
        <w:left w:val="none" w:sz="0" w:space="0" w:color="auto"/>
        <w:bottom w:val="none" w:sz="0" w:space="0" w:color="auto"/>
        <w:right w:val="none" w:sz="0" w:space="0" w:color="auto"/>
      </w:divBdr>
    </w:div>
    <w:div w:id="835387564">
      <w:bodyDiv w:val="1"/>
      <w:marLeft w:val="0"/>
      <w:marRight w:val="0"/>
      <w:marTop w:val="0"/>
      <w:marBottom w:val="0"/>
      <w:divBdr>
        <w:top w:val="none" w:sz="0" w:space="0" w:color="auto"/>
        <w:left w:val="none" w:sz="0" w:space="0" w:color="auto"/>
        <w:bottom w:val="none" w:sz="0" w:space="0" w:color="auto"/>
        <w:right w:val="none" w:sz="0" w:space="0" w:color="auto"/>
      </w:divBdr>
    </w:div>
    <w:div w:id="835417185">
      <w:bodyDiv w:val="1"/>
      <w:marLeft w:val="0"/>
      <w:marRight w:val="0"/>
      <w:marTop w:val="0"/>
      <w:marBottom w:val="0"/>
      <w:divBdr>
        <w:top w:val="none" w:sz="0" w:space="0" w:color="auto"/>
        <w:left w:val="none" w:sz="0" w:space="0" w:color="auto"/>
        <w:bottom w:val="none" w:sz="0" w:space="0" w:color="auto"/>
        <w:right w:val="none" w:sz="0" w:space="0" w:color="auto"/>
      </w:divBdr>
    </w:div>
    <w:div w:id="835532353">
      <w:bodyDiv w:val="1"/>
      <w:marLeft w:val="0"/>
      <w:marRight w:val="0"/>
      <w:marTop w:val="0"/>
      <w:marBottom w:val="0"/>
      <w:divBdr>
        <w:top w:val="none" w:sz="0" w:space="0" w:color="auto"/>
        <w:left w:val="none" w:sz="0" w:space="0" w:color="auto"/>
        <w:bottom w:val="none" w:sz="0" w:space="0" w:color="auto"/>
        <w:right w:val="none" w:sz="0" w:space="0" w:color="auto"/>
      </w:divBdr>
    </w:div>
    <w:div w:id="835609125">
      <w:bodyDiv w:val="1"/>
      <w:marLeft w:val="0"/>
      <w:marRight w:val="0"/>
      <w:marTop w:val="0"/>
      <w:marBottom w:val="0"/>
      <w:divBdr>
        <w:top w:val="none" w:sz="0" w:space="0" w:color="auto"/>
        <w:left w:val="none" w:sz="0" w:space="0" w:color="auto"/>
        <w:bottom w:val="none" w:sz="0" w:space="0" w:color="auto"/>
        <w:right w:val="none" w:sz="0" w:space="0" w:color="auto"/>
      </w:divBdr>
    </w:div>
    <w:div w:id="835657418">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7040068">
      <w:bodyDiv w:val="1"/>
      <w:marLeft w:val="0"/>
      <w:marRight w:val="0"/>
      <w:marTop w:val="0"/>
      <w:marBottom w:val="0"/>
      <w:divBdr>
        <w:top w:val="none" w:sz="0" w:space="0" w:color="auto"/>
        <w:left w:val="none" w:sz="0" w:space="0" w:color="auto"/>
        <w:bottom w:val="none" w:sz="0" w:space="0" w:color="auto"/>
        <w:right w:val="none" w:sz="0" w:space="0" w:color="auto"/>
      </w:divBdr>
    </w:div>
    <w:div w:id="837161174">
      <w:bodyDiv w:val="1"/>
      <w:marLeft w:val="0"/>
      <w:marRight w:val="0"/>
      <w:marTop w:val="0"/>
      <w:marBottom w:val="0"/>
      <w:divBdr>
        <w:top w:val="none" w:sz="0" w:space="0" w:color="auto"/>
        <w:left w:val="none" w:sz="0" w:space="0" w:color="auto"/>
        <w:bottom w:val="none" w:sz="0" w:space="0" w:color="auto"/>
        <w:right w:val="none" w:sz="0" w:space="0" w:color="auto"/>
      </w:divBdr>
    </w:div>
    <w:div w:id="837383586">
      <w:bodyDiv w:val="1"/>
      <w:marLeft w:val="0"/>
      <w:marRight w:val="0"/>
      <w:marTop w:val="0"/>
      <w:marBottom w:val="0"/>
      <w:divBdr>
        <w:top w:val="none" w:sz="0" w:space="0" w:color="auto"/>
        <w:left w:val="none" w:sz="0" w:space="0" w:color="auto"/>
        <w:bottom w:val="none" w:sz="0" w:space="0" w:color="auto"/>
        <w:right w:val="none" w:sz="0" w:space="0" w:color="auto"/>
      </w:divBdr>
    </w:div>
    <w:div w:id="837573184">
      <w:bodyDiv w:val="1"/>
      <w:marLeft w:val="0"/>
      <w:marRight w:val="0"/>
      <w:marTop w:val="0"/>
      <w:marBottom w:val="0"/>
      <w:divBdr>
        <w:top w:val="none" w:sz="0" w:space="0" w:color="auto"/>
        <w:left w:val="none" w:sz="0" w:space="0" w:color="auto"/>
        <w:bottom w:val="none" w:sz="0" w:space="0" w:color="auto"/>
        <w:right w:val="none" w:sz="0" w:space="0" w:color="auto"/>
      </w:divBdr>
    </w:div>
    <w:div w:id="837575158">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14382">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227152">
      <w:bodyDiv w:val="1"/>
      <w:marLeft w:val="0"/>
      <w:marRight w:val="0"/>
      <w:marTop w:val="0"/>
      <w:marBottom w:val="0"/>
      <w:divBdr>
        <w:top w:val="none" w:sz="0" w:space="0" w:color="auto"/>
        <w:left w:val="none" w:sz="0" w:space="0" w:color="auto"/>
        <w:bottom w:val="none" w:sz="0" w:space="0" w:color="auto"/>
        <w:right w:val="none" w:sz="0" w:space="0" w:color="auto"/>
      </w:divBdr>
    </w:div>
    <w:div w:id="838423067">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8471419">
      <w:bodyDiv w:val="1"/>
      <w:marLeft w:val="0"/>
      <w:marRight w:val="0"/>
      <w:marTop w:val="0"/>
      <w:marBottom w:val="0"/>
      <w:divBdr>
        <w:top w:val="none" w:sz="0" w:space="0" w:color="auto"/>
        <w:left w:val="none" w:sz="0" w:space="0" w:color="auto"/>
        <w:bottom w:val="none" w:sz="0" w:space="0" w:color="auto"/>
        <w:right w:val="none" w:sz="0" w:space="0" w:color="auto"/>
      </w:divBdr>
    </w:div>
    <w:div w:id="838884454">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320032">
      <w:bodyDiv w:val="1"/>
      <w:marLeft w:val="0"/>
      <w:marRight w:val="0"/>
      <w:marTop w:val="0"/>
      <w:marBottom w:val="0"/>
      <w:divBdr>
        <w:top w:val="none" w:sz="0" w:space="0" w:color="auto"/>
        <w:left w:val="none" w:sz="0" w:space="0" w:color="auto"/>
        <w:bottom w:val="none" w:sz="0" w:space="0" w:color="auto"/>
        <w:right w:val="none" w:sz="0" w:space="0" w:color="auto"/>
      </w:divBdr>
    </w:div>
    <w:div w:id="839737644">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39782233">
      <w:bodyDiv w:val="1"/>
      <w:marLeft w:val="0"/>
      <w:marRight w:val="0"/>
      <w:marTop w:val="0"/>
      <w:marBottom w:val="0"/>
      <w:divBdr>
        <w:top w:val="none" w:sz="0" w:space="0" w:color="auto"/>
        <w:left w:val="none" w:sz="0" w:space="0" w:color="auto"/>
        <w:bottom w:val="none" w:sz="0" w:space="0" w:color="auto"/>
        <w:right w:val="none" w:sz="0" w:space="0" w:color="auto"/>
      </w:divBdr>
    </w:div>
    <w:div w:id="839855501">
      <w:bodyDiv w:val="1"/>
      <w:marLeft w:val="0"/>
      <w:marRight w:val="0"/>
      <w:marTop w:val="0"/>
      <w:marBottom w:val="0"/>
      <w:divBdr>
        <w:top w:val="none" w:sz="0" w:space="0" w:color="auto"/>
        <w:left w:val="none" w:sz="0" w:space="0" w:color="auto"/>
        <w:bottom w:val="none" w:sz="0" w:space="0" w:color="auto"/>
        <w:right w:val="none" w:sz="0" w:space="0" w:color="auto"/>
      </w:divBdr>
    </w:div>
    <w:div w:id="84020256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655471">
      <w:bodyDiv w:val="1"/>
      <w:marLeft w:val="0"/>
      <w:marRight w:val="0"/>
      <w:marTop w:val="0"/>
      <w:marBottom w:val="0"/>
      <w:divBdr>
        <w:top w:val="none" w:sz="0" w:space="0" w:color="auto"/>
        <w:left w:val="none" w:sz="0" w:space="0" w:color="auto"/>
        <w:bottom w:val="none" w:sz="0" w:space="0" w:color="auto"/>
        <w:right w:val="none" w:sz="0" w:space="0" w:color="auto"/>
      </w:divBdr>
    </w:div>
    <w:div w:id="840658195">
      <w:bodyDiv w:val="1"/>
      <w:marLeft w:val="0"/>
      <w:marRight w:val="0"/>
      <w:marTop w:val="0"/>
      <w:marBottom w:val="0"/>
      <w:divBdr>
        <w:top w:val="none" w:sz="0" w:space="0" w:color="auto"/>
        <w:left w:val="none" w:sz="0" w:space="0" w:color="auto"/>
        <w:bottom w:val="none" w:sz="0" w:space="0" w:color="auto"/>
        <w:right w:val="none" w:sz="0" w:space="0" w:color="auto"/>
      </w:divBdr>
    </w:div>
    <w:div w:id="840704944">
      <w:bodyDiv w:val="1"/>
      <w:marLeft w:val="0"/>
      <w:marRight w:val="0"/>
      <w:marTop w:val="0"/>
      <w:marBottom w:val="0"/>
      <w:divBdr>
        <w:top w:val="none" w:sz="0" w:space="0" w:color="auto"/>
        <w:left w:val="none" w:sz="0" w:space="0" w:color="auto"/>
        <w:bottom w:val="none" w:sz="0" w:space="0" w:color="auto"/>
        <w:right w:val="none" w:sz="0" w:space="0" w:color="auto"/>
      </w:divBdr>
    </w:div>
    <w:div w:id="840773103">
      <w:bodyDiv w:val="1"/>
      <w:marLeft w:val="0"/>
      <w:marRight w:val="0"/>
      <w:marTop w:val="0"/>
      <w:marBottom w:val="0"/>
      <w:divBdr>
        <w:top w:val="none" w:sz="0" w:space="0" w:color="auto"/>
        <w:left w:val="none" w:sz="0" w:space="0" w:color="auto"/>
        <w:bottom w:val="none" w:sz="0" w:space="0" w:color="auto"/>
        <w:right w:val="none" w:sz="0" w:space="0" w:color="auto"/>
      </w:divBdr>
    </w:div>
    <w:div w:id="840894047">
      <w:bodyDiv w:val="1"/>
      <w:marLeft w:val="0"/>
      <w:marRight w:val="0"/>
      <w:marTop w:val="0"/>
      <w:marBottom w:val="0"/>
      <w:divBdr>
        <w:top w:val="none" w:sz="0" w:space="0" w:color="auto"/>
        <w:left w:val="none" w:sz="0" w:space="0" w:color="auto"/>
        <w:bottom w:val="none" w:sz="0" w:space="0" w:color="auto"/>
        <w:right w:val="none" w:sz="0" w:space="0" w:color="auto"/>
      </w:divBdr>
    </w:div>
    <w:div w:id="840924201">
      <w:bodyDiv w:val="1"/>
      <w:marLeft w:val="0"/>
      <w:marRight w:val="0"/>
      <w:marTop w:val="0"/>
      <w:marBottom w:val="0"/>
      <w:divBdr>
        <w:top w:val="none" w:sz="0" w:space="0" w:color="auto"/>
        <w:left w:val="none" w:sz="0" w:space="0" w:color="auto"/>
        <w:bottom w:val="none" w:sz="0" w:space="0" w:color="auto"/>
        <w:right w:val="none" w:sz="0" w:space="0" w:color="auto"/>
      </w:divBdr>
    </w:div>
    <w:div w:id="841554949">
      <w:bodyDiv w:val="1"/>
      <w:marLeft w:val="0"/>
      <w:marRight w:val="0"/>
      <w:marTop w:val="0"/>
      <w:marBottom w:val="0"/>
      <w:divBdr>
        <w:top w:val="none" w:sz="0" w:space="0" w:color="auto"/>
        <w:left w:val="none" w:sz="0" w:space="0" w:color="auto"/>
        <w:bottom w:val="none" w:sz="0" w:space="0" w:color="auto"/>
        <w:right w:val="none" w:sz="0" w:space="0" w:color="auto"/>
      </w:divBdr>
    </w:div>
    <w:div w:id="841704794">
      <w:bodyDiv w:val="1"/>
      <w:marLeft w:val="0"/>
      <w:marRight w:val="0"/>
      <w:marTop w:val="0"/>
      <w:marBottom w:val="0"/>
      <w:divBdr>
        <w:top w:val="none" w:sz="0" w:space="0" w:color="auto"/>
        <w:left w:val="none" w:sz="0" w:space="0" w:color="auto"/>
        <w:bottom w:val="none" w:sz="0" w:space="0" w:color="auto"/>
        <w:right w:val="none" w:sz="0" w:space="0" w:color="auto"/>
      </w:divBdr>
    </w:div>
    <w:div w:id="841941457">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333">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21475">
      <w:bodyDiv w:val="1"/>
      <w:marLeft w:val="0"/>
      <w:marRight w:val="0"/>
      <w:marTop w:val="0"/>
      <w:marBottom w:val="0"/>
      <w:divBdr>
        <w:top w:val="none" w:sz="0" w:space="0" w:color="auto"/>
        <w:left w:val="none" w:sz="0" w:space="0" w:color="auto"/>
        <w:bottom w:val="none" w:sz="0" w:space="0" w:color="auto"/>
        <w:right w:val="none" w:sz="0" w:space="0" w:color="auto"/>
      </w:divBdr>
    </w:div>
    <w:div w:id="843588030">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3862594">
      <w:bodyDiv w:val="1"/>
      <w:marLeft w:val="0"/>
      <w:marRight w:val="0"/>
      <w:marTop w:val="0"/>
      <w:marBottom w:val="0"/>
      <w:divBdr>
        <w:top w:val="none" w:sz="0" w:space="0" w:color="auto"/>
        <w:left w:val="none" w:sz="0" w:space="0" w:color="auto"/>
        <w:bottom w:val="none" w:sz="0" w:space="0" w:color="auto"/>
        <w:right w:val="none" w:sz="0" w:space="0" w:color="auto"/>
      </w:divBdr>
    </w:div>
    <w:div w:id="843931411">
      <w:bodyDiv w:val="1"/>
      <w:marLeft w:val="0"/>
      <w:marRight w:val="0"/>
      <w:marTop w:val="0"/>
      <w:marBottom w:val="0"/>
      <w:divBdr>
        <w:top w:val="none" w:sz="0" w:space="0" w:color="auto"/>
        <w:left w:val="none" w:sz="0" w:space="0" w:color="auto"/>
        <w:bottom w:val="none" w:sz="0" w:space="0" w:color="auto"/>
        <w:right w:val="none" w:sz="0" w:space="0" w:color="auto"/>
      </w:divBdr>
    </w:div>
    <w:div w:id="844054113">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5022022">
      <w:bodyDiv w:val="1"/>
      <w:marLeft w:val="0"/>
      <w:marRight w:val="0"/>
      <w:marTop w:val="0"/>
      <w:marBottom w:val="0"/>
      <w:divBdr>
        <w:top w:val="none" w:sz="0" w:space="0" w:color="auto"/>
        <w:left w:val="none" w:sz="0" w:space="0" w:color="auto"/>
        <w:bottom w:val="none" w:sz="0" w:space="0" w:color="auto"/>
        <w:right w:val="none" w:sz="0" w:space="0" w:color="auto"/>
      </w:divBdr>
    </w:div>
    <w:div w:id="845052371">
      <w:bodyDiv w:val="1"/>
      <w:marLeft w:val="0"/>
      <w:marRight w:val="0"/>
      <w:marTop w:val="0"/>
      <w:marBottom w:val="0"/>
      <w:divBdr>
        <w:top w:val="none" w:sz="0" w:space="0" w:color="auto"/>
        <w:left w:val="none" w:sz="0" w:space="0" w:color="auto"/>
        <w:bottom w:val="none" w:sz="0" w:space="0" w:color="auto"/>
        <w:right w:val="none" w:sz="0" w:space="0" w:color="auto"/>
      </w:divBdr>
    </w:div>
    <w:div w:id="845243011">
      <w:bodyDiv w:val="1"/>
      <w:marLeft w:val="0"/>
      <w:marRight w:val="0"/>
      <w:marTop w:val="0"/>
      <w:marBottom w:val="0"/>
      <w:divBdr>
        <w:top w:val="none" w:sz="0" w:space="0" w:color="auto"/>
        <w:left w:val="none" w:sz="0" w:space="0" w:color="auto"/>
        <w:bottom w:val="none" w:sz="0" w:space="0" w:color="auto"/>
        <w:right w:val="none" w:sz="0" w:space="0" w:color="auto"/>
      </w:divBdr>
    </w:div>
    <w:div w:id="845361772">
      <w:bodyDiv w:val="1"/>
      <w:marLeft w:val="0"/>
      <w:marRight w:val="0"/>
      <w:marTop w:val="0"/>
      <w:marBottom w:val="0"/>
      <w:divBdr>
        <w:top w:val="none" w:sz="0" w:space="0" w:color="auto"/>
        <w:left w:val="none" w:sz="0" w:space="0" w:color="auto"/>
        <w:bottom w:val="none" w:sz="0" w:space="0" w:color="auto"/>
        <w:right w:val="none" w:sz="0" w:space="0" w:color="auto"/>
      </w:divBdr>
    </w:div>
    <w:div w:id="845482819">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01976">
      <w:bodyDiv w:val="1"/>
      <w:marLeft w:val="0"/>
      <w:marRight w:val="0"/>
      <w:marTop w:val="0"/>
      <w:marBottom w:val="0"/>
      <w:divBdr>
        <w:top w:val="none" w:sz="0" w:space="0" w:color="auto"/>
        <w:left w:val="none" w:sz="0" w:space="0" w:color="auto"/>
        <w:bottom w:val="none" w:sz="0" w:space="0" w:color="auto"/>
        <w:right w:val="none" w:sz="0" w:space="0" w:color="auto"/>
      </w:divBdr>
    </w:div>
    <w:div w:id="845903104">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676112">
      <w:bodyDiv w:val="1"/>
      <w:marLeft w:val="0"/>
      <w:marRight w:val="0"/>
      <w:marTop w:val="0"/>
      <w:marBottom w:val="0"/>
      <w:divBdr>
        <w:top w:val="none" w:sz="0" w:space="0" w:color="auto"/>
        <w:left w:val="none" w:sz="0" w:space="0" w:color="auto"/>
        <w:bottom w:val="none" w:sz="0" w:space="0" w:color="auto"/>
        <w:right w:val="none" w:sz="0" w:space="0" w:color="auto"/>
      </w:divBdr>
    </w:div>
    <w:div w:id="846796255">
      <w:bodyDiv w:val="1"/>
      <w:marLeft w:val="0"/>
      <w:marRight w:val="0"/>
      <w:marTop w:val="0"/>
      <w:marBottom w:val="0"/>
      <w:divBdr>
        <w:top w:val="none" w:sz="0" w:space="0" w:color="auto"/>
        <w:left w:val="none" w:sz="0" w:space="0" w:color="auto"/>
        <w:bottom w:val="none" w:sz="0" w:space="0" w:color="auto"/>
        <w:right w:val="none" w:sz="0" w:space="0" w:color="auto"/>
      </w:divBdr>
    </w:div>
    <w:div w:id="847133947">
      <w:bodyDiv w:val="1"/>
      <w:marLeft w:val="0"/>
      <w:marRight w:val="0"/>
      <w:marTop w:val="0"/>
      <w:marBottom w:val="0"/>
      <w:divBdr>
        <w:top w:val="none" w:sz="0" w:space="0" w:color="auto"/>
        <w:left w:val="none" w:sz="0" w:space="0" w:color="auto"/>
        <w:bottom w:val="none" w:sz="0" w:space="0" w:color="auto"/>
        <w:right w:val="none" w:sz="0" w:space="0" w:color="auto"/>
      </w:divBdr>
    </w:div>
    <w:div w:id="847213959">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595809">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721107">
      <w:bodyDiv w:val="1"/>
      <w:marLeft w:val="0"/>
      <w:marRight w:val="0"/>
      <w:marTop w:val="0"/>
      <w:marBottom w:val="0"/>
      <w:divBdr>
        <w:top w:val="none" w:sz="0" w:space="0" w:color="auto"/>
        <w:left w:val="none" w:sz="0" w:space="0" w:color="auto"/>
        <w:bottom w:val="none" w:sz="0" w:space="0" w:color="auto"/>
        <w:right w:val="none" w:sz="0" w:space="0" w:color="auto"/>
      </w:divBdr>
    </w:div>
    <w:div w:id="848183488">
      <w:bodyDiv w:val="1"/>
      <w:marLeft w:val="0"/>
      <w:marRight w:val="0"/>
      <w:marTop w:val="0"/>
      <w:marBottom w:val="0"/>
      <w:divBdr>
        <w:top w:val="none" w:sz="0" w:space="0" w:color="auto"/>
        <w:left w:val="none" w:sz="0" w:space="0" w:color="auto"/>
        <w:bottom w:val="none" w:sz="0" w:space="0" w:color="auto"/>
        <w:right w:val="none" w:sz="0" w:space="0" w:color="auto"/>
      </w:divBdr>
    </w:div>
    <w:div w:id="848251592">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561829">
      <w:bodyDiv w:val="1"/>
      <w:marLeft w:val="0"/>
      <w:marRight w:val="0"/>
      <w:marTop w:val="0"/>
      <w:marBottom w:val="0"/>
      <w:divBdr>
        <w:top w:val="none" w:sz="0" w:space="0" w:color="auto"/>
        <w:left w:val="none" w:sz="0" w:space="0" w:color="auto"/>
        <w:bottom w:val="none" w:sz="0" w:space="0" w:color="auto"/>
        <w:right w:val="none" w:sz="0" w:space="0" w:color="auto"/>
      </w:divBdr>
    </w:div>
    <w:div w:id="849686583">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023943">
      <w:bodyDiv w:val="1"/>
      <w:marLeft w:val="0"/>
      <w:marRight w:val="0"/>
      <w:marTop w:val="0"/>
      <w:marBottom w:val="0"/>
      <w:divBdr>
        <w:top w:val="none" w:sz="0" w:space="0" w:color="auto"/>
        <w:left w:val="none" w:sz="0" w:space="0" w:color="auto"/>
        <w:bottom w:val="none" w:sz="0" w:space="0" w:color="auto"/>
        <w:right w:val="none" w:sz="0" w:space="0" w:color="auto"/>
      </w:divBdr>
    </w:div>
    <w:div w:id="850030471">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535574">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532544">
      <w:bodyDiv w:val="1"/>
      <w:marLeft w:val="0"/>
      <w:marRight w:val="0"/>
      <w:marTop w:val="0"/>
      <w:marBottom w:val="0"/>
      <w:divBdr>
        <w:top w:val="none" w:sz="0" w:space="0" w:color="auto"/>
        <w:left w:val="none" w:sz="0" w:space="0" w:color="auto"/>
        <w:bottom w:val="none" w:sz="0" w:space="0" w:color="auto"/>
        <w:right w:val="none" w:sz="0" w:space="0" w:color="auto"/>
      </w:divBdr>
    </w:div>
    <w:div w:id="851644947">
      <w:bodyDiv w:val="1"/>
      <w:marLeft w:val="0"/>
      <w:marRight w:val="0"/>
      <w:marTop w:val="0"/>
      <w:marBottom w:val="0"/>
      <w:divBdr>
        <w:top w:val="none" w:sz="0" w:space="0" w:color="auto"/>
        <w:left w:val="none" w:sz="0" w:space="0" w:color="auto"/>
        <w:bottom w:val="none" w:sz="0" w:space="0" w:color="auto"/>
        <w:right w:val="none" w:sz="0" w:space="0" w:color="auto"/>
      </w:divBdr>
    </w:div>
    <w:div w:id="851720026">
      <w:bodyDiv w:val="1"/>
      <w:marLeft w:val="0"/>
      <w:marRight w:val="0"/>
      <w:marTop w:val="0"/>
      <w:marBottom w:val="0"/>
      <w:divBdr>
        <w:top w:val="none" w:sz="0" w:space="0" w:color="auto"/>
        <w:left w:val="none" w:sz="0" w:space="0" w:color="auto"/>
        <w:bottom w:val="none" w:sz="0" w:space="0" w:color="auto"/>
        <w:right w:val="none" w:sz="0" w:space="0" w:color="auto"/>
      </w:divBdr>
    </w:div>
    <w:div w:id="851799932">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037481">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301597">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960735">
      <w:bodyDiv w:val="1"/>
      <w:marLeft w:val="0"/>
      <w:marRight w:val="0"/>
      <w:marTop w:val="0"/>
      <w:marBottom w:val="0"/>
      <w:divBdr>
        <w:top w:val="none" w:sz="0" w:space="0" w:color="auto"/>
        <w:left w:val="none" w:sz="0" w:space="0" w:color="auto"/>
        <w:bottom w:val="none" w:sz="0" w:space="0" w:color="auto"/>
        <w:right w:val="none" w:sz="0" w:space="0" w:color="auto"/>
      </w:divBdr>
    </w:div>
    <w:div w:id="853111092">
      <w:bodyDiv w:val="1"/>
      <w:marLeft w:val="0"/>
      <w:marRight w:val="0"/>
      <w:marTop w:val="0"/>
      <w:marBottom w:val="0"/>
      <w:divBdr>
        <w:top w:val="none" w:sz="0" w:space="0" w:color="auto"/>
        <w:left w:val="none" w:sz="0" w:space="0" w:color="auto"/>
        <w:bottom w:val="none" w:sz="0" w:space="0" w:color="auto"/>
        <w:right w:val="none" w:sz="0" w:space="0" w:color="auto"/>
      </w:divBdr>
    </w:div>
    <w:div w:id="853496256">
      <w:bodyDiv w:val="1"/>
      <w:marLeft w:val="0"/>
      <w:marRight w:val="0"/>
      <w:marTop w:val="0"/>
      <w:marBottom w:val="0"/>
      <w:divBdr>
        <w:top w:val="none" w:sz="0" w:space="0" w:color="auto"/>
        <w:left w:val="none" w:sz="0" w:space="0" w:color="auto"/>
        <w:bottom w:val="none" w:sz="0" w:space="0" w:color="auto"/>
        <w:right w:val="none" w:sz="0" w:space="0" w:color="auto"/>
      </w:divBdr>
    </w:div>
    <w:div w:id="853497161">
      <w:bodyDiv w:val="1"/>
      <w:marLeft w:val="0"/>
      <w:marRight w:val="0"/>
      <w:marTop w:val="0"/>
      <w:marBottom w:val="0"/>
      <w:divBdr>
        <w:top w:val="none" w:sz="0" w:space="0" w:color="auto"/>
        <w:left w:val="none" w:sz="0" w:space="0" w:color="auto"/>
        <w:bottom w:val="none" w:sz="0" w:space="0" w:color="auto"/>
        <w:right w:val="none" w:sz="0" w:space="0" w:color="auto"/>
      </w:divBdr>
    </w:div>
    <w:div w:id="853567504">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3809596">
      <w:bodyDiv w:val="1"/>
      <w:marLeft w:val="0"/>
      <w:marRight w:val="0"/>
      <w:marTop w:val="0"/>
      <w:marBottom w:val="0"/>
      <w:divBdr>
        <w:top w:val="none" w:sz="0" w:space="0" w:color="auto"/>
        <w:left w:val="none" w:sz="0" w:space="0" w:color="auto"/>
        <w:bottom w:val="none" w:sz="0" w:space="0" w:color="auto"/>
        <w:right w:val="none" w:sz="0" w:space="0" w:color="auto"/>
      </w:divBdr>
    </w:div>
    <w:div w:id="853887129">
      <w:bodyDiv w:val="1"/>
      <w:marLeft w:val="0"/>
      <w:marRight w:val="0"/>
      <w:marTop w:val="0"/>
      <w:marBottom w:val="0"/>
      <w:divBdr>
        <w:top w:val="none" w:sz="0" w:space="0" w:color="auto"/>
        <w:left w:val="none" w:sz="0" w:space="0" w:color="auto"/>
        <w:bottom w:val="none" w:sz="0" w:space="0" w:color="auto"/>
        <w:right w:val="none" w:sz="0" w:space="0" w:color="auto"/>
      </w:divBdr>
    </w:div>
    <w:div w:id="854004235">
      <w:bodyDiv w:val="1"/>
      <w:marLeft w:val="0"/>
      <w:marRight w:val="0"/>
      <w:marTop w:val="0"/>
      <w:marBottom w:val="0"/>
      <w:divBdr>
        <w:top w:val="none" w:sz="0" w:space="0" w:color="auto"/>
        <w:left w:val="none" w:sz="0" w:space="0" w:color="auto"/>
        <w:bottom w:val="none" w:sz="0" w:space="0" w:color="auto"/>
        <w:right w:val="none" w:sz="0" w:space="0" w:color="auto"/>
      </w:divBdr>
    </w:div>
    <w:div w:id="854005693">
      <w:bodyDiv w:val="1"/>
      <w:marLeft w:val="0"/>
      <w:marRight w:val="0"/>
      <w:marTop w:val="0"/>
      <w:marBottom w:val="0"/>
      <w:divBdr>
        <w:top w:val="none" w:sz="0" w:space="0" w:color="auto"/>
        <w:left w:val="none" w:sz="0" w:space="0" w:color="auto"/>
        <w:bottom w:val="none" w:sz="0" w:space="0" w:color="auto"/>
        <w:right w:val="none" w:sz="0" w:space="0" w:color="auto"/>
      </w:divBdr>
    </w:div>
    <w:div w:id="854268073">
      <w:bodyDiv w:val="1"/>
      <w:marLeft w:val="0"/>
      <w:marRight w:val="0"/>
      <w:marTop w:val="0"/>
      <w:marBottom w:val="0"/>
      <w:divBdr>
        <w:top w:val="none" w:sz="0" w:space="0" w:color="auto"/>
        <w:left w:val="none" w:sz="0" w:space="0" w:color="auto"/>
        <w:bottom w:val="none" w:sz="0" w:space="0" w:color="auto"/>
        <w:right w:val="none" w:sz="0" w:space="0" w:color="auto"/>
      </w:divBdr>
    </w:div>
    <w:div w:id="854347496">
      <w:bodyDiv w:val="1"/>
      <w:marLeft w:val="0"/>
      <w:marRight w:val="0"/>
      <w:marTop w:val="0"/>
      <w:marBottom w:val="0"/>
      <w:divBdr>
        <w:top w:val="none" w:sz="0" w:space="0" w:color="auto"/>
        <w:left w:val="none" w:sz="0" w:space="0" w:color="auto"/>
        <w:bottom w:val="none" w:sz="0" w:space="0" w:color="auto"/>
        <w:right w:val="none" w:sz="0" w:space="0" w:color="auto"/>
      </w:divBdr>
    </w:div>
    <w:div w:id="854539429">
      <w:bodyDiv w:val="1"/>
      <w:marLeft w:val="0"/>
      <w:marRight w:val="0"/>
      <w:marTop w:val="0"/>
      <w:marBottom w:val="0"/>
      <w:divBdr>
        <w:top w:val="none" w:sz="0" w:space="0" w:color="auto"/>
        <w:left w:val="none" w:sz="0" w:space="0" w:color="auto"/>
        <w:bottom w:val="none" w:sz="0" w:space="0" w:color="auto"/>
        <w:right w:val="none" w:sz="0" w:space="0" w:color="auto"/>
      </w:divBdr>
    </w:div>
    <w:div w:id="854609786">
      <w:bodyDiv w:val="1"/>
      <w:marLeft w:val="0"/>
      <w:marRight w:val="0"/>
      <w:marTop w:val="0"/>
      <w:marBottom w:val="0"/>
      <w:divBdr>
        <w:top w:val="none" w:sz="0" w:space="0" w:color="auto"/>
        <w:left w:val="none" w:sz="0" w:space="0" w:color="auto"/>
        <w:bottom w:val="none" w:sz="0" w:space="0" w:color="auto"/>
        <w:right w:val="none" w:sz="0" w:space="0" w:color="auto"/>
      </w:divBdr>
    </w:div>
    <w:div w:id="854811645">
      <w:bodyDiv w:val="1"/>
      <w:marLeft w:val="0"/>
      <w:marRight w:val="0"/>
      <w:marTop w:val="0"/>
      <w:marBottom w:val="0"/>
      <w:divBdr>
        <w:top w:val="none" w:sz="0" w:space="0" w:color="auto"/>
        <w:left w:val="none" w:sz="0" w:space="0" w:color="auto"/>
        <w:bottom w:val="none" w:sz="0" w:space="0" w:color="auto"/>
        <w:right w:val="none" w:sz="0" w:space="0" w:color="auto"/>
      </w:divBdr>
    </w:div>
    <w:div w:id="855735271">
      <w:bodyDiv w:val="1"/>
      <w:marLeft w:val="0"/>
      <w:marRight w:val="0"/>
      <w:marTop w:val="0"/>
      <w:marBottom w:val="0"/>
      <w:divBdr>
        <w:top w:val="none" w:sz="0" w:space="0" w:color="auto"/>
        <w:left w:val="none" w:sz="0" w:space="0" w:color="auto"/>
        <w:bottom w:val="none" w:sz="0" w:space="0" w:color="auto"/>
        <w:right w:val="none" w:sz="0" w:space="0" w:color="auto"/>
      </w:divBdr>
    </w:div>
    <w:div w:id="855997816">
      <w:bodyDiv w:val="1"/>
      <w:marLeft w:val="0"/>
      <w:marRight w:val="0"/>
      <w:marTop w:val="0"/>
      <w:marBottom w:val="0"/>
      <w:divBdr>
        <w:top w:val="none" w:sz="0" w:space="0" w:color="auto"/>
        <w:left w:val="none" w:sz="0" w:space="0" w:color="auto"/>
        <w:bottom w:val="none" w:sz="0" w:space="0" w:color="auto"/>
        <w:right w:val="none" w:sz="0" w:space="0" w:color="auto"/>
      </w:divBdr>
    </w:div>
    <w:div w:id="856119844">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192614">
      <w:bodyDiv w:val="1"/>
      <w:marLeft w:val="0"/>
      <w:marRight w:val="0"/>
      <w:marTop w:val="0"/>
      <w:marBottom w:val="0"/>
      <w:divBdr>
        <w:top w:val="none" w:sz="0" w:space="0" w:color="auto"/>
        <w:left w:val="none" w:sz="0" w:space="0" w:color="auto"/>
        <w:bottom w:val="none" w:sz="0" w:space="0" w:color="auto"/>
        <w:right w:val="none" w:sz="0" w:space="0" w:color="auto"/>
      </w:divBdr>
    </w:div>
    <w:div w:id="856308084">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507630">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964076">
      <w:bodyDiv w:val="1"/>
      <w:marLeft w:val="0"/>
      <w:marRight w:val="0"/>
      <w:marTop w:val="0"/>
      <w:marBottom w:val="0"/>
      <w:divBdr>
        <w:top w:val="none" w:sz="0" w:space="0" w:color="auto"/>
        <w:left w:val="none" w:sz="0" w:space="0" w:color="auto"/>
        <w:bottom w:val="none" w:sz="0" w:space="0" w:color="auto"/>
        <w:right w:val="none" w:sz="0" w:space="0" w:color="auto"/>
      </w:divBdr>
    </w:div>
    <w:div w:id="857233259">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353043">
      <w:bodyDiv w:val="1"/>
      <w:marLeft w:val="0"/>
      <w:marRight w:val="0"/>
      <w:marTop w:val="0"/>
      <w:marBottom w:val="0"/>
      <w:divBdr>
        <w:top w:val="none" w:sz="0" w:space="0" w:color="auto"/>
        <w:left w:val="none" w:sz="0" w:space="0" w:color="auto"/>
        <w:bottom w:val="none" w:sz="0" w:space="0" w:color="auto"/>
        <w:right w:val="none" w:sz="0" w:space="0" w:color="auto"/>
      </w:divBdr>
    </w:div>
    <w:div w:id="857353073">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548875">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626161">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0824182">
      <w:bodyDiv w:val="1"/>
      <w:marLeft w:val="0"/>
      <w:marRight w:val="0"/>
      <w:marTop w:val="0"/>
      <w:marBottom w:val="0"/>
      <w:divBdr>
        <w:top w:val="none" w:sz="0" w:space="0" w:color="auto"/>
        <w:left w:val="none" w:sz="0" w:space="0" w:color="auto"/>
        <w:bottom w:val="none" w:sz="0" w:space="0" w:color="auto"/>
        <w:right w:val="none" w:sz="0" w:space="0" w:color="auto"/>
      </w:divBdr>
    </w:div>
    <w:div w:id="861211763">
      <w:bodyDiv w:val="1"/>
      <w:marLeft w:val="0"/>
      <w:marRight w:val="0"/>
      <w:marTop w:val="0"/>
      <w:marBottom w:val="0"/>
      <w:divBdr>
        <w:top w:val="none" w:sz="0" w:space="0" w:color="auto"/>
        <w:left w:val="none" w:sz="0" w:space="0" w:color="auto"/>
        <w:bottom w:val="none" w:sz="0" w:space="0" w:color="auto"/>
        <w:right w:val="none" w:sz="0" w:space="0" w:color="auto"/>
      </w:divBdr>
    </w:div>
    <w:div w:id="861360417">
      <w:bodyDiv w:val="1"/>
      <w:marLeft w:val="0"/>
      <w:marRight w:val="0"/>
      <w:marTop w:val="0"/>
      <w:marBottom w:val="0"/>
      <w:divBdr>
        <w:top w:val="none" w:sz="0" w:space="0" w:color="auto"/>
        <w:left w:val="none" w:sz="0" w:space="0" w:color="auto"/>
        <w:bottom w:val="none" w:sz="0" w:space="0" w:color="auto"/>
        <w:right w:val="none" w:sz="0" w:space="0" w:color="auto"/>
      </w:divBdr>
    </w:div>
    <w:div w:id="861551899">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748481">
      <w:bodyDiv w:val="1"/>
      <w:marLeft w:val="0"/>
      <w:marRight w:val="0"/>
      <w:marTop w:val="0"/>
      <w:marBottom w:val="0"/>
      <w:divBdr>
        <w:top w:val="none" w:sz="0" w:space="0" w:color="auto"/>
        <w:left w:val="none" w:sz="0" w:space="0" w:color="auto"/>
        <w:bottom w:val="none" w:sz="0" w:space="0" w:color="auto"/>
        <w:right w:val="none" w:sz="0" w:space="0" w:color="auto"/>
      </w:divBdr>
    </w:div>
    <w:div w:id="861819887">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99377">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397622">
      <w:bodyDiv w:val="1"/>
      <w:marLeft w:val="0"/>
      <w:marRight w:val="0"/>
      <w:marTop w:val="0"/>
      <w:marBottom w:val="0"/>
      <w:divBdr>
        <w:top w:val="none" w:sz="0" w:space="0" w:color="auto"/>
        <w:left w:val="none" w:sz="0" w:space="0" w:color="auto"/>
        <w:bottom w:val="none" w:sz="0" w:space="0" w:color="auto"/>
        <w:right w:val="none" w:sz="0" w:space="0" w:color="auto"/>
      </w:divBdr>
    </w:div>
    <w:div w:id="863401760">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5539">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4907877">
      <w:bodyDiv w:val="1"/>
      <w:marLeft w:val="0"/>
      <w:marRight w:val="0"/>
      <w:marTop w:val="0"/>
      <w:marBottom w:val="0"/>
      <w:divBdr>
        <w:top w:val="none" w:sz="0" w:space="0" w:color="auto"/>
        <w:left w:val="none" w:sz="0" w:space="0" w:color="auto"/>
        <w:bottom w:val="none" w:sz="0" w:space="0" w:color="auto"/>
        <w:right w:val="none" w:sz="0" w:space="0" w:color="auto"/>
      </w:divBdr>
    </w:div>
    <w:div w:id="865364742">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993447">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54334">
      <w:bodyDiv w:val="1"/>
      <w:marLeft w:val="0"/>
      <w:marRight w:val="0"/>
      <w:marTop w:val="0"/>
      <w:marBottom w:val="0"/>
      <w:divBdr>
        <w:top w:val="none" w:sz="0" w:space="0" w:color="auto"/>
        <w:left w:val="none" w:sz="0" w:space="0" w:color="auto"/>
        <w:bottom w:val="none" w:sz="0" w:space="0" w:color="auto"/>
        <w:right w:val="none" w:sz="0" w:space="0" w:color="auto"/>
      </w:divBdr>
    </w:div>
    <w:div w:id="866604891">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869415">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34618">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915875">
      <w:bodyDiv w:val="1"/>
      <w:marLeft w:val="0"/>
      <w:marRight w:val="0"/>
      <w:marTop w:val="0"/>
      <w:marBottom w:val="0"/>
      <w:divBdr>
        <w:top w:val="none" w:sz="0" w:space="0" w:color="auto"/>
        <w:left w:val="none" w:sz="0" w:space="0" w:color="auto"/>
        <w:bottom w:val="none" w:sz="0" w:space="0" w:color="auto"/>
        <w:right w:val="none" w:sz="0" w:space="0" w:color="auto"/>
      </w:divBdr>
    </w:div>
    <w:div w:id="868571447">
      <w:bodyDiv w:val="1"/>
      <w:marLeft w:val="0"/>
      <w:marRight w:val="0"/>
      <w:marTop w:val="0"/>
      <w:marBottom w:val="0"/>
      <w:divBdr>
        <w:top w:val="none" w:sz="0" w:space="0" w:color="auto"/>
        <w:left w:val="none" w:sz="0" w:space="0" w:color="auto"/>
        <w:bottom w:val="none" w:sz="0" w:space="0" w:color="auto"/>
        <w:right w:val="none" w:sz="0" w:space="0" w:color="auto"/>
      </w:divBdr>
    </w:div>
    <w:div w:id="868763966">
      <w:bodyDiv w:val="1"/>
      <w:marLeft w:val="0"/>
      <w:marRight w:val="0"/>
      <w:marTop w:val="0"/>
      <w:marBottom w:val="0"/>
      <w:divBdr>
        <w:top w:val="none" w:sz="0" w:space="0" w:color="auto"/>
        <w:left w:val="none" w:sz="0" w:space="0" w:color="auto"/>
        <w:bottom w:val="none" w:sz="0" w:space="0" w:color="auto"/>
        <w:right w:val="none" w:sz="0" w:space="0" w:color="auto"/>
      </w:divBdr>
    </w:div>
    <w:div w:id="868876556">
      <w:bodyDiv w:val="1"/>
      <w:marLeft w:val="0"/>
      <w:marRight w:val="0"/>
      <w:marTop w:val="0"/>
      <w:marBottom w:val="0"/>
      <w:divBdr>
        <w:top w:val="none" w:sz="0" w:space="0" w:color="auto"/>
        <w:left w:val="none" w:sz="0" w:space="0" w:color="auto"/>
        <w:bottom w:val="none" w:sz="0" w:space="0" w:color="auto"/>
        <w:right w:val="none" w:sz="0" w:space="0" w:color="auto"/>
      </w:divBdr>
    </w:div>
    <w:div w:id="869144183">
      <w:bodyDiv w:val="1"/>
      <w:marLeft w:val="0"/>
      <w:marRight w:val="0"/>
      <w:marTop w:val="0"/>
      <w:marBottom w:val="0"/>
      <w:divBdr>
        <w:top w:val="none" w:sz="0" w:space="0" w:color="auto"/>
        <w:left w:val="none" w:sz="0" w:space="0" w:color="auto"/>
        <w:bottom w:val="none" w:sz="0" w:space="0" w:color="auto"/>
        <w:right w:val="none" w:sz="0" w:space="0" w:color="auto"/>
      </w:divBdr>
    </w:div>
    <w:div w:id="869144919">
      <w:bodyDiv w:val="1"/>
      <w:marLeft w:val="0"/>
      <w:marRight w:val="0"/>
      <w:marTop w:val="0"/>
      <w:marBottom w:val="0"/>
      <w:divBdr>
        <w:top w:val="none" w:sz="0" w:space="0" w:color="auto"/>
        <w:left w:val="none" w:sz="0" w:space="0" w:color="auto"/>
        <w:bottom w:val="none" w:sz="0" w:space="0" w:color="auto"/>
        <w:right w:val="none" w:sz="0" w:space="0" w:color="auto"/>
      </w:divBdr>
    </w:div>
    <w:div w:id="869224897">
      <w:bodyDiv w:val="1"/>
      <w:marLeft w:val="0"/>
      <w:marRight w:val="0"/>
      <w:marTop w:val="0"/>
      <w:marBottom w:val="0"/>
      <w:divBdr>
        <w:top w:val="none" w:sz="0" w:space="0" w:color="auto"/>
        <w:left w:val="none" w:sz="0" w:space="0" w:color="auto"/>
        <w:bottom w:val="none" w:sz="0" w:space="0" w:color="auto"/>
        <w:right w:val="none" w:sz="0" w:space="0" w:color="auto"/>
      </w:divBdr>
    </w:div>
    <w:div w:id="869225342">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876732">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411014">
      <w:bodyDiv w:val="1"/>
      <w:marLeft w:val="0"/>
      <w:marRight w:val="0"/>
      <w:marTop w:val="0"/>
      <w:marBottom w:val="0"/>
      <w:divBdr>
        <w:top w:val="none" w:sz="0" w:space="0" w:color="auto"/>
        <w:left w:val="none" w:sz="0" w:space="0" w:color="auto"/>
        <w:bottom w:val="none" w:sz="0" w:space="0" w:color="auto"/>
        <w:right w:val="none" w:sz="0" w:space="0" w:color="auto"/>
      </w:divBdr>
    </w:div>
    <w:div w:id="870608254">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921454">
      <w:bodyDiv w:val="1"/>
      <w:marLeft w:val="0"/>
      <w:marRight w:val="0"/>
      <w:marTop w:val="0"/>
      <w:marBottom w:val="0"/>
      <w:divBdr>
        <w:top w:val="none" w:sz="0" w:space="0" w:color="auto"/>
        <w:left w:val="none" w:sz="0" w:space="0" w:color="auto"/>
        <w:bottom w:val="none" w:sz="0" w:space="0" w:color="auto"/>
        <w:right w:val="none" w:sz="0" w:space="0" w:color="auto"/>
      </w:divBdr>
    </w:div>
    <w:div w:id="871000037">
      <w:bodyDiv w:val="1"/>
      <w:marLeft w:val="0"/>
      <w:marRight w:val="0"/>
      <w:marTop w:val="0"/>
      <w:marBottom w:val="0"/>
      <w:divBdr>
        <w:top w:val="none" w:sz="0" w:space="0" w:color="auto"/>
        <w:left w:val="none" w:sz="0" w:space="0" w:color="auto"/>
        <w:bottom w:val="none" w:sz="0" w:space="0" w:color="auto"/>
        <w:right w:val="none" w:sz="0" w:space="0" w:color="auto"/>
      </w:divBdr>
    </w:div>
    <w:div w:id="871109668">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650297">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94454">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230128">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418788">
      <w:bodyDiv w:val="1"/>
      <w:marLeft w:val="0"/>
      <w:marRight w:val="0"/>
      <w:marTop w:val="0"/>
      <w:marBottom w:val="0"/>
      <w:divBdr>
        <w:top w:val="none" w:sz="0" w:space="0" w:color="auto"/>
        <w:left w:val="none" w:sz="0" w:space="0" w:color="auto"/>
        <w:bottom w:val="none" w:sz="0" w:space="0" w:color="auto"/>
        <w:right w:val="none" w:sz="0" w:space="0" w:color="auto"/>
      </w:divBdr>
    </w:div>
    <w:div w:id="873420205">
      <w:bodyDiv w:val="1"/>
      <w:marLeft w:val="0"/>
      <w:marRight w:val="0"/>
      <w:marTop w:val="0"/>
      <w:marBottom w:val="0"/>
      <w:divBdr>
        <w:top w:val="none" w:sz="0" w:space="0" w:color="auto"/>
        <w:left w:val="none" w:sz="0" w:space="0" w:color="auto"/>
        <w:bottom w:val="none" w:sz="0" w:space="0" w:color="auto"/>
        <w:right w:val="none" w:sz="0" w:space="0" w:color="auto"/>
      </w:divBdr>
    </w:div>
    <w:div w:id="873536415">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076608">
      <w:bodyDiv w:val="1"/>
      <w:marLeft w:val="0"/>
      <w:marRight w:val="0"/>
      <w:marTop w:val="0"/>
      <w:marBottom w:val="0"/>
      <w:divBdr>
        <w:top w:val="none" w:sz="0" w:space="0" w:color="auto"/>
        <w:left w:val="none" w:sz="0" w:space="0" w:color="auto"/>
        <w:bottom w:val="none" w:sz="0" w:space="0" w:color="auto"/>
        <w:right w:val="none" w:sz="0" w:space="0" w:color="auto"/>
      </w:divBdr>
    </w:div>
    <w:div w:id="87454198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729273">
      <w:bodyDiv w:val="1"/>
      <w:marLeft w:val="0"/>
      <w:marRight w:val="0"/>
      <w:marTop w:val="0"/>
      <w:marBottom w:val="0"/>
      <w:divBdr>
        <w:top w:val="none" w:sz="0" w:space="0" w:color="auto"/>
        <w:left w:val="none" w:sz="0" w:space="0" w:color="auto"/>
        <w:bottom w:val="none" w:sz="0" w:space="0" w:color="auto"/>
        <w:right w:val="none" w:sz="0" w:space="0" w:color="auto"/>
      </w:divBdr>
    </w:div>
    <w:div w:id="875120615">
      <w:bodyDiv w:val="1"/>
      <w:marLeft w:val="0"/>
      <w:marRight w:val="0"/>
      <w:marTop w:val="0"/>
      <w:marBottom w:val="0"/>
      <w:divBdr>
        <w:top w:val="none" w:sz="0" w:space="0" w:color="auto"/>
        <w:left w:val="none" w:sz="0" w:space="0" w:color="auto"/>
        <w:bottom w:val="none" w:sz="0" w:space="0" w:color="auto"/>
        <w:right w:val="none" w:sz="0" w:space="0" w:color="auto"/>
      </w:divBdr>
    </w:div>
    <w:div w:id="875239002">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388336">
      <w:bodyDiv w:val="1"/>
      <w:marLeft w:val="0"/>
      <w:marRight w:val="0"/>
      <w:marTop w:val="0"/>
      <w:marBottom w:val="0"/>
      <w:divBdr>
        <w:top w:val="none" w:sz="0" w:space="0" w:color="auto"/>
        <w:left w:val="none" w:sz="0" w:space="0" w:color="auto"/>
        <w:bottom w:val="none" w:sz="0" w:space="0" w:color="auto"/>
        <w:right w:val="none" w:sz="0" w:space="0" w:color="auto"/>
      </w:divBdr>
    </w:div>
    <w:div w:id="875432082">
      <w:bodyDiv w:val="1"/>
      <w:marLeft w:val="0"/>
      <w:marRight w:val="0"/>
      <w:marTop w:val="0"/>
      <w:marBottom w:val="0"/>
      <w:divBdr>
        <w:top w:val="none" w:sz="0" w:space="0" w:color="auto"/>
        <w:left w:val="none" w:sz="0" w:space="0" w:color="auto"/>
        <w:bottom w:val="none" w:sz="0" w:space="0" w:color="auto"/>
        <w:right w:val="none" w:sz="0" w:space="0" w:color="auto"/>
      </w:divBdr>
    </w:div>
    <w:div w:id="875461796">
      <w:bodyDiv w:val="1"/>
      <w:marLeft w:val="0"/>
      <w:marRight w:val="0"/>
      <w:marTop w:val="0"/>
      <w:marBottom w:val="0"/>
      <w:divBdr>
        <w:top w:val="none" w:sz="0" w:space="0" w:color="auto"/>
        <w:left w:val="none" w:sz="0" w:space="0" w:color="auto"/>
        <w:bottom w:val="none" w:sz="0" w:space="0" w:color="auto"/>
        <w:right w:val="none" w:sz="0" w:space="0" w:color="auto"/>
      </w:divBdr>
    </w:div>
    <w:div w:id="875582206">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771076">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358377">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889497">
      <w:bodyDiv w:val="1"/>
      <w:marLeft w:val="0"/>
      <w:marRight w:val="0"/>
      <w:marTop w:val="0"/>
      <w:marBottom w:val="0"/>
      <w:divBdr>
        <w:top w:val="none" w:sz="0" w:space="0" w:color="auto"/>
        <w:left w:val="none" w:sz="0" w:space="0" w:color="auto"/>
        <w:bottom w:val="none" w:sz="0" w:space="0" w:color="auto"/>
        <w:right w:val="none" w:sz="0" w:space="0" w:color="auto"/>
      </w:divBdr>
    </w:div>
    <w:div w:id="877165437">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358574">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7935929">
      <w:bodyDiv w:val="1"/>
      <w:marLeft w:val="0"/>
      <w:marRight w:val="0"/>
      <w:marTop w:val="0"/>
      <w:marBottom w:val="0"/>
      <w:divBdr>
        <w:top w:val="none" w:sz="0" w:space="0" w:color="auto"/>
        <w:left w:val="none" w:sz="0" w:space="0" w:color="auto"/>
        <w:bottom w:val="none" w:sz="0" w:space="0" w:color="auto"/>
        <w:right w:val="none" w:sz="0" w:space="0" w:color="auto"/>
      </w:divBdr>
    </w:div>
    <w:div w:id="878130320">
      <w:bodyDiv w:val="1"/>
      <w:marLeft w:val="0"/>
      <w:marRight w:val="0"/>
      <w:marTop w:val="0"/>
      <w:marBottom w:val="0"/>
      <w:divBdr>
        <w:top w:val="none" w:sz="0" w:space="0" w:color="auto"/>
        <w:left w:val="none" w:sz="0" w:space="0" w:color="auto"/>
        <w:bottom w:val="none" w:sz="0" w:space="0" w:color="auto"/>
        <w:right w:val="none" w:sz="0" w:space="0" w:color="auto"/>
      </w:divBdr>
    </w:div>
    <w:div w:id="878318218">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72252">
      <w:bodyDiv w:val="1"/>
      <w:marLeft w:val="0"/>
      <w:marRight w:val="0"/>
      <w:marTop w:val="0"/>
      <w:marBottom w:val="0"/>
      <w:divBdr>
        <w:top w:val="none" w:sz="0" w:space="0" w:color="auto"/>
        <w:left w:val="none" w:sz="0" w:space="0" w:color="auto"/>
        <w:bottom w:val="none" w:sz="0" w:space="0" w:color="auto"/>
        <w:right w:val="none" w:sz="0" w:space="0" w:color="auto"/>
      </w:divBdr>
    </w:div>
    <w:div w:id="879169943">
      <w:bodyDiv w:val="1"/>
      <w:marLeft w:val="0"/>
      <w:marRight w:val="0"/>
      <w:marTop w:val="0"/>
      <w:marBottom w:val="0"/>
      <w:divBdr>
        <w:top w:val="none" w:sz="0" w:space="0" w:color="auto"/>
        <w:left w:val="none" w:sz="0" w:space="0" w:color="auto"/>
        <w:bottom w:val="none" w:sz="0" w:space="0" w:color="auto"/>
        <w:right w:val="none" w:sz="0" w:space="0" w:color="auto"/>
      </w:divBdr>
    </w:div>
    <w:div w:id="879318459">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779538">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79903213">
      <w:bodyDiv w:val="1"/>
      <w:marLeft w:val="0"/>
      <w:marRight w:val="0"/>
      <w:marTop w:val="0"/>
      <w:marBottom w:val="0"/>
      <w:divBdr>
        <w:top w:val="none" w:sz="0" w:space="0" w:color="auto"/>
        <w:left w:val="none" w:sz="0" w:space="0" w:color="auto"/>
        <w:bottom w:val="none" w:sz="0" w:space="0" w:color="auto"/>
        <w:right w:val="none" w:sz="0" w:space="0" w:color="auto"/>
      </w:divBdr>
    </w:div>
    <w:div w:id="880095859">
      <w:bodyDiv w:val="1"/>
      <w:marLeft w:val="0"/>
      <w:marRight w:val="0"/>
      <w:marTop w:val="0"/>
      <w:marBottom w:val="0"/>
      <w:divBdr>
        <w:top w:val="none" w:sz="0" w:space="0" w:color="auto"/>
        <w:left w:val="none" w:sz="0" w:space="0" w:color="auto"/>
        <w:bottom w:val="none" w:sz="0" w:space="0" w:color="auto"/>
        <w:right w:val="none" w:sz="0" w:space="0" w:color="auto"/>
      </w:divBdr>
    </w:div>
    <w:div w:id="880367314">
      <w:bodyDiv w:val="1"/>
      <w:marLeft w:val="0"/>
      <w:marRight w:val="0"/>
      <w:marTop w:val="0"/>
      <w:marBottom w:val="0"/>
      <w:divBdr>
        <w:top w:val="none" w:sz="0" w:space="0" w:color="auto"/>
        <w:left w:val="none" w:sz="0" w:space="0" w:color="auto"/>
        <w:bottom w:val="none" w:sz="0" w:space="0" w:color="auto"/>
        <w:right w:val="none" w:sz="0" w:space="0" w:color="auto"/>
      </w:divBdr>
    </w:div>
    <w:div w:id="88044039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704034">
      <w:bodyDiv w:val="1"/>
      <w:marLeft w:val="0"/>
      <w:marRight w:val="0"/>
      <w:marTop w:val="0"/>
      <w:marBottom w:val="0"/>
      <w:divBdr>
        <w:top w:val="none" w:sz="0" w:space="0" w:color="auto"/>
        <w:left w:val="none" w:sz="0" w:space="0" w:color="auto"/>
        <w:bottom w:val="none" w:sz="0" w:space="0" w:color="auto"/>
        <w:right w:val="none" w:sz="0" w:space="0" w:color="auto"/>
      </w:divBdr>
    </w:div>
    <w:div w:id="88082221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0939151">
      <w:bodyDiv w:val="1"/>
      <w:marLeft w:val="0"/>
      <w:marRight w:val="0"/>
      <w:marTop w:val="0"/>
      <w:marBottom w:val="0"/>
      <w:divBdr>
        <w:top w:val="none" w:sz="0" w:space="0" w:color="auto"/>
        <w:left w:val="none" w:sz="0" w:space="0" w:color="auto"/>
        <w:bottom w:val="none" w:sz="0" w:space="0" w:color="auto"/>
        <w:right w:val="none" w:sz="0" w:space="0" w:color="auto"/>
      </w:divBdr>
    </w:div>
    <w:div w:id="881215061">
      <w:bodyDiv w:val="1"/>
      <w:marLeft w:val="0"/>
      <w:marRight w:val="0"/>
      <w:marTop w:val="0"/>
      <w:marBottom w:val="0"/>
      <w:divBdr>
        <w:top w:val="none" w:sz="0" w:space="0" w:color="auto"/>
        <w:left w:val="none" w:sz="0" w:space="0" w:color="auto"/>
        <w:bottom w:val="none" w:sz="0" w:space="0" w:color="auto"/>
        <w:right w:val="none" w:sz="0" w:space="0" w:color="auto"/>
      </w:divBdr>
    </w:div>
    <w:div w:id="881286124">
      <w:bodyDiv w:val="1"/>
      <w:marLeft w:val="0"/>
      <w:marRight w:val="0"/>
      <w:marTop w:val="0"/>
      <w:marBottom w:val="0"/>
      <w:divBdr>
        <w:top w:val="none" w:sz="0" w:space="0" w:color="auto"/>
        <w:left w:val="none" w:sz="0" w:space="0" w:color="auto"/>
        <w:bottom w:val="none" w:sz="0" w:space="0" w:color="auto"/>
        <w:right w:val="none" w:sz="0" w:space="0" w:color="auto"/>
      </w:divBdr>
    </w:div>
    <w:div w:id="881331175">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58971">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83168">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55931">
      <w:bodyDiv w:val="1"/>
      <w:marLeft w:val="0"/>
      <w:marRight w:val="0"/>
      <w:marTop w:val="0"/>
      <w:marBottom w:val="0"/>
      <w:divBdr>
        <w:top w:val="none" w:sz="0" w:space="0" w:color="auto"/>
        <w:left w:val="none" w:sz="0" w:space="0" w:color="auto"/>
        <w:bottom w:val="none" w:sz="0" w:space="0" w:color="auto"/>
        <w:right w:val="none" w:sz="0" w:space="0" w:color="auto"/>
      </w:divBdr>
    </w:div>
    <w:div w:id="882060321">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180383">
      <w:bodyDiv w:val="1"/>
      <w:marLeft w:val="0"/>
      <w:marRight w:val="0"/>
      <w:marTop w:val="0"/>
      <w:marBottom w:val="0"/>
      <w:divBdr>
        <w:top w:val="none" w:sz="0" w:space="0" w:color="auto"/>
        <w:left w:val="none" w:sz="0" w:space="0" w:color="auto"/>
        <w:bottom w:val="none" w:sz="0" w:space="0" w:color="auto"/>
        <w:right w:val="none" w:sz="0" w:space="0" w:color="auto"/>
      </w:divBdr>
    </w:div>
    <w:div w:id="882402552">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6415">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981298">
      <w:bodyDiv w:val="1"/>
      <w:marLeft w:val="0"/>
      <w:marRight w:val="0"/>
      <w:marTop w:val="0"/>
      <w:marBottom w:val="0"/>
      <w:divBdr>
        <w:top w:val="none" w:sz="0" w:space="0" w:color="auto"/>
        <w:left w:val="none" w:sz="0" w:space="0" w:color="auto"/>
        <w:bottom w:val="none" w:sz="0" w:space="0" w:color="auto"/>
        <w:right w:val="none" w:sz="0" w:space="0" w:color="auto"/>
      </w:divBdr>
    </w:div>
    <w:div w:id="883370492">
      <w:bodyDiv w:val="1"/>
      <w:marLeft w:val="0"/>
      <w:marRight w:val="0"/>
      <w:marTop w:val="0"/>
      <w:marBottom w:val="0"/>
      <w:divBdr>
        <w:top w:val="none" w:sz="0" w:space="0" w:color="auto"/>
        <w:left w:val="none" w:sz="0" w:space="0" w:color="auto"/>
        <w:bottom w:val="none" w:sz="0" w:space="0" w:color="auto"/>
        <w:right w:val="none" w:sz="0" w:space="0" w:color="auto"/>
      </w:divBdr>
    </w:div>
    <w:div w:id="883714474">
      <w:bodyDiv w:val="1"/>
      <w:marLeft w:val="0"/>
      <w:marRight w:val="0"/>
      <w:marTop w:val="0"/>
      <w:marBottom w:val="0"/>
      <w:divBdr>
        <w:top w:val="none" w:sz="0" w:space="0" w:color="auto"/>
        <w:left w:val="none" w:sz="0" w:space="0" w:color="auto"/>
        <w:bottom w:val="none" w:sz="0" w:space="0" w:color="auto"/>
        <w:right w:val="none" w:sz="0" w:space="0" w:color="auto"/>
      </w:divBdr>
    </w:div>
    <w:div w:id="883835181">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3954773">
      <w:bodyDiv w:val="1"/>
      <w:marLeft w:val="0"/>
      <w:marRight w:val="0"/>
      <w:marTop w:val="0"/>
      <w:marBottom w:val="0"/>
      <w:divBdr>
        <w:top w:val="none" w:sz="0" w:space="0" w:color="auto"/>
        <w:left w:val="none" w:sz="0" w:space="0" w:color="auto"/>
        <w:bottom w:val="none" w:sz="0" w:space="0" w:color="auto"/>
        <w:right w:val="none" w:sz="0" w:space="0" w:color="auto"/>
      </w:divBdr>
    </w:div>
    <w:div w:id="883979012">
      <w:bodyDiv w:val="1"/>
      <w:marLeft w:val="0"/>
      <w:marRight w:val="0"/>
      <w:marTop w:val="0"/>
      <w:marBottom w:val="0"/>
      <w:divBdr>
        <w:top w:val="none" w:sz="0" w:space="0" w:color="auto"/>
        <w:left w:val="none" w:sz="0" w:space="0" w:color="auto"/>
        <w:bottom w:val="none" w:sz="0" w:space="0" w:color="auto"/>
        <w:right w:val="none" w:sz="0" w:space="0" w:color="auto"/>
      </w:divBdr>
    </w:div>
    <w:div w:id="884146901">
      <w:bodyDiv w:val="1"/>
      <w:marLeft w:val="0"/>
      <w:marRight w:val="0"/>
      <w:marTop w:val="0"/>
      <w:marBottom w:val="0"/>
      <w:divBdr>
        <w:top w:val="none" w:sz="0" w:space="0" w:color="auto"/>
        <w:left w:val="none" w:sz="0" w:space="0" w:color="auto"/>
        <w:bottom w:val="none" w:sz="0" w:space="0" w:color="auto"/>
        <w:right w:val="none" w:sz="0" w:space="0" w:color="auto"/>
      </w:divBdr>
    </w:div>
    <w:div w:id="884414271">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760755">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524">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675489">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338212">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526398">
      <w:bodyDiv w:val="1"/>
      <w:marLeft w:val="0"/>
      <w:marRight w:val="0"/>
      <w:marTop w:val="0"/>
      <w:marBottom w:val="0"/>
      <w:divBdr>
        <w:top w:val="none" w:sz="0" w:space="0" w:color="auto"/>
        <w:left w:val="none" w:sz="0" w:space="0" w:color="auto"/>
        <w:bottom w:val="none" w:sz="0" w:space="0" w:color="auto"/>
        <w:right w:val="none" w:sz="0" w:space="0" w:color="auto"/>
      </w:divBdr>
    </w:div>
    <w:div w:id="886575985">
      <w:bodyDiv w:val="1"/>
      <w:marLeft w:val="0"/>
      <w:marRight w:val="0"/>
      <w:marTop w:val="0"/>
      <w:marBottom w:val="0"/>
      <w:divBdr>
        <w:top w:val="none" w:sz="0" w:space="0" w:color="auto"/>
        <w:left w:val="none" w:sz="0" w:space="0" w:color="auto"/>
        <w:bottom w:val="none" w:sz="0" w:space="0" w:color="auto"/>
        <w:right w:val="none" w:sz="0" w:space="0" w:color="auto"/>
      </w:divBdr>
    </w:div>
    <w:div w:id="886717407">
      <w:bodyDiv w:val="1"/>
      <w:marLeft w:val="0"/>
      <w:marRight w:val="0"/>
      <w:marTop w:val="0"/>
      <w:marBottom w:val="0"/>
      <w:divBdr>
        <w:top w:val="none" w:sz="0" w:space="0" w:color="auto"/>
        <w:left w:val="none" w:sz="0" w:space="0" w:color="auto"/>
        <w:bottom w:val="none" w:sz="0" w:space="0" w:color="auto"/>
        <w:right w:val="none" w:sz="0" w:space="0" w:color="auto"/>
      </w:divBdr>
    </w:div>
    <w:div w:id="886797483">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1378">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227549">
      <w:bodyDiv w:val="1"/>
      <w:marLeft w:val="0"/>
      <w:marRight w:val="0"/>
      <w:marTop w:val="0"/>
      <w:marBottom w:val="0"/>
      <w:divBdr>
        <w:top w:val="none" w:sz="0" w:space="0" w:color="auto"/>
        <w:left w:val="none" w:sz="0" w:space="0" w:color="auto"/>
        <w:bottom w:val="none" w:sz="0" w:space="0" w:color="auto"/>
        <w:right w:val="none" w:sz="0" w:space="0" w:color="auto"/>
      </w:divBdr>
    </w:div>
    <w:div w:id="887455663">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883774">
      <w:bodyDiv w:val="1"/>
      <w:marLeft w:val="0"/>
      <w:marRight w:val="0"/>
      <w:marTop w:val="0"/>
      <w:marBottom w:val="0"/>
      <w:divBdr>
        <w:top w:val="none" w:sz="0" w:space="0" w:color="auto"/>
        <w:left w:val="none" w:sz="0" w:space="0" w:color="auto"/>
        <w:bottom w:val="none" w:sz="0" w:space="0" w:color="auto"/>
        <w:right w:val="none" w:sz="0" w:space="0" w:color="auto"/>
      </w:divBdr>
    </w:div>
    <w:div w:id="888028045">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304594">
      <w:bodyDiv w:val="1"/>
      <w:marLeft w:val="0"/>
      <w:marRight w:val="0"/>
      <w:marTop w:val="0"/>
      <w:marBottom w:val="0"/>
      <w:divBdr>
        <w:top w:val="none" w:sz="0" w:space="0" w:color="auto"/>
        <w:left w:val="none" w:sz="0" w:space="0" w:color="auto"/>
        <w:bottom w:val="none" w:sz="0" w:space="0" w:color="auto"/>
        <w:right w:val="none" w:sz="0" w:space="0" w:color="auto"/>
      </w:divBdr>
    </w:div>
    <w:div w:id="888688597">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531792">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266680">
      <w:bodyDiv w:val="1"/>
      <w:marLeft w:val="0"/>
      <w:marRight w:val="0"/>
      <w:marTop w:val="0"/>
      <w:marBottom w:val="0"/>
      <w:divBdr>
        <w:top w:val="none" w:sz="0" w:space="0" w:color="auto"/>
        <w:left w:val="none" w:sz="0" w:space="0" w:color="auto"/>
        <w:bottom w:val="none" w:sz="0" w:space="0" w:color="auto"/>
        <w:right w:val="none" w:sz="0" w:space="0" w:color="auto"/>
      </w:divBdr>
    </w:div>
    <w:div w:id="890505853">
      <w:bodyDiv w:val="1"/>
      <w:marLeft w:val="0"/>
      <w:marRight w:val="0"/>
      <w:marTop w:val="0"/>
      <w:marBottom w:val="0"/>
      <w:divBdr>
        <w:top w:val="none" w:sz="0" w:space="0" w:color="auto"/>
        <w:left w:val="none" w:sz="0" w:space="0" w:color="auto"/>
        <w:bottom w:val="none" w:sz="0" w:space="0" w:color="auto"/>
        <w:right w:val="none" w:sz="0" w:space="0" w:color="auto"/>
      </w:divBdr>
    </w:div>
    <w:div w:id="890576330">
      <w:bodyDiv w:val="1"/>
      <w:marLeft w:val="0"/>
      <w:marRight w:val="0"/>
      <w:marTop w:val="0"/>
      <w:marBottom w:val="0"/>
      <w:divBdr>
        <w:top w:val="none" w:sz="0" w:space="0" w:color="auto"/>
        <w:left w:val="none" w:sz="0" w:space="0" w:color="auto"/>
        <w:bottom w:val="none" w:sz="0" w:space="0" w:color="auto"/>
        <w:right w:val="none" w:sz="0" w:space="0" w:color="auto"/>
      </w:divBdr>
    </w:div>
    <w:div w:id="890700495">
      <w:bodyDiv w:val="1"/>
      <w:marLeft w:val="0"/>
      <w:marRight w:val="0"/>
      <w:marTop w:val="0"/>
      <w:marBottom w:val="0"/>
      <w:divBdr>
        <w:top w:val="none" w:sz="0" w:space="0" w:color="auto"/>
        <w:left w:val="none" w:sz="0" w:space="0" w:color="auto"/>
        <w:bottom w:val="none" w:sz="0" w:space="0" w:color="auto"/>
        <w:right w:val="none" w:sz="0" w:space="0" w:color="auto"/>
      </w:divBdr>
    </w:div>
    <w:div w:id="891118180">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422499">
      <w:bodyDiv w:val="1"/>
      <w:marLeft w:val="0"/>
      <w:marRight w:val="0"/>
      <w:marTop w:val="0"/>
      <w:marBottom w:val="0"/>
      <w:divBdr>
        <w:top w:val="none" w:sz="0" w:space="0" w:color="auto"/>
        <w:left w:val="none" w:sz="0" w:space="0" w:color="auto"/>
        <w:bottom w:val="none" w:sz="0" w:space="0" w:color="auto"/>
        <w:right w:val="none" w:sz="0" w:space="0" w:color="auto"/>
      </w:divBdr>
    </w:div>
    <w:div w:id="891427441">
      <w:bodyDiv w:val="1"/>
      <w:marLeft w:val="0"/>
      <w:marRight w:val="0"/>
      <w:marTop w:val="0"/>
      <w:marBottom w:val="0"/>
      <w:divBdr>
        <w:top w:val="none" w:sz="0" w:space="0" w:color="auto"/>
        <w:left w:val="none" w:sz="0" w:space="0" w:color="auto"/>
        <w:bottom w:val="none" w:sz="0" w:space="0" w:color="auto"/>
        <w:right w:val="none" w:sz="0" w:space="0" w:color="auto"/>
      </w:divBdr>
    </w:div>
    <w:div w:id="891694439">
      <w:bodyDiv w:val="1"/>
      <w:marLeft w:val="0"/>
      <w:marRight w:val="0"/>
      <w:marTop w:val="0"/>
      <w:marBottom w:val="0"/>
      <w:divBdr>
        <w:top w:val="none" w:sz="0" w:space="0" w:color="auto"/>
        <w:left w:val="none" w:sz="0" w:space="0" w:color="auto"/>
        <w:bottom w:val="none" w:sz="0" w:space="0" w:color="auto"/>
        <w:right w:val="none" w:sz="0" w:space="0" w:color="auto"/>
      </w:divBdr>
    </w:div>
    <w:div w:id="892034955">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229022">
      <w:bodyDiv w:val="1"/>
      <w:marLeft w:val="0"/>
      <w:marRight w:val="0"/>
      <w:marTop w:val="0"/>
      <w:marBottom w:val="0"/>
      <w:divBdr>
        <w:top w:val="none" w:sz="0" w:space="0" w:color="auto"/>
        <w:left w:val="none" w:sz="0" w:space="0" w:color="auto"/>
        <w:bottom w:val="none" w:sz="0" w:space="0" w:color="auto"/>
        <w:right w:val="none" w:sz="0" w:space="0" w:color="auto"/>
      </w:divBdr>
    </w:div>
    <w:div w:id="892276222">
      <w:bodyDiv w:val="1"/>
      <w:marLeft w:val="0"/>
      <w:marRight w:val="0"/>
      <w:marTop w:val="0"/>
      <w:marBottom w:val="0"/>
      <w:divBdr>
        <w:top w:val="none" w:sz="0" w:space="0" w:color="auto"/>
        <w:left w:val="none" w:sz="0" w:space="0" w:color="auto"/>
        <w:bottom w:val="none" w:sz="0" w:space="0" w:color="auto"/>
        <w:right w:val="none" w:sz="0" w:space="0" w:color="auto"/>
      </w:divBdr>
    </w:div>
    <w:div w:id="892279825">
      <w:bodyDiv w:val="1"/>
      <w:marLeft w:val="0"/>
      <w:marRight w:val="0"/>
      <w:marTop w:val="0"/>
      <w:marBottom w:val="0"/>
      <w:divBdr>
        <w:top w:val="none" w:sz="0" w:space="0" w:color="auto"/>
        <w:left w:val="none" w:sz="0" w:space="0" w:color="auto"/>
        <w:bottom w:val="none" w:sz="0" w:space="0" w:color="auto"/>
        <w:right w:val="none" w:sz="0" w:space="0" w:color="auto"/>
      </w:divBdr>
    </w:div>
    <w:div w:id="892354558">
      <w:bodyDiv w:val="1"/>
      <w:marLeft w:val="0"/>
      <w:marRight w:val="0"/>
      <w:marTop w:val="0"/>
      <w:marBottom w:val="0"/>
      <w:divBdr>
        <w:top w:val="none" w:sz="0" w:space="0" w:color="auto"/>
        <w:left w:val="none" w:sz="0" w:space="0" w:color="auto"/>
        <w:bottom w:val="none" w:sz="0" w:space="0" w:color="auto"/>
        <w:right w:val="none" w:sz="0" w:space="0" w:color="auto"/>
      </w:divBdr>
    </w:div>
    <w:div w:id="892741842">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663631">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971665">
      <w:bodyDiv w:val="1"/>
      <w:marLeft w:val="0"/>
      <w:marRight w:val="0"/>
      <w:marTop w:val="0"/>
      <w:marBottom w:val="0"/>
      <w:divBdr>
        <w:top w:val="none" w:sz="0" w:space="0" w:color="auto"/>
        <w:left w:val="none" w:sz="0" w:space="0" w:color="auto"/>
        <w:bottom w:val="none" w:sz="0" w:space="0" w:color="auto"/>
        <w:right w:val="none" w:sz="0" w:space="0" w:color="auto"/>
      </w:divBdr>
    </w:div>
    <w:div w:id="895049069">
      <w:bodyDiv w:val="1"/>
      <w:marLeft w:val="0"/>
      <w:marRight w:val="0"/>
      <w:marTop w:val="0"/>
      <w:marBottom w:val="0"/>
      <w:divBdr>
        <w:top w:val="none" w:sz="0" w:space="0" w:color="auto"/>
        <w:left w:val="none" w:sz="0" w:space="0" w:color="auto"/>
        <w:bottom w:val="none" w:sz="0" w:space="0" w:color="auto"/>
        <w:right w:val="none" w:sz="0" w:space="0" w:color="auto"/>
      </w:divBdr>
    </w:div>
    <w:div w:id="895239802">
      <w:bodyDiv w:val="1"/>
      <w:marLeft w:val="0"/>
      <w:marRight w:val="0"/>
      <w:marTop w:val="0"/>
      <w:marBottom w:val="0"/>
      <w:divBdr>
        <w:top w:val="none" w:sz="0" w:space="0" w:color="auto"/>
        <w:left w:val="none" w:sz="0" w:space="0" w:color="auto"/>
        <w:bottom w:val="none" w:sz="0" w:space="0" w:color="auto"/>
        <w:right w:val="none" w:sz="0" w:space="0" w:color="auto"/>
      </w:divBdr>
    </w:div>
    <w:div w:id="895244761">
      <w:bodyDiv w:val="1"/>
      <w:marLeft w:val="0"/>
      <w:marRight w:val="0"/>
      <w:marTop w:val="0"/>
      <w:marBottom w:val="0"/>
      <w:divBdr>
        <w:top w:val="none" w:sz="0" w:space="0" w:color="auto"/>
        <w:left w:val="none" w:sz="0" w:space="0" w:color="auto"/>
        <w:bottom w:val="none" w:sz="0" w:space="0" w:color="auto"/>
        <w:right w:val="none" w:sz="0" w:space="0" w:color="auto"/>
      </w:divBdr>
    </w:div>
    <w:div w:id="895287724">
      <w:bodyDiv w:val="1"/>
      <w:marLeft w:val="0"/>
      <w:marRight w:val="0"/>
      <w:marTop w:val="0"/>
      <w:marBottom w:val="0"/>
      <w:divBdr>
        <w:top w:val="none" w:sz="0" w:space="0" w:color="auto"/>
        <w:left w:val="none" w:sz="0" w:space="0" w:color="auto"/>
        <w:bottom w:val="none" w:sz="0" w:space="0" w:color="auto"/>
        <w:right w:val="none" w:sz="0" w:space="0" w:color="auto"/>
      </w:divBdr>
    </w:div>
    <w:div w:id="895550652">
      <w:bodyDiv w:val="1"/>
      <w:marLeft w:val="0"/>
      <w:marRight w:val="0"/>
      <w:marTop w:val="0"/>
      <w:marBottom w:val="0"/>
      <w:divBdr>
        <w:top w:val="none" w:sz="0" w:space="0" w:color="auto"/>
        <w:left w:val="none" w:sz="0" w:space="0" w:color="auto"/>
        <w:bottom w:val="none" w:sz="0" w:space="0" w:color="auto"/>
        <w:right w:val="none" w:sz="0" w:space="0" w:color="auto"/>
      </w:divBdr>
    </w:div>
    <w:div w:id="895966253">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087571">
      <w:bodyDiv w:val="1"/>
      <w:marLeft w:val="0"/>
      <w:marRight w:val="0"/>
      <w:marTop w:val="0"/>
      <w:marBottom w:val="0"/>
      <w:divBdr>
        <w:top w:val="none" w:sz="0" w:space="0" w:color="auto"/>
        <w:left w:val="none" w:sz="0" w:space="0" w:color="auto"/>
        <w:bottom w:val="none" w:sz="0" w:space="0" w:color="auto"/>
        <w:right w:val="none" w:sz="0" w:space="0" w:color="auto"/>
      </w:divBdr>
    </w:div>
    <w:div w:id="897088238">
      <w:bodyDiv w:val="1"/>
      <w:marLeft w:val="0"/>
      <w:marRight w:val="0"/>
      <w:marTop w:val="0"/>
      <w:marBottom w:val="0"/>
      <w:divBdr>
        <w:top w:val="none" w:sz="0" w:space="0" w:color="auto"/>
        <w:left w:val="none" w:sz="0" w:space="0" w:color="auto"/>
        <w:bottom w:val="none" w:sz="0" w:space="0" w:color="auto"/>
        <w:right w:val="none" w:sz="0" w:space="0" w:color="auto"/>
      </w:divBdr>
    </w:div>
    <w:div w:id="897203912">
      <w:bodyDiv w:val="1"/>
      <w:marLeft w:val="0"/>
      <w:marRight w:val="0"/>
      <w:marTop w:val="0"/>
      <w:marBottom w:val="0"/>
      <w:divBdr>
        <w:top w:val="none" w:sz="0" w:space="0" w:color="auto"/>
        <w:left w:val="none" w:sz="0" w:space="0" w:color="auto"/>
        <w:bottom w:val="none" w:sz="0" w:space="0" w:color="auto"/>
        <w:right w:val="none" w:sz="0" w:space="0" w:color="auto"/>
      </w:divBdr>
    </w:div>
    <w:div w:id="897281615">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75913">
      <w:bodyDiv w:val="1"/>
      <w:marLeft w:val="0"/>
      <w:marRight w:val="0"/>
      <w:marTop w:val="0"/>
      <w:marBottom w:val="0"/>
      <w:divBdr>
        <w:top w:val="none" w:sz="0" w:space="0" w:color="auto"/>
        <w:left w:val="none" w:sz="0" w:space="0" w:color="auto"/>
        <w:bottom w:val="none" w:sz="0" w:space="0" w:color="auto"/>
        <w:right w:val="none" w:sz="0" w:space="0" w:color="auto"/>
      </w:divBdr>
    </w:div>
    <w:div w:id="897521537">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715112">
      <w:bodyDiv w:val="1"/>
      <w:marLeft w:val="0"/>
      <w:marRight w:val="0"/>
      <w:marTop w:val="0"/>
      <w:marBottom w:val="0"/>
      <w:divBdr>
        <w:top w:val="none" w:sz="0" w:space="0" w:color="auto"/>
        <w:left w:val="none" w:sz="0" w:space="0" w:color="auto"/>
        <w:bottom w:val="none" w:sz="0" w:space="0" w:color="auto"/>
        <w:right w:val="none" w:sz="0" w:space="0" w:color="auto"/>
      </w:divBdr>
    </w:div>
    <w:div w:id="897785278">
      <w:bodyDiv w:val="1"/>
      <w:marLeft w:val="0"/>
      <w:marRight w:val="0"/>
      <w:marTop w:val="0"/>
      <w:marBottom w:val="0"/>
      <w:divBdr>
        <w:top w:val="none" w:sz="0" w:space="0" w:color="auto"/>
        <w:left w:val="none" w:sz="0" w:space="0" w:color="auto"/>
        <w:bottom w:val="none" w:sz="0" w:space="0" w:color="auto"/>
        <w:right w:val="none" w:sz="0" w:space="0" w:color="auto"/>
      </w:divBdr>
    </w:div>
    <w:div w:id="898126162">
      <w:bodyDiv w:val="1"/>
      <w:marLeft w:val="0"/>
      <w:marRight w:val="0"/>
      <w:marTop w:val="0"/>
      <w:marBottom w:val="0"/>
      <w:divBdr>
        <w:top w:val="none" w:sz="0" w:space="0" w:color="auto"/>
        <w:left w:val="none" w:sz="0" w:space="0" w:color="auto"/>
        <w:bottom w:val="none" w:sz="0" w:space="0" w:color="auto"/>
        <w:right w:val="none" w:sz="0" w:space="0" w:color="auto"/>
      </w:divBdr>
    </w:div>
    <w:div w:id="898245793">
      <w:bodyDiv w:val="1"/>
      <w:marLeft w:val="0"/>
      <w:marRight w:val="0"/>
      <w:marTop w:val="0"/>
      <w:marBottom w:val="0"/>
      <w:divBdr>
        <w:top w:val="none" w:sz="0" w:space="0" w:color="auto"/>
        <w:left w:val="none" w:sz="0" w:space="0" w:color="auto"/>
        <w:bottom w:val="none" w:sz="0" w:space="0" w:color="auto"/>
        <w:right w:val="none" w:sz="0" w:space="0" w:color="auto"/>
      </w:divBdr>
    </w:div>
    <w:div w:id="898444631">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054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940701">
      <w:bodyDiv w:val="1"/>
      <w:marLeft w:val="0"/>
      <w:marRight w:val="0"/>
      <w:marTop w:val="0"/>
      <w:marBottom w:val="0"/>
      <w:divBdr>
        <w:top w:val="none" w:sz="0" w:space="0" w:color="auto"/>
        <w:left w:val="none" w:sz="0" w:space="0" w:color="auto"/>
        <w:bottom w:val="none" w:sz="0" w:space="0" w:color="auto"/>
        <w:right w:val="none" w:sz="0" w:space="0" w:color="auto"/>
      </w:divBdr>
    </w:div>
    <w:div w:id="900288166">
      <w:bodyDiv w:val="1"/>
      <w:marLeft w:val="0"/>
      <w:marRight w:val="0"/>
      <w:marTop w:val="0"/>
      <w:marBottom w:val="0"/>
      <w:divBdr>
        <w:top w:val="none" w:sz="0" w:space="0" w:color="auto"/>
        <w:left w:val="none" w:sz="0" w:space="0" w:color="auto"/>
        <w:bottom w:val="none" w:sz="0" w:space="0" w:color="auto"/>
        <w:right w:val="none" w:sz="0" w:space="0" w:color="auto"/>
      </w:divBdr>
    </w:div>
    <w:div w:id="900481833">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1215590">
      <w:bodyDiv w:val="1"/>
      <w:marLeft w:val="0"/>
      <w:marRight w:val="0"/>
      <w:marTop w:val="0"/>
      <w:marBottom w:val="0"/>
      <w:divBdr>
        <w:top w:val="none" w:sz="0" w:space="0" w:color="auto"/>
        <w:left w:val="none" w:sz="0" w:space="0" w:color="auto"/>
        <w:bottom w:val="none" w:sz="0" w:space="0" w:color="auto"/>
        <w:right w:val="none" w:sz="0" w:space="0" w:color="auto"/>
      </w:divBdr>
    </w:div>
    <w:div w:id="901452702">
      <w:bodyDiv w:val="1"/>
      <w:marLeft w:val="0"/>
      <w:marRight w:val="0"/>
      <w:marTop w:val="0"/>
      <w:marBottom w:val="0"/>
      <w:divBdr>
        <w:top w:val="none" w:sz="0" w:space="0" w:color="auto"/>
        <w:left w:val="none" w:sz="0" w:space="0" w:color="auto"/>
        <w:bottom w:val="none" w:sz="0" w:space="0" w:color="auto"/>
        <w:right w:val="none" w:sz="0" w:space="0" w:color="auto"/>
      </w:divBdr>
    </w:div>
    <w:div w:id="901525558">
      <w:bodyDiv w:val="1"/>
      <w:marLeft w:val="0"/>
      <w:marRight w:val="0"/>
      <w:marTop w:val="0"/>
      <w:marBottom w:val="0"/>
      <w:divBdr>
        <w:top w:val="none" w:sz="0" w:space="0" w:color="auto"/>
        <w:left w:val="none" w:sz="0" w:space="0" w:color="auto"/>
        <w:bottom w:val="none" w:sz="0" w:space="0" w:color="auto"/>
        <w:right w:val="none" w:sz="0" w:space="0" w:color="auto"/>
      </w:divBdr>
    </w:div>
    <w:div w:id="901670917">
      <w:bodyDiv w:val="1"/>
      <w:marLeft w:val="0"/>
      <w:marRight w:val="0"/>
      <w:marTop w:val="0"/>
      <w:marBottom w:val="0"/>
      <w:divBdr>
        <w:top w:val="none" w:sz="0" w:space="0" w:color="auto"/>
        <w:left w:val="none" w:sz="0" w:space="0" w:color="auto"/>
        <w:bottom w:val="none" w:sz="0" w:space="0" w:color="auto"/>
        <w:right w:val="none" w:sz="0" w:space="0" w:color="auto"/>
      </w:divBdr>
    </w:div>
    <w:div w:id="902103282">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229">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183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79079">
      <w:bodyDiv w:val="1"/>
      <w:marLeft w:val="0"/>
      <w:marRight w:val="0"/>
      <w:marTop w:val="0"/>
      <w:marBottom w:val="0"/>
      <w:divBdr>
        <w:top w:val="none" w:sz="0" w:space="0" w:color="auto"/>
        <w:left w:val="none" w:sz="0" w:space="0" w:color="auto"/>
        <w:bottom w:val="none" w:sz="0" w:space="0" w:color="auto"/>
        <w:right w:val="none" w:sz="0" w:space="0" w:color="auto"/>
      </w:divBdr>
    </w:div>
    <w:div w:id="903683136">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032283">
      <w:bodyDiv w:val="1"/>
      <w:marLeft w:val="0"/>
      <w:marRight w:val="0"/>
      <w:marTop w:val="0"/>
      <w:marBottom w:val="0"/>
      <w:divBdr>
        <w:top w:val="none" w:sz="0" w:space="0" w:color="auto"/>
        <w:left w:val="none" w:sz="0" w:space="0" w:color="auto"/>
        <w:bottom w:val="none" w:sz="0" w:space="0" w:color="auto"/>
        <w:right w:val="none" w:sz="0" w:space="0" w:color="auto"/>
      </w:divBdr>
    </w:div>
    <w:div w:id="904072414">
      <w:bodyDiv w:val="1"/>
      <w:marLeft w:val="0"/>
      <w:marRight w:val="0"/>
      <w:marTop w:val="0"/>
      <w:marBottom w:val="0"/>
      <w:divBdr>
        <w:top w:val="none" w:sz="0" w:space="0" w:color="auto"/>
        <w:left w:val="none" w:sz="0" w:space="0" w:color="auto"/>
        <w:bottom w:val="none" w:sz="0" w:space="0" w:color="auto"/>
        <w:right w:val="none" w:sz="0" w:space="0" w:color="auto"/>
      </w:divBdr>
    </w:div>
    <w:div w:id="904492117">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5071595">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40">
      <w:bodyDiv w:val="1"/>
      <w:marLeft w:val="0"/>
      <w:marRight w:val="0"/>
      <w:marTop w:val="0"/>
      <w:marBottom w:val="0"/>
      <w:divBdr>
        <w:top w:val="none" w:sz="0" w:space="0" w:color="auto"/>
        <w:left w:val="none" w:sz="0" w:space="0" w:color="auto"/>
        <w:bottom w:val="none" w:sz="0" w:space="0" w:color="auto"/>
        <w:right w:val="none" w:sz="0" w:space="0" w:color="auto"/>
      </w:divBdr>
    </w:div>
    <w:div w:id="905847486">
      <w:bodyDiv w:val="1"/>
      <w:marLeft w:val="0"/>
      <w:marRight w:val="0"/>
      <w:marTop w:val="0"/>
      <w:marBottom w:val="0"/>
      <w:divBdr>
        <w:top w:val="none" w:sz="0" w:space="0" w:color="auto"/>
        <w:left w:val="none" w:sz="0" w:space="0" w:color="auto"/>
        <w:bottom w:val="none" w:sz="0" w:space="0" w:color="auto"/>
        <w:right w:val="none" w:sz="0" w:space="0" w:color="auto"/>
      </w:divBdr>
    </w:div>
    <w:div w:id="905916729">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498450">
      <w:bodyDiv w:val="1"/>
      <w:marLeft w:val="0"/>
      <w:marRight w:val="0"/>
      <w:marTop w:val="0"/>
      <w:marBottom w:val="0"/>
      <w:divBdr>
        <w:top w:val="none" w:sz="0" w:space="0" w:color="auto"/>
        <w:left w:val="none" w:sz="0" w:space="0" w:color="auto"/>
        <w:bottom w:val="none" w:sz="0" w:space="0" w:color="auto"/>
        <w:right w:val="none" w:sz="0" w:space="0" w:color="auto"/>
      </w:divBdr>
    </w:div>
    <w:div w:id="906500674">
      <w:bodyDiv w:val="1"/>
      <w:marLeft w:val="0"/>
      <w:marRight w:val="0"/>
      <w:marTop w:val="0"/>
      <w:marBottom w:val="0"/>
      <w:divBdr>
        <w:top w:val="none" w:sz="0" w:space="0" w:color="auto"/>
        <w:left w:val="none" w:sz="0" w:space="0" w:color="auto"/>
        <w:bottom w:val="none" w:sz="0" w:space="0" w:color="auto"/>
        <w:right w:val="none" w:sz="0" w:space="0" w:color="auto"/>
      </w:divBdr>
    </w:div>
    <w:div w:id="906652416">
      <w:bodyDiv w:val="1"/>
      <w:marLeft w:val="0"/>
      <w:marRight w:val="0"/>
      <w:marTop w:val="0"/>
      <w:marBottom w:val="0"/>
      <w:divBdr>
        <w:top w:val="none" w:sz="0" w:space="0" w:color="auto"/>
        <w:left w:val="none" w:sz="0" w:space="0" w:color="auto"/>
        <w:bottom w:val="none" w:sz="0" w:space="0" w:color="auto"/>
        <w:right w:val="none" w:sz="0" w:space="0" w:color="auto"/>
      </w:divBdr>
    </w:div>
    <w:div w:id="906693255">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845690">
      <w:bodyDiv w:val="1"/>
      <w:marLeft w:val="0"/>
      <w:marRight w:val="0"/>
      <w:marTop w:val="0"/>
      <w:marBottom w:val="0"/>
      <w:divBdr>
        <w:top w:val="none" w:sz="0" w:space="0" w:color="auto"/>
        <w:left w:val="none" w:sz="0" w:space="0" w:color="auto"/>
        <w:bottom w:val="none" w:sz="0" w:space="0" w:color="auto"/>
        <w:right w:val="none" w:sz="0" w:space="0" w:color="auto"/>
      </w:divBdr>
    </w:div>
    <w:div w:id="906887513">
      <w:bodyDiv w:val="1"/>
      <w:marLeft w:val="0"/>
      <w:marRight w:val="0"/>
      <w:marTop w:val="0"/>
      <w:marBottom w:val="0"/>
      <w:divBdr>
        <w:top w:val="none" w:sz="0" w:space="0" w:color="auto"/>
        <w:left w:val="none" w:sz="0" w:space="0" w:color="auto"/>
        <w:bottom w:val="none" w:sz="0" w:space="0" w:color="auto"/>
        <w:right w:val="none" w:sz="0" w:space="0" w:color="auto"/>
      </w:divBdr>
    </w:div>
    <w:div w:id="907349248">
      <w:bodyDiv w:val="1"/>
      <w:marLeft w:val="0"/>
      <w:marRight w:val="0"/>
      <w:marTop w:val="0"/>
      <w:marBottom w:val="0"/>
      <w:divBdr>
        <w:top w:val="none" w:sz="0" w:space="0" w:color="auto"/>
        <w:left w:val="none" w:sz="0" w:space="0" w:color="auto"/>
        <w:bottom w:val="none" w:sz="0" w:space="0" w:color="auto"/>
        <w:right w:val="none" w:sz="0" w:space="0" w:color="auto"/>
      </w:divBdr>
    </w:div>
    <w:div w:id="907423932">
      <w:bodyDiv w:val="1"/>
      <w:marLeft w:val="0"/>
      <w:marRight w:val="0"/>
      <w:marTop w:val="0"/>
      <w:marBottom w:val="0"/>
      <w:divBdr>
        <w:top w:val="none" w:sz="0" w:space="0" w:color="auto"/>
        <w:left w:val="none" w:sz="0" w:space="0" w:color="auto"/>
        <w:bottom w:val="none" w:sz="0" w:space="0" w:color="auto"/>
        <w:right w:val="none" w:sz="0" w:space="0" w:color="auto"/>
      </w:divBdr>
    </w:div>
    <w:div w:id="90750202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076970">
      <w:bodyDiv w:val="1"/>
      <w:marLeft w:val="0"/>
      <w:marRight w:val="0"/>
      <w:marTop w:val="0"/>
      <w:marBottom w:val="0"/>
      <w:divBdr>
        <w:top w:val="none" w:sz="0" w:space="0" w:color="auto"/>
        <w:left w:val="none" w:sz="0" w:space="0" w:color="auto"/>
        <w:bottom w:val="none" w:sz="0" w:space="0" w:color="auto"/>
        <w:right w:val="none" w:sz="0" w:space="0" w:color="auto"/>
      </w:divBdr>
    </w:div>
    <w:div w:id="908731404">
      <w:bodyDiv w:val="1"/>
      <w:marLeft w:val="0"/>
      <w:marRight w:val="0"/>
      <w:marTop w:val="0"/>
      <w:marBottom w:val="0"/>
      <w:divBdr>
        <w:top w:val="none" w:sz="0" w:space="0" w:color="auto"/>
        <w:left w:val="none" w:sz="0" w:space="0" w:color="auto"/>
        <w:bottom w:val="none" w:sz="0" w:space="0" w:color="auto"/>
        <w:right w:val="none" w:sz="0" w:space="0" w:color="auto"/>
      </w:divBdr>
    </w:div>
    <w:div w:id="908929025">
      <w:bodyDiv w:val="1"/>
      <w:marLeft w:val="0"/>
      <w:marRight w:val="0"/>
      <w:marTop w:val="0"/>
      <w:marBottom w:val="0"/>
      <w:divBdr>
        <w:top w:val="none" w:sz="0" w:space="0" w:color="auto"/>
        <w:left w:val="none" w:sz="0" w:space="0" w:color="auto"/>
        <w:bottom w:val="none" w:sz="0" w:space="0" w:color="auto"/>
        <w:right w:val="none" w:sz="0" w:space="0" w:color="auto"/>
      </w:divBdr>
    </w:div>
    <w:div w:id="908996753">
      <w:bodyDiv w:val="1"/>
      <w:marLeft w:val="0"/>
      <w:marRight w:val="0"/>
      <w:marTop w:val="0"/>
      <w:marBottom w:val="0"/>
      <w:divBdr>
        <w:top w:val="none" w:sz="0" w:space="0" w:color="auto"/>
        <w:left w:val="none" w:sz="0" w:space="0" w:color="auto"/>
        <w:bottom w:val="none" w:sz="0" w:space="0" w:color="auto"/>
        <w:right w:val="none" w:sz="0" w:space="0" w:color="auto"/>
      </w:divBdr>
    </w:div>
    <w:div w:id="909265370">
      <w:bodyDiv w:val="1"/>
      <w:marLeft w:val="0"/>
      <w:marRight w:val="0"/>
      <w:marTop w:val="0"/>
      <w:marBottom w:val="0"/>
      <w:divBdr>
        <w:top w:val="none" w:sz="0" w:space="0" w:color="auto"/>
        <w:left w:val="none" w:sz="0" w:space="0" w:color="auto"/>
        <w:bottom w:val="none" w:sz="0" w:space="0" w:color="auto"/>
        <w:right w:val="none" w:sz="0" w:space="0" w:color="auto"/>
      </w:divBdr>
    </w:div>
    <w:div w:id="909540379">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9885">
      <w:bodyDiv w:val="1"/>
      <w:marLeft w:val="0"/>
      <w:marRight w:val="0"/>
      <w:marTop w:val="0"/>
      <w:marBottom w:val="0"/>
      <w:divBdr>
        <w:top w:val="none" w:sz="0" w:space="0" w:color="auto"/>
        <w:left w:val="none" w:sz="0" w:space="0" w:color="auto"/>
        <w:bottom w:val="none" w:sz="0" w:space="0" w:color="auto"/>
        <w:right w:val="none" w:sz="0" w:space="0" w:color="auto"/>
      </w:divBdr>
    </w:div>
    <w:div w:id="909972277">
      <w:bodyDiv w:val="1"/>
      <w:marLeft w:val="0"/>
      <w:marRight w:val="0"/>
      <w:marTop w:val="0"/>
      <w:marBottom w:val="0"/>
      <w:divBdr>
        <w:top w:val="none" w:sz="0" w:space="0" w:color="auto"/>
        <w:left w:val="none" w:sz="0" w:space="0" w:color="auto"/>
        <w:bottom w:val="none" w:sz="0" w:space="0" w:color="auto"/>
        <w:right w:val="none" w:sz="0" w:space="0" w:color="auto"/>
      </w:divBdr>
    </w:div>
    <w:div w:id="909996543">
      <w:bodyDiv w:val="1"/>
      <w:marLeft w:val="0"/>
      <w:marRight w:val="0"/>
      <w:marTop w:val="0"/>
      <w:marBottom w:val="0"/>
      <w:divBdr>
        <w:top w:val="none" w:sz="0" w:space="0" w:color="auto"/>
        <w:left w:val="none" w:sz="0" w:space="0" w:color="auto"/>
        <w:bottom w:val="none" w:sz="0" w:space="0" w:color="auto"/>
        <w:right w:val="none" w:sz="0" w:space="0" w:color="auto"/>
      </w:divBdr>
    </w:div>
    <w:div w:id="9101222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508817">
      <w:bodyDiv w:val="1"/>
      <w:marLeft w:val="0"/>
      <w:marRight w:val="0"/>
      <w:marTop w:val="0"/>
      <w:marBottom w:val="0"/>
      <w:divBdr>
        <w:top w:val="none" w:sz="0" w:space="0" w:color="auto"/>
        <w:left w:val="none" w:sz="0" w:space="0" w:color="auto"/>
        <w:bottom w:val="none" w:sz="0" w:space="0" w:color="auto"/>
        <w:right w:val="none" w:sz="0" w:space="0" w:color="auto"/>
      </w:divBdr>
    </w:div>
    <w:div w:id="910583348">
      <w:bodyDiv w:val="1"/>
      <w:marLeft w:val="0"/>
      <w:marRight w:val="0"/>
      <w:marTop w:val="0"/>
      <w:marBottom w:val="0"/>
      <w:divBdr>
        <w:top w:val="none" w:sz="0" w:space="0" w:color="auto"/>
        <w:left w:val="none" w:sz="0" w:space="0" w:color="auto"/>
        <w:bottom w:val="none" w:sz="0" w:space="0" w:color="auto"/>
        <w:right w:val="none" w:sz="0" w:space="0" w:color="auto"/>
      </w:divBdr>
    </w:div>
    <w:div w:id="910625327">
      <w:bodyDiv w:val="1"/>
      <w:marLeft w:val="0"/>
      <w:marRight w:val="0"/>
      <w:marTop w:val="0"/>
      <w:marBottom w:val="0"/>
      <w:divBdr>
        <w:top w:val="none" w:sz="0" w:space="0" w:color="auto"/>
        <w:left w:val="none" w:sz="0" w:space="0" w:color="auto"/>
        <w:bottom w:val="none" w:sz="0" w:space="0" w:color="auto"/>
        <w:right w:val="none" w:sz="0" w:space="0" w:color="auto"/>
      </w:divBdr>
    </w:div>
    <w:div w:id="910700059">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551048">
      <w:bodyDiv w:val="1"/>
      <w:marLeft w:val="0"/>
      <w:marRight w:val="0"/>
      <w:marTop w:val="0"/>
      <w:marBottom w:val="0"/>
      <w:divBdr>
        <w:top w:val="none" w:sz="0" w:space="0" w:color="auto"/>
        <w:left w:val="none" w:sz="0" w:space="0" w:color="auto"/>
        <w:bottom w:val="none" w:sz="0" w:space="0" w:color="auto"/>
        <w:right w:val="none" w:sz="0" w:space="0" w:color="auto"/>
      </w:divBdr>
    </w:div>
    <w:div w:id="911934053">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204590">
      <w:bodyDiv w:val="1"/>
      <w:marLeft w:val="0"/>
      <w:marRight w:val="0"/>
      <w:marTop w:val="0"/>
      <w:marBottom w:val="0"/>
      <w:divBdr>
        <w:top w:val="none" w:sz="0" w:space="0" w:color="auto"/>
        <w:left w:val="none" w:sz="0" w:space="0" w:color="auto"/>
        <w:bottom w:val="none" w:sz="0" w:space="0" w:color="auto"/>
        <w:right w:val="none" w:sz="0" w:space="0" w:color="auto"/>
      </w:divBdr>
    </w:div>
    <w:div w:id="912392924">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929534">
      <w:bodyDiv w:val="1"/>
      <w:marLeft w:val="0"/>
      <w:marRight w:val="0"/>
      <w:marTop w:val="0"/>
      <w:marBottom w:val="0"/>
      <w:divBdr>
        <w:top w:val="none" w:sz="0" w:space="0" w:color="auto"/>
        <w:left w:val="none" w:sz="0" w:space="0" w:color="auto"/>
        <w:bottom w:val="none" w:sz="0" w:space="0" w:color="auto"/>
        <w:right w:val="none" w:sz="0" w:space="0" w:color="auto"/>
      </w:divBdr>
    </w:div>
    <w:div w:id="913973593">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29513">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86094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323367">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667370">
      <w:bodyDiv w:val="1"/>
      <w:marLeft w:val="0"/>
      <w:marRight w:val="0"/>
      <w:marTop w:val="0"/>
      <w:marBottom w:val="0"/>
      <w:divBdr>
        <w:top w:val="none" w:sz="0" w:space="0" w:color="auto"/>
        <w:left w:val="none" w:sz="0" w:space="0" w:color="auto"/>
        <w:bottom w:val="none" w:sz="0" w:space="0" w:color="auto"/>
        <w:right w:val="none" w:sz="0" w:space="0" w:color="auto"/>
      </w:divBdr>
    </w:div>
    <w:div w:id="917907081">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8320">
      <w:bodyDiv w:val="1"/>
      <w:marLeft w:val="0"/>
      <w:marRight w:val="0"/>
      <w:marTop w:val="0"/>
      <w:marBottom w:val="0"/>
      <w:divBdr>
        <w:top w:val="none" w:sz="0" w:space="0" w:color="auto"/>
        <w:left w:val="none" w:sz="0" w:space="0" w:color="auto"/>
        <w:bottom w:val="none" w:sz="0" w:space="0" w:color="auto"/>
        <w:right w:val="none" w:sz="0" w:space="0" w:color="auto"/>
      </w:divBdr>
    </w:div>
    <w:div w:id="918753491">
      <w:bodyDiv w:val="1"/>
      <w:marLeft w:val="0"/>
      <w:marRight w:val="0"/>
      <w:marTop w:val="0"/>
      <w:marBottom w:val="0"/>
      <w:divBdr>
        <w:top w:val="none" w:sz="0" w:space="0" w:color="auto"/>
        <w:left w:val="none" w:sz="0" w:space="0" w:color="auto"/>
        <w:bottom w:val="none" w:sz="0" w:space="0" w:color="auto"/>
        <w:right w:val="none" w:sz="0" w:space="0" w:color="auto"/>
      </w:divBdr>
    </w:div>
    <w:div w:id="919022806">
      <w:bodyDiv w:val="1"/>
      <w:marLeft w:val="0"/>
      <w:marRight w:val="0"/>
      <w:marTop w:val="0"/>
      <w:marBottom w:val="0"/>
      <w:divBdr>
        <w:top w:val="none" w:sz="0" w:space="0" w:color="auto"/>
        <w:left w:val="none" w:sz="0" w:space="0" w:color="auto"/>
        <w:bottom w:val="none" w:sz="0" w:space="0" w:color="auto"/>
        <w:right w:val="none" w:sz="0" w:space="0" w:color="auto"/>
      </w:divBdr>
    </w:div>
    <w:div w:id="919098780">
      <w:bodyDiv w:val="1"/>
      <w:marLeft w:val="0"/>
      <w:marRight w:val="0"/>
      <w:marTop w:val="0"/>
      <w:marBottom w:val="0"/>
      <w:divBdr>
        <w:top w:val="none" w:sz="0" w:space="0" w:color="auto"/>
        <w:left w:val="none" w:sz="0" w:space="0" w:color="auto"/>
        <w:bottom w:val="none" w:sz="0" w:space="0" w:color="auto"/>
        <w:right w:val="none" w:sz="0" w:space="0" w:color="auto"/>
      </w:divBdr>
    </w:div>
    <w:div w:id="919287260">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674777">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19947383">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915162">
      <w:bodyDiv w:val="1"/>
      <w:marLeft w:val="0"/>
      <w:marRight w:val="0"/>
      <w:marTop w:val="0"/>
      <w:marBottom w:val="0"/>
      <w:divBdr>
        <w:top w:val="none" w:sz="0" w:space="0" w:color="auto"/>
        <w:left w:val="none" w:sz="0" w:space="0" w:color="auto"/>
        <w:bottom w:val="none" w:sz="0" w:space="0" w:color="auto"/>
        <w:right w:val="none" w:sz="0" w:space="0" w:color="auto"/>
      </w:divBdr>
    </w:div>
    <w:div w:id="921068868">
      <w:bodyDiv w:val="1"/>
      <w:marLeft w:val="0"/>
      <w:marRight w:val="0"/>
      <w:marTop w:val="0"/>
      <w:marBottom w:val="0"/>
      <w:divBdr>
        <w:top w:val="none" w:sz="0" w:space="0" w:color="auto"/>
        <w:left w:val="none" w:sz="0" w:space="0" w:color="auto"/>
        <w:bottom w:val="none" w:sz="0" w:space="0" w:color="auto"/>
        <w:right w:val="none" w:sz="0" w:space="0" w:color="auto"/>
      </w:divBdr>
    </w:div>
    <w:div w:id="921183344">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911299">
      <w:bodyDiv w:val="1"/>
      <w:marLeft w:val="0"/>
      <w:marRight w:val="0"/>
      <w:marTop w:val="0"/>
      <w:marBottom w:val="0"/>
      <w:divBdr>
        <w:top w:val="none" w:sz="0" w:space="0" w:color="auto"/>
        <w:left w:val="none" w:sz="0" w:space="0" w:color="auto"/>
        <w:bottom w:val="none" w:sz="0" w:space="0" w:color="auto"/>
        <w:right w:val="none" w:sz="0" w:space="0" w:color="auto"/>
      </w:divBdr>
    </w:div>
    <w:div w:id="922179376">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297738">
      <w:bodyDiv w:val="1"/>
      <w:marLeft w:val="0"/>
      <w:marRight w:val="0"/>
      <w:marTop w:val="0"/>
      <w:marBottom w:val="0"/>
      <w:divBdr>
        <w:top w:val="none" w:sz="0" w:space="0" w:color="auto"/>
        <w:left w:val="none" w:sz="0" w:space="0" w:color="auto"/>
        <w:bottom w:val="none" w:sz="0" w:space="0" w:color="auto"/>
        <w:right w:val="none" w:sz="0" w:space="0" w:color="auto"/>
      </w:divBdr>
    </w:div>
    <w:div w:id="922419951">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569626">
      <w:bodyDiv w:val="1"/>
      <w:marLeft w:val="0"/>
      <w:marRight w:val="0"/>
      <w:marTop w:val="0"/>
      <w:marBottom w:val="0"/>
      <w:divBdr>
        <w:top w:val="none" w:sz="0" w:space="0" w:color="auto"/>
        <w:left w:val="none" w:sz="0" w:space="0" w:color="auto"/>
        <w:bottom w:val="none" w:sz="0" w:space="0" w:color="auto"/>
        <w:right w:val="none" w:sz="0" w:space="0" w:color="auto"/>
      </w:divBdr>
    </w:div>
    <w:div w:id="923029504">
      <w:bodyDiv w:val="1"/>
      <w:marLeft w:val="0"/>
      <w:marRight w:val="0"/>
      <w:marTop w:val="0"/>
      <w:marBottom w:val="0"/>
      <w:divBdr>
        <w:top w:val="none" w:sz="0" w:space="0" w:color="auto"/>
        <w:left w:val="none" w:sz="0" w:space="0" w:color="auto"/>
        <w:bottom w:val="none" w:sz="0" w:space="0" w:color="auto"/>
        <w:right w:val="none" w:sz="0" w:space="0" w:color="auto"/>
      </w:divBdr>
    </w:div>
    <w:div w:id="923302423">
      <w:bodyDiv w:val="1"/>
      <w:marLeft w:val="0"/>
      <w:marRight w:val="0"/>
      <w:marTop w:val="0"/>
      <w:marBottom w:val="0"/>
      <w:divBdr>
        <w:top w:val="none" w:sz="0" w:space="0" w:color="auto"/>
        <w:left w:val="none" w:sz="0" w:space="0" w:color="auto"/>
        <w:bottom w:val="none" w:sz="0" w:space="0" w:color="auto"/>
        <w:right w:val="none" w:sz="0" w:space="0" w:color="auto"/>
      </w:divBdr>
    </w:div>
    <w:div w:id="923341723">
      <w:bodyDiv w:val="1"/>
      <w:marLeft w:val="0"/>
      <w:marRight w:val="0"/>
      <w:marTop w:val="0"/>
      <w:marBottom w:val="0"/>
      <w:divBdr>
        <w:top w:val="none" w:sz="0" w:space="0" w:color="auto"/>
        <w:left w:val="none" w:sz="0" w:space="0" w:color="auto"/>
        <w:bottom w:val="none" w:sz="0" w:space="0" w:color="auto"/>
        <w:right w:val="none" w:sz="0" w:space="0" w:color="auto"/>
      </w:divBdr>
    </w:div>
    <w:div w:id="923494109">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3994339">
      <w:bodyDiv w:val="1"/>
      <w:marLeft w:val="0"/>
      <w:marRight w:val="0"/>
      <w:marTop w:val="0"/>
      <w:marBottom w:val="0"/>
      <w:divBdr>
        <w:top w:val="none" w:sz="0" w:space="0" w:color="auto"/>
        <w:left w:val="none" w:sz="0" w:space="0" w:color="auto"/>
        <w:bottom w:val="none" w:sz="0" w:space="0" w:color="auto"/>
        <w:right w:val="none" w:sz="0" w:space="0" w:color="auto"/>
      </w:divBdr>
    </w:div>
    <w:div w:id="924532657">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456131">
      <w:bodyDiv w:val="1"/>
      <w:marLeft w:val="0"/>
      <w:marRight w:val="0"/>
      <w:marTop w:val="0"/>
      <w:marBottom w:val="0"/>
      <w:divBdr>
        <w:top w:val="none" w:sz="0" w:space="0" w:color="auto"/>
        <w:left w:val="none" w:sz="0" w:space="0" w:color="auto"/>
        <w:bottom w:val="none" w:sz="0" w:space="0" w:color="auto"/>
        <w:right w:val="none" w:sz="0" w:space="0" w:color="auto"/>
      </w:divBdr>
    </w:div>
    <w:div w:id="925460557">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351483">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6575764">
      <w:bodyDiv w:val="1"/>
      <w:marLeft w:val="0"/>
      <w:marRight w:val="0"/>
      <w:marTop w:val="0"/>
      <w:marBottom w:val="0"/>
      <w:divBdr>
        <w:top w:val="none" w:sz="0" w:space="0" w:color="auto"/>
        <w:left w:val="none" w:sz="0" w:space="0" w:color="auto"/>
        <w:bottom w:val="none" w:sz="0" w:space="0" w:color="auto"/>
        <w:right w:val="none" w:sz="0" w:space="0" w:color="auto"/>
      </w:divBdr>
    </w:div>
    <w:div w:id="926883007">
      <w:bodyDiv w:val="1"/>
      <w:marLeft w:val="0"/>
      <w:marRight w:val="0"/>
      <w:marTop w:val="0"/>
      <w:marBottom w:val="0"/>
      <w:divBdr>
        <w:top w:val="none" w:sz="0" w:space="0" w:color="auto"/>
        <w:left w:val="none" w:sz="0" w:space="0" w:color="auto"/>
        <w:bottom w:val="none" w:sz="0" w:space="0" w:color="auto"/>
        <w:right w:val="none" w:sz="0" w:space="0" w:color="auto"/>
      </w:divBdr>
    </w:div>
    <w:div w:id="926887749">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158025">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931116">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345869">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54327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06943">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198720">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432026">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29510649">
      <w:bodyDiv w:val="1"/>
      <w:marLeft w:val="0"/>
      <w:marRight w:val="0"/>
      <w:marTop w:val="0"/>
      <w:marBottom w:val="0"/>
      <w:divBdr>
        <w:top w:val="none" w:sz="0" w:space="0" w:color="auto"/>
        <w:left w:val="none" w:sz="0" w:space="0" w:color="auto"/>
        <w:bottom w:val="none" w:sz="0" w:space="0" w:color="auto"/>
        <w:right w:val="none" w:sz="0" w:space="0" w:color="auto"/>
      </w:divBdr>
    </w:div>
    <w:div w:id="929922805">
      <w:bodyDiv w:val="1"/>
      <w:marLeft w:val="0"/>
      <w:marRight w:val="0"/>
      <w:marTop w:val="0"/>
      <w:marBottom w:val="0"/>
      <w:divBdr>
        <w:top w:val="none" w:sz="0" w:space="0" w:color="auto"/>
        <w:left w:val="none" w:sz="0" w:space="0" w:color="auto"/>
        <w:bottom w:val="none" w:sz="0" w:space="0" w:color="auto"/>
        <w:right w:val="none" w:sz="0" w:space="0" w:color="auto"/>
      </w:divBdr>
    </w:div>
    <w:div w:id="930043911">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698391">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0898155">
      <w:bodyDiv w:val="1"/>
      <w:marLeft w:val="0"/>
      <w:marRight w:val="0"/>
      <w:marTop w:val="0"/>
      <w:marBottom w:val="0"/>
      <w:divBdr>
        <w:top w:val="none" w:sz="0" w:space="0" w:color="auto"/>
        <w:left w:val="none" w:sz="0" w:space="0" w:color="auto"/>
        <w:bottom w:val="none" w:sz="0" w:space="0" w:color="auto"/>
        <w:right w:val="none" w:sz="0" w:space="0" w:color="auto"/>
      </w:divBdr>
    </w:div>
    <w:div w:id="931201115">
      <w:bodyDiv w:val="1"/>
      <w:marLeft w:val="0"/>
      <w:marRight w:val="0"/>
      <w:marTop w:val="0"/>
      <w:marBottom w:val="0"/>
      <w:divBdr>
        <w:top w:val="none" w:sz="0" w:space="0" w:color="auto"/>
        <w:left w:val="none" w:sz="0" w:space="0" w:color="auto"/>
        <w:bottom w:val="none" w:sz="0" w:space="0" w:color="auto"/>
        <w:right w:val="none" w:sz="0" w:space="0" w:color="auto"/>
      </w:divBdr>
    </w:div>
    <w:div w:id="931357805">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4540">
      <w:bodyDiv w:val="1"/>
      <w:marLeft w:val="0"/>
      <w:marRight w:val="0"/>
      <w:marTop w:val="0"/>
      <w:marBottom w:val="0"/>
      <w:divBdr>
        <w:top w:val="none" w:sz="0" w:space="0" w:color="auto"/>
        <w:left w:val="none" w:sz="0" w:space="0" w:color="auto"/>
        <w:bottom w:val="none" w:sz="0" w:space="0" w:color="auto"/>
        <w:right w:val="none" w:sz="0" w:space="0" w:color="auto"/>
      </w:divBdr>
    </w:div>
    <w:div w:id="931933571">
      <w:bodyDiv w:val="1"/>
      <w:marLeft w:val="0"/>
      <w:marRight w:val="0"/>
      <w:marTop w:val="0"/>
      <w:marBottom w:val="0"/>
      <w:divBdr>
        <w:top w:val="none" w:sz="0" w:space="0" w:color="auto"/>
        <w:left w:val="none" w:sz="0" w:space="0" w:color="auto"/>
        <w:bottom w:val="none" w:sz="0" w:space="0" w:color="auto"/>
        <w:right w:val="none" w:sz="0" w:space="0" w:color="auto"/>
      </w:divBdr>
    </w:div>
    <w:div w:id="931936025">
      <w:bodyDiv w:val="1"/>
      <w:marLeft w:val="0"/>
      <w:marRight w:val="0"/>
      <w:marTop w:val="0"/>
      <w:marBottom w:val="0"/>
      <w:divBdr>
        <w:top w:val="none" w:sz="0" w:space="0" w:color="auto"/>
        <w:left w:val="none" w:sz="0" w:space="0" w:color="auto"/>
        <w:bottom w:val="none" w:sz="0" w:space="0" w:color="auto"/>
        <w:right w:val="none" w:sz="0" w:space="0" w:color="auto"/>
      </w:divBdr>
    </w:div>
    <w:div w:id="932008519">
      <w:bodyDiv w:val="1"/>
      <w:marLeft w:val="0"/>
      <w:marRight w:val="0"/>
      <w:marTop w:val="0"/>
      <w:marBottom w:val="0"/>
      <w:divBdr>
        <w:top w:val="none" w:sz="0" w:space="0" w:color="auto"/>
        <w:left w:val="none" w:sz="0" w:space="0" w:color="auto"/>
        <w:bottom w:val="none" w:sz="0" w:space="0" w:color="auto"/>
        <w:right w:val="none" w:sz="0" w:space="0" w:color="auto"/>
      </w:divBdr>
    </w:div>
    <w:div w:id="932056582">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515570">
      <w:bodyDiv w:val="1"/>
      <w:marLeft w:val="0"/>
      <w:marRight w:val="0"/>
      <w:marTop w:val="0"/>
      <w:marBottom w:val="0"/>
      <w:divBdr>
        <w:top w:val="none" w:sz="0" w:space="0" w:color="auto"/>
        <w:left w:val="none" w:sz="0" w:space="0" w:color="auto"/>
        <w:bottom w:val="none" w:sz="0" w:space="0" w:color="auto"/>
        <w:right w:val="none" w:sz="0" w:space="0" w:color="auto"/>
      </w:divBdr>
    </w:div>
    <w:div w:id="932708427">
      <w:bodyDiv w:val="1"/>
      <w:marLeft w:val="0"/>
      <w:marRight w:val="0"/>
      <w:marTop w:val="0"/>
      <w:marBottom w:val="0"/>
      <w:divBdr>
        <w:top w:val="none" w:sz="0" w:space="0" w:color="auto"/>
        <w:left w:val="none" w:sz="0" w:space="0" w:color="auto"/>
        <w:bottom w:val="none" w:sz="0" w:space="0" w:color="auto"/>
        <w:right w:val="none" w:sz="0" w:space="0" w:color="auto"/>
      </w:divBdr>
    </w:div>
    <w:div w:id="932937396">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13145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4436">
      <w:bodyDiv w:val="1"/>
      <w:marLeft w:val="0"/>
      <w:marRight w:val="0"/>
      <w:marTop w:val="0"/>
      <w:marBottom w:val="0"/>
      <w:divBdr>
        <w:top w:val="none" w:sz="0" w:space="0" w:color="auto"/>
        <w:left w:val="none" w:sz="0" w:space="0" w:color="auto"/>
        <w:bottom w:val="none" w:sz="0" w:space="0" w:color="auto"/>
        <w:right w:val="none" w:sz="0" w:space="0" w:color="auto"/>
      </w:divBdr>
    </w:div>
    <w:div w:id="93343781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90093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88719">
      <w:bodyDiv w:val="1"/>
      <w:marLeft w:val="0"/>
      <w:marRight w:val="0"/>
      <w:marTop w:val="0"/>
      <w:marBottom w:val="0"/>
      <w:divBdr>
        <w:top w:val="none" w:sz="0" w:space="0" w:color="auto"/>
        <w:left w:val="none" w:sz="0" w:space="0" w:color="auto"/>
        <w:bottom w:val="none" w:sz="0" w:space="0" w:color="auto"/>
        <w:right w:val="none" w:sz="0" w:space="0" w:color="auto"/>
      </w:divBdr>
    </w:div>
    <w:div w:id="934630014">
      <w:bodyDiv w:val="1"/>
      <w:marLeft w:val="0"/>
      <w:marRight w:val="0"/>
      <w:marTop w:val="0"/>
      <w:marBottom w:val="0"/>
      <w:divBdr>
        <w:top w:val="none" w:sz="0" w:space="0" w:color="auto"/>
        <w:left w:val="none" w:sz="0" w:space="0" w:color="auto"/>
        <w:bottom w:val="none" w:sz="0" w:space="0" w:color="auto"/>
        <w:right w:val="none" w:sz="0" w:space="0" w:color="auto"/>
      </w:divBdr>
    </w:div>
    <w:div w:id="93509066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551070">
      <w:bodyDiv w:val="1"/>
      <w:marLeft w:val="0"/>
      <w:marRight w:val="0"/>
      <w:marTop w:val="0"/>
      <w:marBottom w:val="0"/>
      <w:divBdr>
        <w:top w:val="none" w:sz="0" w:space="0" w:color="auto"/>
        <w:left w:val="none" w:sz="0" w:space="0" w:color="auto"/>
        <w:bottom w:val="none" w:sz="0" w:space="0" w:color="auto"/>
        <w:right w:val="none" w:sz="0" w:space="0" w:color="auto"/>
      </w:divBdr>
    </w:div>
    <w:div w:id="935670380">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5870021">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984241">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254955">
      <w:bodyDiv w:val="1"/>
      <w:marLeft w:val="0"/>
      <w:marRight w:val="0"/>
      <w:marTop w:val="0"/>
      <w:marBottom w:val="0"/>
      <w:divBdr>
        <w:top w:val="none" w:sz="0" w:space="0" w:color="auto"/>
        <w:left w:val="none" w:sz="0" w:space="0" w:color="auto"/>
        <w:bottom w:val="none" w:sz="0" w:space="0" w:color="auto"/>
        <w:right w:val="none" w:sz="0" w:space="0" w:color="auto"/>
      </w:divBdr>
    </w:div>
    <w:div w:id="937325718">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5064">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372598">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568236">
      <w:bodyDiv w:val="1"/>
      <w:marLeft w:val="0"/>
      <w:marRight w:val="0"/>
      <w:marTop w:val="0"/>
      <w:marBottom w:val="0"/>
      <w:divBdr>
        <w:top w:val="none" w:sz="0" w:space="0" w:color="auto"/>
        <w:left w:val="none" w:sz="0" w:space="0" w:color="auto"/>
        <w:bottom w:val="none" w:sz="0" w:space="0" w:color="auto"/>
        <w:right w:val="none" w:sz="0" w:space="0" w:color="auto"/>
      </w:divBdr>
    </w:div>
    <w:div w:id="939026744">
      <w:bodyDiv w:val="1"/>
      <w:marLeft w:val="0"/>
      <w:marRight w:val="0"/>
      <w:marTop w:val="0"/>
      <w:marBottom w:val="0"/>
      <w:divBdr>
        <w:top w:val="none" w:sz="0" w:space="0" w:color="auto"/>
        <w:left w:val="none" w:sz="0" w:space="0" w:color="auto"/>
        <w:bottom w:val="none" w:sz="0" w:space="0" w:color="auto"/>
        <w:right w:val="none" w:sz="0" w:space="0" w:color="auto"/>
      </w:divBdr>
    </w:div>
    <w:div w:id="939264667">
      <w:bodyDiv w:val="1"/>
      <w:marLeft w:val="0"/>
      <w:marRight w:val="0"/>
      <w:marTop w:val="0"/>
      <w:marBottom w:val="0"/>
      <w:divBdr>
        <w:top w:val="none" w:sz="0" w:space="0" w:color="auto"/>
        <w:left w:val="none" w:sz="0" w:space="0" w:color="auto"/>
        <w:bottom w:val="none" w:sz="0" w:space="0" w:color="auto"/>
        <w:right w:val="none" w:sz="0" w:space="0" w:color="auto"/>
      </w:divBdr>
    </w:div>
    <w:div w:id="939489658">
      <w:bodyDiv w:val="1"/>
      <w:marLeft w:val="0"/>
      <w:marRight w:val="0"/>
      <w:marTop w:val="0"/>
      <w:marBottom w:val="0"/>
      <w:divBdr>
        <w:top w:val="none" w:sz="0" w:space="0" w:color="auto"/>
        <w:left w:val="none" w:sz="0" w:space="0" w:color="auto"/>
        <w:bottom w:val="none" w:sz="0" w:space="0" w:color="auto"/>
        <w:right w:val="none" w:sz="0" w:space="0" w:color="auto"/>
      </w:divBdr>
    </w:div>
    <w:div w:id="939602787">
      <w:bodyDiv w:val="1"/>
      <w:marLeft w:val="0"/>
      <w:marRight w:val="0"/>
      <w:marTop w:val="0"/>
      <w:marBottom w:val="0"/>
      <w:divBdr>
        <w:top w:val="none" w:sz="0" w:space="0" w:color="auto"/>
        <w:left w:val="none" w:sz="0" w:space="0" w:color="auto"/>
        <w:bottom w:val="none" w:sz="0" w:space="0" w:color="auto"/>
        <w:right w:val="none" w:sz="0" w:space="0" w:color="auto"/>
      </w:divBdr>
    </w:div>
    <w:div w:id="939873353">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331403">
      <w:bodyDiv w:val="1"/>
      <w:marLeft w:val="0"/>
      <w:marRight w:val="0"/>
      <w:marTop w:val="0"/>
      <w:marBottom w:val="0"/>
      <w:divBdr>
        <w:top w:val="none" w:sz="0" w:space="0" w:color="auto"/>
        <w:left w:val="none" w:sz="0" w:space="0" w:color="auto"/>
        <w:bottom w:val="none" w:sz="0" w:space="0" w:color="auto"/>
        <w:right w:val="none" w:sz="0" w:space="0" w:color="auto"/>
      </w:divBdr>
    </w:div>
    <w:div w:id="940339122">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0726168">
      <w:bodyDiv w:val="1"/>
      <w:marLeft w:val="0"/>
      <w:marRight w:val="0"/>
      <w:marTop w:val="0"/>
      <w:marBottom w:val="0"/>
      <w:divBdr>
        <w:top w:val="none" w:sz="0" w:space="0" w:color="auto"/>
        <w:left w:val="none" w:sz="0" w:space="0" w:color="auto"/>
        <w:bottom w:val="none" w:sz="0" w:space="0" w:color="auto"/>
        <w:right w:val="none" w:sz="0" w:space="0" w:color="auto"/>
      </w:divBdr>
    </w:div>
    <w:div w:id="940794488">
      <w:bodyDiv w:val="1"/>
      <w:marLeft w:val="0"/>
      <w:marRight w:val="0"/>
      <w:marTop w:val="0"/>
      <w:marBottom w:val="0"/>
      <w:divBdr>
        <w:top w:val="none" w:sz="0" w:space="0" w:color="auto"/>
        <w:left w:val="none" w:sz="0" w:space="0" w:color="auto"/>
        <w:bottom w:val="none" w:sz="0" w:space="0" w:color="auto"/>
        <w:right w:val="none" w:sz="0" w:space="0" w:color="auto"/>
      </w:divBdr>
    </w:div>
    <w:div w:id="941105414">
      <w:bodyDiv w:val="1"/>
      <w:marLeft w:val="0"/>
      <w:marRight w:val="0"/>
      <w:marTop w:val="0"/>
      <w:marBottom w:val="0"/>
      <w:divBdr>
        <w:top w:val="none" w:sz="0" w:space="0" w:color="auto"/>
        <w:left w:val="none" w:sz="0" w:space="0" w:color="auto"/>
        <w:bottom w:val="none" w:sz="0" w:space="0" w:color="auto"/>
        <w:right w:val="none" w:sz="0" w:space="0" w:color="auto"/>
      </w:divBdr>
    </w:div>
    <w:div w:id="941109496">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571245">
      <w:bodyDiv w:val="1"/>
      <w:marLeft w:val="0"/>
      <w:marRight w:val="0"/>
      <w:marTop w:val="0"/>
      <w:marBottom w:val="0"/>
      <w:divBdr>
        <w:top w:val="none" w:sz="0" w:space="0" w:color="auto"/>
        <w:left w:val="none" w:sz="0" w:space="0" w:color="auto"/>
        <w:bottom w:val="none" w:sz="0" w:space="0" w:color="auto"/>
        <w:right w:val="none" w:sz="0" w:space="0" w:color="auto"/>
      </w:divBdr>
    </w:div>
    <w:div w:id="941692834">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223459">
      <w:bodyDiv w:val="1"/>
      <w:marLeft w:val="0"/>
      <w:marRight w:val="0"/>
      <w:marTop w:val="0"/>
      <w:marBottom w:val="0"/>
      <w:divBdr>
        <w:top w:val="none" w:sz="0" w:space="0" w:color="auto"/>
        <w:left w:val="none" w:sz="0" w:space="0" w:color="auto"/>
        <w:bottom w:val="none" w:sz="0" w:space="0" w:color="auto"/>
        <w:right w:val="none" w:sz="0" w:space="0" w:color="auto"/>
      </w:divBdr>
    </w:div>
    <w:div w:id="942227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67745">
      <w:bodyDiv w:val="1"/>
      <w:marLeft w:val="0"/>
      <w:marRight w:val="0"/>
      <w:marTop w:val="0"/>
      <w:marBottom w:val="0"/>
      <w:divBdr>
        <w:top w:val="none" w:sz="0" w:space="0" w:color="auto"/>
        <w:left w:val="none" w:sz="0" w:space="0" w:color="auto"/>
        <w:bottom w:val="none" w:sz="0" w:space="0" w:color="auto"/>
        <w:right w:val="none" w:sz="0" w:space="0" w:color="auto"/>
      </w:divBdr>
    </w:div>
    <w:div w:id="942688014">
      <w:bodyDiv w:val="1"/>
      <w:marLeft w:val="0"/>
      <w:marRight w:val="0"/>
      <w:marTop w:val="0"/>
      <w:marBottom w:val="0"/>
      <w:divBdr>
        <w:top w:val="none" w:sz="0" w:space="0" w:color="auto"/>
        <w:left w:val="none" w:sz="0" w:space="0" w:color="auto"/>
        <w:bottom w:val="none" w:sz="0" w:space="0" w:color="auto"/>
        <w:right w:val="none" w:sz="0" w:space="0" w:color="auto"/>
      </w:divBdr>
    </w:div>
    <w:div w:id="942878897">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47595">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615770">
      <w:bodyDiv w:val="1"/>
      <w:marLeft w:val="0"/>
      <w:marRight w:val="0"/>
      <w:marTop w:val="0"/>
      <w:marBottom w:val="0"/>
      <w:divBdr>
        <w:top w:val="none" w:sz="0" w:space="0" w:color="auto"/>
        <w:left w:val="none" w:sz="0" w:space="0" w:color="auto"/>
        <w:bottom w:val="none" w:sz="0" w:space="0" w:color="auto"/>
        <w:right w:val="none" w:sz="0" w:space="0" w:color="auto"/>
      </w:divBdr>
    </w:div>
    <w:div w:id="944046344">
      <w:bodyDiv w:val="1"/>
      <w:marLeft w:val="0"/>
      <w:marRight w:val="0"/>
      <w:marTop w:val="0"/>
      <w:marBottom w:val="0"/>
      <w:divBdr>
        <w:top w:val="none" w:sz="0" w:space="0" w:color="auto"/>
        <w:left w:val="none" w:sz="0" w:space="0" w:color="auto"/>
        <w:bottom w:val="none" w:sz="0" w:space="0" w:color="auto"/>
        <w:right w:val="none" w:sz="0" w:space="0" w:color="auto"/>
      </w:divBdr>
    </w:div>
    <w:div w:id="944119690">
      <w:bodyDiv w:val="1"/>
      <w:marLeft w:val="0"/>
      <w:marRight w:val="0"/>
      <w:marTop w:val="0"/>
      <w:marBottom w:val="0"/>
      <w:divBdr>
        <w:top w:val="none" w:sz="0" w:space="0" w:color="auto"/>
        <w:left w:val="none" w:sz="0" w:space="0" w:color="auto"/>
        <w:bottom w:val="none" w:sz="0" w:space="0" w:color="auto"/>
        <w:right w:val="none" w:sz="0" w:space="0" w:color="auto"/>
      </w:divBdr>
    </w:div>
    <w:div w:id="944263941">
      <w:bodyDiv w:val="1"/>
      <w:marLeft w:val="0"/>
      <w:marRight w:val="0"/>
      <w:marTop w:val="0"/>
      <w:marBottom w:val="0"/>
      <w:divBdr>
        <w:top w:val="none" w:sz="0" w:space="0" w:color="auto"/>
        <w:left w:val="none" w:sz="0" w:space="0" w:color="auto"/>
        <w:bottom w:val="none" w:sz="0" w:space="0" w:color="auto"/>
        <w:right w:val="none" w:sz="0" w:space="0" w:color="auto"/>
      </w:divBdr>
    </w:div>
    <w:div w:id="944313468">
      <w:bodyDiv w:val="1"/>
      <w:marLeft w:val="0"/>
      <w:marRight w:val="0"/>
      <w:marTop w:val="0"/>
      <w:marBottom w:val="0"/>
      <w:divBdr>
        <w:top w:val="none" w:sz="0" w:space="0" w:color="auto"/>
        <w:left w:val="none" w:sz="0" w:space="0" w:color="auto"/>
        <w:bottom w:val="none" w:sz="0" w:space="0" w:color="auto"/>
        <w:right w:val="none" w:sz="0" w:space="0" w:color="auto"/>
      </w:divBdr>
    </w:div>
    <w:div w:id="944386574">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309460">
      <w:bodyDiv w:val="1"/>
      <w:marLeft w:val="0"/>
      <w:marRight w:val="0"/>
      <w:marTop w:val="0"/>
      <w:marBottom w:val="0"/>
      <w:divBdr>
        <w:top w:val="none" w:sz="0" w:space="0" w:color="auto"/>
        <w:left w:val="none" w:sz="0" w:space="0" w:color="auto"/>
        <w:bottom w:val="none" w:sz="0" w:space="0" w:color="auto"/>
        <w:right w:val="none" w:sz="0" w:space="0" w:color="auto"/>
      </w:divBdr>
    </w:div>
    <w:div w:id="945384391">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6080946">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228486">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737006">
      <w:bodyDiv w:val="1"/>
      <w:marLeft w:val="0"/>
      <w:marRight w:val="0"/>
      <w:marTop w:val="0"/>
      <w:marBottom w:val="0"/>
      <w:divBdr>
        <w:top w:val="none" w:sz="0" w:space="0" w:color="auto"/>
        <w:left w:val="none" w:sz="0" w:space="0" w:color="auto"/>
        <w:bottom w:val="none" w:sz="0" w:space="0" w:color="auto"/>
        <w:right w:val="none" w:sz="0" w:space="0" w:color="auto"/>
      </w:divBdr>
    </w:div>
    <w:div w:id="946933013">
      <w:bodyDiv w:val="1"/>
      <w:marLeft w:val="0"/>
      <w:marRight w:val="0"/>
      <w:marTop w:val="0"/>
      <w:marBottom w:val="0"/>
      <w:divBdr>
        <w:top w:val="none" w:sz="0" w:space="0" w:color="auto"/>
        <w:left w:val="none" w:sz="0" w:space="0" w:color="auto"/>
        <w:bottom w:val="none" w:sz="0" w:space="0" w:color="auto"/>
        <w:right w:val="none" w:sz="0" w:space="0" w:color="auto"/>
      </w:divBdr>
    </w:div>
    <w:div w:id="947005369">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156816">
      <w:bodyDiv w:val="1"/>
      <w:marLeft w:val="0"/>
      <w:marRight w:val="0"/>
      <w:marTop w:val="0"/>
      <w:marBottom w:val="0"/>
      <w:divBdr>
        <w:top w:val="none" w:sz="0" w:space="0" w:color="auto"/>
        <w:left w:val="none" w:sz="0" w:space="0" w:color="auto"/>
        <w:bottom w:val="none" w:sz="0" w:space="0" w:color="auto"/>
        <w:right w:val="none" w:sz="0" w:space="0" w:color="auto"/>
      </w:divBdr>
    </w:div>
    <w:div w:id="947200057">
      <w:bodyDiv w:val="1"/>
      <w:marLeft w:val="0"/>
      <w:marRight w:val="0"/>
      <w:marTop w:val="0"/>
      <w:marBottom w:val="0"/>
      <w:divBdr>
        <w:top w:val="none" w:sz="0" w:space="0" w:color="auto"/>
        <w:left w:val="none" w:sz="0" w:space="0" w:color="auto"/>
        <w:bottom w:val="none" w:sz="0" w:space="0" w:color="auto"/>
        <w:right w:val="none" w:sz="0" w:space="0" w:color="auto"/>
      </w:divBdr>
    </w:div>
    <w:div w:id="947391355">
      <w:bodyDiv w:val="1"/>
      <w:marLeft w:val="0"/>
      <w:marRight w:val="0"/>
      <w:marTop w:val="0"/>
      <w:marBottom w:val="0"/>
      <w:divBdr>
        <w:top w:val="none" w:sz="0" w:space="0" w:color="auto"/>
        <w:left w:val="none" w:sz="0" w:space="0" w:color="auto"/>
        <w:bottom w:val="none" w:sz="0" w:space="0" w:color="auto"/>
        <w:right w:val="none" w:sz="0" w:space="0" w:color="auto"/>
      </w:divBdr>
    </w:div>
    <w:div w:id="947591259">
      <w:bodyDiv w:val="1"/>
      <w:marLeft w:val="0"/>
      <w:marRight w:val="0"/>
      <w:marTop w:val="0"/>
      <w:marBottom w:val="0"/>
      <w:divBdr>
        <w:top w:val="none" w:sz="0" w:space="0" w:color="auto"/>
        <w:left w:val="none" w:sz="0" w:space="0" w:color="auto"/>
        <w:bottom w:val="none" w:sz="0" w:space="0" w:color="auto"/>
        <w:right w:val="none" w:sz="0" w:space="0" w:color="auto"/>
      </w:divBdr>
    </w:div>
    <w:div w:id="947657493">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49606">
      <w:bodyDiv w:val="1"/>
      <w:marLeft w:val="0"/>
      <w:marRight w:val="0"/>
      <w:marTop w:val="0"/>
      <w:marBottom w:val="0"/>
      <w:divBdr>
        <w:top w:val="none" w:sz="0" w:space="0" w:color="auto"/>
        <w:left w:val="none" w:sz="0" w:space="0" w:color="auto"/>
        <w:bottom w:val="none" w:sz="0" w:space="0" w:color="auto"/>
        <w:right w:val="none" w:sz="0" w:space="0" w:color="auto"/>
      </w:divBdr>
    </w:div>
    <w:div w:id="948199292">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775352">
      <w:bodyDiv w:val="1"/>
      <w:marLeft w:val="0"/>
      <w:marRight w:val="0"/>
      <w:marTop w:val="0"/>
      <w:marBottom w:val="0"/>
      <w:divBdr>
        <w:top w:val="none" w:sz="0" w:space="0" w:color="auto"/>
        <w:left w:val="none" w:sz="0" w:space="0" w:color="auto"/>
        <w:bottom w:val="none" w:sz="0" w:space="0" w:color="auto"/>
        <w:right w:val="none" w:sz="0" w:space="0" w:color="auto"/>
      </w:divBdr>
    </w:div>
    <w:div w:id="949242561">
      <w:bodyDiv w:val="1"/>
      <w:marLeft w:val="0"/>
      <w:marRight w:val="0"/>
      <w:marTop w:val="0"/>
      <w:marBottom w:val="0"/>
      <w:divBdr>
        <w:top w:val="none" w:sz="0" w:space="0" w:color="auto"/>
        <w:left w:val="none" w:sz="0" w:space="0" w:color="auto"/>
        <w:bottom w:val="none" w:sz="0" w:space="0" w:color="auto"/>
        <w:right w:val="none" w:sz="0" w:space="0" w:color="auto"/>
      </w:divBdr>
    </w:div>
    <w:div w:id="949825866">
      <w:bodyDiv w:val="1"/>
      <w:marLeft w:val="0"/>
      <w:marRight w:val="0"/>
      <w:marTop w:val="0"/>
      <w:marBottom w:val="0"/>
      <w:divBdr>
        <w:top w:val="none" w:sz="0" w:space="0" w:color="auto"/>
        <w:left w:val="none" w:sz="0" w:space="0" w:color="auto"/>
        <w:bottom w:val="none" w:sz="0" w:space="0" w:color="auto"/>
        <w:right w:val="none" w:sz="0" w:space="0" w:color="auto"/>
      </w:divBdr>
    </w:div>
    <w:div w:id="950359507">
      <w:bodyDiv w:val="1"/>
      <w:marLeft w:val="0"/>
      <w:marRight w:val="0"/>
      <w:marTop w:val="0"/>
      <w:marBottom w:val="0"/>
      <w:divBdr>
        <w:top w:val="none" w:sz="0" w:space="0" w:color="auto"/>
        <w:left w:val="none" w:sz="0" w:space="0" w:color="auto"/>
        <w:bottom w:val="none" w:sz="0" w:space="0" w:color="auto"/>
        <w:right w:val="none" w:sz="0" w:space="0" w:color="auto"/>
      </w:divBdr>
    </w:div>
    <w:div w:id="950547449">
      <w:bodyDiv w:val="1"/>
      <w:marLeft w:val="0"/>
      <w:marRight w:val="0"/>
      <w:marTop w:val="0"/>
      <w:marBottom w:val="0"/>
      <w:divBdr>
        <w:top w:val="none" w:sz="0" w:space="0" w:color="auto"/>
        <w:left w:val="none" w:sz="0" w:space="0" w:color="auto"/>
        <w:bottom w:val="none" w:sz="0" w:space="0" w:color="auto"/>
        <w:right w:val="none" w:sz="0" w:space="0" w:color="auto"/>
      </w:divBdr>
    </w:div>
    <w:div w:id="950891240">
      <w:bodyDiv w:val="1"/>
      <w:marLeft w:val="0"/>
      <w:marRight w:val="0"/>
      <w:marTop w:val="0"/>
      <w:marBottom w:val="0"/>
      <w:divBdr>
        <w:top w:val="none" w:sz="0" w:space="0" w:color="auto"/>
        <w:left w:val="none" w:sz="0" w:space="0" w:color="auto"/>
        <w:bottom w:val="none" w:sz="0" w:space="0" w:color="auto"/>
        <w:right w:val="none" w:sz="0" w:space="0" w:color="auto"/>
      </w:divBdr>
    </w:div>
    <w:div w:id="951126787">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400675">
      <w:bodyDiv w:val="1"/>
      <w:marLeft w:val="0"/>
      <w:marRight w:val="0"/>
      <w:marTop w:val="0"/>
      <w:marBottom w:val="0"/>
      <w:divBdr>
        <w:top w:val="none" w:sz="0" w:space="0" w:color="auto"/>
        <w:left w:val="none" w:sz="0" w:space="0" w:color="auto"/>
        <w:bottom w:val="none" w:sz="0" w:space="0" w:color="auto"/>
        <w:right w:val="none" w:sz="0" w:space="0" w:color="auto"/>
      </w:divBdr>
    </w:div>
    <w:div w:id="951549674">
      <w:bodyDiv w:val="1"/>
      <w:marLeft w:val="0"/>
      <w:marRight w:val="0"/>
      <w:marTop w:val="0"/>
      <w:marBottom w:val="0"/>
      <w:divBdr>
        <w:top w:val="none" w:sz="0" w:space="0" w:color="auto"/>
        <w:left w:val="none" w:sz="0" w:space="0" w:color="auto"/>
        <w:bottom w:val="none" w:sz="0" w:space="0" w:color="auto"/>
        <w:right w:val="none" w:sz="0" w:space="0" w:color="auto"/>
      </w:divBdr>
    </w:div>
    <w:div w:id="951668342">
      <w:bodyDiv w:val="1"/>
      <w:marLeft w:val="0"/>
      <w:marRight w:val="0"/>
      <w:marTop w:val="0"/>
      <w:marBottom w:val="0"/>
      <w:divBdr>
        <w:top w:val="none" w:sz="0" w:space="0" w:color="auto"/>
        <w:left w:val="none" w:sz="0" w:space="0" w:color="auto"/>
        <w:bottom w:val="none" w:sz="0" w:space="0" w:color="auto"/>
        <w:right w:val="none" w:sz="0" w:space="0" w:color="auto"/>
      </w:divBdr>
    </w:div>
    <w:div w:id="952126451">
      <w:bodyDiv w:val="1"/>
      <w:marLeft w:val="0"/>
      <w:marRight w:val="0"/>
      <w:marTop w:val="0"/>
      <w:marBottom w:val="0"/>
      <w:divBdr>
        <w:top w:val="none" w:sz="0" w:space="0" w:color="auto"/>
        <w:left w:val="none" w:sz="0" w:space="0" w:color="auto"/>
        <w:bottom w:val="none" w:sz="0" w:space="0" w:color="auto"/>
        <w:right w:val="none" w:sz="0" w:space="0" w:color="auto"/>
      </w:divBdr>
    </w:div>
    <w:div w:id="952324627">
      <w:bodyDiv w:val="1"/>
      <w:marLeft w:val="0"/>
      <w:marRight w:val="0"/>
      <w:marTop w:val="0"/>
      <w:marBottom w:val="0"/>
      <w:divBdr>
        <w:top w:val="none" w:sz="0" w:space="0" w:color="auto"/>
        <w:left w:val="none" w:sz="0" w:space="0" w:color="auto"/>
        <w:bottom w:val="none" w:sz="0" w:space="0" w:color="auto"/>
        <w:right w:val="none" w:sz="0" w:space="0" w:color="auto"/>
      </w:divBdr>
    </w:div>
    <w:div w:id="952512685">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714014">
      <w:bodyDiv w:val="1"/>
      <w:marLeft w:val="0"/>
      <w:marRight w:val="0"/>
      <w:marTop w:val="0"/>
      <w:marBottom w:val="0"/>
      <w:divBdr>
        <w:top w:val="none" w:sz="0" w:space="0" w:color="auto"/>
        <w:left w:val="none" w:sz="0" w:space="0" w:color="auto"/>
        <w:bottom w:val="none" w:sz="0" w:space="0" w:color="auto"/>
        <w:right w:val="none" w:sz="0" w:space="0" w:color="auto"/>
      </w:divBdr>
    </w:div>
    <w:div w:id="952785968">
      <w:bodyDiv w:val="1"/>
      <w:marLeft w:val="0"/>
      <w:marRight w:val="0"/>
      <w:marTop w:val="0"/>
      <w:marBottom w:val="0"/>
      <w:divBdr>
        <w:top w:val="none" w:sz="0" w:space="0" w:color="auto"/>
        <w:left w:val="none" w:sz="0" w:space="0" w:color="auto"/>
        <w:bottom w:val="none" w:sz="0" w:space="0" w:color="auto"/>
        <w:right w:val="none" w:sz="0" w:space="0" w:color="auto"/>
      </w:divBdr>
    </w:div>
    <w:div w:id="952902316">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3097643">
      <w:bodyDiv w:val="1"/>
      <w:marLeft w:val="0"/>
      <w:marRight w:val="0"/>
      <w:marTop w:val="0"/>
      <w:marBottom w:val="0"/>
      <w:divBdr>
        <w:top w:val="none" w:sz="0" w:space="0" w:color="auto"/>
        <w:left w:val="none" w:sz="0" w:space="0" w:color="auto"/>
        <w:bottom w:val="none" w:sz="0" w:space="0" w:color="auto"/>
        <w:right w:val="none" w:sz="0" w:space="0" w:color="auto"/>
      </w:divBdr>
    </w:div>
    <w:div w:id="953369381">
      <w:bodyDiv w:val="1"/>
      <w:marLeft w:val="0"/>
      <w:marRight w:val="0"/>
      <w:marTop w:val="0"/>
      <w:marBottom w:val="0"/>
      <w:divBdr>
        <w:top w:val="none" w:sz="0" w:space="0" w:color="auto"/>
        <w:left w:val="none" w:sz="0" w:space="0" w:color="auto"/>
        <w:bottom w:val="none" w:sz="0" w:space="0" w:color="auto"/>
        <w:right w:val="none" w:sz="0" w:space="0" w:color="auto"/>
      </w:divBdr>
    </w:div>
    <w:div w:id="953902125">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6950">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8180">
      <w:bodyDiv w:val="1"/>
      <w:marLeft w:val="0"/>
      <w:marRight w:val="0"/>
      <w:marTop w:val="0"/>
      <w:marBottom w:val="0"/>
      <w:divBdr>
        <w:top w:val="none" w:sz="0" w:space="0" w:color="auto"/>
        <w:left w:val="none" w:sz="0" w:space="0" w:color="auto"/>
        <w:bottom w:val="none" w:sz="0" w:space="0" w:color="auto"/>
        <w:right w:val="none" w:sz="0" w:space="0" w:color="auto"/>
      </w:divBdr>
    </w:div>
    <w:div w:id="95440777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9163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64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89160">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6313">
      <w:bodyDiv w:val="1"/>
      <w:marLeft w:val="0"/>
      <w:marRight w:val="0"/>
      <w:marTop w:val="0"/>
      <w:marBottom w:val="0"/>
      <w:divBdr>
        <w:top w:val="none" w:sz="0" w:space="0" w:color="auto"/>
        <w:left w:val="none" w:sz="0" w:space="0" w:color="auto"/>
        <w:bottom w:val="none" w:sz="0" w:space="0" w:color="auto"/>
        <w:right w:val="none" w:sz="0" w:space="0" w:color="auto"/>
      </w:divBdr>
    </w:div>
    <w:div w:id="956182253">
      <w:bodyDiv w:val="1"/>
      <w:marLeft w:val="0"/>
      <w:marRight w:val="0"/>
      <w:marTop w:val="0"/>
      <w:marBottom w:val="0"/>
      <w:divBdr>
        <w:top w:val="none" w:sz="0" w:space="0" w:color="auto"/>
        <w:left w:val="none" w:sz="0" w:space="0" w:color="auto"/>
        <w:bottom w:val="none" w:sz="0" w:space="0" w:color="auto"/>
        <w:right w:val="none" w:sz="0" w:space="0" w:color="auto"/>
      </w:divBdr>
    </w:div>
    <w:div w:id="956252190">
      <w:bodyDiv w:val="1"/>
      <w:marLeft w:val="0"/>
      <w:marRight w:val="0"/>
      <w:marTop w:val="0"/>
      <w:marBottom w:val="0"/>
      <w:divBdr>
        <w:top w:val="none" w:sz="0" w:space="0" w:color="auto"/>
        <w:left w:val="none" w:sz="0" w:space="0" w:color="auto"/>
        <w:bottom w:val="none" w:sz="0" w:space="0" w:color="auto"/>
        <w:right w:val="none" w:sz="0" w:space="0" w:color="auto"/>
      </w:divBdr>
    </w:div>
    <w:div w:id="956301576">
      <w:bodyDiv w:val="1"/>
      <w:marLeft w:val="0"/>
      <w:marRight w:val="0"/>
      <w:marTop w:val="0"/>
      <w:marBottom w:val="0"/>
      <w:divBdr>
        <w:top w:val="none" w:sz="0" w:space="0" w:color="auto"/>
        <w:left w:val="none" w:sz="0" w:space="0" w:color="auto"/>
        <w:bottom w:val="none" w:sz="0" w:space="0" w:color="auto"/>
        <w:right w:val="none" w:sz="0" w:space="0" w:color="auto"/>
      </w:divBdr>
    </w:div>
    <w:div w:id="956915318">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22692">
      <w:bodyDiv w:val="1"/>
      <w:marLeft w:val="0"/>
      <w:marRight w:val="0"/>
      <w:marTop w:val="0"/>
      <w:marBottom w:val="0"/>
      <w:divBdr>
        <w:top w:val="none" w:sz="0" w:space="0" w:color="auto"/>
        <w:left w:val="none" w:sz="0" w:space="0" w:color="auto"/>
        <w:bottom w:val="none" w:sz="0" w:space="0" w:color="auto"/>
        <w:right w:val="none" w:sz="0" w:space="0" w:color="auto"/>
      </w:divBdr>
    </w:div>
    <w:div w:id="957293443">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639179">
      <w:bodyDiv w:val="1"/>
      <w:marLeft w:val="0"/>
      <w:marRight w:val="0"/>
      <w:marTop w:val="0"/>
      <w:marBottom w:val="0"/>
      <w:divBdr>
        <w:top w:val="none" w:sz="0" w:space="0" w:color="auto"/>
        <w:left w:val="none" w:sz="0" w:space="0" w:color="auto"/>
        <w:bottom w:val="none" w:sz="0" w:space="0" w:color="auto"/>
        <w:right w:val="none" w:sz="0" w:space="0" w:color="auto"/>
      </w:divBdr>
    </w:div>
    <w:div w:id="957643254">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38421">
      <w:bodyDiv w:val="1"/>
      <w:marLeft w:val="0"/>
      <w:marRight w:val="0"/>
      <w:marTop w:val="0"/>
      <w:marBottom w:val="0"/>
      <w:divBdr>
        <w:top w:val="none" w:sz="0" w:space="0" w:color="auto"/>
        <w:left w:val="none" w:sz="0" w:space="0" w:color="auto"/>
        <w:bottom w:val="none" w:sz="0" w:space="0" w:color="auto"/>
        <w:right w:val="none" w:sz="0" w:space="0" w:color="auto"/>
      </w:divBdr>
    </w:div>
    <w:div w:id="958026887">
      <w:bodyDiv w:val="1"/>
      <w:marLeft w:val="0"/>
      <w:marRight w:val="0"/>
      <w:marTop w:val="0"/>
      <w:marBottom w:val="0"/>
      <w:divBdr>
        <w:top w:val="none" w:sz="0" w:space="0" w:color="auto"/>
        <w:left w:val="none" w:sz="0" w:space="0" w:color="auto"/>
        <w:bottom w:val="none" w:sz="0" w:space="0" w:color="auto"/>
        <w:right w:val="none" w:sz="0" w:space="0" w:color="auto"/>
      </w:divBdr>
    </w:div>
    <w:div w:id="958030702">
      <w:bodyDiv w:val="1"/>
      <w:marLeft w:val="0"/>
      <w:marRight w:val="0"/>
      <w:marTop w:val="0"/>
      <w:marBottom w:val="0"/>
      <w:divBdr>
        <w:top w:val="none" w:sz="0" w:space="0" w:color="auto"/>
        <w:left w:val="none" w:sz="0" w:space="0" w:color="auto"/>
        <w:bottom w:val="none" w:sz="0" w:space="0" w:color="auto"/>
        <w:right w:val="none" w:sz="0" w:space="0" w:color="auto"/>
      </w:divBdr>
    </w:div>
    <w:div w:id="958072397">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337348">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9335853">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60183663">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55724">
      <w:bodyDiv w:val="1"/>
      <w:marLeft w:val="0"/>
      <w:marRight w:val="0"/>
      <w:marTop w:val="0"/>
      <w:marBottom w:val="0"/>
      <w:divBdr>
        <w:top w:val="none" w:sz="0" w:space="0" w:color="auto"/>
        <w:left w:val="none" w:sz="0" w:space="0" w:color="auto"/>
        <w:bottom w:val="none" w:sz="0" w:space="0" w:color="auto"/>
        <w:right w:val="none" w:sz="0" w:space="0" w:color="auto"/>
      </w:divBdr>
    </w:div>
    <w:div w:id="960460169">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0917389">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158573">
      <w:bodyDiv w:val="1"/>
      <w:marLeft w:val="0"/>
      <w:marRight w:val="0"/>
      <w:marTop w:val="0"/>
      <w:marBottom w:val="0"/>
      <w:divBdr>
        <w:top w:val="none" w:sz="0" w:space="0" w:color="auto"/>
        <w:left w:val="none" w:sz="0" w:space="0" w:color="auto"/>
        <w:bottom w:val="none" w:sz="0" w:space="0" w:color="auto"/>
        <w:right w:val="none" w:sz="0" w:space="0" w:color="auto"/>
      </w:divBdr>
    </w:div>
    <w:div w:id="961499185">
      <w:bodyDiv w:val="1"/>
      <w:marLeft w:val="0"/>
      <w:marRight w:val="0"/>
      <w:marTop w:val="0"/>
      <w:marBottom w:val="0"/>
      <w:divBdr>
        <w:top w:val="none" w:sz="0" w:space="0" w:color="auto"/>
        <w:left w:val="none" w:sz="0" w:space="0" w:color="auto"/>
        <w:bottom w:val="none" w:sz="0" w:space="0" w:color="auto"/>
        <w:right w:val="none" w:sz="0" w:space="0" w:color="auto"/>
      </w:divBdr>
    </w:div>
    <w:div w:id="961574523">
      <w:bodyDiv w:val="1"/>
      <w:marLeft w:val="0"/>
      <w:marRight w:val="0"/>
      <w:marTop w:val="0"/>
      <w:marBottom w:val="0"/>
      <w:divBdr>
        <w:top w:val="none" w:sz="0" w:space="0" w:color="auto"/>
        <w:left w:val="none" w:sz="0" w:space="0" w:color="auto"/>
        <w:bottom w:val="none" w:sz="0" w:space="0" w:color="auto"/>
        <w:right w:val="none" w:sz="0" w:space="0" w:color="auto"/>
      </w:divBdr>
    </w:div>
    <w:div w:id="961612331">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688897">
      <w:bodyDiv w:val="1"/>
      <w:marLeft w:val="0"/>
      <w:marRight w:val="0"/>
      <w:marTop w:val="0"/>
      <w:marBottom w:val="0"/>
      <w:divBdr>
        <w:top w:val="none" w:sz="0" w:space="0" w:color="auto"/>
        <w:left w:val="none" w:sz="0" w:space="0" w:color="auto"/>
        <w:bottom w:val="none" w:sz="0" w:space="0" w:color="auto"/>
        <w:right w:val="none" w:sz="0" w:space="0" w:color="auto"/>
      </w:divBdr>
    </w:div>
    <w:div w:id="962073382">
      <w:bodyDiv w:val="1"/>
      <w:marLeft w:val="0"/>
      <w:marRight w:val="0"/>
      <w:marTop w:val="0"/>
      <w:marBottom w:val="0"/>
      <w:divBdr>
        <w:top w:val="none" w:sz="0" w:space="0" w:color="auto"/>
        <w:left w:val="none" w:sz="0" w:space="0" w:color="auto"/>
        <w:bottom w:val="none" w:sz="0" w:space="0" w:color="auto"/>
        <w:right w:val="none" w:sz="0" w:space="0" w:color="auto"/>
      </w:divBdr>
    </w:div>
    <w:div w:id="962081599">
      <w:bodyDiv w:val="1"/>
      <w:marLeft w:val="0"/>
      <w:marRight w:val="0"/>
      <w:marTop w:val="0"/>
      <w:marBottom w:val="0"/>
      <w:divBdr>
        <w:top w:val="none" w:sz="0" w:space="0" w:color="auto"/>
        <w:left w:val="none" w:sz="0" w:space="0" w:color="auto"/>
        <w:bottom w:val="none" w:sz="0" w:space="0" w:color="auto"/>
        <w:right w:val="none" w:sz="0" w:space="0" w:color="auto"/>
      </w:divBdr>
    </w:div>
    <w:div w:id="962150854">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661664">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078087">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582398">
      <w:bodyDiv w:val="1"/>
      <w:marLeft w:val="0"/>
      <w:marRight w:val="0"/>
      <w:marTop w:val="0"/>
      <w:marBottom w:val="0"/>
      <w:divBdr>
        <w:top w:val="none" w:sz="0" w:space="0" w:color="auto"/>
        <w:left w:val="none" w:sz="0" w:space="0" w:color="auto"/>
        <w:bottom w:val="none" w:sz="0" w:space="0" w:color="auto"/>
        <w:right w:val="none" w:sz="0" w:space="0" w:color="auto"/>
      </w:divBdr>
    </w:div>
    <w:div w:id="963654748">
      <w:bodyDiv w:val="1"/>
      <w:marLeft w:val="0"/>
      <w:marRight w:val="0"/>
      <w:marTop w:val="0"/>
      <w:marBottom w:val="0"/>
      <w:divBdr>
        <w:top w:val="none" w:sz="0" w:space="0" w:color="auto"/>
        <w:left w:val="none" w:sz="0" w:space="0" w:color="auto"/>
        <w:bottom w:val="none" w:sz="0" w:space="0" w:color="auto"/>
        <w:right w:val="none" w:sz="0" w:space="0" w:color="auto"/>
      </w:divBdr>
    </w:div>
    <w:div w:id="963727541">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120262">
      <w:bodyDiv w:val="1"/>
      <w:marLeft w:val="0"/>
      <w:marRight w:val="0"/>
      <w:marTop w:val="0"/>
      <w:marBottom w:val="0"/>
      <w:divBdr>
        <w:top w:val="none" w:sz="0" w:space="0" w:color="auto"/>
        <w:left w:val="none" w:sz="0" w:space="0" w:color="auto"/>
        <w:bottom w:val="none" w:sz="0" w:space="0" w:color="auto"/>
        <w:right w:val="none" w:sz="0" w:space="0" w:color="auto"/>
      </w:divBdr>
    </w:div>
    <w:div w:id="964232282">
      <w:bodyDiv w:val="1"/>
      <w:marLeft w:val="0"/>
      <w:marRight w:val="0"/>
      <w:marTop w:val="0"/>
      <w:marBottom w:val="0"/>
      <w:divBdr>
        <w:top w:val="none" w:sz="0" w:space="0" w:color="auto"/>
        <w:left w:val="none" w:sz="0" w:space="0" w:color="auto"/>
        <w:bottom w:val="none" w:sz="0" w:space="0" w:color="auto"/>
        <w:right w:val="none" w:sz="0" w:space="0" w:color="auto"/>
      </w:divBdr>
    </w:div>
    <w:div w:id="964433962">
      <w:bodyDiv w:val="1"/>
      <w:marLeft w:val="0"/>
      <w:marRight w:val="0"/>
      <w:marTop w:val="0"/>
      <w:marBottom w:val="0"/>
      <w:divBdr>
        <w:top w:val="none" w:sz="0" w:space="0" w:color="auto"/>
        <w:left w:val="none" w:sz="0" w:space="0" w:color="auto"/>
        <w:bottom w:val="none" w:sz="0" w:space="0" w:color="auto"/>
        <w:right w:val="none" w:sz="0" w:space="0" w:color="auto"/>
      </w:divBdr>
    </w:div>
    <w:div w:id="964580499">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090351">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2010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7200963">
      <w:bodyDiv w:val="1"/>
      <w:marLeft w:val="0"/>
      <w:marRight w:val="0"/>
      <w:marTop w:val="0"/>
      <w:marBottom w:val="0"/>
      <w:divBdr>
        <w:top w:val="none" w:sz="0" w:space="0" w:color="auto"/>
        <w:left w:val="none" w:sz="0" w:space="0" w:color="auto"/>
        <w:bottom w:val="none" w:sz="0" w:space="0" w:color="auto"/>
        <w:right w:val="none" w:sz="0" w:space="0" w:color="auto"/>
      </w:divBdr>
    </w:div>
    <w:div w:id="967785671">
      <w:bodyDiv w:val="1"/>
      <w:marLeft w:val="0"/>
      <w:marRight w:val="0"/>
      <w:marTop w:val="0"/>
      <w:marBottom w:val="0"/>
      <w:divBdr>
        <w:top w:val="none" w:sz="0" w:space="0" w:color="auto"/>
        <w:left w:val="none" w:sz="0" w:space="0" w:color="auto"/>
        <w:bottom w:val="none" w:sz="0" w:space="0" w:color="auto"/>
        <w:right w:val="none" w:sz="0" w:space="0" w:color="auto"/>
      </w:divBdr>
    </w:div>
    <w:div w:id="967856038">
      <w:bodyDiv w:val="1"/>
      <w:marLeft w:val="0"/>
      <w:marRight w:val="0"/>
      <w:marTop w:val="0"/>
      <w:marBottom w:val="0"/>
      <w:divBdr>
        <w:top w:val="none" w:sz="0" w:space="0" w:color="auto"/>
        <w:left w:val="none" w:sz="0" w:space="0" w:color="auto"/>
        <w:bottom w:val="none" w:sz="0" w:space="0" w:color="auto"/>
        <w:right w:val="none" w:sz="0" w:space="0" w:color="auto"/>
      </w:divBdr>
    </w:div>
    <w:div w:id="967979202">
      <w:bodyDiv w:val="1"/>
      <w:marLeft w:val="0"/>
      <w:marRight w:val="0"/>
      <w:marTop w:val="0"/>
      <w:marBottom w:val="0"/>
      <w:divBdr>
        <w:top w:val="none" w:sz="0" w:space="0" w:color="auto"/>
        <w:left w:val="none" w:sz="0" w:space="0" w:color="auto"/>
        <w:bottom w:val="none" w:sz="0" w:space="0" w:color="auto"/>
        <w:right w:val="none" w:sz="0" w:space="0" w:color="auto"/>
      </w:divBdr>
    </w:div>
    <w:div w:id="968054327">
      <w:bodyDiv w:val="1"/>
      <w:marLeft w:val="0"/>
      <w:marRight w:val="0"/>
      <w:marTop w:val="0"/>
      <w:marBottom w:val="0"/>
      <w:divBdr>
        <w:top w:val="none" w:sz="0" w:space="0" w:color="auto"/>
        <w:left w:val="none" w:sz="0" w:space="0" w:color="auto"/>
        <w:bottom w:val="none" w:sz="0" w:space="0" w:color="auto"/>
        <w:right w:val="none" w:sz="0" w:space="0" w:color="auto"/>
      </w:divBdr>
    </w:div>
    <w:div w:id="968054483">
      <w:bodyDiv w:val="1"/>
      <w:marLeft w:val="0"/>
      <w:marRight w:val="0"/>
      <w:marTop w:val="0"/>
      <w:marBottom w:val="0"/>
      <w:divBdr>
        <w:top w:val="none" w:sz="0" w:space="0" w:color="auto"/>
        <w:left w:val="none" w:sz="0" w:space="0" w:color="auto"/>
        <w:bottom w:val="none" w:sz="0" w:space="0" w:color="auto"/>
        <w:right w:val="none" w:sz="0" w:space="0" w:color="auto"/>
      </w:divBdr>
    </w:div>
    <w:div w:id="968317704">
      <w:bodyDiv w:val="1"/>
      <w:marLeft w:val="0"/>
      <w:marRight w:val="0"/>
      <w:marTop w:val="0"/>
      <w:marBottom w:val="0"/>
      <w:divBdr>
        <w:top w:val="none" w:sz="0" w:space="0" w:color="auto"/>
        <w:left w:val="none" w:sz="0" w:space="0" w:color="auto"/>
        <w:bottom w:val="none" w:sz="0" w:space="0" w:color="auto"/>
        <w:right w:val="none" w:sz="0" w:space="0" w:color="auto"/>
      </w:divBdr>
    </w:div>
    <w:div w:id="968320063">
      <w:bodyDiv w:val="1"/>
      <w:marLeft w:val="0"/>
      <w:marRight w:val="0"/>
      <w:marTop w:val="0"/>
      <w:marBottom w:val="0"/>
      <w:divBdr>
        <w:top w:val="none" w:sz="0" w:space="0" w:color="auto"/>
        <w:left w:val="none" w:sz="0" w:space="0" w:color="auto"/>
        <w:bottom w:val="none" w:sz="0" w:space="0" w:color="auto"/>
        <w:right w:val="none" w:sz="0" w:space="0" w:color="auto"/>
      </w:divBdr>
    </w:div>
    <w:div w:id="969289316">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436792">
      <w:bodyDiv w:val="1"/>
      <w:marLeft w:val="0"/>
      <w:marRight w:val="0"/>
      <w:marTop w:val="0"/>
      <w:marBottom w:val="0"/>
      <w:divBdr>
        <w:top w:val="none" w:sz="0" w:space="0" w:color="auto"/>
        <w:left w:val="none" w:sz="0" w:space="0" w:color="auto"/>
        <w:bottom w:val="none" w:sz="0" w:space="0" w:color="auto"/>
        <w:right w:val="none" w:sz="0" w:space="0" w:color="auto"/>
      </w:divBdr>
    </w:div>
    <w:div w:id="969478511">
      <w:bodyDiv w:val="1"/>
      <w:marLeft w:val="0"/>
      <w:marRight w:val="0"/>
      <w:marTop w:val="0"/>
      <w:marBottom w:val="0"/>
      <w:divBdr>
        <w:top w:val="none" w:sz="0" w:space="0" w:color="auto"/>
        <w:left w:val="none" w:sz="0" w:space="0" w:color="auto"/>
        <w:bottom w:val="none" w:sz="0" w:space="0" w:color="auto"/>
        <w:right w:val="none" w:sz="0" w:space="0" w:color="auto"/>
      </w:divBdr>
    </w:div>
    <w:div w:id="969549557">
      <w:bodyDiv w:val="1"/>
      <w:marLeft w:val="0"/>
      <w:marRight w:val="0"/>
      <w:marTop w:val="0"/>
      <w:marBottom w:val="0"/>
      <w:divBdr>
        <w:top w:val="none" w:sz="0" w:space="0" w:color="auto"/>
        <w:left w:val="none" w:sz="0" w:space="0" w:color="auto"/>
        <w:bottom w:val="none" w:sz="0" w:space="0" w:color="auto"/>
        <w:right w:val="none" w:sz="0" w:space="0" w:color="auto"/>
      </w:divBdr>
    </w:div>
    <w:div w:id="970130427">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869675">
      <w:bodyDiv w:val="1"/>
      <w:marLeft w:val="0"/>
      <w:marRight w:val="0"/>
      <w:marTop w:val="0"/>
      <w:marBottom w:val="0"/>
      <w:divBdr>
        <w:top w:val="none" w:sz="0" w:space="0" w:color="auto"/>
        <w:left w:val="none" w:sz="0" w:space="0" w:color="auto"/>
        <w:bottom w:val="none" w:sz="0" w:space="0" w:color="auto"/>
        <w:right w:val="none" w:sz="0" w:space="0" w:color="auto"/>
      </w:divBdr>
    </w:div>
    <w:div w:id="970982013">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666138">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225251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2908523">
      <w:bodyDiv w:val="1"/>
      <w:marLeft w:val="0"/>
      <w:marRight w:val="0"/>
      <w:marTop w:val="0"/>
      <w:marBottom w:val="0"/>
      <w:divBdr>
        <w:top w:val="none" w:sz="0" w:space="0" w:color="auto"/>
        <w:left w:val="none" w:sz="0" w:space="0" w:color="auto"/>
        <w:bottom w:val="none" w:sz="0" w:space="0" w:color="auto"/>
        <w:right w:val="none" w:sz="0" w:space="0" w:color="auto"/>
      </w:divBdr>
    </w:div>
    <w:div w:id="972951098">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529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825207">
      <w:bodyDiv w:val="1"/>
      <w:marLeft w:val="0"/>
      <w:marRight w:val="0"/>
      <w:marTop w:val="0"/>
      <w:marBottom w:val="0"/>
      <w:divBdr>
        <w:top w:val="none" w:sz="0" w:space="0" w:color="auto"/>
        <w:left w:val="none" w:sz="0" w:space="0" w:color="auto"/>
        <w:bottom w:val="none" w:sz="0" w:space="0" w:color="auto"/>
        <w:right w:val="none" w:sz="0" w:space="0" w:color="auto"/>
      </w:divBdr>
    </w:div>
    <w:div w:id="974068232">
      <w:bodyDiv w:val="1"/>
      <w:marLeft w:val="0"/>
      <w:marRight w:val="0"/>
      <w:marTop w:val="0"/>
      <w:marBottom w:val="0"/>
      <w:divBdr>
        <w:top w:val="none" w:sz="0" w:space="0" w:color="auto"/>
        <w:left w:val="none" w:sz="0" w:space="0" w:color="auto"/>
        <w:bottom w:val="none" w:sz="0" w:space="0" w:color="auto"/>
        <w:right w:val="none" w:sz="0" w:space="0" w:color="auto"/>
      </w:divBdr>
    </w:div>
    <w:div w:id="974139734">
      <w:bodyDiv w:val="1"/>
      <w:marLeft w:val="0"/>
      <w:marRight w:val="0"/>
      <w:marTop w:val="0"/>
      <w:marBottom w:val="0"/>
      <w:divBdr>
        <w:top w:val="none" w:sz="0" w:space="0" w:color="auto"/>
        <w:left w:val="none" w:sz="0" w:space="0" w:color="auto"/>
        <w:bottom w:val="none" w:sz="0" w:space="0" w:color="auto"/>
        <w:right w:val="none" w:sz="0" w:space="0" w:color="auto"/>
      </w:divBdr>
    </w:div>
    <w:div w:id="974144949">
      <w:bodyDiv w:val="1"/>
      <w:marLeft w:val="0"/>
      <w:marRight w:val="0"/>
      <w:marTop w:val="0"/>
      <w:marBottom w:val="0"/>
      <w:divBdr>
        <w:top w:val="none" w:sz="0" w:space="0" w:color="auto"/>
        <w:left w:val="none" w:sz="0" w:space="0" w:color="auto"/>
        <w:bottom w:val="none" w:sz="0" w:space="0" w:color="auto"/>
        <w:right w:val="none" w:sz="0" w:space="0" w:color="auto"/>
      </w:divBdr>
    </w:div>
    <w:div w:id="974145117">
      <w:bodyDiv w:val="1"/>
      <w:marLeft w:val="0"/>
      <w:marRight w:val="0"/>
      <w:marTop w:val="0"/>
      <w:marBottom w:val="0"/>
      <w:divBdr>
        <w:top w:val="none" w:sz="0" w:space="0" w:color="auto"/>
        <w:left w:val="none" w:sz="0" w:space="0" w:color="auto"/>
        <w:bottom w:val="none" w:sz="0" w:space="0" w:color="auto"/>
        <w:right w:val="none" w:sz="0" w:space="0" w:color="auto"/>
      </w:divBdr>
    </w:div>
    <w:div w:id="974212453">
      <w:bodyDiv w:val="1"/>
      <w:marLeft w:val="0"/>
      <w:marRight w:val="0"/>
      <w:marTop w:val="0"/>
      <w:marBottom w:val="0"/>
      <w:divBdr>
        <w:top w:val="none" w:sz="0" w:space="0" w:color="auto"/>
        <w:left w:val="none" w:sz="0" w:space="0" w:color="auto"/>
        <w:bottom w:val="none" w:sz="0" w:space="0" w:color="auto"/>
        <w:right w:val="none" w:sz="0" w:space="0" w:color="auto"/>
      </w:divBdr>
    </w:div>
    <w:div w:id="974406095">
      <w:bodyDiv w:val="1"/>
      <w:marLeft w:val="0"/>
      <w:marRight w:val="0"/>
      <w:marTop w:val="0"/>
      <w:marBottom w:val="0"/>
      <w:divBdr>
        <w:top w:val="none" w:sz="0" w:space="0" w:color="auto"/>
        <w:left w:val="none" w:sz="0" w:space="0" w:color="auto"/>
        <w:bottom w:val="none" w:sz="0" w:space="0" w:color="auto"/>
        <w:right w:val="none" w:sz="0" w:space="0" w:color="auto"/>
      </w:divBdr>
    </w:div>
    <w:div w:id="974675252">
      <w:bodyDiv w:val="1"/>
      <w:marLeft w:val="0"/>
      <w:marRight w:val="0"/>
      <w:marTop w:val="0"/>
      <w:marBottom w:val="0"/>
      <w:divBdr>
        <w:top w:val="none" w:sz="0" w:space="0" w:color="auto"/>
        <w:left w:val="none" w:sz="0" w:space="0" w:color="auto"/>
        <w:bottom w:val="none" w:sz="0" w:space="0" w:color="auto"/>
        <w:right w:val="none" w:sz="0" w:space="0" w:color="auto"/>
      </w:divBdr>
    </w:div>
    <w:div w:id="974720739">
      <w:bodyDiv w:val="1"/>
      <w:marLeft w:val="0"/>
      <w:marRight w:val="0"/>
      <w:marTop w:val="0"/>
      <w:marBottom w:val="0"/>
      <w:divBdr>
        <w:top w:val="none" w:sz="0" w:space="0" w:color="auto"/>
        <w:left w:val="none" w:sz="0" w:space="0" w:color="auto"/>
        <w:bottom w:val="none" w:sz="0" w:space="0" w:color="auto"/>
        <w:right w:val="none" w:sz="0" w:space="0" w:color="auto"/>
      </w:divBdr>
    </w:div>
    <w:div w:id="974792010">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15933">
      <w:bodyDiv w:val="1"/>
      <w:marLeft w:val="0"/>
      <w:marRight w:val="0"/>
      <w:marTop w:val="0"/>
      <w:marBottom w:val="0"/>
      <w:divBdr>
        <w:top w:val="none" w:sz="0" w:space="0" w:color="auto"/>
        <w:left w:val="none" w:sz="0" w:space="0" w:color="auto"/>
        <w:bottom w:val="none" w:sz="0" w:space="0" w:color="auto"/>
        <w:right w:val="none" w:sz="0" w:space="0" w:color="auto"/>
      </w:divBdr>
    </w:div>
    <w:div w:id="974919122">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334921">
      <w:bodyDiv w:val="1"/>
      <w:marLeft w:val="0"/>
      <w:marRight w:val="0"/>
      <w:marTop w:val="0"/>
      <w:marBottom w:val="0"/>
      <w:divBdr>
        <w:top w:val="none" w:sz="0" w:space="0" w:color="auto"/>
        <w:left w:val="none" w:sz="0" w:space="0" w:color="auto"/>
        <w:bottom w:val="none" w:sz="0" w:space="0" w:color="auto"/>
        <w:right w:val="none" w:sz="0" w:space="0" w:color="auto"/>
      </w:divBdr>
    </w:div>
    <w:div w:id="975376393">
      <w:bodyDiv w:val="1"/>
      <w:marLeft w:val="0"/>
      <w:marRight w:val="0"/>
      <w:marTop w:val="0"/>
      <w:marBottom w:val="0"/>
      <w:divBdr>
        <w:top w:val="none" w:sz="0" w:space="0" w:color="auto"/>
        <w:left w:val="none" w:sz="0" w:space="0" w:color="auto"/>
        <w:bottom w:val="none" w:sz="0" w:space="0" w:color="auto"/>
        <w:right w:val="none" w:sz="0" w:space="0" w:color="auto"/>
      </w:divBdr>
    </w:div>
    <w:div w:id="975377669">
      <w:bodyDiv w:val="1"/>
      <w:marLeft w:val="0"/>
      <w:marRight w:val="0"/>
      <w:marTop w:val="0"/>
      <w:marBottom w:val="0"/>
      <w:divBdr>
        <w:top w:val="none" w:sz="0" w:space="0" w:color="auto"/>
        <w:left w:val="none" w:sz="0" w:space="0" w:color="auto"/>
        <w:bottom w:val="none" w:sz="0" w:space="0" w:color="auto"/>
        <w:right w:val="none" w:sz="0" w:space="0" w:color="auto"/>
      </w:divBdr>
    </w:div>
    <w:div w:id="975526534">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7012">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29737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422669">
      <w:bodyDiv w:val="1"/>
      <w:marLeft w:val="0"/>
      <w:marRight w:val="0"/>
      <w:marTop w:val="0"/>
      <w:marBottom w:val="0"/>
      <w:divBdr>
        <w:top w:val="none" w:sz="0" w:space="0" w:color="auto"/>
        <w:left w:val="none" w:sz="0" w:space="0" w:color="auto"/>
        <w:bottom w:val="none" w:sz="0" w:space="0" w:color="auto"/>
        <w:right w:val="none" w:sz="0" w:space="0" w:color="auto"/>
      </w:divBdr>
    </w:div>
    <w:div w:id="976573452">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648738">
      <w:bodyDiv w:val="1"/>
      <w:marLeft w:val="0"/>
      <w:marRight w:val="0"/>
      <w:marTop w:val="0"/>
      <w:marBottom w:val="0"/>
      <w:divBdr>
        <w:top w:val="none" w:sz="0" w:space="0" w:color="auto"/>
        <w:left w:val="none" w:sz="0" w:space="0" w:color="auto"/>
        <w:bottom w:val="none" w:sz="0" w:space="0" w:color="auto"/>
        <w:right w:val="none" w:sz="0" w:space="0" w:color="auto"/>
      </w:divBdr>
    </w:div>
    <w:div w:id="976762233">
      <w:bodyDiv w:val="1"/>
      <w:marLeft w:val="0"/>
      <w:marRight w:val="0"/>
      <w:marTop w:val="0"/>
      <w:marBottom w:val="0"/>
      <w:divBdr>
        <w:top w:val="none" w:sz="0" w:space="0" w:color="auto"/>
        <w:left w:val="none" w:sz="0" w:space="0" w:color="auto"/>
        <w:bottom w:val="none" w:sz="0" w:space="0" w:color="auto"/>
        <w:right w:val="none" w:sz="0" w:space="0" w:color="auto"/>
      </w:divBdr>
    </w:div>
    <w:div w:id="977026338">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344729">
      <w:bodyDiv w:val="1"/>
      <w:marLeft w:val="0"/>
      <w:marRight w:val="0"/>
      <w:marTop w:val="0"/>
      <w:marBottom w:val="0"/>
      <w:divBdr>
        <w:top w:val="none" w:sz="0" w:space="0" w:color="auto"/>
        <w:left w:val="none" w:sz="0" w:space="0" w:color="auto"/>
        <w:bottom w:val="none" w:sz="0" w:space="0" w:color="auto"/>
        <w:right w:val="none" w:sz="0" w:space="0" w:color="auto"/>
      </w:divBdr>
    </w:div>
    <w:div w:id="977489531">
      <w:bodyDiv w:val="1"/>
      <w:marLeft w:val="0"/>
      <w:marRight w:val="0"/>
      <w:marTop w:val="0"/>
      <w:marBottom w:val="0"/>
      <w:divBdr>
        <w:top w:val="none" w:sz="0" w:space="0" w:color="auto"/>
        <w:left w:val="none" w:sz="0" w:space="0" w:color="auto"/>
        <w:bottom w:val="none" w:sz="0" w:space="0" w:color="auto"/>
        <w:right w:val="none" w:sz="0" w:space="0" w:color="auto"/>
      </w:divBdr>
    </w:div>
    <w:div w:id="977612910">
      <w:bodyDiv w:val="1"/>
      <w:marLeft w:val="0"/>
      <w:marRight w:val="0"/>
      <w:marTop w:val="0"/>
      <w:marBottom w:val="0"/>
      <w:divBdr>
        <w:top w:val="none" w:sz="0" w:space="0" w:color="auto"/>
        <w:left w:val="none" w:sz="0" w:space="0" w:color="auto"/>
        <w:bottom w:val="none" w:sz="0" w:space="0" w:color="auto"/>
        <w:right w:val="none" w:sz="0" w:space="0" w:color="auto"/>
      </w:divBdr>
    </w:div>
    <w:div w:id="977682194">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5163">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270643">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534509">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805266">
      <w:bodyDiv w:val="1"/>
      <w:marLeft w:val="0"/>
      <w:marRight w:val="0"/>
      <w:marTop w:val="0"/>
      <w:marBottom w:val="0"/>
      <w:divBdr>
        <w:top w:val="none" w:sz="0" w:space="0" w:color="auto"/>
        <w:left w:val="none" w:sz="0" w:space="0" w:color="auto"/>
        <w:bottom w:val="none" w:sz="0" w:space="0" w:color="auto"/>
        <w:right w:val="none" w:sz="0" w:space="0" w:color="auto"/>
      </w:divBdr>
    </w:div>
    <w:div w:id="979072125">
      <w:bodyDiv w:val="1"/>
      <w:marLeft w:val="0"/>
      <w:marRight w:val="0"/>
      <w:marTop w:val="0"/>
      <w:marBottom w:val="0"/>
      <w:divBdr>
        <w:top w:val="none" w:sz="0" w:space="0" w:color="auto"/>
        <w:left w:val="none" w:sz="0" w:space="0" w:color="auto"/>
        <w:bottom w:val="none" w:sz="0" w:space="0" w:color="auto"/>
        <w:right w:val="none" w:sz="0" w:space="0" w:color="auto"/>
      </w:divBdr>
    </w:div>
    <w:div w:id="979530532">
      <w:bodyDiv w:val="1"/>
      <w:marLeft w:val="0"/>
      <w:marRight w:val="0"/>
      <w:marTop w:val="0"/>
      <w:marBottom w:val="0"/>
      <w:divBdr>
        <w:top w:val="none" w:sz="0" w:space="0" w:color="auto"/>
        <w:left w:val="none" w:sz="0" w:space="0" w:color="auto"/>
        <w:bottom w:val="none" w:sz="0" w:space="0" w:color="auto"/>
        <w:right w:val="none" w:sz="0" w:space="0" w:color="auto"/>
      </w:divBdr>
    </w:div>
    <w:div w:id="979580858">
      <w:bodyDiv w:val="1"/>
      <w:marLeft w:val="0"/>
      <w:marRight w:val="0"/>
      <w:marTop w:val="0"/>
      <w:marBottom w:val="0"/>
      <w:divBdr>
        <w:top w:val="none" w:sz="0" w:space="0" w:color="auto"/>
        <w:left w:val="none" w:sz="0" w:space="0" w:color="auto"/>
        <w:bottom w:val="none" w:sz="0" w:space="0" w:color="auto"/>
        <w:right w:val="none" w:sz="0" w:space="0" w:color="auto"/>
      </w:divBdr>
    </w:div>
    <w:div w:id="979724768">
      <w:bodyDiv w:val="1"/>
      <w:marLeft w:val="0"/>
      <w:marRight w:val="0"/>
      <w:marTop w:val="0"/>
      <w:marBottom w:val="0"/>
      <w:divBdr>
        <w:top w:val="none" w:sz="0" w:space="0" w:color="auto"/>
        <w:left w:val="none" w:sz="0" w:space="0" w:color="auto"/>
        <w:bottom w:val="none" w:sz="0" w:space="0" w:color="auto"/>
        <w:right w:val="none" w:sz="0" w:space="0" w:color="auto"/>
      </w:divBdr>
    </w:div>
    <w:div w:id="979725663">
      <w:bodyDiv w:val="1"/>
      <w:marLeft w:val="0"/>
      <w:marRight w:val="0"/>
      <w:marTop w:val="0"/>
      <w:marBottom w:val="0"/>
      <w:divBdr>
        <w:top w:val="none" w:sz="0" w:space="0" w:color="auto"/>
        <w:left w:val="none" w:sz="0" w:space="0" w:color="auto"/>
        <w:bottom w:val="none" w:sz="0" w:space="0" w:color="auto"/>
        <w:right w:val="none" w:sz="0" w:space="0" w:color="auto"/>
      </w:divBdr>
    </w:div>
    <w:div w:id="980109858">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421049">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842818">
      <w:bodyDiv w:val="1"/>
      <w:marLeft w:val="0"/>
      <w:marRight w:val="0"/>
      <w:marTop w:val="0"/>
      <w:marBottom w:val="0"/>
      <w:divBdr>
        <w:top w:val="none" w:sz="0" w:space="0" w:color="auto"/>
        <w:left w:val="none" w:sz="0" w:space="0" w:color="auto"/>
        <w:bottom w:val="none" w:sz="0" w:space="0" w:color="auto"/>
        <w:right w:val="none" w:sz="0" w:space="0" w:color="auto"/>
      </w:divBdr>
    </w:div>
    <w:div w:id="980966806">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156060">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351662">
      <w:bodyDiv w:val="1"/>
      <w:marLeft w:val="0"/>
      <w:marRight w:val="0"/>
      <w:marTop w:val="0"/>
      <w:marBottom w:val="0"/>
      <w:divBdr>
        <w:top w:val="none" w:sz="0" w:space="0" w:color="auto"/>
        <w:left w:val="none" w:sz="0" w:space="0" w:color="auto"/>
        <w:bottom w:val="none" w:sz="0" w:space="0" w:color="auto"/>
        <w:right w:val="none" w:sz="0" w:space="0" w:color="auto"/>
      </w:divBdr>
    </w:div>
    <w:div w:id="981427842">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2127305">
      <w:bodyDiv w:val="1"/>
      <w:marLeft w:val="0"/>
      <w:marRight w:val="0"/>
      <w:marTop w:val="0"/>
      <w:marBottom w:val="0"/>
      <w:divBdr>
        <w:top w:val="none" w:sz="0" w:space="0" w:color="auto"/>
        <w:left w:val="none" w:sz="0" w:space="0" w:color="auto"/>
        <w:bottom w:val="none" w:sz="0" w:space="0" w:color="auto"/>
        <w:right w:val="none" w:sz="0" w:space="0" w:color="auto"/>
      </w:divBdr>
    </w:div>
    <w:div w:id="982349073">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85588">
      <w:bodyDiv w:val="1"/>
      <w:marLeft w:val="0"/>
      <w:marRight w:val="0"/>
      <w:marTop w:val="0"/>
      <w:marBottom w:val="0"/>
      <w:divBdr>
        <w:top w:val="none" w:sz="0" w:space="0" w:color="auto"/>
        <w:left w:val="none" w:sz="0" w:space="0" w:color="auto"/>
        <w:bottom w:val="none" w:sz="0" w:space="0" w:color="auto"/>
        <w:right w:val="none" w:sz="0" w:space="0" w:color="auto"/>
      </w:divBdr>
    </w:div>
    <w:div w:id="983701313">
      <w:bodyDiv w:val="1"/>
      <w:marLeft w:val="0"/>
      <w:marRight w:val="0"/>
      <w:marTop w:val="0"/>
      <w:marBottom w:val="0"/>
      <w:divBdr>
        <w:top w:val="none" w:sz="0" w:space="0" w:color="auto"/>
        <w:left w:val="none" w:sz="0" w:space="0" w:color="auto"/>
        <w:bottom w:val="none" w:sz="0" w:space="0" w:color="auto"/>
        <w:right w:val="none" w:sz="0" w:space="0" w:color="auto"/>
      </w:divBdr>
    </w:div>
    <w:div w:id="983849156">
      <w:bodyDiv w:val="1"/>
      <w:marLeft w:val="0"/>
      <w:marRight w:val="0"/>
      <w:marTop w:val="0"/>
      <w:marBottom w:val="0"/>
      <w:divBdr>
        <w:top w:val="none" w:sz="0" w:space="0" w:color="auto"/>
        <w:left w:val="none" w:sz="0" w:space="0" w:color="auto"/>
        <w:bottom w:val="none" w:sz="0" w:space="0" w:color="auto"/>
        <w:right w:val="none" w:sz="0" w:space="0" w:color="auto"/>
      </w:divBdr>
    </w:div>
    <w:div w:id="983854734">
      <w:bodyDiv w:val="1"/>
      <w:marLeft w:val="0"/>
      <w:marRight w:val="0"/>
      <w:marTop w:val="0"/>
      <w:marBottom w:val="0"/>
      <w:divBdr>
        <w:top w:val="none" w:sz="0" w:space="0" w:color="auto"/>
        <w:left w:val="none" w:sz="0" w:space="0" w:color="auto"/>
        <w:bottom w:val="none" w:sz="0" w:space="0" w:color="auto"/>
        <w:right w:val="none" w:sz="0" w:space="0" w:color="auto"/>
      </w:divBdr>
    </w:div>
    <w:div w:id="984167523">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747204">
      <w:bodyDiv w:val="1"/>
      <w:marLeft w:val="0"/>
      <w:marRight w:val="0"/>
      <w:marTop w:val="0"/>
      <w:marBottom w:val="0"/>
      <w:divBdr>
        <w:top w:val="none" w:sz="0" w:space="0" w:color="auto"/>
        <w:left w:val="none" w:sz="0" w:space="0" w:color="auto"/>
        <w:bottom w:val="none" w:sz="0" w:space="0" w:color="auto"/>
        <w:right w:val="none" w:sz="0" w:space="0" w:color="auto"/>
      </w:divBdr>
    </w:div>
    <w:div w:id="984775889">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357839">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15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668904">
      <w:bodyDiv w:val="1"/>
      <w:marLeft w:val="0"/>
      <w:marRight w:val="0"/>
      <w:marTop w:val="0"/>
      <w:marBottom w:val="0"/>
      <w:divBdr>
        <w:top w:val="none" w:sz="0" w:space="0" w:color="auto"/>
        <w:left w:val="none" w:sz="0" w:space="0" w:color="auto"/>
        <w:bottom w:val="none" w:sz="0" w:space="0" w:color="auto"/>
        <w:right w:val="none" w:sz="0" w:space="0" w:color="auto"/>
      </w:divBdr>
    </w:div>
    <w:div w:id="986784936">
      <w:bodyDiv w:val="1"/>
      <w:marLeft w:val="0"/>
      <w:marRight w:val="0"/>
      <w:marTop w:val="0"/>
      <w:marBottom w:val="0"/>
      <w:divBdr>
        <w:top w:val="none" w:sz="0" w:space="0" w:color="auto"/>
        <w:left w:val="none" w:sz="0" w:space="0" w:color="auto"/>
        <w:bottom w:val="none" w:sz="0" w:space="0" w:color="auto"/>
        <w:right w:val="none" w:sz="0" w:space="0" w:color="auto"/>
      </w:divBdr>
    </w:div>
    <w:div w:id="986981705">
      <w:bodyDiv w:val="1"/>
      <w:marLeft w:val="0"/>
      <w:marRight w:val="0"/>
      <w:marTop w:val="0"/>
      <w:marBottom w:val="0"/>
      <w:divBdr>
        <w:top w:val="none" w:sz="0" w:space="0" w:color="auto"/>
        <w:left w:val="none" w:sz="0" w:space="0" w:color="auto"/>
        <w:bottom w:val="none" w:sz="0" w:space="0" w:color="auto"/>
        <w:right w:val="none" w:sz="0" w:space="0" w:color="auto"/>
      </w:divBdr>
    </w:div>
    <w:div w:id="987248144">
      <w:bodyDiv w:val="1"/>
      <w:marLeft w:val="0"/>
      <w:marRight w:val="0"/>
      <w:marTop w:val="0"/>
      <w:marBottom w:val="0"/>
      <w:divBdr>
        <w:top w:val="none" w:sz="0" w:space="0" w:color="auto"/>
        <w:left w:val="none" w:sz="0" w:space="0" w:color="auto"/>
        <w:bottom w:val="none" w:sz="0" w:space="0" w:color="auto"/>
        <w:right w:val="none" w:sz="0" w:space="0" w:color="auto"/>
      </w:divBdr>
    </w:div>
    <w:div w:id="987592994">
      <w:bodyDiv w:val="1"/>
      <w:marLeft w:val="0"/>
      <w:marRight w:val="0"/>
      <w:marTop w:val="0"/>
      <w:marBottom w:val="0"/>
      <w:divBdr>
        <w:top w:val="none" w:sz="0" w:space="0" w:color="auto"/>
        <w:left w:val="none" w:sz="0" w:space="0" w:color="auto"/>
        <w:bottom w:val="none" w:sz="0" w:space="0" w:color="auto"/>
        <w:right w:val="none" w:sz="0" w:space="0" w:color="auto"/>
      </w:divBdr>
    </w:div>
    <w:div w:id="987635324">
      <w:bodyDiv w:val="1"/>
      <w:marLeft w:val="0"/>
      <w:marRight w:val="0"/>
      <w:marTop w:val="0"/>
      <w:marBottom w:val="0"/>
      <w:divBdr>
        <w:top w:val="none" w:sz="0" w:space="0" w:color="auto"/>
        <w:left w:val="none" w:sz="0" w:space="0" w:color="auto"/>
        <w:bottom w:val="none" w:sz="0" w:space="0" w:color="auto"/>
        <w:right w:val="none" w:sz="0" w:space="0" w:color="auto"/>
      </w:divBdr>
    </w:div>
    <w:div w:id="987712509">
      <w:bodyDiv w:val="1"/>
      <w:marLeft w:val="0"/>
      <w:marRight w:val="0"/>
      <w:marTop w:val="0"/>
      <w:marBottom w:val="0"/>
      <w:divBdr>
        <w:top w:val="none" w:sz="0" w:space="0" w:color="auto"/>
        <w:left w:val="none" w:sz="0" w:space="0" w:color="auto"/>
        <w:bottom w:val="none" w:sz="0" w:space="0" w:color="auto"/>
        <w:right w:val="none" w:sz="0" w:space="0" w:color="auto"/>
      </w:divBdr>
    </w:div>
    <w:div w:id="987788447">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856000">
      <w:bodyDiv w:val="1"/>
      <w:marLeft w:val="0"/>
      <w:marRight w:val="0"/>
      <w:marTop w:val="0"/>
      <w:marBottom w:val="0"/>
      <w:divBdr>
        <w:top w:val="none" w:sz="0" w:space="0" w:color="auto"/>
        <w:left w:val="none" w:sz="0" w:space="0" w:color="auto"/>
        <w:bottom w:val="none" w:sz="0" w:space="0" w:color="auto"/>
        <w:right w:val="none" w:sz="0" w:space="0" w:color="auto"/>
      </w:divBdr>
    </w:div>
    <w:div w:id="988166767">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359796">
      <w:bodyDiv w:val="1"/>
      <w:marLeft w:val="0"/>
      <w:marRight w:val="0"/>
      <w:marTop w:val="0"/>
      <w:marBottom w:val="0"/>
      <w:divBdr>
        <w:top w:val="none" w:sz="0" w:space="0" w:color="auto"/>
        <w:left w:val="none" w:sz="0" w:space="0" w:color="auto"/>
        <w:bottom w:val="none" w:sz="0" w:space="0" w:color="auto"/>
        <w:right w:val="none" w:sz="0" w:space="0" w:color="auto"/>
      </w:divBdr>
    </w:div>
    <w:div w:id="988368104">
      <w:bodyDiv w:val="1"/>
      <w:marLeft w:val="0"/>
      <w:marRight w:val="0"/>
      <w:marTop w:val="0"/>
      <w:marBottom w:val="0"/>
      <w:divBdr>
        <w:top w:val="none" w:sz="0" w:space="0" w:color="auto"/>
        <w:left w:val="none" w:sz="0" w:space="0" w:color="auto"/>
        <w:bottom w:val="none" w:sz="0" w:space="0" w:color="auto"/>
        <w:right w:val="none" w:sz="0" w:space="0" w:color="auto"/>
      </w:divBdr>
    </w:div>
    <w:div w:id="988437477">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39216">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363094">
      <w:bodyDiv w:val="1"/>
      <w:marLeft w:val="0"/>
      <w:marRight w:val="0"/>
      <w:marTop w:val="0"/>
      <w:marBottom w:val="0"/>
      <w:divBdr>
        <w:top w:val="none" w:sz="0" w:space="0" w:color="auto"/>
        <w:left w:val="none" w:sz="0" w:space="0" w:color="auto"/>
        <w:bottom w:val="none" w:sz="0" w:space="0" w:color="auto"/>
        <w:right w:val="none" w:sz="0" w:space="0" w:color="auto"/>
      </w:divBdr>
    </w:div>
    <w:div w:id="989557962">
      <w:bodyDiv w:val="1"/>
      <w:marLeft w:val="0"/>
      <w:marRight w:val="0"/>
      <w:marTop w:val="0"/>
      <w:marBottom w:val="0"/>
      <w:divBdr>
        <w:top w:val="none" w:sz="0" w:space="0" w:color="auto"/>
        <w:left w:val="none" w:sz="0" w:space="0" w:color="auto"/>
        <w:bottom w:val="none" w:sz="0" w:space="0" w:color="auto"/>
        <w:right w:val="none" w:sz="0" w:space="0" w:color="auto"/>
      </w:divBdr>
    </w:div>
    <w:div w:id="989560290">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602325">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176377">
      <w:bodyDiv w:val="1"/>
      <w:marLeft w:val="0"/>
      <w:marRight w:val="0"/>
      <w:marTop w:val="0"/>
      <w:marBottom w:val="0"/>
      <w:divBdr>
        <w:top w:val="none" w:sz="0" w:space="0" w:color="auto"/>
        <w:left w:val="none" w:sz="0" w:space="0" w:color="auto"/>
        <w:bottom w:val="none" w:sz="0" w:space="0" w:color="auto"/>
        <w:right w:val="none" w:sz="0" w:space="0" w:color="auto"/>
      </w:divBdr>
    </w:div>
    <w:div w:id="99229472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372447">
      <w:bodyDiv w:val="1"/>
      <w:marLeft w:val="0"/>
      <w:marRight w:val="0"/>
      <w:marTop w:val="0"/>
      <w:marBottom w:val="0"/>
      <w:divBdr>
        <w:top w:val="none" w:sz="0" w:space="0" w:color="auto"/>
        <w:left w:val="none" w:sz="0" w:space="0" w:color="auto"/>
        <w:bottom w:val="none" w:sz="0" w:space="0" w:color="auto"/>
        <w:right w:val="none" w:sz="0" w:space="0" w:color="auto"/>
      </w:divBdr>
    </w:div>
    <w:div w:id="992564337">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2951015">
      <w:bodyDiv w:val="1"/>
      <w:marLeft w:val="0"/>
      <w:marRight w:val="0"/>
      <w:marTop w:val="0"/>
      <w:marBottom w:val="0"/>
      <w:divBdr>
        <w:top w:val="none" w:sz="0" w:space="0" w:color="auto"/>
        <w:left w:val="none" w:sz="0" w:space="0" w:color="auto"/>
        <w:bottom w:val="none" w:sz="0" w:space="0" w:color="auto"/>
        <w:right w:val="none" w:sz="0" w:space="0" w:color="auto"/>
      </w:divBdr>
    </w:div>
    <w:div w:id="993030249">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753324">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4067162">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34622">
      <w:bodyDiv w:val="1"/>
      <w:marLeft w:val="0"/>
      <w:marRight w:val="0"/>
      <w:marTop w:val="0"/>
      <w:marBottom w:val="0"/>
      <w:divBdr>
        <w:top w:val="none" w:sz="0" w:space="0" w:color="auto"/>
        <w:left w:val="none" w:sz="0" w:space="0" w:color="auto"/>
        <w:bottom w:val="none" w:sz="0" w:space="0" w:color="auto"/>
        <w:right w:val="none" w:sz="0" w:space="0" w:color="auto"/>
      </w:divBdr>
    </w:div>
    <w:div w:id="994794048">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12010">
      <w:bodyDiv w:val="1"/>
      <w:marLeft w:val="0"/>
      <w:marRight w:val="0"/>
      <w:marTop w:val="0"/>
      <w:marBottom w:val="0"/>
      <w:divBdr>
        <w:top w:val="none" w:sz="0" w:space="0" w:color="auto"/>
        <w:left w:val="none" w:sz="0" w:space="0" w:color="auto"/>
        <w:bottom w:val="none" w:sz="0" w:space="0" w:color="auto"/>
        <w:right w:val="none" w:sz="0" w:space="0" w:color="auto"/>
      </w:divBdr>
    </w:div>
    <w:div w:id="995111492">
      <w:bodyDiv w:val="1"/>
      <w:marLeft w:val="0"/>
      <w:marRight w:val="0"/>
      <w:marTop w:val="0"/>
      <w:marBottom w:val="0"/>
      <w:divBdr>
        <w:top w:val="none" w:sz="0" w:space="0" w:color="auto"/>
        <w:left w:val="none" w:sz="0" w:space="0" w:color="auto"/>
        <w:bottom w:val="none" w:sz="0" w:space="0" w:color="auto"/>
        <w:right w:val="none" w:sz="0" w:space="0" w:color="auto"/>
      </w:divBdr>
    </w:div>
    <w:div w:id="995255744">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306286">
      <w:bodyDiv w:val="1"/>
      <w:marLeft w:val="0"/>
      <w:marRight w:val="0"/>
      <w:marTop w:val="0"/>
      <w:marBottom w:val="0"/>
      <w:divBdr>
        <w:top w:val="none" w:sz="0" w:space="0" w:color="auto"/>
        <w:left w:val="none" w:sz="0" w:space="0" w:color="auto"/>
        <w:bottom w:val="none" w:sz="0" w:space="0" w:color="auto"/>
        <w:right w:val="none" w:sz="0" w:space="0" w:color="auto"/>
      </w:divBdr>
    </w:div>
    <w:div w:id="996569883">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7001004">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076608">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7535561">
      <w:bodyDiv w:val="1"/>
      <w:marLeft w:val="0"/>
      <w:marRight w:val="0"/>
      <w:marTop w:val="0"/>
      <w:marBottom w:val="0"/>
      <w:divBdr>
        <w:top w:val="none" w:sz="0" w:space="0" w:color="auto"/>
        <w:left w:val="none" w:sz="0" w:space="0" w:color="auto"/>
        <w:bottom w:val="none" w:sz="0" w:space="0" w:color="auto"/>
        <w:right w:val="none" w:sz="0" w:space="0" w:color="auto"/>
      </w:divBdr>
    </w:div>
    <w:div w:id="998074181">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465918">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9193596">
      <w:bodyDiv w:val="1"/>
      <w:marLeft w:val="0"/>
      <w:marRight w:val="0"/>
      <w:marTop w:val="0"/>
      <w:marBottom w:val="0"/>
      <w:divBdr>
        <w:top w:val="none" w:sz="0" w:space="0" w:color="auto"/>
        <w:left w:val="none" w:sz="0" w:space="0" w:color="auto"/>
        <w:bottom w:val="none" w:sz="0" w:space="0" w:color="auto"/>
        <w:right w:val="none" w:sz="0" w:space="0" w:color="auto"/>
      </w:divBdr>
    </w:div>
    <w:div w:id="999381496">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500948">
      <w:bodyDiv w:val="1"/>
      <w:marLeft w:val="0"/>
      <w:marRight w:val="0"/>
      <w:marTop w:val="0"/>
      <w:marBottom w:val="0"/>
      <w:divBdr>
        <w:top w:val="none" w:sz="0" w:space="0" w:color="auto"/>
        <w:left w:val="none" w:sz="0" w:space="0" w:color="auto"/>
        <w:bottom w:val="none" w:sz="0" w:space="0" w:color="auto"/>
        <w:right w:val="none" w:sz="0" w:space="0" w:color="auto"/>
      </w:divBdr>
    </w:div>
    <w:div w:id="999575475">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238699">
      <w:bodyDiv w:val="1"/>
      <w:marLeft w:val="0"/>
      <w:marRight w:val="0"/>
      <w:marTop w:val="0"/>
      <w:marBottom w:val="0"/>
      <w:divBdr>
        <w:top w:val="none" w:sz="0" w:space="0" w:color="auto"/>
        <w:left w:val="none" w:sz="0" w:space="0" w:color="auto"/>
        <w:bottom w:val="none" w:sz="0" w:space="0" w:color="auto"/>
        <w:right w:val="none" w:sz="0" w:space="0" w:color="auto"/>
      </w:divBdr>
    </w:div>
    <w:div w:id="1000425899">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0963126">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471505">
      <w:bodyDiv w:val="1"/>
      <w:marLeft w:val="0"/>
      <w:marRight w:val="0"/>
      <w:marTop w:val="0"/>
      <w:marBottom w:val="0"/>
      <w:divBdr>
        <w:top w:val="none" w:sz="0" w:space="0" w:color="auto"/>
        <w:left w:val="none" w:sz="0" w:space="0" w:color="auto"/>
        <w:bottom w:val="none" w:sz="0" w:space="0" w:color="auto"/>
        <w:right w:val="none" w:sz="0" w:space="0" w:color="auto"/>
      </w:divBdr>
    </w:div>
    <w:div w:id="1001589066">
      <w:bodyDiv w:val="1"/>
      <w:marLeft w:val="0"/>
      <w:marRight w:val="0"/>
      <w:marTop w:val="0"/>
      <w:marBottom w:val="0"/>
      <w:divBdr>
        <w:top w:val="none" w:sz="0" w:space="0" w:color="auto"/>
        <w:left w:val="none" w:sz="0" w:space="0" w:color="auto"/>
        <w:bottom w:val="none" w:sz="0" w:space="0" w:color="auto"/>
        <w:right w:val="none" w:sz="0" w:space="0" w:color="auto"/>
      </w:divBdr>
    </w:div>
    <w:div w:id="1001860255">
      <w:bodyDiv w:val="1"/>
      <w:marLeft w:val="0"/>
      <w:marRight w:val="0"/>
      <w:marTop w:val="0"/>
      <w:marBottom w:val="0"/>
      <w:divBdr>
        <w:top w:val="none" w:sz="0" w:space="0" w:color="auto"/>
        <w:left w:val="none" w:sz="0" w:space="0" w:color="auto"/>
        <w:bottom w:val="none" w:sz="0" w:space="0" w:color="auto"/>
        <w:right w:val="none" w:sz="0" w:space="0" w:color="auto"/>
      </w:divBdr>
    </w:div>
    <w:div w:id="1001930345">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658796">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7481">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900438">
      <w:bodyDiv w:val="1"/>
      <w:marLeft w:val="0"/>
      <w:marRight w:val="0"/>
      <w:marTop w:val="0"/>
      <w:marBottom w:val="0"/>
      <w:divBdr>
        <w:top w:val="none" w:sz="0" w:space="0" w:color="auto"/>
        <w:left w:val="none" w:sz="0" w:space="0" w:color="auto"/>
        <w:bottom w:val="none" w:sz="0" w:space="0" w:color="auto"/>
        <w:right w:val="none" w:sz="0" w:space="0" w:color="auto"/>
      </w:divBdr>
    </w:div>
    <w:div w:id="1002926088">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279">
      <w:bodyDiv w:val="1"/>
      <w:marLeft w:val="0"/>
      <w:marRight w:val="0"/>
      <w:marTop w:val="0"/>
      <w:marBottom w:val="0"/>
      <w:divBdr>
        <w:top w:val="none" w:sz="0" w:space="0" w:color="auto"/>
        <w:left w:val="none" w:sz="0" w:space="0" w:color="auto"/>
        <w:bottom w:val="none" w:sz="0" w:space="0" w:color="auto"/>
        <w:right w:val="none" w:sz="0" w:space="0" w:color="auto"/>
      </w:divBdr>
    </w:div>
    <w:div w:id="1004213062">
      <w:bodyDiv w:val="1"/>
      <w:marLeft w:val="0"/>
      <w:marRight w:val="0"/>
      <w:marTop w:val="0"/>
      <w:marBottom w:val="0"/>
      <w:divBdr>
        <w:top w:val="none" w:sz="0" w:space="0" w:color="auto"/>
        <w:left w:val="none" w:sz="0" w:space="0" w:color="auto"/>
        <w:bottom w:val="none" w:sz="0" w:space="0" w:color="auto"/>
        <w:right w:val="none" w:sz="0" w:space="0" w:color="auto"/>
      </w:divBdr>
    </w:div>
    <w:div w:id="1004360771">
      <w:bodyDiv w:val="1"/>
      <w:marLeft w:val="0"/>
      <w:marRight w:val="0"/>
      <w:marTop w:val="0"/>
      <w:marBottom w:val="0"/>
      <w:divBdr>
        <w:top w:val="none" w:sz="0" w:space="0" w:color="auto"/>
        <w:left w:val="none" w:sz="0" w:space="0" w:color="auto"/>
        <w:bottom w:val="none" w:sz="0" w:space="0" w:color="auto"/>
        <w:right w:val="none" w:sz="0" w:space="0" w:color="auto"/>
      </w:divBdr>
    </w:div>
    <w:div w:id="1005397186">
      <w:bodyDiv w:val="1"/>
      <w:marLeft w:val="0"/>
      <w:marRight w:val="0"/>
      <w:marTop w:val="0"/>
      <w:marBottom w:val="0"/>
      <w:divBdr>
        <w:top w:val="none" w:sz="0" w:space="0" w:color="auto"/>
        <w:left w:val="none" w:sz="0" w:space="0" w:color="auto"/>
        <w:bottom w:val="none" w:sz="0" w:space="0" w:color="auto"/>
        <w:right w:val="none" w:sz="0" w:space="0" w:color="auto"/>
      </w:divBdr>
    </w:div>
    <w:div w:id="1005520273">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547890">
      <w:bodyDiv w:val="1"/>
      <w:marLeft w:val="0"/>
      <w:marRight w:val="0"/>
      <w:marTop w:val="0"/>
      <w:marBottom w:val="0"/>
      <w:divBdr>
        <w:top w:val="none" w:sz="0" w:space="0" w:color="auto"/>
        <w:left w:val="none" w:sz="0" w:space="0" w:color="auto"/>
        <w:bottom w:val="none" w:sz="0" w:space="0" w:color="auto"/>
        <w:right w:val="none" w:sz="0" w:space="0" w:color="auto"/>
      </w:divBdr>
    </w:div>
    <w:div w:id="1005787493">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99667">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6311">
      <w:bodyDiv w:val="1"/>
      <w:marLeft w:val="0"/>
      <w:marRight w:val="0"/>
      <w:marTop w:val="0"/>
      <w:marBottom w:val="0"/>
      <w:divBdr>
        <w:top w:val="none" w:sz="0" w:space="0" w:color="auto"/>
        <w:left w:val="none" w:sz="0" w:space="0" w:color="auto"/>
        <w:bottom w:val="none" w:sz="0" w:space="0" w:color="auto"/>
        <w:right w:val="none" w:sz="0" w:space="0" w:color="auto"/>
      </w:divBdr>
    </w:div>
    <w:div w:id="1007294197">
      <w:bodyDiv w:val="1"/>
      <w:marLeft w:val="0"/>
      <w:marRight w:val="0"/>
      <w:marTop w:val="0"/>
      <w:marBottom w:val="0"/>
      <w:divBdr>
        <w:top w:val="none" w:sz="0" w:space="0" w:color="auto"/>
        <w:left w:val="none" w:sz="0" w:space="0" w:color="auto"/>
        <w:bottom w:val="none" w:sz="0" w:space="0" w:color="auto"/>
        <w:right w:val="none" w:sz="0" w:space="0" w:color="auto"/>
      </w:divBdr>
    </w:div>
    <w:div w:id="1007442097">
      <w:bodyDiv w:val="1"/>
      <w:marLeft w:val="0"/>
      <w:marRight w:val="0"/>
      <w:marTop w:val="0"/>
      <w:marBottom w:val="0"/>
      <w:divBdr>
        <w:top w:val="none" w:sz="0" w:space="0" w:color="auto"/>
        <w:left w:val="none" w:sz="0" w:space="0" w:color="auto"/>
        <w:bottom w:val="none" w:sz="0" w:space="0" w:color="auto"/>
        <w:right w:val="none" w:sz="0" w:space="0" w:color="auto"/>
      </w:divBdr>
    </w:div>
    <w:div w:id="1007486732">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7945099">
      <w:bodyDiv w:val="1"/>
      <w:marLeft w:val="0"/>
      <w:marRight w:val="0"/>
      <w:marTop w:val="0"/>
      <w:marBottom w:val="0"/>
      <w:divBdr>
        <w:top w:val="none" w:sz="0" w:space="0" w:color="auto"/>
        <w:left w:val="none" w:sz="0" w:space="0" w:color="auto"/>
        <w:bottom w:val="none" w:sz="0" w:space="0" w:color="auto"/>
        <w:right w:val="none" w:sz="0" w:space="0" w:color="auto"/>
      </w:divBdr>
    </w:div>
    <w:div w:id="1008093607">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337526">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8367538">
      <w:bodyDiv w:val="1"/>
      <w:marLeft w:val="0"/>
      <w:marRight w:val="0"/>
      <w:marTop w:val="0"/>
      <w:marBottom w:val="0"/>
      <w:divBdr>
        <w:top w:val="none" w:sz="0" w:space="0" w:color="auto"/>
        <w:left w:val="none" w:sz="0" w:space="0" w:color="auto"/>
        <w:bottom w:val="none" w:sz="0" w:space="0" w:color="auto"/>
        <w:right w:val="none" w:sz="0" w:space="0" w:color="auto"/>
      </w:divBdr>
    </w:div>
    <w:div w:id="1008680210">
      <w:bodyDiv w:val="1"/>
      <w:marLeft w:val="0"/>
      <w:marRight w:val="0"/>
      <w:marTop w:val="0"/>
      <w:marBottom w:val="0"/>
      <w:divBdr>
        <w:top w:val="none" w:sz="0" w:space="0" w:color="auto"/>
        <w:left w:val="none" w:sz="0" w:space="0" w:color="auto"/>
        <w:bottom w:val="none" w:sz="0" w:space="0" w:color="auto"/>
        <w:right w:val="none" w:sz="0" w:space="0" w:color="auto"/>
      </w:divBdr>
    </w:div>
    <w:div w:id="1008827899">
      <w:bodyDiv w:val="1"/>
      <w:marLeft w:val="0"/>
      <w:marRight w:val="0"/>
      <w:marTop w:val="0"/>
      <w:marBottom w:val="0"/>
      <w:divBdr>
        <w:top w:val="none" w:sz="0" w:space="0" w:color="auto"/>
        <w:left w:val="none" w:sz="0" w:space="0" w:color="auto"/>
        <w:bottom w:val="none" w:sz="0" w:space="0" w:color="auto"/>
        <w:right w:val="none" w:sz="0" w:space="0" w:color="auto"/>
      </w:divBdr>
    </w:div>
    <w:div w:id="1009798640">
      <w:bodyDiv w:val="1"/>
      <w:marLeft w:val="0"/>
      <w:marRight w:val="0"/>
      <w:marTop w:val="0"/>
      <w:marBottom w:val="0"/>
      <w:divBdr>
        <w:top w:val="none" w:sz="0" w:space="0" w:color="auto"/>
        <w:left w:val="none" w:sz="0" w:space="0" w:color="auto"/>
        <w:bottom w:val="none" w:sz="0" w:space="0" w:color="auto"/>
        <w:right w:val="none" w:sz="0" w:space="0" w:color="auto"/>
      </w:divBdr>
    </w:div>
    <w:div w:id="1010059612">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789152">
      <w:bodyDiv w:val="1"/>
      <w:marLeft w:val="0"/>
      <w:marRight w:val="0"/>
      <w:marTop w:val="0"/>
      <w:marBottom w:val="0"/>
      <w:divBdr>
        <w:top w:val="none" w:sz="0" w:space="0" w:color="auto"/>
        <w:left w:val="none" w:sz="0" w:space="0" w:color="auto"/>
        <w:bottom w:val="none" w:sz="0" w:space="0" w:color="auto"/>
        <w:right w:val="none" w:sz="0" w:space="0" w:color="auto"/>
      </w:divBdr>
    </w:div>
    <w:div w:id="1011375928">
      <w:bodyDiv w:val="1"/>
      <w:marLeft w:val="0"/>
      <w:marRight w:val="0"/>
      <w:marTop w:val="0"/>
      <w:marBottom w:val="0"/>
      <w:divBdr>
        <w:top w:val="none" w:sz="0" w:space="0" w:color="auto"/>
        <w:left w:val="none" w:sz="0" w:space="0" w:color="auto"/>
        <w:bottom w:val="none" w:sz="0" w:space="0" w:color="auto"/>
        <w:right w:val="none" w:sz="0" w:space="0" w:color="auto"/>
      </w:divBdr>
    </w:div>
    <w:div w:id="1011685453">
      <w:bodyDiv w:val="1"/>
      <w:marLeft w:val="0"/>
      <w:marRight w:val="0"/>
      <w:marTop w:val="0"/>
      <w:marBottom w:val="0"/>
      <w:divBdr>
        <w:top w:val="none" w:sz="0" w:space="0" w:color="auto"/>
        <w:left w:val="none" w:sz="0" w:space="0" w:color="auto"/>
        <w:bottom w:val="none" w:sz="0" w:space="0" w:color="auto"/>
        <w:right w:val="none" w:sz="0" w:space="0" w:color="auto"/>
      </w:divBdr>
    </w:div>
    <w:div w:id="1012025071">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682581">
      <w:bodyDiv w:val="1"/>
      <w:marLeft w:val="0"/>
      <w:marRight w:val="0"/>
      <w:marTop w:val="0"/>
      <w:marBottom w:val="0"/>
      <w:divBdr>
        <w:top w:val="none" w:sz="0" w:space="0" w:color="auto"/>
        <w:left w:val="none" w:sz="0" w:space="0" w:color="auto"/>
        <w:bottom w:val="none" w:sz="0" w:space="0" w:color="auto"/>
        <w:right w:val="none" w:sz="0" w:space="0" w:color="auto"/>
      </w:divBdr>
    </w:div>
    <w:div w:id="1012686764">
      <w:bodyDiv w:val="1"/>
      <w:marLeft w:val="0"/>
      <w:marRight w:val="0"/>
      <w:marTop w:val="0"/>
      <w:marBottom w:val="0"/>
      <w:divBdr>
        <w:top w:val="none" w:sz="0" w:space="0" w:color="auto"/>
        <w:left w:val="none" w:sz="0" w:space="0" w:color="auto"/>
        <w:bottom w:val="none" w:sz="0" w:space="0" w:color="auto"/>
        <w:right w:val="none" w:sz="0" w:space="0" w:color="auto"/>
      </w:divBdr>
    </w:div>
    <w:div w:id="1013075578">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728730">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67283">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27186">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738304">
      <w:bodyDiv w:val="1"/>
      <w:marLeft w:val="0"/>
      <w:marRight w:val="0"/>
      <w:marTop w:val="0"/>
      <w:marBottom w:val="0"/>
      <w:divBdr>
        <w:top w:val="none" w:sz="0" w:space="0" w:color="auto"/>
        <w:left w:val="none" w:sz="0" w:space="0" w:color="auto"/>
        <w:bottom w:val="none" w:sz="0" w:space="0" w:color="auto"/>
        <w:right w:val="none" w:sz="0" w:space="0" w:color="auto"/>
      </w:divBdr>
    </w:div>
    <w:div w:id="1016808211">
      <w:bodyDiv w:val="1"/>
      <w:marLeft w:val="0"/>
      <w:marRight w:val="0"/>
      <w:marTop w:val="0"/>
      <w:marBottom w:val="0"/>
      <w:divBdr>
        <w:top w:val="none" w:sz="0" w:space="0" w:color="auto"/>
        <w:left w:val="none" w:sz="0" w:space="0" w:color="auto"/>
        <w:bottom w:val="none" w:sz="0" w:space="0" w:color="auto"/>
        <w:right w:val="none" w:sz="0" w:space="0" w:color="auto"/>
      </w:divBdr>
    </w:div>
    <w:div w:id="1016808265">
      <w:bodyDiv w:val="1"/>
      <w:marLeft w:val="0"/>
      <w:marRight w:val="0"/>
      <w:marTop w:val="0"/>
      <w:marBottom w:val="0"/>
      <w:divBdr>
        <w:top w:val="none" w:sz="0" w:space="0" w:color="auto"/>
        <w:left w:val="none" w:sz="0" w:space="0" w:color="auto"/>
        <w:bottom w:val="none" w:sz="0" w:space="0" w:color="auto"/>
        <w:right w:val="none" w:sz="0" w:space="0" w:color="auto"/>
      </w:divBdr>
    </w:div>
    <w:div w:id="1017073827">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19488">
      <w:bodyDiv w:val="1"/>
      <w:marLeft w:val="0"/>
      <w:marRight w:val="0"/>
      <w:marTop w:val="0"/>
      <w:marBottom w:val="0"/>
      <w:divBdr>
        <w:top w:val="none" w:sz="0" w:space="0" w:color="auto"/>
        <w:left w:val="none" w:sz="0" w:space="0" w:color="auto"/>
        <w:bottom w:val="none" w:sz="0" w:space="0" w:color="auto"/>
        <w:right w:val="none" w:sz="0" w:space="0" w:color="auto"/>
      </w:divBdr>
    </w:div>
    <w:div w:id="1017267557">
      <w:bodyDiv w:val="1"/>
      <w:marLeft w:val="0"/>
      <w:marRight w:val="0"/>
      <w:marTop w:val="0"/>
      <w:marBottom w:val="0"/>
      <w:divBdr>
        <w:top w:val="none" w:sz="0" w:space="0" w:color="auto"/>
        <w:left w:val="none" w:sz="0" w:space="0" w:color="auto"/>
        <w:bottom w:val="none" w:sz="0" w:space="0" w:color="auto"/>
        <w:right w:val="none" w:sz="0" w:space="0" w:color="auto"/>
      </w:divBdr>
    </w:div>
    <w:div w:id="1017268119">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851181">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458925">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653484">
      <w:bodyDiv w:val="1"/>
      <w:marLeft w:val="0"/>
      <w:marRight w:val="0"/>
      <w:marTop w:val="0"/>
      <w:marBottom w:val="0"/>
      <w:divBdr>
        <w:top w:val="none" w:sz="0" w:space="0" w:color="auto"/>
        <w:left w:val="none" w:sz="0" w:space="0" w:color="auto"/>
        <w:bottom w:val="none" w:sz="0" w:space="0" w:color="auto"/>
        <w:right w:val="none" w:sz="0" w:space="0" w:color="auto"/>
      </w:divBdr>
    </w:div>
    <w:div w:id="1018772531">
      <w:bodyDiv w:val="1"/>
      <w:marLeft w:val="0"/>
      <w:marRight w:val="0"/>
      <w:marTop w:val="0"/>
      <w:marBottom w:val="0"/>
      <w:divBdr>
        <w:top w:val="none" w:sz="0" w:space="0" w:color="auto"/>
        <w:left w:val="none" w:sz="0" w:space="0" w:color="auto"/>
        <w:bottom w:val="none" w:sz="0" w:space="0" w:color="auto"/>
        <w:right w:val="none" w:sz="0" w:space="0" w:color="auto"/>
      </w:divBdr>
    </w:div>
    <w:div w:id="1018777656">
      <w:bodyDiv w:val="1"/>
      <w:marLeft w:val="0"/>
      <w:marRight w:val="0"/>
      <w:marTop w:val="0"/>
      <w:marBottom w:val="0"/>
      <w:divBdr>
        <w:top w:val="none" w:sz="0" w:space="0" w:color="auto"/>
        <w:left w:val="none" w:sz="0" w:space="0" w:color="auto"/>
        <w:bottom w:val="none" w:sz="0" w:space="0" w:color="auto"/>
        <w:right w:val="none" w:sz="0" w:space="0" w:color="auto"/>
      </w:divBdr>
    </w:div>
    <w:div w:id="1018966180">
      <w:bodyDiv w:val="1"/>
      <w:marLeft w:val="0"/>
      <w:marRight w:val="0"/>
      <w:marTop w:val="0"/>
      <w:marBottom w:val="0"/>
      <w:divBdr>
        <w:top w:val="none" w:sz="0" w:space="0" w:color="auto"/>
        <w:left w:val="none" w:sz="0" w:space="0" w:color="auto"/>
        <w:bottom w:val="none" w:sz="0" w:space="0" w:color="auto"/>
        <w:right w:val="none" w:sz="0" w:space="0" w:color="auto"/>
      </w:divBdr>
    </w:div>
    <w:div w:id="1018971901">
      <w:bodyDiv w:val="1"/>
      <w:marLeft w:val="0"/>
      <w:marRight w:val="0"/>
      <w:marTop w:val="0"/>
      <w:marBottom w:val="0"/>
      <w:divBdr>
        <w:top w:val="none" w:sz="0" w:space="0" w:color="auto"/>
        <w:left w:val="none" w:sz="0" w:space="0" w:color="auto"/>
        <w:bottom w:val="none" w:sz="0" w:space="0" w:color="auto"/>
        <w:right w:val="none" w:sz="0" w:space="0" w:color="auto"/>
      </w:divBdr>
    </w:div>
    <w:div w:id="1019090357">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8130">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13397">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14145">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238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620">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170338">
      <w:bodyDiv w:val="1"/>
      <w:marLeft w:val="0"/>
      <w:marRight w:val="0"/>
      <w:marTop w:val="0"/>
      <w:marBottom w:val="0"/>
      <w:divBdr>
        <w:top w:val="none" w:sz="0" w:space="0" w:color="auto"/>
        <w:left w:val="none" w:sz="0" w:space="0" w:color="auto"/>
        <w:bottom w:val="none" w:sz="0" w:space="0" w:color="auto"/>
        <w:right w:val="none" w:sz="0" w:space="0" w:color="auto"/>
      </w:divBdr>
    </w:div>
    <w:div w:id="1022317915">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10903">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3163834">
      <w:bodyDiv w:val="1"/>
      <w:marLeft w:val="0"/>
      <w:marRight w:val="0"/>
      <w:marTop w:val="0"/>
      <w:marBottom w:val="0"/>
      <w:divBdr>
        <w:top w:val="none" w:sz="0" w:space="0" w:color="auto"/>
        <w:left w:val="none" w:sz="0" w:space="0" w:color="auto"/>
        <w:bottom w:val="none" w:sz="0" w:space="0" w:color="auto"/>
        <w:right w:val="none" w:sz="0" w:space="0" w:color="auto"/>
      </w:divBdr>
    </w:div>
    <w:div w:id="1023241116">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359734">
      <w:bodyDiv w:val="1"/>
      <w:marLeft w:val="0"/>
      <w:marRight w:val="0"/>
      <w:marTop w:val="0"/>
      <w:marBottom w:val="0"/>
      <w:divBdr>
        <w:top w:val="none" w:sz="0" w:space="0" w:color="auto"/>
        <w:left w:val="none" w:sz="0" w:space="0" w:color="auto"/>
        <w:bottom w:val="none" w:sz="0" w:space="0" w:color="auto"/>
        <w:right w:val="none" w:sz="0" w:space="0" w:color="auto"/>
      </w:divBdr>
    </w:div>
    <w:div w:id="1023432386">
      <w:bodyDiv w:val="1"/>
      <w:marLeft w:val="0"/>
      <w:marRight w:val="0"/>
      <w:marTop w:val="0"/>
      <w:marBottom w:val="0"/>
      <w:divBdr>
        <w:top w:val="none" w:sz="0" w:space="0" w:color="auto"/>
        <w:left w:val="none" w:sz="0" w:space="0" w:color="auto"/>
        <w:bottom w:val="none" w:sz="0" w:space="0" w:color="auto"/>
        <w:right w:val="none" w:sz="0" w:space="0" w:color="auto"/>
      </w:divBdr>
    </w:div>
    <w:div w:id="1023553506">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211796">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288999">
      <w:bodyDiv w:val="1"/>
      <w:marLeft w:val="0"/>
      <w:marRight w:val="0"/>
      <w:marTop w:val="0"/>
      <w:marBottom w:val="0"/>
      <w:divBdr>
        <w:top w:val="none" w:sz="0" w:space="0" w:color="auto"/>
        <w:left w:val="none" w:sz="0" w:space="0" w:color="auto"/>
        <w:bottom w:val="none" w:sz="0" w:space="0" w:color="auto"/>
        <w:right w:val="none" w:sz="0" w:space="0" w:color="auto"/>
      </w:divBdr>
    </w:div>
    <w:div w:id="1024290620">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669444">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059270">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374014">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715064">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7029299">
      <w:bodyDiv w:val="1"/>
      <w:marLeft w:val="0"/>
      <w:marRight w:val="0"/>
      <w:marTop w:val="0"/>
      <w:marBottom w:val="0"/>
      <w:divBdr>
        <w:top w:val="none" w:sz="0" w:space="0" w:color="auto"/>
        <w:left w:val="none" w:sz="0" w:space="0" w:color="auto"/>
        <w:bottom w:val="none" w:sz="0" w:space="0" w:color="auto"/>
        <w:right w:val="none" w:sz="0" w:space="0" w:color="auto"/>
      </w:divBdr>
    </w:div>
    <w:div w:id="1027218809">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724981">
      <w:bodyDiv w:val="1"/>
      <w:marLeft w:val="0"/>
      <w:marRight w:val="0"/>
      <w:marTop w:val="0"/>
      <w:marBottom w:val="0"/>
      <w:divBdr>
        <w:top w:val="none" w:sz="0" w:space="0" w:color="auto"/>
        <w:left w:val="none" w:sz="0" w:space="0" w:color="auto"/>
        <w:bottom w:val="none" w:sz="0" w:space="0" w:color="auto"/>
        <w:right w:val="none" w:sz="0" w:space="0" w:color="auto"/>
      </w:divBdr>
    </w:div>
    <w:div w:id="1028945298">
      <w:bodyDiv w:val="1"/>
      <w:marLeft w:val="0"/>
      <w:marRight w:val="0"/>
      <w:marTop w:val="0"/>
      <w:marBottom w:val="0"/>
      <w:divBdr>
        <w:top w:val="none" w:sz="0" w:space="0" w:color="auto"/>
        <w:left w:val="none" w:sz="0" w:space="0" w:color="auto"/>
        <w:bottom w:val="none" w:sz="0" w:space="0" w:color="auto"/>
        <w:right w:val="none" w:sz="0" w:space="0" w:color="auto"/>
      </w:divBdr>
    </w:div>
    <w:div w:id="1029065576">
      <w:bodyDiv w:val="1"/>
      <w:marLeft w:val="0"/>
      <w:marRight w:val="0"/>
      <w:marTop w:val="0"/>
      <w:marBottom w:val="0"/>
      <w:divBdr>
        <w:top w:val="none" w:sz="0" w:space="0" w:color="auto"/>
        <w:left w:val="none" w:sz="0" w:space="0" w:color="auto"/>
        <w:bottom w:val="none" w:sz="0" w:space="0" w:color="auto"/>
        <w:right w:val="none" w:sz="0" w:space="0" w:color="auto"/>
      </w:divBdr>
    </w:div>
    <w:div w:id="1029065864">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298374">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690499">
      <w:bodyDiv w:val="1"/>
      <w:marLeft w:val="0"/>
      <w:marRight w:val="0"/>
      <w:marTop w:val="0"/>
      <w:marBottom w:val="0"/>
      <w:divBdr>
        <w:top w:val="none" w:sz="0" w:space="0" w:color="auto"/>
        <w:left w:val="none" w:sz="0" w:space="0" w:color="auto"/>
        <w:bottom w:val="none" w:sz="0" w:space="0" w:color="auto"/>
        <w:right w:val="none" w:sz="0" w:space="0" w:color="auto"/>
      </w:divBdr>
    </w:div>
    <w:div w:id="1030959194">
      <w:bodyDiv w:val="1"/>
      <w:marLeft w:val="0"/>
      <w:marRight w:val="0"/>
      <w:marTop w:val="0"/>
      <w:marBottom w:val="0"/>
      <w:divBdr>
        <w:top w:val="none" w:sz="0" w:space="0" w:color="auto"/>
        <w:left w:val="none" w:sz="0" w:space="0" w:color="auto"/>
        <w:bottom w:val="none" w:sz="0" w:space="0" w:color="auto"/>
        <w:right w:val="none" w:sz="0" w:space="0" w:color="auto"/>
      </w:divBdr>
    </w:div>
    <w:div w:id="1031347310">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461344">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37248">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388178">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3839">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728517">
      <w:bodyDiv w:val="1"/>
      <w:marLeft w:val="0"/>
      <w:marRight w:val="0"/>
      <w:marTop w:val="0"/>
      <w:marBottom w:val="0"/>
      <w:divBdr>
        <w:top w:val="none" w:sz="0" w:space="0" w:color="auto"/>
        <w:left w:val="none" w:sz="0" w:space="0" w:color="auto"/>
        <w:bottom w:val="none" w:sz="0" w:space="0" w:color="auto"/>
        <w:right w:val="none" w:sz="0" w:space="0" w:color="auto"/>
      </w:divBdr>
    </w:div>
    <w:div w:id="1033965629">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18413">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382689">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691071">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90973">
      <w:bodyDiv w:val="1"/>
      <w:marLeft w:val="0"/>
      <w:marRight w:val="0"/>
      <w:marTop w:val="0"/>
      <w:marBottom w:val="0"/>
      <w:divBdr>
        <w:top w:val="none" w:sz="0" w:space="0" w:color="auto"/>
        <w:left w:val="none" w:sz="0" w:space="0" w:color="auto"/>
        <w:bottom w:val="none" w:sz="0" w:space="0" w:color="auto"/>
        <w:right w:val="none" w:sz="0" w:space="0" w:color="auto"/>
      </w:divBdr>
    </w:div>
    <w:div w:id="1036001147">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350448">
      <w:bodyDiv w:val="1"/>
      <w:marLeft w:val="0"/>
      <w:marRight w:val="0"/>
      <w:marTop w:val="0"/>
      <w:marBottom w:val="0"/>
      <w:divBdr>
        <w:top w:val="none" w:sz="0" w:space="0" w:color="auto"/>
        <w:left w:val="none" w:sz="0" w:space="0" w:color="auto"/>
        <w:bottom w:val="none" w:sz="0" w:space="0" w:color="auto"/>
        <w:right w:val="none" w:sz="0" w:space="0" w:color="auto"/>
      </w:divBdr>
    </w:div>
    <w:div w:id="1036463527">
      <w:bodyDiv w:val="1"/>
      <w:marLeft w:val="0"/>
      <w:marRight w:val="0"/>
      <w:marTop w:val="0"/>
      <w:marBottom w:val="0"/>
      <w:divBdr>
        <w:top w:val="none" w:sz="0" w:space="0" w:color="auto"/>
        <w:left w:val="none" w:sz="0" w:space="0" w:color="auto"/>
        <w:bottom w:val="none" w:sz="0" w:space="0" w:color="auto"/>
        <w:right w:val="none" w:sz="0" w:space="0" w:color="auto"/>
      </w:divBdr>
    </w:div>
    <w:div w:id="1036466243">
      <w:bodyDiv w:val="1"/>
      <w:marLeft w:val="0"/>
      <w:marRight w:val="0"/>
      <w:marTop w:val="0"/>
      <w:marBottom w:val="0"/>
      <w:divBdr>
        <w:top w:val="none" w:sz="0" w:space="0" w:color="auto"/>
        <w:left w:val="none" w:sz="0" w:space="0" w:color="auto"/>
        <w:bottom w:val="none" w:sz="0" w:space="0" w:color="auto"/>
        <w:right w:val="none" w:sz="0" w:space="0" w:color="auto"/>
      </w:divBdr>
    </w:div>
    <w:div w:id="1036659006">
      <w:bodyDiv w:val="1"/>
      <w:marLeft w:val="0"/>
      <w:marRight w:val="0"/>
      <w:marTop w:val="0"/>
      <w:marBottom w:val="0"/>
      <w:divBdr>
        <w:top w:val="none" w:sz="0" w:space="0" w:color="auto"/>
        <w:left w:val="none" w:sz="0" w:space="0" w:color="auto"/>
        <w:bottom w:val="none" w:sz="0" w:space="0" w:color="auto"/>
        <w:right w:val="none" w:sz="0" w:space="0" w:color="auto"/>
      </w:divBdr>
    </w:div>
    <w:div w:id="1036664822">
      <w:bodyDiv w:val="1"/>
      <w:marLeft w:val="0"/>
      <w:marRight w:val="0"/>
      <w:marTop w:val="0"/>
      <w:marBottom w:val="0"/>
      <w:divBdr>
        <w:top w:val="none" w:sz="0" w:space="0" w:color="auto"/>
        <w:left w:val="none" w:sz="0" w:space="0" w:color="auto"/>
        <w:bottom w:val="none" w:sz="0" w:space="0" w:color="auto"/>
        <w:right w:val="none" w:sz="0" w:space="0" w:color="auto"/>
      </w:divBdr>
    </w:div>
    <w:div w:id="1037048036">
      <w:bodyDiv w:val="1"/>
      <w:marLeft w:val="0"/>
      <w:marRight w:val="0"/>
      <w:marTop w:val="0"/>
      <w:marBottom w:val="0"/>
      <w:divBdr>
        <w:top w:val="none" w:sz="0" w:space="0" w:color="auto"/>
        <w:left w:val="none" w:sz="0" w:space="0" w:color="auto"/>
        <w:bottom w:val="none" w:sz="0" w:space="0" w:color="auto"/>
        <w:right w:val="none" w:sz="0" w:space="0" w:color="auto"/>
      </w:divBdr>
    </w:div>
    <w:div w:id="1037270014">
      <w:bodyDiv w:val="1"/>
      <w:marLeft w:val="0"/>
      <w:marRight w:val="0"/>
      <w:marTop w:val="0"/>
      <w:marBottom w:val="0"/>
      <w:divBdr>
        <w:top w:val="none" w:sz="0" w:space="0" w:color="auto"/>
        <w:left w:val="none" w:sz="0" w:space="0" w:color="auto"/>
        <w:bottom w:val="none" w:sz="0" w:space="0" w:color="auto"/>
        <w:right w:val="none" w:sz="0" w:space="0" w:color="auto"/>
      </w:divBdr>
    </w:div>
    <w:div w:id="1037311106">
      <w:bodyDiv w:val="1"/>
      <w:marLeft w:val="0"/>
      <w:marRight w:val="0"/>
      <w:marTop w:val="0"/>
      <w:marBottom w:val="0"/>
      <w:divBdr>
        <w:top w:val="none" w:sz="0" w:space="0" w:color="auto"/>
        <w:left w:val="none" w:sz="0" w:space="0" w:color="auto"/>
        <w:bottom w:val="none" w:sz="0" w:space="0" w:color="auto"/>
        <w:right w:val="none" w:sz="0" w:space="0" w:color="auto"/>
      </w:divBdr>
    </w:div>
    <w:div w:id="1037318539">
      <w:bodyDiv w:val="1"/>
      <w:marLeft w:val="0"/>
      <w:marRight w:val="0"/>
      <w:marTop w:val="0"/>
      <w:marBottom w:val="0"/>
      <w:divBdr>
        <w:top w:val="none" w:sz="0" w:space="0" w:color="auto"/>
        <w:left w:val="none" w:sz="0" w:space="0" w:color="auto"/>
        <w:bottom w:val="none" w:sz="0" w:space="0" w:color="auto"/>
        <w:right w:val="none" w:sz="0" w:space="0" w:color="auto"/>
      </w:divBdr>
    </w:div>
    <w:div w:id="1037393540">
      <w:bodyDiv w:val="1"/>
      <w:marLeft w:val="0"/>
      <w:marRight w:val="0"/>
      <w:marTop w:val="0"/>
      <w:marBottom w:val="0"/>
      <w:divBdr>
        <w:top w:val="none" w:sz="0" w:space="0" w:color="auto"/>
        <w:left w:val="none" w:sz="0" w:space="0" w:color="auto"/>
        <w:bottom w:val="none" w:sz="0" w:space="0" w:color="auto"/>
        <w:right w:val="none" w:sz="0" w:space="0" w:color="auto"/>
      </w:divBdr>
    </w:div>
    <w:div w:id="1038353428">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628213">
      <w:bodyDiv w:val="1"/>
      <w:marLeft w:val="0"/>
      <w:marRight w:val="0"/>
      <w:marTop w:val="0"/>
      <w:marBottom w:val="0"/>
      <w:divBdr>
        <w:top w:val="none" w:sz="0" w:space="0" w:color="auto"/>
        <w:left w:val="none" w:sz="0" w:space="0" w:color="auto"/>
        <w:bottom w:val="none" w:sz="0" w:space="0" w:color="auto"/>
        <w:right w:val="none" w:sz="0" w:space="0" w:color="auto"/>
      </w:divBdr>
    </w:div>
    <w:div w:id="1038703443">
      <w:bodyDiv w:val="1"/>
      <w:marLeft w:val="0"/>
      <w:marRight w:val="0"/>
      <w:marTop w:val="0"/>
      <w:marBottom w:val="0"/>
      <w:divBdr>
        <w:top w:val="none" w:sz="0" w:space="0" w:color="auto"/>
        <w:left w:val="none" w:sz="0" w:space="0" w:color="auto"/>
        <w:bottom w:val="none" w:sz="0" w:space="0" w:color="auto"/>
        <w:right w:val="none" w:sz="0" w:space="0" w:color="auto"/>
      </w:divBdr>
    </w:div>
    <w:div w:id="1038704886">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814631">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126356">
      <w:bodyDiv w:val="1"/>
      <w:marLeft w:val="0"/>
      <w:marRight w:val="0"/>
      <w:marTop w:val="0"/>
      <w:marBottom w:val="0"/>
      <w:divBdr>
        <w:top w:val="none" w:sz="0" w:space="0" w:color="auto"/>
        <w:left w:val="none" w:sz="0" w:space="0" w:color="auto"/>
        <w:bottom w:val="none" w:sz="0" w:space="0" w:color="auto"/>
        <w:right w:val="none" w:sz="0" w:space="0" w:color="auto"/>
      </w:divBdr>
    </w:div>
    <w:div w:id="1040128191">
      <w:bodyDiv w:val="1"/>
      <w:marLeft w:val="0"/>
      <w:marRight w:val="0"/>
      <w:marTop w:val="0"/>
      <w:marBottom w:val="0"/>
      <w:divBdr>
        <w:top w:val="none" w:sz="0" w:space="0" w:color="auto"/>
        <w:left w:val="none" w:sz="0" w:space="0" w:color="auto"/>
        <w:bottom w:val="none" w:sz="0" w:space="0" w:color="auto"/>
        <w:right w:val="none" w:sz="0" w:space="0" w:color="auto"/>
      </w:divBdr>
    </w:div>
    <w:div w:id="1040134088">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477731">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671660">
      <w:bodyDiv w:val="1"/>
      <w:marLeft w:val="0"/>
      <w:marRight w:val="0"/>
      <w:marTop w:val="0"/>
      <w:marBottom w:val="0"/>
      <w:divBdr>
        <w:top w:val="none" w:sz="0" w:space="0" w:color="auto"/>
        <w:left w:val="none" w:sz="0" w:space="0" w:color="auto"/>
        <w:bottom w:val="none" w:sz="0" w:space="0" w:color="auto"/>
        <w:right w:val="none" w:sz="0" w:space="0" w:color="auto"/>
      </w:divBdr>
    </w:div>
    <w:div w:id="1040742976">
      <w:bodyDiv w:val="1"/>
      <w:marLeft w:val="0"/>
      <w:marRight w:val="0"/>
      <w:marTop w:val="0"/>
      <w:marBottom w:val="0"/>
      <w:divBdr>
        <w:top w:val="none" w:sz="0" w:space="0" w:color="auto"/>
        <w:left w:val="none" w:sz="0" w:space="0" w:color="auto"/>
        <w:bottom w:val="none" w:sz="0" w:space="0" w:color="auto"/>
        <w:right w:val="none" w:sz="0" w:space="0" w:color="auto"/>
      </w:divBdr>
    </w:div>
    <w:div w:id="1040861345">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130589">
      <w:bodyDiv w:val="1"/>
      <w:marLeft w:val="0"/>
      <w:marRight w:val="0"/>
      <w:marTop w:val="0"/>
      <w:marBottom w:val="0"/>
      <w:divBdr>
        <w:top w:val="none" w:sz="0" w:space="0" w:color="auto"/>
        <w:left w:val="none" w:sz="0" w:space="0" w:color="auto"/>
        <w:bottom w:val="none" w:sz="0" w:space="0" w:color="auto"/>
        <w:right w:val="none" w:sz="0" w:space="0" w:color="auto"/>
      </w:divBdr>
    </w:div>
    <w:div w:id="1041247459">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633181">
      <w:bodyDiv w:val="1"/>
      <w:marLeft w:val="0"/>
      <w:marRight w:val="0"/>
      <w:marTop w:val="0"/>
      <w:marBottom w:val="0"/>
      <w:divBdr>
        <w:top w:val="none" w:sz="0" w:space="0" w:color="auto"/>
        <w:left w:val="none" w:sz="0" w:space="0" w:color="auto"/>
        <w:bottom w:val="none" w:sz="0" w:space="0" w:color="auto"/>
        <w:right w:val="none" w:sz="0" w:space="0" w:color="auto"/>
      </w:divBdr>
    </w:div>
    <w:div w:id="1041634745">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1978441">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3217372">
      <w:bodyDiv w:val="1"/>
      <w:marLeft w:val="0"/>
      <w:marRight w:val="0"/>
      <w:marTop w:val="0"/>
      <w:marBottom w:val="0"/>
      <w:divBdr>
        <w:top w:val="none" w:sz="0" w:space="0" w:color="auto"/>
        <w:left w:val="none" w:sz="0" w:space="0" w:color="auto"/>
        <w:bottom w:val="none" w:sz="0" w:space="0" w:color="auto"/>
        <w:right w:val="none" w:sz="0" w:space="0" w:color="auto"/>
      </w:divBdr>
    </w:div>
    <w:div w:id="1043481306">
      <w:bodyDiv w:val="1"/>
      <w:marLeft w:val="0"/>
      <w:marRight w:val="0"/>
      <w:marTop w:val="0"/>
      <w:marBottom w:val="0"/>
      <w:divBdr>
        <w:top w:val="none" w:sz="0" w:space="0" w:color="auto"/>
        <w:left w:val="none" w:sz="0" w:space="0" w:color="auto"/>
        <w:bottom w:val="none" w:sz="0" w:space="0" w:color="auto"/>
        <w:right w:val="none" w:sz="0" w:space="0" w:color="auto"/>
      </w:divBdr>
    </w:div>
    <w:div w:id="1043603915">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745810">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525549">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224568">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203">
      <w:bodyDiv w:val="1"/>
      <w:marLeft w:val="0"/>
      <w:marRight w:val="0"/>
      <w:marTop w:val="0"/>
      <w:marBottom w:val="0"/>
      <w:divBdr>
        <w:top w:val="none" w:sz="0" w:space="0" w:color="auto"/>
        <w:left w:val="none" w:sz="0" w:space="0" w:color="auto"/>
        <w:bottom w:val="none" w:sz="0" w:space="0" w:color="auto"/>
        <w:right w:val="none" w:sz="0" w:space="0" w:color="auto"/>
      </w:divBdr>
    </w:div>
    <w:div w:id="1047685458">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43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533205">
      <w:bodyDiv w:val="1"/>
      <w:marLeft w:val="0"/>
      <w:marRight w:val="0"/>
      <w:marTop w:val="0"/>
      <w:marBottom w:val="0"/>
      <w:divBdr>
        <w:top w:val="none" w:sz="0" w:space="0" w:color="auto"/>
        <w:left w:val="none" w:sz="0" w:space="0" w:color="auto"/>
        <w:bottom w:val="none" w:sz="0" w:space="0" w:color="auto"/>
        <w:right w:val="none" w:sz="0" w:space="0" w:color="auto"/>
      </w:divBdr>
    </w:div>
    <w:div w:id="1048719263">
      <w:bodyDiv w:val="1"/>
      <w:marLeft w:val="0"/>
      <w:marRight w:val="0"/>
      <w:marTop w:val="0"/>
      <w:marBottom w:val="0"/>
      <w:divBdr>
        <w:top w:val="none" w:sz="0" w:space="0" w:color="auto"/>
        <w:left w:val="none" w:sz="0" w:space="0" w:color="auto"/>
        <w:bottom w:val="none" w:sz="0" w:space="0" w:color="auto"/>
        <w:right w:val="none" w:sz="0" w:space="0" w:color="auto"/>
      </w:divBdr>
    </w:div>
    <w:div w:id="1048794962">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8921839">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6996">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917476">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1812">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1344363">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422429">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727310">
      <w:bodyDiv w:val="1"/>
      <w:marLeft w:val="0"/>
      <w:marRight w:val="0"/>
      <w:marTop w:val="0"/>
      <w:marBottom w:val="0"/>
      <w:divBdr>
        <w:top w:val="none" w:sz="0" w:space="0" w:color="auto"/>
        <w:left w:val="none" w:sz="0" w:space="0" w:color="auto"/>
        <w:bottom w:val="none" w:sz="0" w:space="0" w:color="auto"/>
        <w:right w:val="none" w:sz="0" w:space="0" w:color="auto"/>
      </w:divBdr>
    </w:div>
    <w:div w:id="1051803856">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88842">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196141">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386795">
      <w:bodyDiv w:val="1"/>
      <w:marLeft w:val="0"/>
      <w:marRight w:val="0"/>
      <w:marTop w:val="0"/>
      <w:marBottom w:val="0"/>
      <w:divBdr>
        <w:top w:val="none" w:sz="0" w:space="0" w:color="auto"/>
        <w:left w:val="none" w:sz="0" w:space="0" w:color="auto"/>
        <w:bottom w:val="none" w:sz="0" w:space="0" w:color="auto"/>
        <w:right w:val="none" w:sz="0" w:space="0" w:color="auto"/>
      </w:divBdr>
    </w:div>
    <w:div w:id="1052773191">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237208">
      <w:bodyDiv w:val="1"/>
      <w:marLeft w:val="0"/>
      <w:marRight w:val="0"/>
      <w:marTop w:val="0"/>
      <w:marBottom w:val="0"/>
      <w:divBdr>
        <w:top w:val="none" w:sz="0" w:space="0" w:color="auto"/>
        <w:left w:val="none" w:sz="0" w:space="0" w:color="auto"/>
        <w:bottom w:val="none" w:sz="0" w:space="0" w:color="auto"/>
        <w:right w:val="none" w:sz="0" w:space="0" w:color="auto"/>
      </w:divBdr>
    </w:div>
    <w:div w:id="1053309623">
      <w:bodyDiv w:val="1"/>
      <w:marLeft w:val="0"/>
      <w:marRight w:val="0"/>
      <w:marTop w:val="0"/>
      <w:marBottom w:val="0"/>
      <w:divBdr>
        <w:top w:val="none" w:sz="0" w:space="0" w:color="auto"/>
        <w:left w:val="none" w:sz="0" w:space="0" w:color="auto"/>
        <w:bottom w:val="none" w:sz="0" w:space="0" w:color="auto"/>
        <w:right w:val="none" w:sz="0" w:space="0" w:color="auto"/>
      </w:divBdr>
    </w:div>
    <w:div w:id="1053427922">
      <w:bodyDiv w:val="1"/>
      <w:marLeft w:val="0"/>
      <w:marRight w:val="0"/>
      <w:marTop w:val="0"/>
      <w:marBottom w:val="0"/>
      <w:divBdr>
        <w:top w:val="none" w:sz="0" w:space="0" w:color="auto"/>
        <w:left w:val="none" w:sz="0" w:space="0" w:color="auto"/>
        <w:bottom w:val="none" w:sz="0" w:space="0" w:color="auto"/>
        <w:right w:val="none" w:sz="0" w:space="0" w:color="auto"/>
      </w:divBdr>
    </w:div>
    <w:div w:id="1053772478">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4235269">
      <w:bodyDiv w:val="1"/>
      <w:marLeft w:val="0"/>
      <w:marRight w:val="0"/>
      <w:marTop w:val="0"/>
      <w:marBottom w:val="0"/>
      <w:divBdr>
        <w:top w:val="none" w:sz="0" w:space="0" w:color="auto"/>
        <w:left w:val="none" w:sz="0" w:space="0" w:color="auto"/>
        <w:bottom w:val="none" w:sz="0" w:space="0" w:color="auto"/>
        <w:right w:val="none" w:sz="0" w:space="0" w:color="auto"/>
      </w:divBdr>
    </w:div>
    <w:div w:id="1055466702">
      <w:bodyDiv w:val="1"/>
      <w:marLeft w:val="0"/>
      <w:marRight w:val="0"/>
      <w:marTop w:val="0"/>
      <w:marBottom w:val="0"/>
      <w:divBdr>
        <w:top w:val="none" w:sz="0" w:space="0" w:color="auto"/>
        <w:left w:val="none" w:sz="0" w:space="0" w:color="auto"/>
        <w:bottom w:val="none" w:sz="0" w:space="0" w:color="auto"/>
        <w:right w:val="none" w:sz="0" w:space="0" w:color="auto"/>
      </w:divBdr>
    </w:div>
    <w:div w:id="1056126710">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6782311">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49642">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16745">
      <w:bodyDiv w:val="1"/>
      <w:marLeft w:val="0"/>
      <w:marRight w:val="0"/>
      <w:marTop w:val="0"/>
      <w:marBottom w:val="0"/>
      <w:divBdr>
        <w:top w:val="none" w:sz="0" w:space="0" w:color="auto"/>
        <w:left w:val="none" w:sz="0" w:space="0" w:color="auto"/>
        <w:bottom w:val="none" w:sz="0" w:space="0" w:color="auto"/>
        <w:right w:val="none" w:sz="0" w:space="0" w:color="auto"/>
      </w:divBdr>
    </w:div>
    <w:div w:id="1057361687">
      <w:bodyDiv w:val="1"/>
      <w:marLeft w:val="0"/>
      <w:marRight w:val="0"/>
      <w:marTop w:val="0"/>
      <w:marBottom w:val="0"/>
      <w:divBdr>
        <w:top w:val="none" w:sz="0" w:space="0" w:color="auto"/>
        <w:left w:val="none" w:sz="0" w:space="0" w:color="auto"/>
        <w:bottom w:val="none" w:sz="0" w:space="0" w:color="auto"/>
        <w:right w:val="none" w:sz="0" w:space="0" w:color="auto"/>
      </w:divBdr>
    </w:div>
    <w:div w:id="1057557768">
      <w:bodyDiv w:val="1"/>
      <w:marLeft w:val="0"/>
      <w:marRight w:val="0"/>
      <w:marTop w:val="0"/>
      <w:marBottom w:val="0"/>
      <w:divBdr>
        <w:top w:val="none" w:sz="0" w:space="0" w:color="auto"/>
        <w:left w:val="none" w:sz="0" w:space="0" w:color="auto"/>
        <w:bottom w:val="none" w:sz="0" w:space="0" w:color="auto"/>
        <w:right w:val="none" w:sz="0" w:space="0" w:color="auto"/>
      </w:divBdr>
    </w:div>
    <w:div w:id="1057582084">
      <w:bodyDiv w:val="1"/>
      <w:marLeft w:val="0"/>
      <w:marRight w:val="0"/>
      <w:marTop w:val="0"/>
      <w:marBottom w:val="0"/>
      <w:divBdr>
        <w:top w:val="none" w:sz="0" w:space="0" w:color="auto"/>
        <w:left w:val="none" w:sz="0" w:space="0" w:color="auto"/>
        <w:bottom w:val="none" w:sz="0" w:space="0" w:color="auto"/>
        <w:right w:val="none" w:sz="0" w:space="0" w:color="auto"/>
      </w:divBdr>
    </w:div>
    <w:div w:id="1058013944">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7712">
      <w:bodyDiv w:val="1"/>
      <w:marLeft w:val="0"/>
      <w:marRight w:val="0"/>
      <w:marTop w:val="0"/>
      <w:marBottom w:val="0"/>
      <w:divBdr>
        <w:top w:val="none" w:sz="0" w:space="0" w:color="auto"/>
        <w:left w:val="none" w:sz="0" w:space="0" w:color="auto"/>
        <w:bottom w:val="none" w:sz="0" w:space="0" w:color="auto"/>
        <w:right w:val="none" w:sz="0" w:space="0" w:color="auto"/>
      </w:divBdr>
    </w:div>
    <w:div w:id="1058430510">
      <w:bodyDiv w:val="1"/>
      <w:marLeft w:val="0"/>
      <w:marRight w:val="0"/>
      <w:marTop w:val="0"/>
      <w:marBottom w:val="0"/>
      <w:divBdr>
        <w:top w:val="none" w:sz="0" w:space="0" w:color="auto"/>
        <w:left w:val="none" w:sz="0" w:space="0" w:color="auto"/>
        <w:bottom w:val="none" w:sz="0" w:space="0" w:color="auto"/>
        <w:right w:val="none" w:sz="0" w:space="0" w:color="auto"/>
      </w:divBdr>
    </w:div>
    <w:div w:id="1058431728">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400852">
      <w:bodyDiv w:val="1"/>
      <w:marLeft w:val="0"/>
      <w:marRight w:val="0"/>
      <w:marTop w:val="0"/>
      <w:marBottom w:val="0"/>
      <w:divBdr>
        <w:top w:val="none" w:sz="0" w:space="0" w:color="auto"/>
        <w:left w:val="none" w:sz="0" w:space="0" w:color="auto"/>
        <w:bottom w:val="none" w:sz="0" w:space="0" w:color="auto"/>
        <w:right w:val="none" w:sz="0" w:space="0" w:color="auto"/>
      </w:divBdr>
    </w:div>
    <w:div w:id="1059741995">
      <w:bodyDiv w:val="1"/>
      <w:marLeft w:val="0"/>
      <w:marRight w:val="0"/>
      <w:marTop w:val="0"/>
      <w:marBottom w:val="0"/>
      <w:divBdr>
        <w:top w:val="none" w:sz="0" w:space="0" w:color="auto"/>
        <w:left w:val="none" w:sz="0" w:space="0" w:color="auto"/>
        <w:bottom w:val="none" w:sz="0" w:space="0" w:color="auto"/>
        <w:right w:val="none" w:sz="0" w:space="0" w:color="auto"/>
      </w:divBdr>
    </w:div>
    <w:div w:id="1059746265">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59865995">
      <w:bodyDiv w:val="1"/>
      <w:marLeft w:val="0"/>
      <w:marRight w:val="0"/>
      <w:marTop w:val="0"/>
      <w:marBottom w:val="0"/>
      <w:divBdr>
        <w:top w:val="none" w:sz="0" w:space="0" w:color="auto"/>
        <w:left w:val="none" w:sz="0" w:space="0" w:color="auto"/>
        <w:bottom w:val="none" w:sz="0" w:space="0" w:color="auto"/>
        <w:right w:val="none" w:sz="0" w:space="0" w:color="auto"/>
      </w:divBdr>
    </w:div>
    <w:div w:id="1059935059">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404976">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6573">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65993">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869778">
      <w:bodyDiv w:val="1"/>
      <w:marLeft w:val="0"/>
      <w:marRight w:val="0"/>
      <w:marTop w:val="0"/>
      <w:marBottom w:val="0"/>
      <w:divBdr>
        <w:top w:val="none" w:sz="0" w:space="0" w:color="auto"/>
        <w:left w:val="none" w:sz="0" w:space="0" w:color="auto"/>
        <w:bottom w:val="none" w:sz="0" w:space="0" w:color="auto"/>
        <w:right w:val="none" w:sz="0" w:space="0" w:color="auto"/>
      </w:divBdr>
    </w:div>
    <w:div w:id="1062942890">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597051">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985813">
      <w:bodyDiv w:val="1"/>
      <w:marLeft w:val="0"/>
      <w:marRight w:val="0"/>
      <w:marTop w:val="0"/>
      <w:marBottom w:val="0"/>
      <w:divBdr>
        <w:top w:val="none" w:sz="0" w:space="0" w:color="auto"/>
        <w:left w:val="none" w:sz="0" w:space="0" w:color="auto"/>
        <w:bottom w:val="none" w:sz="0" w:space="0" w:color="auto"/>
        <w:right w:val="none" w:sz="0" w:space="0" w:color="auto"/>
      </w:divBdr>
    </w:div>
    <w:div w:id="1064568981">
      <w:bodyDiv w:val="1"/>
      <w:marLeft w:val="0"/>
      <w:marRight w:val="0"/>
      <w:marTop w:val="0"/>
      <w:marBottom w:val="0"/>
      <w:divBdr>
        <w:top w:val="none" w:sz="0" w:space="0" w:color="auto"/>
        <w:left w:val="none" w:sz="0" w:space="0" w:color="auto"/>
        <w:bottom w:val="none" w:sz="0" w:space="0" w:color="auto"/>
        <w:right w:val="none" w:sz="0" w:space="0" w:color="auto"/>
      </w:divBdr>
    </w:div>
    <w:div w:id="1064720971">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38855">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764019">
      <w:bodyDiv w:val="1"/>
      <w:marLeft w:val="0"/>
      <w:marRight w:val="0"/>
      <w:marTop w:val="0"/>
      <w:marBottom w:val="0"/>
      <w:divBdr>
        <w:top w:val="none" w:sz="0" w:space="0" w:color="auto"/>
        <w:left w:val="none" w:sz="0" w:space="0" w:color="auto"/>
        <w:bottom w:val="none" w:sz="0" w:space="0" w:color="auto"/>
        <w:right w:val="none" w:sz="0" w:space="0" w:color="auto"/>
      </w:divBdr>
    </w:div>
    <w:div w:id="1065764397">
      <w:bodyDiv w:val="1"/>
      <w:marLeft w:val="0"/>
      <w:marRight w:val="0"/>
      <w:marTop w:val="0"/>
      <w:marBottom w:val="0"/>
      <w:divBdr>
        <w:top w:val="none" w:sz="0" w:space="0" w:color="auto"/>
        <w:left w:val="none" w:sz="0" w:space="0" w:color="auto"/>
        <w:bottom w:val="none" w:sz="0" w:space="0" w:color="auto"/>
        <w:right w:val="none" w:sz="0" w:space="0" w:color="auto"/>
      </w:divBdr>
    </w:div>
    <w:div w:id="1065835687">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2043">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487907">
      <w:bodyDiv w:val="1"/>
      <w:marLeft w:val="0"/>
      <w:marRight w:val="0"/>
      <w:marTop w:val="0"/>
      <w:marBottom w:val="0"/>
      <w:divBdr>
        <w:top w:val="none" w:sz="0" w:space="0" w:color="auto"/>
        <w:left w:val="none" w:sz="0" w:space="0" w:color="auto"/>
        <w:bottom w:val="none" w:sz="0" w:space="0" w:color="auto"/>
        <w:right w:val="none" w:sz="0" w:space="0" w:color="auto"/>
      </w:divBdr>
    </w:div>
    <w:div w:id="1066491705">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7146328">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454927">
      <w:bodyDiv w:val="1"/>
      <w:marLeft w:val="0"/>
      <w:marRight w:val="0"/>
      <w:marTop w:val="0"/>
      <w:marBottom w:val="0"/>
      <w:divBdr>
        <w:top w:val="none" w:sz="0" w:space="0" w:color="auto"/>
        <w:left w:val="none" w:sz="0" w:space="0" w:color="auto"/>
        <w:bottom w:val="none" w:sz="0" w:space="0" w:color="auto"/>
        <w:right w:val="none" w:sz="0" w:space="0" w:color="auto"/>
      </w:divBdr>
    </w:div>
    <w:div w:id="1067536153">
      <w:bodyDiv w:val="1"/>
      <w:marLeft w:val="0"/>
      <w:marRight w:val="0"/>
      <w:marTop w:val="0"/>
      <w:marBottom w:val="0"/>
      <w:divBdr>
        <w:top w:val="none" w:sz="0" w:space="0" w:color="auto"/>
        <w:left w:val="none" w:sz="0" w:space="0" w:color="auto"/>
        <w:bottom w:val="none" w:sz="0" w:space="0" w:color="auto"/>
        <w:right w:val="none" w:sz="0" w:space="0" w:color="auto"/>
      </w:divBdr>
    </w:div>
    <w:div w:id="1067916874">
      <w:bodyDiv w:val="1"/>
      <w:marLeft w:val="0"/>
      <w:marRight w:val="0"/>
      <w:marTop w:val="0"/>
      <w:marBottom w:val="0"/>
      <w:divBdr>
        <w:top w:val="none" w:sz="0" w:space="0" w:color="auto"/>
        <w:left w:val="none" w:sz="0" w:space="0" w:color="auto"/>
        <w:bottom w:val="none" w:sz="0" w:space="0" w:color="auto"/>
        <w:right w:val="none" w:sz="0" w:space="0" w:color="auto"/>
      </w:divBdr>
    </w:div>
    <w:div w:id="1068109495">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695806">
      <w:bodyDiv w:val="1"/>
      <w:marLeft w:val="0"/>
      <w:marRight w:val="0"/>
      <w:marTop w:val="0"/>
      <w:marBottom w:val="0"/>
      <w:divBdr>
        <w:top w:val="none" w:sz="0" w:space="0" w:color="auto"/>
        <w:left w:val="none" w:sz="0" w:space="0" w:color="auto"/>
        <w:bottom w:val="none" w:sz="0" w:space="0" w:color="auto"/>
        <w:right w:val="none" w:sz="0" w:space="0" w:color="auto"/>
      </w:divBdr>
    </w:div>
    <w:div w:id="1068961721">
      <w:bodyDiv w:val="1"/>
      <w:marLeft w:val="0"/>
      <w:marRight w:val="0"/>
      <w:marTop w:val="0"/>
      <w:marBottom w:val="0"/>
      <w:divBdr>
        <w:top w:val="none" w:sz="0" w:space="0" w:color="auto"/>
        <w:left w:val="none" w:sz="0" w:space="0" w:color="auto"/>
        <w:bottom w:val="none" w:sz="0" w:space="0" w:color="auto"/>
        <w:right w:val="none" w:sz="0" w:space="0" w:color="auto"/>
      </w:divBdr>
    </w:div>
    <w:div w:id="1069038986">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693348">
      <w:bodyDiv w:val="1"/>
      <w:marLeft w:val="0"/>
      <w:marRight w:val="0"/>
      <w:marTop w:val="0"/>
      <w:marBottom w:val="0"/>
      <w:divBdr>
        <w:top w:val="none" w:sz="0" w:space="0" w:color="auto"/>
        <w:left w:val="none" w:sz="0" w:space="0" w:color="auto"/>
        <w:bottom w:val="none" w:sz="0" w:space="0" w:color="auto"/>
        <w:right w:val="none" w:sz="0" w:space="0" w:color="auto"/>
      </w:divBdr>
    </w:div>
    <w:div w:id="1069763824">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10432">
      <w:bodyDiv w:val="1"/>
      <w:marLeft w:val="0"/>
      <w:marRight w:val="0"/>
      <w:marTop w:val="0"/>
      <w:marBottom w:val="0"/>
      <w:divBdr>
        <w:top w:val="none" w:sz="0" w:space="0" w:color="auto"/>
        <w:left w:val="none" w:sz="0" w:space="0" w:color="auto"/>
        <w:bottom w:val="none" w:sz="0" w:space="0" w:color="auto"/>
        <w:right w:val="none" w:sz="0" w:space="0" w:color="auto"/>
      </w:divBdr>
    </w:div>
    <w:div w:id="1069884960">
      <w:bodyDiv w:val="1"/>
      <w:marLeft w:val="0"/>
      <w:marRight w:val="0"/>
      <w:marTop w:val="0"/>
      <w:marBottom w:val="0"/>
      <w:divBdr>
        <w:top w:val="none" w:sz="0" w:space="0" w:color="auto"/>
        <w:left w:val="none" w:sz="0" w:space="0" w:color="auto"/>
        <w:bottom w:val="none" w:sz="0" w:space="0" w:color="auto"/>
        <w:right w:val="none" w:sz="0" w:space="0" w:color="auto"/>
      </w:divBdr>
    </w:div>
    <w:div w:id="1070152434">
      <w:bodyDiv w:val="1"/>
      <w:marLeft w:val="0"/>
      <w:marRight w:val="0"/>
      <w:marTop w:val="0"/>
      <w:marBottom w:val="0"/>
      <w:divBdr>
        <w:top w:val="none" w:sz="0" w:space="0" w:color="auto"/>
        <w:left w:val="none" w:sz="0" w:space="0" w:color="auto"/>
        <w:bottom w:val="none" w:sz="0" w:space="0" w:color="auto"/>
        <w:right w:val="none" w:sz="0" w:space="0" w:color="auto"/>
      </w:divBdr>
    </w:div>
    <w:div w:id="1070424819">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611186">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124091">
      <w:bodyDiv w:val="1"/>
      <w:marLeft w:val="0"/>
      <w:marRight w:val="0"/>
      <w:marTop w:val="0"/>
      <w:marBottom w:val="0"/>
      <w:divBdr>
        <w:top w:val="none" w:sz="0" w:space="0" w:color="auto"/>
        <w:left w:val="none" w:sz="0" w:space="0" w:color="auto"/>
        <w:bottom w:val="none" w:sz="0" w:space="0" w:color="auto"/>
        <w:right w:val="none" w:sz="0" w:space="0" w:color="auto"/>
      </w:divBdr>
    </w:div>
    <w:div w:id="1072192540">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50382">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314991">
      <w:bodyDiv w:val="1"/>
      <w:marLeft w:val="0"/>
      <w:marRight w:val="0"/>
      <w:marTop w:val="0"/>
      <w:marBottom w:val="0"/>
      <w:divBdr>
        <w:top w:val="none" w:sz="0" w:space="0" w:color="auto"/>
        <w:left w:val="none" w:sz="0" w:space="0" w:color="auto"/>
        <w:bottom w:val="none" w:sz="0" w:space="0" w:color="auto"/>
        <w:right w:val="none" w:sz="0" w:space="0" w:color="auto"/>
      </w:divBdr>
    </w:div>
    <w:div w:id="1073427674">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7680">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085841">
      <w:bodyDiv w:val="1"/>
      <w:marLeft w:val="0"/>
      <w:marRight w:val="0"/>
      <w:marTop w:val="0"/>
      <w:marBottom w:val="0"/>
      <w:divBdr>
        <w:top w:val="none" w:sz="0" w:space="0" w:color="auto"/>
        <w:left w:val="none" w:sz="0" w:space="0" w:color="auto"/>
        <w:bottom w:val="none" w:sz="0" w:space="0" w:color="auto"/>
        <w:right w:val="none" w:sz="0" w:space="0" w:color="auto"/>
      </w:divBdr>
    </w:div>
    <w:div w:id="1074161104">
      <w:bodyDiv w:val="1"/>
      <w:marLeft w:val="0"/>
      <w:marRight w:val="0"/>
      <w:marTop w:val="0"/>
      <w:marBottom w:val="0"/>
      <w:divBdr>
        <w:top w:val="none" w:sz="0" w:space="0" w:color="auto"/>
        <w:left w:val="none" w:sz="0" w:space="0" w:color="auto"/>
        <w:bottom w:val="none" w:sz="0" w:space="0" w:color="auto"/>
        <w:right w:val="none" w:sz="0" w:space="0" w:color="auto"/>
      </w:divBdr>
    </w:div>
    <w:div w:id="1074359531">
      <w:bodyDiv w:val="1"/>
      <w:marLeft w:val="0"/>
      <w:marRight w:val="0"/>
      <w:marTop w:val="0"/>
      <w:marBottom w:val="0"/>
      <w:divBdr>
        <w:top w:val="none" w:sz="0" w:space="0" w:color="auto"/>
        <w:left w:val="none" w:sz="0" w:space="0" w:color="auto"/>
        <w:bottom w:val="none" w:sz="0" w:space="0" w:color="auto"/>
        <w:right w:val="none" w:sz="0" w:space="0" w:color="auto"/>
      </w:divBdr>
    </w:div>
    <w:div w:id="1074549511">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62622">
      <w:bodyDiv w:val="1"/>
      <w:marLeft w:val="0"/>
      <w:marRight w:val="0"/>
      <w:marTop w:val="0"/>
      <w:marBottom w:val="0"/>
      <w:divBdr>
        <w:top w:val="none" w:sz="0" w:space="0" w:color="auto"/>
        <w:left w:val="none" w:sz="0" w:space="0" w:color="auto"/>
        <w:bottom w:val="none" w:sz="0" w:space="0" w:color="auto"/>
        <w:right w:val="none" w:sz="0" w:space="0" w:color="auto"/>
      </w:divBdr>
    </w:div>
    <w:div w:id="1074934874">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27433">
      <w:bodyDiv w:val="1"/>
      <w:marLeft w:val="0"/>
      <w:marRight w:val="0"/>
      <w:marTop w:val="0"/>
      <w:marBottom w:val="0"/>
      <w:divBdr>
        <w:top w:val="none" w:sz="0" w:space="0" w:color="auto"/>
        <w:left w:val="none" w:sz="0" w:space="0" w:color="auto"/>
        <w:bottom w:val="none" w:sz="0" w:space="0" w:color="auto"/>
        <w:right w:val="none" w:sz="0" w:space="0" w:color="auto"/>
      </w:divBdr>
    </w:div>
    <w:div w:id="1075468437">
      <w:bodyDiv w:val="1"/>
      <w:marLeft w:val="0"/>
      <w:marRight w:val="0"/>
      <w:marTop w:val="0"/>
      <w:marBottom w:val="0"/>
      <w:divBdr>
        <w:top w:val="none" w:sz="0" w:space="0" w:color="auto"/>
        <w:left w:val="none" w:sz="0" w:space="0" w:color="auto"/>
        <w:bottom w:val="none" w:sz="0" w:space="0" w:color="auto"/>
        <w:right w:val="none" w:sz="0" w:space="0" w:color="auto"/>
      </w:divBdr>
    </w:div>
    <w:div w:id="1075708408">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171097">
      <w:bodyDiv w:val="1"/>
      <w:marLeft w:val="0"/>
      <w:marRight w:val="0"/>
      <w:marTop w:val="0"/>
      <w:marBottom w:val="0"/>
      <w:divBdr>
        <w:top w:val="none" w:sz="0" w:space="0" w:color="auto"/>
        <w:left w:val="none" w:sz="0" w:space="0" w:color="auto"/>
        <w:bottom w:val="none" w:sz="0" w:space="0" w:color="auto"/>
        <w:right w:val="none" w:sz="0" w:space="0" w:color="auto"/>
      </w:divBdr>
    </w:div>
    <w:div w:id="1076395609">
      <w:bodyDiv w:val="1"/>
      <w:marLeft w:val="0"/>
      <w:marRight w:val="0"/>
      <w:marTop w:val="0"/>
      <w:marBottom w:val="0"/>
      <w:divBdr>
        <w:top w:val="none" w:sz="0" w:space="0" w:color="auto"/>
        <w:left w:val="none" w:sz="0" w:space="0" w:color="auto"/>
        <w:bottom w:val="none" w:sz="0" w:space="0" w:color="auto"/>
        <w:right w:val="none" w:sz="0" w:space="0" w:color="auto"/>
      </w:divBdr>
    </w:div>
    <w:div w:id="1076442468">
      <w:bodyDiv w:val="1"/>
      <w:marLeft w:val="0"/>
      <w:marRight w:val="0"/>
      <w:marTop w:val="0"/>
      <w:marBottom w:val="0"/>
      <w:divBdr>
        <w:top w:val="none" w:sz="0" w:space="0" w:color="auto"/>
        <w:left w:val="none" w:sz="0" w:space="0" w:color="auto"/>
        <w:bottom w:val="none" w:sz="0" w:space="0" w:color="auto"/>
        <w:right w:val="none" w:sz="0" w:space="0" w:color="auto"/>
      </w:divBdr>
    </w:div>
    <w:div w:id="1076635068">
      <w:bodyDiv w:val="1"/>
      <w:marLeft w:val="0"/>
      <w:marRight w:val="0"/>
      <w:marTop w:val="0"/>
      <w:marBottom w:val="0"/>
      <w:divBdr>
        <w:top w:val="none" w:sz="0" w:space="0" w:color="auto"/>
        <w:left w:val="none" w:sz="0" w:space="0" w:color="auto"/>
        <w:bottom w:val="none" w:sz="0" w:space="0" w:color="auto"/>
        <w:right w:val="none" w:sz="0" w:space="0" w:color="auto"/>
      </w:divBdr>
    </w:div>
    <w:div w:id="1076704949">
      <w:bodyDiv w:val="1"/>
      <w:marLeft w:val="0"/>
      <w:marRight w:val="0"/>
      <w:marTop w:val="0"/>
      <w:marBottom w:val="0"/>
      <w:divBdr>
        <w:top w:val="none" w:sz="0" w:space="0" w:color="auto"/>
        <w:left w:val="none" w:sz="0" w:space="0" w:color="auto"/>
        <w:bottom w:val="none" w:sz="0" w:space="0" w:color="auto"/>
        <w:right w:val="none" w:sz="0" w:space="0" w:color="auto"/>
      </w:divBdr>
    </w:div>
    <w:div w:id="1076898498">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483490">
      <w:bodyDiv w:val="1"/>
      <w:marLeft w:val="0"/>
      <w:marRight w:val="0"/>
      <w:marTop w:val="0"/>
      <w:marBottom w:val="0"/>
      <w:divBdr>
        <w:top w:val="none" w:sz="0" w:space="0" w:color="auto"/>
        <w:left w:val="none" w:sz="0" w:space="0" w:color="auto"/>
        <w:bottom w:val="none" w:sz="0" w:space="0" w:color="auto"/>
        <w:right w:val="none" w:sz="0" w:space="0" w:color="auto"/>
      </w:divBdr>
    </w:div>
    <w:div w:id="1077633811">
      <w:bodyDiv w:val="1"/>
      <w:marLeft w:val="0"/>
      <w:marRight w:val="0"/>
      <w:marTop w:val="0"/>
      <w:marBottom w:val="0"/>
      <w:divBdr>
        <w:top w:val="none" w:sz="0" w:space="0" w:color="auto"/>
        <w:left w:val="none" w:sz="0" w:space="0" w:color="auto"/>
        <w:bottom w:val="none" w:sz="0" w:space="0" w:color="auto"/>
        <w:right w:val="none" w:sz="0" w:space="0" w:color="auto"/>
      </w:divBdr>
    </w:div>
    <w:div w:id="1078019498">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407531">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594303">
      <w:bodyDiv w:val="1"/>
      <w:marLeft w:val="0"/>
      <w:marRight w:val="0"/>
      <w:marTop w:val="0"/>
      <w:marBottom w:val="0"/>
      <w:divBdr>
        <w:top w:val="none" w:sz="0" w:space="0" w:color="auto"/>
        <w:left w:val="none" w:sz="0" w:space="0" w:color="auto"/>
        <w:bottom w:val="none" w:sz="0" w:space="0" w:color="auto"/>
        <w:right w:val="none" w:sz="0" w:space="0" w:color="auto"/>
      </w:divBdr>
    </w:div>
    <w:div w:id="1078937189">
      <w:bodyDiv w:val="1"/>
      <w:marLeft w:val="0"/>
      <w:marRight w:val="0"/>
      <w:marTop w:val="0"/>
      <w:marBottom w:val="0"/>
      <w:divBdr>
        <w:top w:val="none" w:sz="0" w:space="0" w:color="auto"/>
        <w:left w:val="none" w:sz="0" w:space="0" w:color="auto"/>
        <w:bottom w:val="none" w:sz="0" w:space="0" w:color="auto"/>
        <w:right w:val="none" w:sz="0" w:space="0" w:color="auto"/>
      </w:divBdr>
    </w:div>
    <w:div w:id="1079325428">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520370">
      <w:bodyDiv w:val="1"/>
      <w:marLeft w:val="0"/>
      <w:marRight w:val="0"/>
      <w:marTop w:val="0"/>
      <w:marBottom w:val="0"/>
      <w:divBdr>
        <w:top w:val="none" w:sz="0" w:space="0" w:color="auto"/>
        <w:left w:val="none" w:sz="0" w:space="0" w:color="auto"/>
        <w:bottom w:val="none" w:sz="0" w:space="0" w:color="auto"/>
        <w:right w:val="none" w:sz="0" w:space="0" w:color="auto"/>
      </w:divBdr>
    </w:div>
    <w:div w:id="1079671742">
      <w:bodyDiv w:val="1"/>
      <w:marLeft w:val="0"/>
      <w:marRight w:val="0"/>
      <w:marTop w:val="0"/>
      <w:marBottom w:val="0"/>
      <w:divBdr>
        <w:top w:val="none" w:sz="0" w:space="0" w:color="auto"/>
        <w:left w:val="none" w:sz="0" w:space="0" w:color="auto"/>
        <w:bottom w:val="none" w:sz="0" w:space="0" w:color="auto"/>
        <w:right w:val="none" w:sz="0" w:space="0" w:color="auto"/>
      </w:divBdr>
    </w:div>
    <w:div w:id="1079786527">
      <w:bodyDiv w:val="1"/>
      <w:marLeft w:val="0"/>
      <w:marRight w:val="0"/>
      <w:marTop w:val="0"/>
      <w:marBottom w:val="0"/>
      <w:divBdr>
        <w:top w:val="none" w:sz="0" w:space="0" w:color="auto"/>
        <w:left w:val="none" w:sz="0" w:space="0" w:color="auto"/>
        <w:bottom w:val="none" w:sz="0" w:space="0" w:color="auto"/>
        <w:right w:val="none" w:sz="0" w:space="0" w:color="auto"/>
      </w:divBdr>
    </w:div>
    <w:div w:id="1079837166">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641345">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48089">
      <w:bodyDiv w:val="1"/>
      <w:marLeft w:val="0"/>
      <w:marRight w:val="0"/>
      <w:marTop w:val="0"/>
      <w:marBottom w:val="0"/>
      <w:divBdr>
        <w:top w:val="none" w:sz="0" w:space="0" w:color="auto"/>
        <w:left w:val="none" w:sz="0" w:space="0" w:color="auto"/>
        <w:bottom w:val="none" w:sz="0" w:space="0" w:color="auto"/>
        <w:right w:val="none" w:sz="0" w:space="0" w:color="auto"/>
      </w:divBdr>
    </w:div>
    <w:div w:id="1081367248">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383">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488648">
      <w:bodyDiv w:val="1"/>
      <w:marLeft w:val="0"/>
      <w:marRight w:val="0"/>
      <w:marTop w:val="0"/>
      <w:marBottom w:val="0"/>
      <w:divBdr>
        <w:top w:val="none" w:sz="0" w:space="0" w:color="auto"/>
        <w:left w:val="none" w:sz="0" w:space="0" w:color="auto"/>
        <w:bottom w:val="none" w:sz="0" w:space="0" w:color="auto"/>
        <w:right w:val="none" w:sz="0" w:space="0" w:color="auto"/>
      </w:divBdr>
    </w:div>
    <w:div w:id="1081492000">
      <w:bodyDiv w:val="1"/>
      <w:marLeft w:val="0"/>
      <w:marRight w:val="0"/>
      <w:marTop w:val="0"/>
      <w:marBottom w:val="0"/>
      <w:divBdr>
        <w:top w:val="none" w:sz="0" w:space="0" w:color="auto"/>
        <w:left w:val="none" w:sz="0" w:space="0" w:color="auto"/>
        <w:bottom w:val="none" w:sz="0" w:space="0" w:color="auto"/>
        <w:right w:val="none" w:sz="0" w:space="0" w:color="auto"/>
      </w:divBdr>
    </w:div>
    <w:div w:id="1081558764">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08345">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947672">
      <w:bodyDiv w:val="1"/>
      <w:marLeft w:val="0"/>
      <w:marRight w:val="0"/>
      <w:marTop w:val="0"/>
      <w:marBottom w:val="0"/>
      <w:divBdr>
        <w:top w:val="none" w:sz="0" w:space="0" w:color="auto"/>
        <w:left w:val="none" w:sz="0" w:space="0" w:color="auto"/>
        <w:bottom w:val="none" w:sz="0" w:space="0" w:color="auto"/>
        <w:right w:val="none" w:sz="0" w:space="0" w:color="auto"/>
      </w:divBdr>
    </w:div>
    <w:div w:id="1082947986">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651298">
      <w:bodyDiv w:val="1"/>
      <w:marLeft w:val="0"/>
      <w:marRight w:val="0"/>
      <w:marTop w:val="0"/>
      <w:marBottom w:val="0"/>
      <w:divBdr>
        <w:top w:val="none" w:sz="0" w:space="0" w:color="auto"/>
        <w:left w:val="none" w:sz="0" w:space="0" w:color="auto"/>
        <w:bottom w:val="none" w:sz="0" w:space="0" w:color="auto"/>
        <w:right w:val="none" w:sz="0" w:space="0" w:color="auto"/>
      </w:divBdr>
    </w:div>
    <w:div w:id="1083990094">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4914914">
      <w:bodyDiv w:val="1"/>
      <w:marLeft w:val="0"/>
      <w:marRight w:val="0"/>
      <w:marTop w:val="0"/>
      <w:marBottom w:val="0"/>
      <w:divBdr>
        <w:top w:val="none" w:sz="0" w:space="0" w:color="auto"/>
        <w:left w:val="none" w:sz="0" w:space="0" w:color="auto"/>
        <w:bottom w:val="none" w:sz="0" w:space="0" w:color="auto"/>
        <w:right w:val="none" w:sz="0" w:space="0" w:color="auto"/>
      </w:divBdr>
    </w:div>
    <w:div w:id="1084953481">
      <w:bodyDiv w:val="1"/>
      <w:marLeft w:val="0"/>
      <w:marRight w:val="0"/>
      <w:marTop w:val="0"/>
      <w:marBottom w:val="0"/>
      <w:divBdr>
        <w:top w:val="none" w:sz="0" w:space="0" w:color="auto"/>
        <w:left w:val="none" w:sz="0" w:space="0" w:color="auto"/>
        <w:bottom w:val="none" w:sz="0" w:space="0" w:color="auto"/>
        <w:right w:val="none" w:sz="0" w:space="0" w:color="auto"/>
      </w:divBdr>
    </w:div>
    <w:div w:id="1085227240">
      <w:bodyDiv w:val="1"/>
      <w:marLeft w:val="0"/>
      <w:marRight w:val="0"/>
      <w:marTop w:val="0"/>
      <w:marBottom w:val="0"/>
      <w:divBdr>
        <w:top w:val="none" w:sz="0" w:space="0" w:color="auto"/>
        <w:left w:val="none" w:sz="0" w:space="0" w:color="auto"/>
        <w:bottom w:val="none" w:sz="0" w:space="0" w:color="auto"/>
        <w:right w:val="none" w:sz="0" w:space="0" w:color="auto"/>
      </w:divBdr>
    </w:div>
    <w:div w:id="1086000050">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342042">
      <w:bodyDiv w:val="1"/>
      <w:marLeft w:val="0"/>
      <w:marRight w:val="0"/>
      <w:marTop w:val="0"/>
      <w:marBottom w:val="0"/>
      <w:divBdr>
        <w:top w:val="none" w:sz="0" w:space="0" w:color="auto"/>
        <w:left w:val="none" w:sz="0" w:space="0" w:color="auto"/>
        <w:bottom w:val="none" w:sz="0" w:space="0" w:color="auto"/>
        <w:right w:val="none" w:sz="0" w:space="0" w:color="auto"/>
      </w:divBdr>
    </w:div>
    <w:div w:id="1086347728">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9049">
      <w:bodyDiv w:val="1"/>
      <w:marLeft w:val="0"/>
      <w:marRight w:val="0"/>
      <w:marTop w:val="0"/>
      <w:marBottom w:val="0"/>
      <w:divBdr>
        <w:top w:val="none" w:sz="0" w:space="0" w:color="auto"/>
        <w:left w:val="none" w:sz="0" w:space="0" w:color="auto"/>
        <w:bottom w:val="none" w:sz="0" w:space="0" w:color="auto"/>
        <w:right w:val="none" w:sz="0" w:space="0" w:color="auto"/>
      </w:divBdr>
    </w:div>
    <w:div w:id="1086809260">
      <w:bodyDiv w:val="1"/>
      <w:marLeft w:val="0"/>
      <w:marRight w:val="0"/>
      <w:marTop w:val="0"/>
      <w:marBottom w:val="0"/>
      <w:divBdr>
        <w:top w:val="none" w:sz="0" w:space="0" w:color="auto"/>
        <w:left w:val="none" w:sz="0" w:space="0" w:color="auto"/>
        <w:bottom w:val="none" w:sz="0" w:space="0" w:color="auto"/>
        <w:right w:val="none" w:sz="0" w:space="0" w:color="auto"/>
      </w:divBdr>
    </w:div>
    <w:div w:id="1086809865">
      <w:bodyDiv w:val="1"/>
      <w:marLeft w:val="0"/>
      <w:marRight w:val="0"/>
      <w:marTop w:val="0"/>
      <w:marBottom w:val="0"/>
      <w:divBdr>
        <w:top w:val="none" w:sz="0" w:space="0" w:color="auto"/>
        <w:left w:val="none" w:sz="0" w:space="0" w:color="auto"/>
        <w:bottom w:val="none" w:sz="0" w:space="0" w:color="auto"/>
        <w:right w:val="none" w:sz="0" w:space="0" w:color="auto"/>
      </w:divBdr>
    </w:div>
    <w:div w:id="1087112536">
      <w:bodyDiv w:val="1"/>
      <w:marLeft w:val="0"/>
      <w:marRight w:val="0"/>
      <w:marTop w:val="0"/>
      <w:marBottom w:val="0"/>
      <w:divBdr>
        <w:top w:val="none" w:sz="0" w:space="0" w:color="auto"/>
        <w:left w:val="none" w:sz="0" w:space="0" w:color="auto"/>
        <w:bottom w:val="none" w:sz="0" w:space="0" w:color="auto"/>
        <w:right w:val="none" w:sz="0" w:space="0" w:color="auto"/>
      </w:divBdr>
    </w:div>
    <w:div w:id="1087308350">
      <w:bodyDiv w:val="1"/>
      <w:marLeft w:val="0"/>
      <w:marRight w:val="0"/>
      <w:marTop w:val="0"/>
      <w:marBottom w:val="0"/>
      <w:divBdr>
        <w:top w:val="none" w:sz="0" w:space="0" w:color="auto"/>
        <w:left w:val="none" w:sz="0" w:space="0" w:color="auto"/>
        <w:bottom w:val="none" w:sz="0" w:space="0" w:color="auto"/>
        <w:right w:val="none" w:sz="0" w:space="0" w:color="auto"/>
      </w:divBdr>
    </w:div>
    <w:div w:id="1087536561">
      <w:bodyDiv w:val="1"/>
      <w:marLeft w:val="0"/>
      <w:marRight w:val="0"/>
      <w:marTop w:val="0"/>
      <w:marBottom w:val="0"/>
      <w:divBdr>
        <w:top w:val="none" w:sz="0" w:space="0" w:color="auto"/>
        <w:left w:val="none" w:sz="0" w:space="0" w:color="auto"/>
        <w:bottom w:val="none" w:sz="0" w:space="0" w:color="auto"/>
        <w:right w:val="none" w:sz="0" w:space="0" w:color="auto"/>
      </w:divBdr>
    </w:div>
    <w:div w:id="1087843689">
      <w:bodyDiv w:val="1"/>
      <w:marLeft w:val="0"/>
      <w:marRight w:val="0"/>
      <w:marTop w:val="0"/>
      <w:marBottom w:val="0"/>
      <w:divBdr>
        <w:top w:val="none" w:sz="0" w:space="0" w:color="auto"/>
        <w:left w:val="none" w:sz="0" w:space="0" w:color="auto"/>
        <w:bottom w:val="none" w:sz="0" w:space="0" w:color="auto"/>
        <w:right w:val="none" w:sz="0" w:space="0" w:color="auto"/>
      </w:divBdr>
    </w:div>
    <w:div w:id="1088306992">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772596">
      <w:bodyDiv w:val="1"/>
      <w:marLeft w:val="0"/>
      <w:marRight w:val="0"/>
      <w:marTop w:val="0"/>
      <w:marBottom w:val="0"/>
      <w:divBdr>
        <w:top w:val="none" w:sz="0" w:space="0" w:color="auto"/>
        <w:left w:val="none" w:sz="0" w:space="0" w:color="auto"/>
        <w:bottom w:val="none" w:sz="0" w:space="0" w:color="auto"/>
        <w:right w:val="none" w:sz="0" w:space="0" w:color="auto"/>
      </w:divBdr>
    </w:div>
    <w:div w:id="1089040931">
      <w:bodyDiv w:val="1"/>
      <w:marLeft w:val="0"/>
      <w:marRight w:val="0"/>
      <w:marTop w:val="0"/>
      <w:marBottom w:val="0"/>
      <w:divBdr>
        <w:top w:val="none" w:sz="0" w:space="0" w:color="auto"/>
        <w:left w:val="none" w:sz="0" w:space="0" w:color="auto"/>
        <w:bottom w:val="none" w:sz="0" w:space="0" w:color="auto"/>
        <w:right w:val="none" w:sz="0" w:space="0" w:color="auto"/>
      </w:divBdr>
    </w:div>
    <w:div w:id="1089421717">
      <w:bodyDiv w:val="1"/>
      <w:marLeft w:val="0"/>
      <w:marRight w:val="0"/>
      <w:marTop w:val="0"/>
      <w:marBottom w:val="0"/>
      <w:divBdr>
        <w:top w:val="none" w:sz="0" w:space="0" w:color="auto"/>
        <w:left w:val="none" w:sz="0" w:space="0" w:color="auto"/>
        <w:bottom w:val="none" w:sz="0" w:space="0" w:color="auto"/>
        <w:right w:val="none" w:sz="0" w:space="0" w:color="auto"/>
      </w:divBdr>
    </w:div>
    <w:div w:id="1089891214">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471633">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783281">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0858508">
      <w:bodyDiv w:val="1"/>
      <w:marLeft w:val="0"/>
      <w:marRight w:val="0"/>
      <w:marTop w:val="0"/>
      <w:marBottom w:val="0"/>
      <w:divBdr>
        <w:top w:val="none" w:sz="0" w:space="0" w:color="auto"/>
        <w:left w:val="none" w:sz="0" w:space="0" w:color="auto"/>
        <w:bottom w:val="none" w:sz="0" w:space="0" w:color="auto"/>
        <w:right w:val="none" w:sz="0" w:space="0" w:color="auto"/>
      </w:divBdr>
    </w:div>
    <w:div w:id="1090934582">
      <w:bodyDiv w:val="1"/>
      <w:marLeft w:val="0"/>
      <w:marRight w:val="0"/>
      <w:marTop w:val="0"/>
      <w:marBottom w:val="0"/>
      <w:divBdr>
        <w:top w:val="none" w:sz="0" w:space="0" w:color="auto"/>
        <w:left w:val="none" w:sz="0" w:space="0" w:color="auto"/>
        <w:bottom w:val="none" w:sz="0" w:space="0" w:color="auto"/>
        <w:right w:val="none" w:sz="0" w:space="0" w:color="auto"/>
      </w:divBdr>
    </w:div>
    <w:div w:id="1091311935">
      <w:bodyDiv w:val="1"/>
      <w:marLeft w:val="0"/>
      <w:marRight w:val="0"/>
      <w:marTop w:val="0"/>
      <w:marBottom w:val="0"/>
      <w:divBdr>
        <w:top w:val="none" w:sz="0" w:space="0" w:color="auto"/>
        <w:left w:val="none" w:sz="0" w:space="0" w:color="auto"/>
        <w:bottom w:val="none" w:sz="0" w:space="0" w:color="auto"/>
        <w:right w:val="none" w:sz="0" w:space="0" w:color="auto"/>
      </w:divBdr>
    </w:div>
    <w:div w:id="1091463708">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897940">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509501">
      <w:bodyDiv w:val="1"/>
      <w:marLeft w:val="0"/>
      <w:marRight w:val="0"/>
      <w:marTop w:val="0"/>
      <w:marBottom w:val="0"/>
      <w:divBdr>
        <w:top w:val="none" w:sz="0" w:space="0" w:color="auto"/>
        <w:left w:val="none" w:sz="0" w:space="0" w:color="auto"/>
        <w:bottom w:val="none" w:sz="0" w:space="0" w:color="auto"/>
        <w:right w:val="none" w:sz="0" w:space="0" w:color="auto"/>
      </w:divBdr>
    </w:div>
    <w:div w:id="1092552994">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163215">
      <w:bodyDiv w:val="1"/>
      <w:marLeft w:val="0"/>
      <w:marRight w:val="0"/>
      <w:marTop w:val="0"/>
      <w:marBottom w:val="0"/>
      <w:divBdr>
        <w:top w:val="none" w:sz="0" w:space="0" w:color="auto"/>
        <w:left w:val="none" w:sz="0" w:space="0" w:color="auto"/>
        <w:bottom w:val="none" w:sz="0" w:space="0" w:color="auto"/>
        <w:right w:val="none" w:sz="0" w:space="0" w:color="auto"/>
      </w:divBdr>
    </w:div>
    <w:div w:id="1093208900">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4205875">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321804">
      <w:bodyDiv w:val="1"/>
      <w:marLeft w:val="0"/>
      <w:marRight w:val="0"/>
      <w:marTop w:val="0"/>
      <w:marBottom w:val="0"/>
      <w:divBdr>
        <w:top w:val="none" w:sz="0" w:space="0" w:color="auto"/>
        <w:left w:val="none" w:sz="0" w:space="0" w:color="auto"/>
        <w:bottom w:val="none" w:sz="0" w:space="0" w:color="auto"/>
        <w:right w:val="none" w:sz="0" w:space="0" w:color="auto"/>
      </w:divBdr>
    </w:div>
    <w:div w:id="1094473901">
      <w:bodyDiv w:val="1"/>
      <w:marLeft w:val="0"/>
      <w:marRight w:val="0"/>
      <w:marTop w:val="0"/>
      <w:marBottom w:val="0"/>
      <w:divBdr>
        <w:top w:val="none" w:sz="0" w:space="0" w:color="auto"/>
        <w:left w:val="none" w:sz="0" w:space="0" w:color="auto"/>
        <w:bottom w:val="none" w:sz="0" w:space="0" w:color="auto"/>
        <w:right w:val="none" w:sz="0" w:space="0" w:color="auto"/>
      </w:divBdr>
    </w:div>
    <w:div w:id="1094672856">
      <w:bodyDiv w:val="1"/>
      <w:marLeft w:val="0"/>
      <w:marRight w:val="0"/>
      <w:marTop w:val="0"/>
      <w:marBottom w:val="0"/>
      <w:divBdr>
        <w:top w:val="none" w:sz="0" w:space="0" w:color="auto"/>
        <w:left w:val="none" w:sz="0" w:space="0" w:color="auto"/>
        <w:bottom w:val="none" w:sz="0" w:space="0" w:color="auto"/>
        <w:right w:val="none" w:sz="0" w:space="0" w:color="auto"/>
      </w:divBdr>
    </w:div>
    <w:div w:id="1095248285">
      <w:bodyDiv w:val="1"/>
      <w:marLeft w:val="0"/>
      <w:marRight w:val="0"/>
      <w:marTop w:val="0"/>
      <w:marBottom w:val="0"/>
      <w:divBdr>
        <w:top w:val="none" w:sz="0" w:space="0" w:color="auto"/>
        <w:left w:val="none" w:sz="0" w:space="0" w:color="auto"/>
        <w:bottom w:val="none" w:sz="0" w:space="0" w:color="auto"/>
        <w:right w:val="none" w:sz="0" w:space="0" w:color="auto"/>
      </w:divBdr>
    </w:div>
    <w:div w:id="1095322624">
      <w:bodyDiv w:val="1"/>
      <w:marLeft w:val="0"/>
      <w:marRight w:val="0"/>
      <w:marTop w:val="0"/>
      <w:marBottom w:val="0"/>
      <w:divBdr>
        <w:top w:val="none" w:sz="0" w:space="0" w:color="auto"/>
        <w:left w:val="none" w:sz="0" w:space="0" w:color="auto"/>
        <w:bottom w:val="none" w:sz="0" w:space="0" w:color="auto"/>
        <w:right w:val="none" w:sz="0" w:space="0" w:color="auto"/>
      </w:divBdr>
    </w:div>
    <w:div w:id="1095516095">
      <w:bodyDiv w:val="1"/>
      <w:marLeft w:val="0"/>
      <w:marRight w:val="0"/>
      <w:marTop w:val="0"/>
      <w:marBottom w:val="0"/>
      <w:divBdr>
        <w:top w:val="none" w:sz="0" w:space="0" w:color="auto"/>
        <w:left w:val="none" w:sz="0" w:space="0" w:color="auto"/>
        <w:bottom w:val="none" w:sz="0" w:space="0" w:color="auto"/>
        <w:right w:val="none" w:sz="0" w:space="0" w:color="auto"/>
      </w:divBdr>
    </w:div>
    <w:div w:id="1095521216">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44986">
      <w:bodyDiv w:val="1"/>
      <w:marLeft w:val="0"/>
      <w:marRight w:val="0"/>
      <w:marTop w:val="0"/>
      <w:marBottom w:val="0"/>
      <w:divBdr>
        <w:top w:val="none" w:sz="0" w:space="0" w:color="auto"/>
        <w:left w:val="none" w:sz="0" w:space="0" w:color="auto"/>
        <w:bottom w:val="none" w:sz="0" w:space="0" w:color="auto"/>
        <w:right w:val="none" w:sz="0" w:space="0" w:color="auto"/>
      </w:divBdr>
    </w:div>
    <w:div w:id="1096557839">
      <w:bodyDiv w:val="1"/>
      <w:marLeft w:val="0"/>
      <w:marRight w:val="0"/>
      <w:marTop w:val="0"/>
      <w:marBottom w:val="0"/>
      <w:divBdr>
        <w:top w:val="none" w:sz="0" w:space="0" w:color="auto"/>
        <w:left w:val="none" w:sz="0" w:space="0" w:color="auto"/>
        <w:bottom w:val="none" w:sz="0" w:space="0" w:color="auto"/>
        <w:right w:val="none" w:sz="0" w:space="0" w:color="auto"/>
      </w:divBdr>
    </w:div>
    <w:div w:id="1096753105">
      <w:bodyDiv w:val="1"/>
      <w:marLeft w:val="0"/>
      <w:marRight w:val="0"/>
      <w:marTop w:val="0"/>
      <w:marBottom w:val="0"/>
      <w:divBdr>
        <w:top w:val="none" w:sz="0" w:space="0" w:color="auto"/>
        <w:left w:val="none" w:sz="0" w:space="0" w:color="auto"/>
        <w:bottom w:val="none" w:sz="0" w:space="0" w:color="auto"/>
        <w:right w:val="none" w:sz="0" w:space="0" w:color="auto"/>
      </w:divBdr>
    </w:div>
    <w:div w:id="109689988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099579">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067291">
      <w:bodyDiv w:val="1"/>
      <w:marLeft w:val="0"/>
      <w:marRight w:val="0"/>
      <w:marTop w:val="0"/>
      <w:marBottom w:val="0"/>
      <w:divBdr>
        <w:top w:val="none" w:sz="0" w:space="0" w:color="auto"/>
        <w:left w:val="none" w:sz="0" w:space="0" w:color="auto"/>
        <w:bottom w:val="none" w:sz="0" w:space="0" w:color="auto"/>
        <w:right w:val="none" w:sz="0" w:space="0" w:color="auto"/>
      </w:divBdr>
    </w:div>
    <w:div w:id="109813539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401754">
      <w:bodyDiv w:val="1"/>
      <w:marLeft w:val="0"/>
      <w:marRight w:val="0"/>
      <w:marTop w:val="0"/>
      <w:marBottom w:val="0"/>
      <w:divBdr>
        <w:top w:val="none" w:sz="0" w:space="0" w:color="auto"/>
        <w:left w:val="none" w:sz="0" w:space="0" w:color="auto"/>
        <w:bottom w:val="none" w:sz="0" w:space="0" w:color="auto"/>
        <w:right w:val="none" w:sz="0" w:space="0" w:color="auto"/>
      </w:divBdr>
    </w:div>
    <w:div w:id="109847926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599804">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791114">
      <w:bodyDiv w:val="1"/>
      <w:marLeft w:val="0"/>
      <w:marRight w:val="0"/>
      <w:marTop w:val="0"/>
      <w:marBottom w:val="0"/>
      <w:divBdr>
        <w:top w:val="none" w:sz="0" w:space="0" w:color="auto"/>
        <w:left w:val="none" w:sz="0" w:space="0" w:color="auto"/>
        <w:bottom w:val="none" w:sz="0" w:space="0" w:color="auto"/>
        <w:right w:val="none" w:sz="0" w:space="0" w:color="auto"/>
      </w:divBdr>
    </w:div>
    <w:div w:id="1099839552">
      <w:bodyDiv w:val="1"/>
      <w:marLeft w:val="0"/>
      <w:marRight w:val="0"/>
      <w:marTop w:val="0"/>
      <w:marBottom w:val="0"/>
      <w:divBdr>
        <w:top w:val="none" w:sz="0" w:space="0" w:color="auto"/>
        <w:left w:val="none" w:sz="0" w:space="0" w:color="auto"/>
        <w:bottom w:val="none" w:sz="0" w:space="0" w:color="auto"/>
        <w:right w:val="none" w:sz="0" w:space="0" w:color="auto"/>
      </w:divBdr>
    </w:div>
    <w:div w:id="1099906397">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179812">
      <w:bodyDiv w:val="1"/>
      <w:marLeft w:val="0"/>
      <w:marRight w:val="0"/>
      <w:marTop w:val="0"/>
      <w:marBottom w:val="0"/>
      <w:divBdr>
        <w:top w:val="none" w:sz="0" w:space="0" w:color="auto"/>
        <w:left w:val="none" w:sz="0" w:space="0" w:color="auto"/>
        <w:bottom w:val="none" w:sz="0" w:space="0" w:color="auto"/>
        <w:right w:val="none" w:sz="0" w:space="0" w:color="auto"/>
      </w:divBdr>
    </w:div>
    <w:div w:id="1100368841">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219204">
      <w:bodyDiv w:val="1"/>
      <w:marLeft w:val="0"/>
      <w:marRight w:val="0"/>
      <w:marTop w:val="0"/>
      <w:marBottom w:val="0"/>
      <w:divBdr>
        <w:top w:val="none" w:sz="0" w:space="0" w:color="auto"/>
        <w:left w:val="none" w:sz="0" w:space="0" w:color="auto"/>
        <w:bottom w:val="none" w:sz="0" w:space="0" w:color="auto"/>
        <w:right w:val="none" w:sz="0" w:space="0" w:color="auto"/>
      </w:divBdr>
    </w:div>
    <w:div w:id="1101410455">
      <w:bodyDiv w:val="1"/>
      <w:marLeft w:val="0"/>
      <w:marRight w:val="0"/>
      <w:marTop w:val="0"/>
      <w:marBottom w:val="0"/>
      <w:divBdr>
        <w:top w:val="none" w:sz="0" w:space="0" w:color="auto"/>
        <w:left w:val="none" w:sz="0" w:space="0" w:color="auto"/>
        <w:bottom w:val="none" w:sz="0" w:space="0" w:color="auto"/>
        <w:right w:val="none" w:sz="0" w:space="0" w:color="auto"/>
      </w:divBdr>
    </w:div>
    <w:div w:id="1101604965">
      <w:bodyDiv w:val="1"/>
      <w:marLeft w:val="0"/>
      <w:marRight w:val="0"/>
      <w:marTop w:val="0"/>
      <w:marBottom w:val="0"/>
      <w:divBdr>
        <w:top w:val="none" w:sz="0" w:space="0" w:color="auto"/>
        <w:left w:val="none" w:sz="0" w:space="0" w:color="auto"/>
        <w:bottom w:val="none" w:sz="0" w:space="0" w:color="auto"/>
        <w:right w:val="none" w:sz="0" w:space="0" w:color="auto"/>
      </w:divBdr>
    </w:div>
    <w:div w:id="1101755749">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190126">
      <w:bodyDiv w:val="1"/>
      <w:marLeft w:val="0"/>
      <w:marRight w:val="0"/>
      <w:marTop w:val="0"/>
      <w:marBottom w:val="0"/>
      <w:divBdr>
        <w:top w:val="none" w:sz="0" w:space="0" w:color="auto"/>
        <w:left w:val="none" w:sz="0" w:space="0" w:color="auto"/>
        <w:bottom w:val="none" w:sz="0" w:space="0" w:color="auto"/>
        <w:right w:val="none" w:sz="0" w:space="0" w:color="auto"/>
      </w:divBdr>
    </w:div>
    <w:div w:id="110264557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799694">
      <w:bodyDiv w:val="1"/>
      <w:marLeft w:val="0"/>
      <w:marRight w:val="0"/>
      <w:marTop w:val="0"/>
      <w:marBottom w:val="0"/>
      <w:divBdr>
        <w:top w:val="none" w:sz="0" w:space="0" w:color="auto"/>
        <w:left w:val="none" w:sz="0" w:space="0" w:color="auto"/>
        <w:bottom w:val="none" w:sz="0" w:space="0" w:color="auto"/>
        <w:right w:val="none" w:sz="0" w:space="0" w:color="auto"/>
      </w:divBdr>
    </w:div>
    <w:div w:id="1102845594">
      <w:bodyDiv w:val="1"/>
      <w:marLeft w:val="0"/>
      <w:marRight w:val="0"/>
      <w:marTop w:val="0"/>
      <w:marBottom w:val="0"/>
      <w:divBdr>
        <w:top w:val="none" w:sz="0" w:space="0" w:color="auto"/>
        <w:left w:val="none" w:sz="0" w:space="0" w:color="auto"/>
        <w:bottom w:val="none" w:sz="0" w:space="0" w:color="auto"/>
        <w:right w:val="none" w:sz="0" w:space="0" w:color="auto"/>
      </w:divBdr>
    </w:div>
    <w:div w:id="1103306743">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3960376">
      <w:bodyDiv w:val="1"/>
      <w:marLeft w:val="0"/>
      <w:marRight w:val="0"/>
      <w:marTop w:val="0"/>
      <w:marBottom w:val="0"/>
      <w:divBdr>
        <w:top w:val="none" w:sz="0" w:space="0" w:color="auto"/>
        <w:left w:val="none" w:sz="0" w:space="0" w:color="auto"/>
        <w:bottom w:val="none" w:sz="0" w:space="0" w:color="auto"/>
        <w:right w:val="none" w:sz="0" w:space="0" w:color="auto"/>
      </w:divBdr>
    </w:div>
    <w:div w:id="1103961372">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18627">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40935">
      <w:bodyDiv w:val="1"/>
      <w:marLeft w:val="0"/>
      <w:marRight w:val="0"/>
      <w:marTop w:val="0"/>
      <w:marBottom w:val="0"/>
      <w:divBdr>
        <w:top w:val="none" w:sz="0" w:space="0" w:color="auto"/>
        <w:left w:val="none" w:sz="0" w:space="0" w:color="auto"/>
        <w:bottom w:val="none" w:sz="0" w:space="0" w:color="auto"/>
        <w:right w:val="none" w:sz="0" w:space="0" w:color="auto"/>
      </w:divBdr>
    </w:div>
    <w:div w:id="1105613432">
      <w:bodyDiv w:val="1"/>
      <w:marLeft w:val="0"/>
      <w:marRight w:val="0"/>
      <w:marTop w:val="0"/>
      <w:marBottom w:val="0"/>
      <w:divBdr>
        <w:top w:val="none" w:sz="0" w:space="0" w:color="auto"/>
        <w:left w:val="none" w:sz="0" w:space="0" w:color="auto"/>
        <w:bottom w:val="none" w:sz="0" w:space="0" w:color="auto"/>
        <w:right w:val="none" w:sz="0" w:space="0" w:color="auto"/>
      </w:divBdr>
    </w:div>
    <w:div w:id="1105728317">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383779">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996364">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653624">
      <w:bodyDiv w:val="1"/>
      <w:marLeft w:val="0"/>
      <w:marRight w:val="0"/>
      <w:marTop w:val="0"/>
      <w:marBottom w:val="0"/>
      <w:divBdr>
        <w:top w:val="none" w:sz="0" w:space="0" w:color="auto"/>
        <w:left w:val="none" w:sz="0" w:space="0" w:color="auto"/>
        <w:bottom w:val="none" w:sz="0" w:space="0" w:color="auto"/>
        <w:right w:val="none" w:sz="0" w:space="0" w:color="auto"/>
      </w:divBdr>
    </w:div>
    <w:div w:id="1107850313">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307555">
      <w:bodyDiv w:val="1"/>
      <w:marLeft w:val="0"/>
      <w:marRight w:val="0"/>
      <w:marTop w:val="0"/>
      <w:marBottom w:val="0"/>
      <w:divBdr>
        <w:top w:val="none" w:sz="0" w:space="0" w:color="auto"/>
        <w:left w:val="none" w:sz="0" w:space="0" w:color="auto"/>
        <w:bottom w:val="none" w:sz="0" w:space="0" w:color="auto"/>
        <w:right w:val="none" w:sz="0" w:space="0" w:color="auto"/>
      </w:divBdr>
    </w:div>
    <w:div w:id="1108770545">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9396753">
      <w:bodyDiv w:val="1"/>
      <w:marLeft w:val="0"/>
      <w:marRight w:val="0"/>
      <w:marTop w:val="0"/>
      <w:marBottom w:val="0"/>
      <w:divBdr>
        <w:top w:val="none" w:sz="0" w:space="0" w:color="auto"/>
        <w:left w:val="none" w:sz="0" w:space="0" w:color="auto"/>
        <w:bottom w:val="none" w:sz="0" w:space="0" w:color="auto"/>
        <w:right w:val="none" w:sz="0" w:space="0" w:color="auto"/>
      </w:divBdr>
    </w:div>
    <w:div w:id="1109424639">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10509122">
      <w:bodyDiv w:val="1"/>
      <w:marLeft w:val="0"/>
      <w:marRight w:val="0"/>
      <w:marTop w:val="0"/>
      <w:marBottom w:val="0"/>
      <w:divBdr>
        <w:top w:val="none" w:sz="0" w:space="0" w:color="auto"/>
        <w:left w:val="none" w:sz="0" w:space="0" w:color="auto"/>
        <w:bottom w:val="none" w:sz="0" w:space="0" w:color="auto"/>
        <w:right w:val="none" w:sz="0" w:space="0" w:color="auto"/>
      </w:divBdr>
    </w:div>
    <w:div w:id="1110659254">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8209">
      <w:bodyDiv w:val="1"/>
      <w:marLeft w:val="0"/>
      <w:marRight w:val="0"/>
      <w:marTop w:val="0"/>
      <w:marBottom w:val="0"/>
      <w:divBdr>
        <w:top w:val="none" w:sz="0" w:space="0" w:color="auto"/>
        <w:left w:val="none" w:sz="0" w:space="0" w:color="auto"/>
        <w:bottom w:val="none" w:sz="0" w:space="0" w:color="auto"/>
        <w:right w:val="none" w:sz="0" w:space="0" w:color="auto"/>
      </w:divBdr>
    </w:div>
    <w:div w:id="1110860031">
      <w:bodyDiv w:val="1"/>
      <w:marLeft w:val="0"/>
      <w:marRight w:val="0"/>
      <w:marTop w:val="0"/>
      <w:marBottom w:val="0"/>
      <w:divBdr>
        <w:top w:val="none" w:sz="0" w:space="0" w:color="auto"/>
        <w:left w:val="none" w:sz="0" w:space="0" w:color="auto"/>
        <w:bottom w:val="none" w:sz="0" w:space="0" w:color="auto"/>
        <w:right w:val="none" w:sz="0" w:space="0" w:color="auto"/>
      </w:divBdr>
    </w:div>
    <w:div w:id="1110928450">
      <w:bodyDiv w:val="1"/>
      <w:marLeft w:val="0"/>
      <w:marRight w:val="0"/>
      <w:marTop w:val="0"/>
      <w:marBottom w:val="0"/>
      <w:divBdr>
        <w:top w:val="none" w:sz="0" w:space="0" w:color="auto"/>
        <w:left w:val="none" w:sz="0" w:space="0" w:color="auto"/>
        <w:bottom w:val="none" w:sz="0" w:space="0" w:color="auto"/>
        <w:right w:val="none" w:sz="0" w:space="0" w:color="auto"/>
      </w:divBdr>
    </w:div>
    <w:div w:id="1110929227">
      <w:bodyDiv w:val="1"/>
      <w:marLeft w:val="0"/>
      <w:marRight w:val="0"/>
      <w:marTop w:val="0"/>
      <w:marBottom w:val="0"/>
      <w:divBdr>
        <w:top w:val="none" w:sz="0" w:space="0" w:color="auto"/>
        <w:left w:val="none" w:sz="0" w:space="0" w:color="auto"/>
        <w:bottom w:val="none" w:sz="0" w:space="0" w:color="auto"/>
        <w:right w:val="none" w:sz="0" w:space="0" w:color="auto"/>
      </w:divBdr>
    </w:div>
    <w:div w:id="1110929305">
      <w:bodyDiv w:val="1"/>
      <w:marLeft w:val="0"/>
      <w:marRight w:val="0"/>
      <w:marTop w:val="0"/>
      <w:marBottom w:val="0"/>
      <w:divBdr>
        <w:top w:val="none" w:sz="0" w:space="0" w:color="auto"/>
        <w:left w:val="none" w:sz="0" w:space="0" w:color="auto"/>
        <w:bottom w:val="none" w:sz="0" w:space="0" w:color="auto"/>
        <w:right w:val="none" w:sz="0" w:space="0" w:color="auto"/>
      </w:divBdr>
    </w:div>
    <w:div w:id="1110978719">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247649">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3396">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361663">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626984">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504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936663">
      <w:bodyDiv w:val="1"/>
      <w:marLeft w:val="0"/>
      <w:marRight w:val="0"/>
      <w:marTop w:val="0"/>
      <w:marBottom w:val="0"/>
      <w:divBdr>
        <w:top w:val="none" w:sz="0" w:space="0" w:color="auto"/>
        <w:left w:val="none" w:sz="0" w:space="0" w:color="auto"/>
        <w:bottom w:val="none" w:sz="0" w:space="0" w:color="auto"/>
        <w:right w:val="none" w:sz="0" w:space="0" w:color="auto"/>
      </w:divBdr>
    </w:div>
    <w:div w:id="1113018755">
      <w:bodyDiv w:val="1"/>
      <w:marLeft w:val="0"/>
      <w:marRight w:val="0"/>
      <w:marTop w:val="0"/>
      <w:marBottom w:val="0"/>
      <w:divBdr>
        <w:top w:val="none" w:sz="0" w:space="0" w:color="auto"/>
        <w:left w:val="none" w:sz="0" w:space="0" w:color="auto"/>
        <w:bottom w:val="none" w:sz="0" w:space="0" w:color="auto"/>
        <w:right w:val="none" w:sz="0" w:space="0" w:color="auto"/>
      </w:divBdr>
    </w:div>
    <w:div w:id="1113089083">
      <w:bodyDiv w:val="1"/>
      <w:marLeft w:val="0"/>
      <w:marRight w:val="0"/>
      <w:marTop w:val="0"/>
      <w:marBottom w:val="0"/>
      <w:divBdr>
        <w:top w:val="none" w:sz="0" w:space="0" w:color="auto"/>
        <w:left w:val="none" w:sz="0" w:space="0" w:color="auto"/>
        <w:bottom w:val="none" w:sz="0" w:space="0" w:color="auto"/>
        <w:right w:val="none" w:sz="0" w:space="0" w:color="auto"/>
      </w:divBdr>
    </w:div>
    <w:div w:id="1113283376">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3869007">
      <w:bodyDiv w:val="1"/>
      <w:marLeft w:val="0"/>
      <w:marRight w:val="0"/>
      <w:marTop w:val="0"/>
      <w:marBottom w:val="0"/>
      <w:divBdr>
        <w:top w:val="none" w:sz="0" w:space="0" w:color="auto"/>
        <w:left w:val="none" w:sz="0" w:space="0" w:color="auto"/>
        <w:bottom w:val="none" w:sz="0" w:space="0" w:color="auto"/>
        <w:right w:val="none" w:sz="0" w:space="0" w:color="auto"/>
      </w:divBdr>
    </w:div>
    <w:div w:id="1114446232">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173314">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516063">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79540">
      <w:bodyDiv w:val="1"/>
      <w:marLeft w:val="0"/>
      <w:marRight w:val="0"/>
      <w:marTop w:val="0"/>
      <w:marBottom w:val="0"/>
      <w:divBdr>
        <w:top w:val="none" w:sz="0" w:space="0" w:color="auto"/>
        <w:left w:val="none" w:sz="0" w:space="0" w:color="auto"/>
        <w:bottom w:val="none" w:sz="0" w:space="0" w:color="auto"/>
        <w:right w:val="none" w:sz="0" w:space="0" w:color="auto"/>
      </w:divBdr>
    </w:div>
    <w:div w:id="1116027162">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4400">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7141407">
      <w:bodyDiv w:val="1"/>
      <w:marLeft w:val="0"/>
      <w:marRight w:val="0"/>
      <w:marTop w:val="0"/>
      <w:marBottom w:val="0"/>
      <w:divBdr>
        <w:top w:val="none" w:sz="0" w:space="0" w:color="auto"/>
        <w:left w:val="none" w:sz="0" w:space="0" w:color="auto"/>
        <w:bottom w:val="none" w:sz="0" w:space="0" w:color="auto"/>
        <w:right w:val="none" w:sz="0" w:space="0" w:color="auto"/>
      </w:divBdr>
    </w:div>
    <w:div w:id="1117212212">
      <w:bodyDiv w:val="1"/>
      <w:marLeft w:val="0"/>
      <w:marRight w:val="0"/>
      <w:marTop w:val="0"/>
      <w:marBottom w:val="0"/>
      <w:divBdr>
        <w:top w:val="none" w:sz="0" w:space="0" w:color="auto"/>
        <w:left w:val="none" w:sz="0" w:space="0" w:color="auto"/>
        <w:bottom w:val="none" w:sz="0" w:space="0" w:color="auto"/>
        <w:right w:val="none" w:sz="0" w:space="0" w:color="auto"/>
      </w:divBdr>
    </w:div>
    <w:div w:id="1117288768">
      <w:bodyDiv w:val="1"/>
      <w:marLeft w:val="0"/>
      <w:marRight w:val="0"/>
      <w:marTop w:val="0"/>
      <w:marBottom w:val="0"/>
      <w:divBdr>
        <w:top w:val="none" w:sz="0" w:space="0" w:color="auto"/>
        <w:left w:val="none" w:sz="0" w:space="0" w:color="auto"/>
        <w:bottom w:val="none" w:sz="0" w:space="0" w:color="auto"/>
        <w:right w:val="none" w:sz="0" w:space="0" w:color="auto"/>
      </w:divBdr>
    </w:div>
    <w:div w:id="1117455891">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719995">
      <w:bodyDiv w:val="1"/>
      <w:marLeft w:val="0"/>
      <w:marRight w:val="0"/>
      <w:marTop w:val="0"/>
      <w:marBottom w:val="0"/>
      <w:divBdr>
        <w:top w:val="none" w:sz="0" w:space="0" w:color="auto"/>
        <w:left w:val="none" w:sz="0" w:space="0" w:color="auto"/>
        <w:bottom w:val="none" w:sz="0" w:space="0" w:color="auto"/>
        <w:right w:val="none" w:sz="0" w:space="0" w:color="auto"/>
      </w:divBdr>
    </w:div>
    <w:div w:id="1117720828">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261638">
      <w:bodyDiv w:val="1"/>
      <w:marLeft w:val="0"/>
      <w:marRight w:val="0"/>
      <w:marTop w:val="0"/>
      <w:marBottom w:val="0"/>
      <w:divBdr>
        <w:top w:val="none" w:sz="0" w:space="0" w:color="auto"/>
        <w:left w:val="none" w:sz="0" w:space="0" w:color="auto"/>
        <w:bottom w:val="none" w:sz="0" w:space="0" w:color="auto"/>
        <w:right w:val="none" w:sz="0" w:space="0" w:color="auto"/>
      </w:divBdr>
    </w:div>
    <w:div w:id="1118449339">
      <w:bodyDiv w:val="1"/>
      <w:marLeft w:val="0"/>
      <w:marRight w:val="0"/>
      <w:marTop w:val="0"/>
      <w:marBottom w:val="0"/>
      <w:divBdr>
        <w:top w:val="none" w:sz="0" w:space="0" w:color="auto"/>
        <w:left w:val="none" w:sz="0" w:space="0" w:color="auto"/>
        <w:bottom w:val="none" w:sz="0" w:space="0" w:color="auto"/>
        <w:right w:val="none" w:sz="0" w:space="0" w:color="auto"/>
      </w:divBdr>
    </w:div>
    <w:div w:id="1118523790">
      <w:bodyDiv w:val="1"/>
      <w:marLeft w:val="0"/>
      <w:marRight w:val="0"/>
      <w:marTop w:val="0"/>
      <w:marBottom w:val="0"/>
      <w:divBdr>
        <w:top w:val="none" w:sz="0" w:space="0" w:color="auto"/>
        <w:left w:val="none" w:sz="0" w:space="0" w:color="auto"/>
        <w:bottom w:val="none" w:sz="0" w:space="0" w:color="auto"/>
        <w:right w:val="none" w:sz="0" w:space="0" w:color="auto"/>
      </w:divBdr>
    </w:div>
    <w:div w:id="1118914663">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25408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879921">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421864">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94508">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221412">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851">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411461">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335945">
      <w:bodyDiv w:val="1"/>
      <w:marLeft w:val="0"/>
      <w:marRight w:val="0"/>
      <w:marTop w:val="0"/>
      <w:marBottom w:val="0"/>
      <w:divBdr>
        <w:top w:val="none" w:sz="0" w:space="0" w:color="auto"/>
        <w:left w:val="none" w:sz="0" w:space="0" w:color="auto"/>
        <w:bottom w:val="none" w:sz="0" w:space="0" w:color="auto"/>
        <w:right w:val="none" w:sz="0" w:space="0" w:color="auto"/>
      </w:divBdr>
    </w:div>
    <w:div w:id="1122579367">
      <w:bodyDiv w:val="1"/>
      <w:marLeft w:val="0"/>
      <w:marRight w:val="0"/>
      <w:marTop w:val="0"/>
      <w:marBottom w:val="0"/>
      <w:divBdr>
        <w:top w:val="none" w:sz="0" w:space="0" w:color="auto"/>
        <w:left w:val="none" w:sz="0" w:space="0" w:color="auto"/>
        <w:bottom w:val="none" w:sz="0" w:space="0" w:color="auto"/>
        <w:right w:val="none" w:sz="0" w:space="0" w:color="auto"/>
      </w:divBdr>
    </w:div>
    <w:div w:id="1122646965">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112424">
      <w:bodyDiv w:val="1"/>
      <w:marLeft w:val="0"/>
      <w:marRight w:val="0"/>
      <w:marTop w:val="0"/>
      <w:marBottom w:val="0"/>
      <w:divBdr>
        <w:top w:val="none" w:sz="0" w:space="0" w:color="auto"/>
        <w:left w:val="none" w:sz="0" w:space="0" w:color="auto"/>
        <w:bottom w:val="none" w:sz="0" w:space="0" w:color="auto"/>
        <w:right w:val="none" w:sz="0" w:space="0" w:color="auto"/>
      </w:divBdr>
    </w:div>
    <w:div w:id="1123117578">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0699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9519">
      <w:bodyDiv w:val="1"/>
      <w:marLeft w:val="0"/>
      <w:marRight w:val="0"/>
      <w:marTop w:val="0"/>
      <w:marBottom w:val="0"/>
      <w:divBdr>
        <w:top w:val="none" w:sz="0" w:space="0" w:color="auto"/>
        <w:left w:val="none" w:sz="0" w:space="0" w:color="auto"/>
        <w:bottom w:val="none" w:sz="0" w:space="0" w:color="auto"/>
        <w:right w:val="none" w:sz="0" w:space="0" w:color="auto"/>
      </w:divBdr>
    </w:div>
    <w:div w:id="1124271351">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617393">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737337">
      <w:bodyDiv w:val="1"/>
      <w:marLeft w:val="0"/>
      <w:marRight w:val="0"/>
      <w:marTop w:val="0"/>
      <w:marBottom w:val="0"/>
      <w:divBdr>
        <w:top w:val="none" w:sz="0" w:space="0" w:color="auto"/>
        <w:left w:val="none" w:sz="0" w:space="0" w:color="auto"/>
        <w:bottom w:val="none" w:sz="0" w:space="0" w:color="auto"/>
        <w:right w:val="none" w:sz="0" w:space="0" w:color="auto"/>
      </w:divBdr>
    </w:div>
    <w:div w:id="1124739152">
      <w:bodyDiv w:val="1"/>
      <w:marLeft w:val="0"/>
      <w:marRight w:val="0"/>
      <w:marTop w:val="0"/>
      <w:marBottom w:val="0"/>
      <w:divBdr>
        <w:top w:val="none" w:sz="0" w:space="0" w:color="auto"/>
        <w:left w:val="none" w:sz="0" w:space="0" w:color="auto"/>
        <w:bottom w:val="none" w:sz="0" w:space="0" w:color="auto"/>
        <w:right w:val="none" w:sz="0" w:space="0" w:color="auto"/>
      </w:divBdr>
    </w:div>
    <w:div w:id="1125198715">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544280">
      <w:bodyDiv w:val="1"/>
      <w:marLeft w:val="0"/>
      <w:marRight w:val="0"/>
      <w:marTop w:val="0"/>
      <w:marBottom w:val="0"/>
      <w:divBdr>
        <w:top w:val="none" w:sz="0" w:space="0" w:color="auto"/>
        <w:left w:val="none" w:sz="0" w:space="0" w:color="auto"/>
        <w:bottom w:val="none" w:sz="0" w:space="0" w:color="auto"/>
        <w:right w:val="none" w:sz="0" w:space="0" w:color="auto"/>
      </w:divBdr>
    </w:div>
    <w:div w:id="1125581861">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781269">
      <w:bodyDiv w:val="1"/>
      <w:marLeft w:val="0"/>
      <w:marRight w:val="0"/>
      <w:marTop w:val="0"/>
      <w:marBottom w:val="0"/>
      <w:divBdr>
        <w:top w:val="none" w:sz="0" w:space="0" w:color="auto"/>
        <w:left w:val="none" w:sz="0" w:space="0" w:color="auto"/>
        <w:bottom w:val="none" w:sz="0" w:space="0" w:color="auto"/>
        <w:right w:val="none" w:sz="0" w:space="0" w:color="auto"/>
      </w:divBdr>
    </w:div>
    <w:div w:id="1126122240">
      <w:bodyDiv w:val="1"/>
      <w:marLeft w:val="0"/>
      <w:marRight w:val="0"/>
      <w:marTop w:val="0"/>
      <w:marBottom w:val="0"/>
      <w:divBdr>
        <w:top w:val="none" w:sz="0" w:space="0" w:color="auto"/>
        <w:left w:val="none" w:sz="0" w:space="0" w:color="auto"/>
        <w:bottom w:val="none" w:sz="0" w:space="0" w:color="auto"/>
        <w:right w:val="none" w:sz="0" w:space="0" w:color="auto"/>
      </w:divBdr>
    </w:div>
    <w:div w:id="1126125078">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579015">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7238084">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502506">
      <w:bodyDiv w:val="1"/>
      <w:marLeft w:val="0"/>
      <w:marRight w:val="0"/>
      <w:marTop w:val="0"/>
      <w:marBottom w:val="0"/>
      <w:divBdr>
        <w:top w:val="none" w:sz="0" w:space="0" w:color="auto"/>
        <w:left w:val="none" w:sz="0" w:space="0" w:color="auto"/>
        <w:bottom w:val="none" w:sz="0" w:space="0" w:color="auto"/>
        <w:right w:val="none" w:sz="0" w:space="0" w:color="auto"/>
      </w:divBdr>
    </w:div>
    <w:div w:id="1127549254">
      <w:bodyDiv w:val="1"/>
      <w:marLeft w:val="0"/>
      <w:marRight w:val="0"/>
      <w:marTop w:val="0"/>
      <w:marBottom w:val="0"/>
      <w:divBdr>
        <w:top w:val="none" w:sz="0" w:space="0" w:color="auto"/>
        <w:left w:val="none" w:sz="0" w:space="0" w:color="auto"/>
        <w:bottom w:val="none" w:sz="0" w:space="0" w:color="auto"/>
        <w:right w:val="none" w:sz="0" w:space="0" w:color="auto"/>
      </w:divBdr>
    </w:div>
    <w:div w:id="1128276135">
      <w:bodyDiv w:val="1"/>
      <w:marLeft w:val="0"/>
      <w:marRight w:val="0"/>
      <w:marTop w:val="0"/>
      <w:marBottom w:val="0"/>
      <w:divBdr>
        <w:top w:val="none" w:sz="0" w:space="0" w:color="auto"/>
        <w:left w:val="none" w:sz="0" w:space="0" w:color="auto"/>
        <w:bottom w:val="none" w:sz="0" w:space="0" w:color="auto"/>
        <w:right w:val="none" w:sz="0" w:space="0" w:color="auto"/>
      </w:divBdr>
    </w:div>
    <w:div w:id="112855310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124608">
      <w:bodyDiv w:val="1"/>
      <w:marLeft w:val="0"/>
      <w:marRight w:val="0"/>
      <w:marTop w:val="0"/>
      <w:marBottom w:val="0"/>
      <w:divBdr>
        <w:top w:val="none" w:sz="0" w:space="0" w:color="auto"/>
        <w:left w:val="none" w:sz="0" w:space="0" w:color="auto"/>
        <w:bottom w:val="none" w:sz="0" w:space="0" w:color="auto"/>
        <w:right w:val="none" w:sz="0" w:space="0" w:color="auto"/>
      </w:divBdr>
    </w:div>
    <w:div w:id="1129324248">
      <w:bodyDiv w:val="1"/>
      <w:marLeft w:val="0"/>
      <w:marRight w:val="0"/>
      <w:marTop w:val="0"/>
      <w:marBottom w:val="0"/>
      <w:divBdr>
        <w:top w:val="none" w:sz="0" w:space="0" w:color="auto"/>
        <w:left w:val="none" w:sz="0" w:space="0" w:color="auto"/>
        <w:bottom w:val="none" w:sz="0" w:space="0" w:color="auto"/>
        <w:right w:val="none" w:sz="0" w:space="0" w:color="auto"/>
      </w:divBdr>
    </w:div>
    <w:div w:id="1129471999">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247927">
      <w:bodyDiv w:val="1"/>
      <w:marLeft w:val="0"/>
      <w:marRight w:val="0"/>
      <w:marTop w:val="0"/>
      <w:marBottom w:val="0"/>
      <w:divBdr>
        <w:top w:val="none" w:sz="0" w:space="0" w:color="auto"/>
        <w:left w:val="none" w:sz="0" w:space="0" w:color="auto"/>
        <w:bottom w:val="none" w:sz="0" w:space="0" w:color="auto"/>
        <w:right w:val="none" w:sz="0" w:space="0" w:color="auto"/>
      </w:divBdr>
    </w:div>
    <w:div w:id="1130322187">
      <w:bodyDiv w:val="1"/>
      <w:marLeft w:val="0"/>
      <w:marRight w:val="0"/>
      <w:marTop w:val="0"/>
      <w:marBottom w:val="0"/>
      <w:divBdr>
        <w:top w:val="none" w:sz="0" w:space="0" w:color="auto"/>
        <w:left w:val="none" w:sz="0" w:space="0" w:color="auto"/>
        <w:bottom w:val="none" w:sz="0" w:space="0" w:color="auto"/>
        <w:right w:val="none" w:sz="0" w:space="0" w:color="auto"/>
      </w:divBdr>
    </w:div>
    <w:div w:id="1130512397">
      <w:bodyDiv w:val="1"/>
      <w:marLeft w:val="0"/>
      <w:marRight w:val="0"/>
      <w:marTop w:val="0"/>
      <w:marBottom w:val="0"/>
      <w:divBdr>
        <w:top w:val="none" w:sz="0" w:space="0" w:color="auto"/>
        <w:left w:val="none" w:sz="0" w:space="0" w:color="auto"/>
        <w:bottom w:val="none" w:sz="0" w:space="0" w:color="auto"/>
        <w:right w:val="none" w:sz="0" w:space="0" w:color="auto"/>
      </w:divBdr>
    </w:div>
    <w:div w:id="1131092063">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362092">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02321">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32677280">
      <w:bodyDiv w:val="1"/>
      <w:marLeft w:val="0"/>
      <w:marRight w:val="0"/>
      <w:marTop w:val="0"/>
      <w:marBottom w:val="0"/>
      <w:divBdr>
        <w:top w:val="none" w:sz="0" w:space="0" w:color="auto"/>
        <w:left w:val="none" w:sz="0" w:space="0" w:color="auto"/>
        <w:bottom w:val="none" w:sz="0" w:space="0" w:color="auto"/>
        <w:right w:val="none" w:sz="0" w:space="0" w:color="auto"/>
      </w:divBdr>
    </w:div>
    <w:div w:id="1132944919">
      <w:bodyDiv w:val="1"/>
      <w:marLeft w:val="0"/>
      <w:marRight w:val="0"/>
      <w:marTop w:val="0"/>
      <w:marBottom w:val="0"/>
      <w:divBdr>
        <w:top w:val="none" w:sz="0" w:space="0" w:color="auto"/>
        <w:left w:val="none" w:sz="0" w:space="0" w:color="auto"/>
        <w:bottom w:val="none" w:sz="0" w:space="0" w:color="auto"/>
        <w:right w:val="none" w:sz="0" w:space="0" w:color="auto"/>
      </w:divBdr>
    </w:div>
    <w:div w:id="1132946929">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211130">
      <w:bodyDiv w:val="1"/>
      <w:marLeft w:val="0"/>
      <w:marRight w:val="0"/>
      <w:marTop w:val="0"/>
      <w:marBottom w:val="0"/>
      <w:divBdr>
        <w:top w:val="none" w:sz="0" w:space="0" w:color="auto"/>
        <w:left w:val="none" w:sz="0" w:space="0" w:color="auto"/>
        <w:bottom w:val="none" w:sz="0" w:space="0" w:color="auto"/>
        <w:right w:val="none" w:sz="0" w:space="0" w:color="auto"/>
      </w:divBdr>
    </w:div>
    <w:div w:id="1133326112">
      <w:bodyDiv w:val="1"/>
      <w:marLeft w:val="0"/>
      <w:marRight w:val="0"/>
      <w:marTop w:val="0"/>
      <w:marBottom w:val="0"/>
      <w:divBdr>
        <w:top w:val="none" w:sz="0" w:space="0" w:color="auto"/>
        <w:left w:val="none" w:sz="0" w:space="0" w:color="auto"/>
        <w:bottom w:val="none" w:sz="0" w:space="0" w:color="auto"/>
        <w:right w:val="none" w:sz="0" w:space="0" w:color="auto"/>
      </w:divBdr>
    </w:div>
    <w:div w:id="1133329718">
      <w:bodyDiv w:val="1"/>
      <w:marLeft w:val="0"/>
      <w:marRight w:val="0"/>
      <w:marTop w:val="0"/>
      <w:marBottom w:val="0"/>
      <w:divBdr>
        <w:top w:val="none" w:sz="0" w:space="0" w:color="auto"/>
        <w:left w:val="none" w:sz="0" w:space="0" w:color="auto"/>
        <w:bottom w:val="none" w:sz="0" w:space="0" w:color="auto"/>
        <w:right w:val="none" w:sz="0" w:space="0" w:color="auto"/>
      </w:divBdr>
    </w:div>
    <w:div w:id="1133522965">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01625">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715056">
      <w:bodyDiv w:val="1"/>
      <w:marLeft w:val="0"/>
      <w:marRight w:val="0"/>
      <w:marTop w:val="0"/>
      <w:marBottom w:val="0"/>
      <w:divBdr>
        <w:top w:val="none" w:sz="0" w:space="0" w:color="auto"/>
        <w:left w:val="none" w:sz="0" w:space="0" w:color="auto"/>
        <w:bottom w:val="none" w:sz="0" w:space="0" w:color="auto"/>
        <w:right w:val="none" w:sz="0" w:space="0" w:color="auto"/>
      </w:divBdr>
    </w:div>
    <w:div w:id="1134710590">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4980801">
      <w:bodyDiv w:val="1"/>
      <w:marLeft w:val="0"/>
      <w:marRight w:val="0"/>
      <w:marTop w:val="0"/>
      <w:marBottom w:val="0"/>
      <w:divBdr>
        <w:top w:val="none" w:sz="0" w:space="0" w:color="auto"/>
        <w:left w:val="none" w:sz="0" w:space="0" w:color="auto"/>
        <w:bottom w:val="none" w:sz="0" w:space="0" w:color="auto"/>
        <w:right w:val="none" w:sz="0" w:space="0" w:color="auto"/>
      </w:divBdr>
    </w:div>
    <w:div w:id="1135099016">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0187">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610299">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830381">
      <w:bodyDiv w:val="1"/>
      <w:marLeft w:val="0"/>
      <w:marRight w:val="0"/>
      <w:marTop w:val="0"/>
      <w:marBottom w:val="0"/>
      <w:divBdr>
        <w:top w:val="none" w:sz="0" w:space="0" w:color="auto"/>
        <w:left w:val="none" w:sz="0" w:space="0" w:color="auto"/>
        <w:bottom w:val="none" w:sz="0" w:space="0" w:color="auto"/>
        <w:right w:val="none" w:sz="0" w:space="0" w:color="auto"/>
      </w:divBdr>
    </w:div>
    <w:div w:id="1135837105">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872586">
      <w:bodyDiv w:val="1"/>
      <w:marLeft w:val="0"/>
      <w:marRight w:val="0"/>
      <w:marTop w:val="0"/>
      <w:marBottom w:val="0"/>
      <w:divBdr>
        <w:top w:val="none" w:sz="0" w:space="0" w:color="auto"/>
        <w:left w:val="none" w:sz="0" w:space="0" w:color="auto"/>
        <w:bottom w:val="none" w:sz="0" w:space="0" w:color="auto"/>
        <w:right w:val="none" w:sz="0" w:space="0" w:color="auto"/>
      </w:divBdr>
    </w:div>
    <w:div w:id="1136873737">
      <w:bodyDiv w:val="1"/>
      <w:marLeft w:val="0"/>
      <w:marRight w:val="0"/>
      <w:marTop w:val="0"/>
      <w:marBottom w:val="0"/>
      <w:divBdr>
        <w:top w:val="none" w:sz="0" w:space="0" w:color="auto"/>
        <w:left w:val="none" w:sz="0" w:space="0" w:color="auto"/>
        <w:bottom w:val="none" w:sz="0" w:space="0" w:color="auto"/>
        <w:right w:val="none" w:sz="0" w:space="0" w:color="auto"/>
      </w:divBdr>
    </w:div>
    <w:div w:id="1136921122">
      <w:bodyDiv w:val="1"/>
      <w:marLeft w:val="0"/>
      <w:marRight w:val="0"/>
      <w:marTop w:val="0"/>
      <w:marBottom w:val="0"/>
      <w:divBdr>
        <w:top w:val="none" w:sz="0" w:space="0" w:color="auto"/>
        <w:left w:val="none" w:sz="0" w:space="0" w:color="auto"/>
        <w:bottom w:val="none" w:sz="0" w:space="0" w:color="auto"/>
        <w:right w:val="none" w:sz="0" w:space="0" w:color="auto"/>
      </w:divBdr>
    </w:div>
    <w:div w:id="1136989710">
      <w:bodyDiv w:val="1"/>
      <w:marLeft w:val="0"/>
      <w:marRight w:val="0"/>
      <w:marTop w:val="0"/>
      <w:marBottom w:val="0"/>
      <w:divBdr>
        <w:top w:val="none" w:sz="0" w:space="0" w:color="auto"/>
        <w:left w:val="none" w:sz="0" w:space="0" w:color="auto"/>
        <w:bottom w:val="none" w:sz="0" w:space="0" w:color="auto"/>
        <w:right w:val="none" w:sz="0" w:space="0" w:color="auto"/>
      </w:divBdr>
    </w:div>
    <w:div w:id="1137335924">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499697">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228759">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999918">
      <w:bodyDiv w:val="1"/>
      <w:marLeft w:val="0"/>
      <w:marRight w:val="0"/>
      <w:marTop w:val="0"/>
      <w:marBottom w:val="0"/>
      <w:divBdr>
        <w:top w:val="none" w:sz="0" w:space="0" w:color="auto"/>
        <w:left w:val="none" w:sz="0" w:space="0" w:color="auto"/>
        <w:bottom w:val="none" w:sz="0" w:space="0" w:color="auto"/>
        <w:right w:val="none" w:sz="0" w:space="0" w:color="auto"/>
      </w:divBdr>
    </w:div>
    <w:div w:id="1140148286">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466120">
      <w:bodyDiv w:val="1"/>
      <w:marLeft w:val="0"/>
      <w:marRight w:val="0"/>
      <w:marTop w:val="0"/>
      <w:marBottom w:val="0"/>
      <w:divBdr>
        <w:top w:val="none" w:sz="0" w:space="0" w:color="auto"/>
        <w:left w:val="none" w:sz="0" w:space="0" w:color="auto"/>
        <w:bottom w:val="none" w:sz="0" w:space="0" w:color="auto"/>
        <w:right w:val="none" w:sz="0" w:space="0" w:color="auto"/>
      </w:divBdr>
    </w:div>
    <w:div w:id="1140686659">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0806789">
      <w:bodyDiv w:val="1"/>
      <w:marLeft w:val="0"/>
      <w:marRight w:val="0"/>
      <w:marTop w:val="0"/>
      <w:marBottom w:val="0"/>
      <w:divBdr>
        <w:top w:val="none" w:sz="0" w:space="0" w:color="auto"/>
        <w:left w:val="none" w:sz="0" w:space="0" w:color="auto"/>
        <w:bottom w:val="none" w:sz="0" w:space="0" w:color="auto"/>
        <w:right w:val="none" w:sz="0" w:space="0" w:color="auto"/>
      </w:divBdr>
    </w:div>
    <w:div w:id="1140994611">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268774">
      <w:bodyDiv w:val="1"/>
      <w:marLeft w:val="0"/>
      <w:marRight w:val="0"/>
      <w:marTop w:val="0"/>
      <w:marBottom w:val="0"/>
      <w:divBdr>
        <w:top w:val="none" w:sz="0" w:space="0" w:color="auto"/>
        <w:left w:val="none" w:sz="0" w:space="0" w:color="auto"/>
        <w:bottom w:val="none" w:sz="0" w:space="0" w:color="auto"/>
        <w:right w:val="none" w:sz="0" w:space="0" w:color="auto"/>
      </w:divBdr>
    </w:div>
    <w:div w:id="1141309492">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463883">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121144">
      <w:bodyDiv w:val="1"/>
      <w:marLeft w:val="0"/>
      <w:marRight w:val="0"/>
      <w:marTop w:val="0"/>
      <w:marBottom w:val="0"/>
      <w:divBdr>
        <w:top w:val="none" w:sz="0" w:space="0" w:color="auto"/>
        <w:left w:val="none" w:sz="0" w:space="0" w:color="auto"/>
        <w:bottom w:val="none" w:sz="0" w:space="0" w:color="auto"/>
        <w:right w:val="none" w:sz="0" w:space="0" w:color="auto"/>
      </w:divBdr>
    </w:div>
    <w:div w:id="1142313613">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96455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842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473928">
      <w:bodyDiv w:val="1"/>
      <w:marLeft w:val="0"/>
      <w:marRight w:val="0"/>
      <w:marTop w:val="0"/>
      <w:marBottom w:val="0"/>
      <w:divBdr>
        <w:top w:val="none" w:sz="0" w:space="0" w:color="auto"/>
        <w:left w:val="none" w:sz="0" w:space="0" w:color="auto"/>
        <w:bottom w:val="none" w:sz="0" w:space="0" w:color="auto"/>
        <w:right w:val="none" w:sz="0" w:space="0" w:color="auto"/>
      </w:divBdr>
    </w:div>
    <w:div w:id="1143498096">
      <w:bodyDiv w:val="1"/>
      <w:marLeft w:val="0"/>
      <w:marRight w:val="0"/>
      <w:marTop w:val="0"/>
      <w:marBottom w:val="0"/>
      <w:divBdr>
        <w:top w:val="none" w:sz="0" w:space="0" w:color="auto"/>
        <w:left w:val="none" w:sz="0" w:space="0" w:color="auto"/>
        <w:bottom w:val="none" w:sz="0" w:space="0" w:color="auto"/>
        <w:right w:val="none" w:sz="0" w:space="0" w:color="auto"/>
      </w:divBdr>
    </w:div>
    <w:div w:id="1143503434">
      <w:bodyDiv w:val="1"/>
      <w:marLeft w:val="0"/>
      <w:marRight w:val="0"/>
      <w:marTop w:val="0"/>
      <w:marBottom w:val="0"/>
      <w:divBdr>
        <w:top w:val="none" w:sz="0" w:space="0" w:color="auto"/>
        <w:left w:val="none" w:sz="0" w:space="0" w:color="auto"/>
        <w:bottom w:val="none" w:sz="0" w:space="0" w:color="auto"/>
        <w:right w:val="none" w:sz="0" w:space="0" w:color="auto"/>
      </w:divBdr>
    </w:div>
    <w:div w:id="1143504853">
      <w:bodyDiv w:val="1"/>
      <w:marLeft w:val="0"/>
      <w:marRight w:val="0"/>
      <w:marTop w:val="0"/>
      <w:marBottom w:val="0"/>
      <w:divBdr>
        <w:top w:val="none" w:sz="0" w:space="0" w:color="auto"/>
        <w:left w:val="none" w:sz="0" w:space="0" w:color="auto"/>
        <w:bottom w:val="none" w:sz="0" w:space="0" w:color="auto"/>
        <w:right w:val="none" w:sz="0" w:space="0" w:color="auto"/>
      </w:divBdr>
    </w:div>
    <w:div w:id="1143697229">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546253">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618284">
      <w:bodyDiv w:val="1"/>
      <w:marLeft w:val="0"/>
      <w:marRight w:val="0"/>
      <w:marTop w:val="0"/>
      <w:marBottom w:val="0"/>
      <w:divBdr>
        <w:top w:val="none" w:sz="0" w:space="0" w:color="auto"/>
        <w:left w:val="none" w:sz="0" w:space="0" w:color="auto"/>
        <w:bottom w:val="none" w:sz="0" w:space="0" w:color="auto"/>
        <w:right w:val="none" w:sz="0" w:space="0" w:color="auto"/>
      </w:divBdr>
    </w:div>
    <w:div w:id="1145005940">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45153">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582227">
      <w:bodyDiv w:val="1"/>
      <w:marLeft w:val="0"/>
      <w:marRight w:val="0"/>
      <w:marTop w:val="0"/>
      <w:marBottom w:val="0"/>
      <w:divBdr>
        <w:top w:val="none" w:sz="0" w:space="0" w:color="auto"/>
        <w:left w:val="none" w:sz="0" w:space="0" w:color="auto"/>
        <w:bottom w:val="none" w:sz="0" w:space="0" w:color="auto"/>
        <w:right w:val="none" w:sz="0" w:space="0" w:color="auto"/>
      </w:divBdr>
    </w:div>
    <w:div w:id="1145732026">
      <w:bodyDiv w:val="1"/>
      <w:marLeft w:val="0"/>
      <w:marRight w:val="0"/>
      <w:marTop w:val="0"/>
      <w:marBottom w:val="0"/>
      <w:divBdr>
        <w:top w:val="none" w:sz="0" w:space="0" w:color="auto"/>
        <w:left w:val="none" w:sz="0" w:space="0" w:color="auto"/>
        <w:bottom w:val="none" w:sz="0" w:space="0" w:color="auto"/>
        <w:right w:val="none" w:sz="0" w:space="0" w:color="auto"/>
      </w:divBdr>
    </w:div>
    <w:div w:id="1145778670">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897926">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243391">
      <w:bodyDiv w:val="1"/>
      <w:marLeft w:val="0"/>
      <w:marRight w:val="0"/>
      <w:marTop w:val="0"/>
      <w:marBottom w:val="0"/>
      <w:divBdr>
        <w:top w:val="none" w:sz="0" w:space="0" w:color="auto"/>
        <w:left w:val="none" w:sz="0" w:space="0" w:color="auto"/>
        <w:bottom w:val="none" w:sz="0" w:space="0" w:color="auto"/>
        <w:right w:val="none" w:sz="0" w:space="0" w:color="auto"/>
      </w:divBdr>
    </w:div>
    <w:div w:id="1146434562">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700078">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162817">
      <w:bodyDiv w:val="1"/>
      <w:marLeft w:val="0"/>
      <w:marRight w:val="0"/>
      <w:marTop w:val="0"/>
      <w:marBottom w:val="0"/>
      <w:divBdr>
        <w:top w:val="none" w:sz="0" w:space="0" w:color="auto"/>
        <w:left w:val="none" w:sz="0" w:space="0" w:color="auto"/>
        <w:bottom w:val="none" w:sz="0" w:space="0" w:color="auto"/>
        <w:right w:val="none" w:sz="0" w:space="0" w:color="auto"/>
      </w:divBdr>
    </w:div>
    <w:div w:id="1147168679">
      <w:bodyDiv w:val="1"/>
      <w:marLeft w:val="0"/>
      <w:marRight w:val="0"/>
      <w:marTop w:val="0"/>
      <w:marBottom w:val="0"/>
      <w:divBdr>
        <w:top w:val="none" w:sz="0" w:space="0" w:color="auto"/>
        <w:left w:val="none" w:sz="0" w:space="0" w:color="auto"/>
        <w:bottom w:val="none" w:sz="0" w:space="0" w:color="auto"/>
        <w:right w:val="none" w:sz="0" w:space="0" w:color="auto"/>
      </w:divBdr>
    </w:div>
    <w:div w:id="1147478415">
      <w:bodyDiv w:val="1"/>
      <w:marLeft w:val="0"/>
      <w:marRight w:val="0"/>
      <w:marTop w:val="0"/>
      <w:marBottom w:val="0"/>
      <w:divBdr>
        <w:top w:val="none" w:sz="0" w:space="0" w:color="auto"/>
        <w:left w:val="none" w:sz="0" w:space="0" w:color="auto"/>
        <w:bottom w:val="none" w:sz="0" w:space="0" w:color="auto"/>
        <w:right w:val="none" w:sz="0" w:space="0" w:color="auto"/>
      </w:divBdr>
    </w:div>
    <w:div w:id="1147740996">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280282">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9052061">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176994">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706598">
      <w:bodyDiv w:val="1"/>
      <w:marLeft w:val="0"/>
      <w:marRight w:val="0"/>
      <w:marTop w:val="0"/>
      <w:marBottom w:val="0"/>
      <w:divBdr>
        <w:top w:val="none" w:sz="0" w:space="0" w:color="auto"/>
        <w:left w:val="none" w:sz="0" w:space="0" w:color="auto"/>
        <w:bottom w:val="none" w:sz="0" w:space="0" w:color="auto"/>
        <w:right w:val="none" w:sz="0" w:space="0" w:color="auto"/>
      </w:divBdr>
    </w:div>
    <w:div w:id="1149859701">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168572">
      <w:bodyDiv w:val="1"/>
      <w:marLeft w:val="0"/>
      <w:marRight w:val="0"/>
      <w:marTop w:val="0"/>
      <w:marBottom w:val="0"/>
      <w:divBdr>
        <w:top w:val="none" w:sz="0" w:space="0" w:color="auto"/>
        <w:left w:val="none" w:sz="0" w:space="0" w:color="auto"/>
        <w:bottom w:val="none" w:sz="0" w:space="0" w:color="auto"/>
        <w:right w:val="none" w:sz="0" w:space="0" w:color="auto"/>
      </w:divBdr>
    </w:div>
    <w:div w:id="1150441881">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712504">
      <w:bodyDiv w:val="1"/>
      <w:marLeft w:val="0"/>
      <w:marRight w:val="0"/>
      <w:marTop w:val="0"/>
      <w:marBottom w:val="0"/>
      <w:divBdr>
        <w:top w:val="none" w:sz="0" w:space="0" w:color="auto"/>
        <w:left w:val="none" w:sz="0" w:space="0" w:color="auto"/>
        <w:bottom w:val="none" w:sz="0" w:space="0" w:color="auto"/>
        <w:right w:val="none" w:sz="0" w:space="0" w:color="auto"/>
      </w:divBdr>
    </w:div>
    <w:div w:id="1150831438">
      <w:bodyDiv w:val="1"/>
      <w:marLeft w:val="0"/>
      <w:marRight w:val="0"/>
      <w:marTop w:val="0"/>
      <w:marBottom w:val="0"/>
      <w:divBdr>
        <w:top w:val="none" w:sz="0" w:space="0" w:color="auto"/>
        <w:left w:val="none" w:sz="0" w:space="0" w:color="auto"/>
        <w:bottom w:val="none" w:sz="0" w:space="0" w:color="auto"/>
        <w:right w:val="none" w:sz="0" w:space="0" w:color="auto"/>
      </w:divBdr>
    </w:div>
    <w:div w:id="1150973913">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170001">
      <w:bodyDiv w:val="1"/>
      <w:marLeft w:val="0"/>
      <w:marRight w:val="0"/>
      <w:marTop w:val="0"/>
      <w:marBottom w:val="0"/>
      <w:divBdr>
        <w:top w:val="none" w:sz="0" w:space="0" w:color="auto"/>
        <w:left w:val="none" w:sz="0" w:space="0" w:color="auto"/>
        <w:bottom w:val="none" w:sz="0" w:space="0" w:color="auto"/>
        <w:right w:val="none" w:sz="0" w:space="0" w:color="auto"/>
      </w:divBdr>
    </w:div>
    <w:div w:id="1151407501">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827403">
      <w:bodyDiv w:val="1"/>
      <w:marLeft w:val="0"/>
      <w:marRight w:val="0"/>
      <w:marTop w:val="0"/>
      <w:marBottom w:val="0"/>
      <w:divBdr>
        <w:top w:val="none" w:sz="0" w:space="0" w:color="auto"/>
        <w:left w:val="none" w:sz="0" w:space="0" w:color="auto"/>
        <w:bottom w:val="none" w:sz="0" w:space="0" w:color="auto"/>
        <w:right w:val="none" w:sz="0" w:space="0" w:color="auto"/>
      </w:divBdr>
    </w:div>
    <w:div w:id="1151869663">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3177123">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253192">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4223433">
      <w:bodyDiv w:val="1"/>
      <w:marLeft w:val="0"/>
      <w:marRight w:val="0"/>
      <w:marTop w:val="0"/>
      <w:marBottom w:val="0"/>
      <w:divBdr>
        <w:top w:val="none" w:sz="0" w:space="0" w:color="auto"/>
        <w:left w:val="none" w:sz="0" w:space="0" w:color="auto"/>
        <w:bottom w:val="none" w:sz="0" w:space="0" w:color="auto"/>
        <w:right w:val="none" w:sz="0" w:space="0" w:color="auto"/>
      </w:divBdr>
    </w:div>
    <w:div w:id="1154375100">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85796">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954436">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413597">
      <w:bodyDiv w:val="1"/>
      <w:marLeft w:val="0"/>
      <w:marRight w:val="0"/>
      <w:marTop w:val="0"/>
      <w:marBottom w:val="0"/>
      <w:divBdr>
        <w:top w:val="none" w:sz="0" w:space="0" w:color="auto"/>
        <w:left w:val="none" w:sz="0" w:space="0" w:color="auto"/>
        <w:bottom w:val="none" w:sz="0" w:space="0" w:color="auto"/>
        <w:right w:val="none" w:sz="0" w:space="0" w:color="auto"/>
      </w:divBdr>
    </w:div>
    <w:div w:id="1155415406">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487362">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8209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6209">
      <w:bodyDiv w:val="1"/>
      <w:marLeft w:val="0"/>
      <w:marRight w:val="0"/>
      <w:marTop w:val="0"/>
      <w:marBottom w:val="0"/>
      <w:divBdr>
        <w:top w:val="none" w:sz="0" w:space="0" w:color="auto"/>
        <w:left w:val="none" w:sz="0" w:space="0" w:color="auto"/>
        <w:bottom w:val="none" w:sz="0" w:space="0" w:color="auto"/>
        <w:right w:val="none" w:sz="0" w:space="0" w:color="auto"/>
      </w:divBdr>
    </w:div>
    <w:div w:id="1156261658">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531127">
      <w:bodyDiv w:val="1"/>
      <w:marLeft w:val="0"/>
      <w:marRight w:val="0"/>
      <w:marTop w:val="0"/>
      <w:marBottom w:val="0"/>
      <w:divBdr>
        <w:top w:val="none" w:sz="0" w:space="0" w:color="auto"/>
        <w:left w:val="none" w:sz="0" w:space="0" w:color="auto"/>
        <w:bottom w:val="none" w:sz="0" w:space="0" w:color="auto"/>
        <w:right w:val="none" w:sz="0" w:space="0" w:color="auto"/>
      </w:divBdr>
    </w:div>
    <w:div w:id="1156608125">
      <w:bodyDiv w:val="1"/>
      <w:marLeft w:val="0"/>
      <w:marRight w:val="0"/>
      <w:marTop w:val="0"/>
      <w:marBottom w:val="0"/>
      <w:divBdr>
        <w:top w:val="none" w:sz="0" w:space="0" w:color="auto"/>
        <w:left w:val="none" w:sz="0" w:space="0" w:color="auto"/>
        <w:bottom w:val="none" w:sz="0" w:space="0" w:color="auto"/>
        <w:right w:val="none" w:sz="0" w:space="0" w:color="auto"/>
      </w:divBdr>
    </w:div>
    <w:div w:id="1156645816">
      <w:bodyDiv w:val="1"/>
      <w:marLeft w:val="0"/>
      <w:marRight w:val="0"/>
      <w:marTop w:val="0"/>
      <w:marBottom w:val="0"/>
      <w:divBdr>
        <w:top w:val="none" w:sz="0" w:space="0" w:color="auto"/>
        <w:left w:val="none" w:sz="0" w:space="0" w:color="auto"/>
        <w:bottom w:val="none" w:sz="0" w:space="0" w:color="auto"/>
        <w:right w:val="none" w:sz="0" w:space="0" w:color="auto"/>
      </w:divBdr>
    </w:div>
    <w:div w:id="1156721526">
      <w:bodyDiv w:val="1"/>
      <w:marLeft w:val="0"/>
      <w:marRight w:val="0"/>
      <w:marTop w:val="0"/>
      <w:marBottom w:val="0"/>
      <w:divBdr>
        <w:top w:val="none" w:sz="0" w:space="0" w:color="auto"/>
        <w:left w:val="none" w:sz="0" w:space="0" w:color="auto"/>
        <w:bottom w:val="none" w:sz="0" w:space="0" w:color="auto"/>
        <w:right w:val="none" w:sz="0" w:space="0" w:color="auto"/>
      </w:divBdr>
    </w:div>
    <w:div w:id="1156804082">
      <w:bodyDiv w:val="1"/>
      <w:marLeft w:val="0"/>
      <w:marRight w:val="0"/>
      <w:marTop w:val="0"/>
      <w:marBottom w:val="0"/>
      <w:divBdr>
        <w:top w:val="none" w:sz="0" w:space="0" w:color="auto"/>
        <w:left w:val="none" w:sz="0" w:space="0" w:color="auto"/>
        <w:bottom w:val="none" w:sz="0" w:space="0" w:color="auto"/>
        <w:right w:val="none" w:sz="0" w:space="0" w:color="auto"/>
      </w:divBdr>
    </w:div>
    <w:div w:id="1157068851">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59507">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037784">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955507">
      <w:bodyDiv w:val="1"/>
      <w:marLeft w:val="0"/>
      <w:marRight w:val="0"/>
      <w:marTop w:val="0"/>
      <w:marBottom w:val="0"/>
      <w:divBdr>
        <w:top w:val="none" w:sz="0" w:space="0" w:color="auto"/>
        <w:left w:val="none" w:sz="0" w:space="0" w:color="auto"/>
        <w:bottom w:val="none" w:sz="0" w:space="0" w:color="auto"/>
        <w:right w:val="none" w:sz="0" w:space="0" w:color="auto"/>
      </w:divBdr>
    </w:div>
    <w:div w:id="1159033013">
      <w:bodyDiv w:val="1"/>
      <w:marLeft w:val="0"/>
      <w:marRight w:val="0"/>
      <w:marTop w:val="0"/>
      <w:marBottom w:val="0"/>
      <w:divBdr>
        <w:top w:val="none" w:sz="0" w:space="0" w:color="auto"/>
        <w:left w:val="none" w:sz="0" w:space="0" w:color="auto"/>
        <w:bottom w:val="none" w:sz="0" w:space="0" w:color="auto"/>
        <w:right w:val="none" w:sz="0" w:space="0" w:color="auto"/>
      </w:divBdr>
    </w:div>
    <w:div w:id="1159036607">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79717">
      <w:bodyDiv w:val="1"/>
      <w:marLeft w:val="0"/>
      <w:marRight w:val="0"/>
      <w:marTop w:val="0"/>
      <w:marBottom w:val="0"/>
      <w:divBdr>
        <w:top w:val="none" w:sz="0" w:space="0" w:color="auto"/>
        <w:left w:val="none" w:sz="0" w:space="0" w:color="auto"/>
        <w:bottom w:val="none" w:sz="0" w:space="0" w:color="auto"/>
        <w:right w:val="none" w:sz="0" w:space="0" w:color="auto"/>
      </w:divBdr>
    </w:div>
    <w:div w:id="1160081252">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274828">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55599">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162">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045602">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282496">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012148">
      <w:bodyDiv w:val="1"/>
      <w:marLeft w:val="0"/>
      <w:marRight w:val="0"/>
      <w:marTop w:val="0"/>
      <w:marBottom w:val="0"/>
      <w:divBdr>
        <w:top w:val="none" w:sz="0" w:space="0" w:color="auto"/>
        <w:left w:val="none" w:sz="0" w:space="0" w:color="auto"/>
        <w:bottom w:val="none" w:sz="0" w:space="0" w:color="auto"/>
        <w:right w:val="none" w:sz="0" w:space="0" w:color="auto"/>
      </w:divBdr>
    </w:div>
    <w:div w:id="1163205359">
      <w:bodyDiv w:val="1"/>
      <w:marLeft w:val="0"/>
      <w:marRight w:val="0"/>
      <w:marTop w:val="0"/>
      <w:marBottom w:val="0"/>
      <w:divBdr>
        <w:top w:val="none" w:sz="0" w:space="0" w:color="auto"/>
        <w:left w:val="none" w:sz="0" w:space="0" w:color="auto"/>
        <w:bottom w:val="none" w:sz="0" w:space="0" w:color="auto"/>
        <w:right w:val="none" w:sz="0" w:space="0" w:color="auto"/>
      </w:divBdr>
    </w:div>
    <w:div w:id="1163354460">
      <w:bodyDiv w:val="1"/>
      <w:marLeft w:val="0"/>
      <w:marRight w:val="0"/>
      <w:marTop w:val="0"/>
      <w:marBottom w:val="0"/>
      <w:divBdr>
        <w:top w:val="none" w:sz="0" w:space="0" w:color="auto"/>
        <w:left w:val="none" w:sz="0" w:space="0" w:color="auto"/>
        <w:bottom w:val="none" w:sz="0" w:space="0" w:color="auto"/>
        <w:right w:val="none" w:sz="0" w:space="0" w:color="auto"/>
      </w:divBdr>
    </w:div>
    <w:div w:id="1163473037">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39535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778279">
      <w:bodyDiv w:val="1"/>
      <w:marLeft w:val="0"/>
      <w:marRight w:val="0"/>
      <w:marTop w:val="0"/>
      <w:marBottom w:val="0"/>
      <w:divBdr>
        <w:top w:val="none" w:sz="0" w:space="0" w:color="auto"/>
        <w:left w:val="none" w:sz="0" w:space="0" w:color="auto"/>
        <w:bottom w:val="none" w:sz="0" w:space="0" w:color="auto"/>
        <w:right w:val="none" w:sz="0" w:space="0" w:color="auto"/>
      </w:divBdr>
    </w:div>
    <w:div w:id="1164783617">
      <w:bodyDiv w:val="1"/>
      <w:marLeft w:val="0"/>
      <w:marRight w:val="0"/>
      <w:marTop w:val="0"/>
      <w:marBottom w:val="0"/>
      <w:divBdr>
        <w:top w:val="none" w:sz="0" w:space="0" w:color="auto"/>
        <w:left w:val="none" w:sz="0" w:space="0" w:color="auto"/>
        <w:bottom w:val="none" w:sz="0" w:space="0" w:color="auto"/>
        <w:right w:val="none" w:sz="0" w:space="0" w:color="auto"/>
      </w:divBdr>
    </w:div>
    <w:div w:id="1165048684">
      <w:bodyDiv w:val="1"/>
      <w:marLeft w:val="0"/>
      <w:marRight w:val="0"/>
      <w:marTop w:val="0"/>
      <w:marBottom w:val="0"/>
      <w:divBdr>
        <w:top w:val="none" w:sz="0" w:space="0" w:color="auto"/>
        <w:left w:val="none" w:sz="0" w:space="0" w:color="auto"/>
        <w:bottom w:val="none" w:sz="0" w:space="0" w:color="auto"/>
        <w:right w:val="none" w:sz="0" w:space="0" w:color="auto"/>
      </w:divBdr>
    </w:div>
    <w:div w:id="1165122116">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628471">
      <w:bodyDiv w:val="1"/>
      <w:marLeft w:val="0"/>
      <w:marRight w:val="0"/>
      <w:marTop w:val="0"/>
      <w:marBottom w:val="0"/>
      <w:divBdr>
        <w:top w:val="none" w:sz="0" w:space="0" w:color="auto"/>
        <w:left w:val="none" w:sz="0" w:space="0" w:color="auto"/>
        <w:bottom w:val="none" w:sz="0" w:space="0" w:color="auto"/>
        <w:right w:val="none" w:sz="0" w:space="0" w:color="auto"/>
      </w:divBdr>
    </w:div>
    <w:div w:id="1165633466">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239076">
      <w:bodyDiv w:val="1"/>
      <w:marLeft w:val="0"/>
      <w:marRight w:val="0"/>
      <w:marTop w:val="0"/>
      <w:marBottom w:val="0"/>
      <w:divBdr>
        <w:top w:val="none" w:sz="0" w:space="0" w:color="auto"/>
        <w:left w:val="none" w:sz="0" w:space="0" w:color="auto"/>
        <w:bottom w:val="none" w:sz="0" w:space="0" w:color="auto"/>
        <w:right w:val="none" w:sz="0" w:space="0" w:color="auto"/>
      </w:divBdr>
    </w:div>
    <w:div w:id="1166361233">
      <w:bodyDiv w:val="1"/>
      <w:marLeft w:val="0"/>
      <w:marRight w:val="0"/>
      <w:marTop w:val="0"/>
      <w:marBottom w:val="0"/>
      <w:divBdr>
        <w:top w:val="none" w:sz="0" w:space="0" w:color="auto"/>
        <w:left w:val="none" w:sz="0" w:space="0" w:color="auto"/>
        <w:bottom w:val="none" w:sz="0" w:space="0" w:color="auto"/>
        <w:right w:val="none" w:sz="0" w:space="0" w:color="auto"/>
      </w:divBdr>
    </w:div>
    <w:div w:id="1166483193">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209553">
      <w:bodyDiv w:val="1"/>
      <w:marLeft w:val="0"/>
      <w:marRight w:val="0"/>
      <w:marTop w:val="0"/>
      <w:marBottom w:val="0"/>
      <w:divBdr>
        <w:top w:val="none" w:sz="0" w:space="0" w:color="auto"/>
        <w:left w:val="none" w:sz="0" w:space="0" w:color="auto"/>
        <w:bottom w:val="none" w:sz="0" w:space="0" w:color="auto"/>
        <w:right w:val="none" w:sz="0" w:space="0" w:color="auto"/>
      </w:divBdr>
    </w:div>
    <w:div w:id="1167214268">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7794288">
      <w:bodyDiv w:val="1"/>
      <w:marLeft w:val="0"/>
      <w:marRight w:val="0"/>
      <w:marTop w:val="0"/>
      <w:marBottom w:val="0"/>
      <w:divBdr>
        <w:top w:val="none" w:sz="0" w:space="0" w:color="auto"/>
        <w:left w:val="none" w:sz="0" w:space="0" w:color="auto"/>
        <w:bottom w:val="none" w:sz="0" w:space="0" w:color="auto"/>
        <w:right w:val="none" w:sz="0" w:space="0" w:color="auto"/>
      </w:divBdr>
    </w:div>
    <w:div w:id="1167986052">
      <w:bodyDiv w:val="1"/>
      <w:marLeft w:val="0"/>
      <w:marRight w:val="0"/>
      <w:marTop w:val="0"/>
      <w:marBottom w:val="0"/>
      <w:divBdr>
        <w:top w:val="none" w:sz="0" w:space="0" w:color="auto"/>
        <w:left w:val="none" w:sz="0" w:space="0" w:color="auto"/>
        <w:bottom w:val="none" w:sz="0" w:space="0" w:color="auto"/>
        <w:right w:val="none" w:sz="0" w:space="0" w:color="auto"/>
      </w:divBdr>
    </w:div>
    <w:div w:id="1168134085">
      <w:bodyDiv w:val="1"/>
      <w:marLeft w:val="0"/>
      <w:marRight w:val="0"/>
      <w:marTop w:val="0"/>
      <w:marBottom w:val="0"/>
      <w:divBdr>
        <w:top w:val="none" w:sz="0" w:space="0" w:color="auto"/>
        <w:left w:val="none" w:sz="0" w:space="0" w:color="auto"/>
        <w:bottom w:val="none" w:sz="0" w:space="0" w:color="auto"/>
        <w:right w:val="none" w:sz="0" w:space="0" w:color="auto"/>
      </w:divBdr>
    </w:div>
    <w:div w:id="1168911654">
      <w:bodyDiv w:val="1"/>
      <w:marLeft w:val="0"/>
      <w:marRight w:val="0"/>
      <w:marTop w:val="0"/>
      <w:marBottom w:val="0"/>
      <w:divBdr>
        <w:top w:val="none" w:sz="0" w:space="0" w:color="auto"/>
        <w:left w:val="none" w:sz="0" w:space="0" w:color="auto"/>
        <w:bottom w:val="none" w:sz="0" w:space="0" w:color="auto"/>
        <w:right w:val="none" w:sz="0" w:space="0" w:color="auto"/>
      </w:divBdr>
    </w:div>
    <w:div w:id="1169128572">
      <w:bodyDiv w:val="1"/>
      <w:marLeft w:val="0"/>
      <w:marRight w:val="0"/>
      <w:marTop w:val="0"/>
      <w:marBottom w:val="0"/>
      <w:divBdr>
        <w:top w:val="none" w:sz="0" w:space="0" w:color="auto"/>
        <w:left w:val="none" w:sz="0" w:space="0" w:color="auto"/>
        <w:bottom w:val="none" w:sz="0" w:space="0" w:color="auto"/>
        <w:right w:val="none" w:sz="0" w:space="0" w:color="auto"/>
      </w:divBdr>
    </w:div>
    <w:div w:id="1169128625">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442963">
      <w:bodyDiv w:val="1"/>
      <w:marLeft w:val="0"/>
      <w:marRight w:val="0"/>
      <w:marTop w:val="0"/>
      <w:marBottom w:val="0"/>
      <w:divBdr>
        <w:top w:val="none" w:sz="0" w:space="0" w:color="auto"/>
        <w:left w:val="none" w:sz="0" w:space="0" w:color="auto"/>
        <w:bottom w:val="none" w:sz="0" w:space="0" w:color="auto"/>
        <w:right w:val="none" w:sz="0" w:space="0" w:color="auto"/>
      </w:divBdr>
    </w:div>
    <w:div w:id="1169560425">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831759">
      <w:bodyDiv w:val="1"/>
      <w:marLeft w:val="0"/>
      <w:marRight w:val="0"/>
      <w:marTop w:val="0"/>
      <w:marBottom w:val="0"/>
      <w:divBdr>
        <w:top w:val="none" w:sz="0" w:space="0" w:color="auto"/>
        <w:left w:val="none" w:sz="0" w:space="0" w:color="auto"/>
        <w:bottom w:val="none" w:sz="0" w:space="0" w:color="auto"/>
        <w:right w:val="none" w:sz="0" w:space="0" w:color="auto"/>
      </w:divBdr>
    </w:div>
    <w:div w:id="1169952161">
      <w:bodyDiv w:val="1"/>
      <w:marLeft w:val="0"/>
      <w:marRight w:val="0"/>
      <w:marTop w:val="0"/>
      <w:marBottom w:val="0"/>
      <w:divBdr>
        <w:top w:val="none" w:sz="0" w:space="0" w:color="auto"/>
        <w:left w:val="none" w:sz="0" w:space="0" w:color="auto"/>
        <w:bottom w:val="none" w:sz="0" w:space="0" w:color="auto"/>
        <w:right w:val="none" w:sz="0" w:space="0" w:color="auto"/>
      </w:divBdr>
    </w:div>
    <w:div w:id="1170482624">
      <w:bodyDiv w:val="1"/>
      <w:marLeft w:val="0"/>
      <w:marRight w:val="0"/>
      <w:marTop w:val="0"/>
      <w:marBottom w:val="0"/>
      <w:divBdr>
        <w:top w:val="none" w:sz="0" w:space="0" w:color="auto"/>
        <w:left w:val="none" w:sz="0" w:space="0" w:color="auto"/>
        <w:bottom w:val="none" w:sz="0" w:space="0" w:color="auto"/>
        <w:right w:val="none" w:sz="0" w:space="0" w:color="auto"/>
      </w:divBdr>
    </w:div>
    <w:div w:id="1170490799">
      <w:bodyDiv w:val="1"/>
      <w:marLeft w:val="0"/>
      <w:marRight w:val="0"/>
      <w:marTop w:val="0"/>
      <w:marBottom w:val="0"/>
      <w:divBdr>
        <w:top w:val="none" w:sz="0" w:space="0" w:color="auto"/>
        <w:left w:val="none" w:sz="0" w:space="0" w:color="auto"/>
        <w:bottom w:val="none" w:sz="0" w:space="0" w:color="auto"/>
        <w:right w:val="none" w:sz="0" w:space="0" w:color="auto"/>
      </w:divBdr>
    </w:div>
    <w:div w:id="1171020635">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21002">
      <w:bodyDiv w:val="1"/>
      <w:marLeft w:val="0"/>
      <w:marRight w:val="0"/>
      <w:marTop w:val="0"/>
      <w:marBottom w:val="0"/>
      <w:divBdr>
        <w:top w:val="none" w:sz="0" w:space="0" w:color="auto"/>
        <w:left w:val="none" w:sz="0" w:space="0" w:color="auto"/>
        <w:bottom w:val="none" w:sz="0" w:space="0" w:color="auto"/>
        <w:right w:val="none" w:sz="0" w:space="0" w:color="auto"/>
      </w:divBdr>
    </w:div>
    <w:div w:id="1171330092">
      <w:bodyDiv w:val="1"/>
      <w:marLeft w:val="0"/>
      <w:marRight w:val="0"/>
      <w:marTop w:val="0"/>
      <w:marBottom w:val="0"/>
      <w:divBdr>
        <w:top w:val="none" w:sz="0" w:space="0" w:color="auto"/>
        <w:left w:val="none" w:sz="0" w:space="0" w:color="auto"/>
        <w:bottom w:val="none" w:sz="0" w:space="0" w:color="auto"/>
        <w:right w:val="none" w:sz="0" w:space="0" w:color="auto"/>
      </w:divBdr>
    </w:div>
    <w:div w:id="1171529206">
      <w:bodyDiv w:val="1"/>
      <w:marLeft w:val="0"/>
      <w:marRight w:val="0"/>
      <w:marTop w:val="0"/>
      <w:marBottom w:val="0"/>
      <w:divBdr>
        <w:top w:val="none" w:sz="0" w:space="0" w:color="auto"/>
        <w:left w:val="none" w:sz="0" w:space="0" w:color="auto"/>
        <w:bottom w:val="none" w:sz="0" w:space="0" w:color="auto"/>
        <w:right w:val="none" w:sz="0" w:space="0" w:color="auto"/>
      </w:divBdr>
    </w:div>
    <w:div w:id="1171917817">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447141">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723261">
      <w:bodyDiv w:val="1"/>
      <w:marLeft w:val="0"/>
      <w:marRight w:val="0"/>
      <w:marTop w:val="0"/>
      <w:marBottom w:val="0"/>
      <w:divBdr>
        <w:top w:val="none" w:sz="0" w:space="0" w:color="auto"/>
        <w:left w:val="none" w:sz="0" w:space="0" w:color="auto"/>
        <w:bottom w:val="none" w:sz="0" w:space="0" w:color="auto"/>
        <w:right w:val="none" w:sz="0" w:space="0" w:color="auto"/>
      </w:divBdr>
    </w:div>
    <w:div w:id="1172911976">
      <w:bodyDiv w:val="1"/>
      <w:marLeft w:val="0"/>
      <w:marRight w:val="0"/>
      <w:marTop w:val="0"/>
      <w:marBottom w:val="0"/>
      <w:divBdr>
        <w:top w:val="none" w:sz="0" w:space="0" w:color="auto"/>
        <w:left w:val="none" w:sz="0" w:space="0" w:color="auto"/>
        <w:bottom w:val="none" w:sz="0" w:space="0" w:color="auto"/>
        <w:right w:val="none" w:sz="0" w:space="0" w:color="auto"/>
      </w:divBdr>
    </w:div>
    <w:div w:id="1172916647">
      <w:bodyDiv w:val="1"/>
      <w:marLeft w:val="0"/>
      <w:marRight w:val="0"/>
      <w:marTop w:val="0"/>
      <w:marBottom w:val="0"/>
      <w:divBdr>
        <w:top w:val="none" w:sz="0" w:space="0" w:color="auto"/>
        <w:left w:val="none" w:sz="0" w:space="0" w:color="auto"/>
        <w:bottom w:val="none" w:sz="0" w:space="0" w:color="auto"/>
        <w:right w:val="none" w:sz="0" w:space="0" w:color="auto"/>
      </w:divBdr>
    </w:div>
    <w:div w:id="1173453275">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59689">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4145176">
      <w:bodyDiv w:val="1"/>
      <w:marLeft w:val="0"/>
      <w:marRight w:val="0"/>
      <w:marTop w:val="0"/>
      <w:marBottom w:val="0"/>
      <w:divBdr>
        <w:top w:val="none" w:sz="0" w:space="0" w:color="auto"/>
        <w:left w:val="none" w:sz="0" w:space="0" w:color="auto"/>
        <w:bottom w:val="none" w:sz="0" w:space="0" w:color="auto"/>
        <w:right w:val="none" w:sz="0" w:space="0" w:color="auto"/>
      </w:divBdr>
    </w:div>
    <w:div w:id="1174225470">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566501">
      <w:bodyDiv w:val="1"/>
      <w:marLeft w:val="0"/>
      <w:marRight w:val="0"/>
      <w:marTop w:val="0"/>
      <w:marBottom w:val="0"/>
      <w:divBdr>
        <w:top w:val="none" w:sz="0" w:space="0" w:color="auto"/>
        <w:left w:val="none" w:sz="0" w:space="0" w:color="auto"/>
        <w:bottom w:val="none" w:sz="0" w:space="0" w:color="auto"/>
        <w:right w:val="none" w:sz="0" w:space="0" w:color="auto"/>
      </w:divBdr>
    </w:div>
    <w:div w:id="1175416903">
      <w:bodyDiv w:val="1"/>
      <w:marLeft w:val="0"/>
      <w:marRight w:val="0"/>
      <w:marTop w:val="0"/>
      <w:marBottom w:val="0"/>
      <w:divBdr>
        <w:top w:val="none" w:sz="0" w:space="0" w:color="auto"/>
        <w:left w:val="none" w:sz="0" w:space="0" w:color="auto"/>
        <w:bottom w:val="none" w:sz="0" w:space="0" w:color="auto"/>
        <w:right w:val="none" w:sz="0" w:space="0" w:color="auto"/>
      </w:divBdr>
    </w:div>
    <w:div w:id="1175728284">
      <w:bodyDiv w:val="1"/>
      <w:marLeft w:val="0"/>
      <w:marRight w:val="0"/>
      <w:marTop w:val="0"/>
      <w:marBottom w:val="0"/>
      <w:divBdr>
        <w:top w:val="none" w:sz="0" w:space="0" w:color="auto"/>
        <w:left w:val="none" w:sz="0" w:space="0" w:color="auto"/>
        <w:bottom w:val="none" w:sz="0" w:space="0" w:color="auto"/>
        <w:right w:val="none" w:sz="0" w:space="0" w:color="auto"/>
      </w:divBdr>
    </w:div>
    <w:div w:id="117611202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699056">
      <w:bodyDiv w:val="1"/>
      <w:marLeft w:val="0"/>
      <w:marRight w:val="0"/>
      <w:marTop w:val="0"/>
      <w:marBottom w:val="0"/>
      <w:divBdr>
        <w:top w:val="none" w:sz="0" w:space="0" w:color="auto"/>
        <w:left w:val="none" w:sz="0" w:space="0" w:color="auto"/>
        <w:bottom w:val="none" w:sz="0" w:space="0" w:color="auto"/>
        <w:right w:val="none" w:sz="0" w:space="0" w:color="auto"/>
      </w:divBdr>
    </w:div>
    <w:div w:id="1176724462">
      <w:bodyDiv w:val="1"/>
      <w:marLeft w:val="0"/>
      <w:marRight w:val="0"/>
      <w:marTop w:val="0"/>
      <w:marBottom w:val="0"/>
      <w:divBdr>
        <w:top w:val="none" w:sz="0" w:space="0" w:color="auto"/>
        <w:left w:val="none" w:sz="0" w:space="0" w:color="auto"/>
        <w:bottom w:val="none" w:sz="0" w:space="0" w:color="auto"/>
        <w:right w:val="none" w:sz="0" w:space="0" w:color="auto"/>
      </w:divBdr>
    </w:div>
    <w:div w:id="1176962064">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230621">
      <w:bodyDiv w:val="1"/>
      <w:marLeft w:val="0"/>
      <w:marRight w:val="0"/>
      <w:marTop w:val="0"/>
      <w:marBottom w:val="0"/>
      <w:divBdr>
        <w:top w:val="none" w:sz="0" w:space="0" w:color="auto"/>
        <w:left w:val="none" w:sz="0" w:space="0" w:color="auto"/>
        <w:bottom w:val="none" w:sz="0" w:space="0" w:color="auto"/>
        <w:right w:val="none" w:sz="0" w:space="0" w:color="auto"/>
      </w:divBdr>
    </w:div>
    <w:div w:id="1177380751">
      <w:bodyDiv w:val="1"/>
      <w:marLeft w:val="0"/>
      <w:marRight w:val="0"/>
      <w:marTop w:val="0"/>
      <w:marBottom w:val="0"/>
      <w:divBdr>
        <w:top w:val="none" w:sz="0" w:space="0" w:color="auto"/>
        <w:left w:val="none" w:sz="0" w:space="0" w:color="auto"/>
        <w:bottom w:val="none" w:sz="0" w:space="0" w:color="auto"/>
        <w:right w:val="none" w:sz="0" w:space="0" w:color="auto"/>
      </w:divBdr>
    </w:div>
    <w:div w:id="1177695598">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814145">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8263">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076628">
      <w:bodyDiv w:val="1"/>
      <w:marLeft w:val="0"/>
      <w:marRight w:val="0"/>
      <w:marTop w:val="0"/>
      <w:marBottom w:val="0"/>
      <w:divBdr>
        <w:top w:val="none" w:sz="0" w:space="0" w:color="auto"/>
        <w:left w:val="none" w:sz="0" w:space="0" w:color="auto"/>
        <w:bottom w:val="none" w:sz="0" w:space="0" w:color="auto"/>
        <w:right w:val="none" w:sz="0" w:space="0" w:color="auto"/>
      </w:divBdr>
    </w:div>
    <w:div w:id="1179587123">
      <w:bodyDiv w:val="1"/>
      <w:marLeft w:val="0"/>
      <w:marRight w:val="0"/>
      <w:marTop w:val="0"/>
      <w:marBottom w:val="0"/>
      <w:divBdr>
        <w:top w:val="none" w:sz="0" w:space="0" w:color="auto"/>
        <w:left w:val="none" w:sz="0" w:space="0" w:color="auto"/>
        <w:bottom w:val="none" w:sz="0" w:space="0" w:color="auto"/>
        <w:right w:val="none" w:sz="0" w:space="0" w:color="auto"/>
      </w:divBdr>
    </w:div>
    <w:div w:id="1179662569">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79932735">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118082">
      <w:bodyDiv w:val="1"/>
      <w:marLeft w:val="0"/>
      <w:marRight w:val="0"/>
      <w:marTop w:val="0"/>
      <w:marBottom w:val="0"/>
      <w:divBdr>
        <w:top w:val="none" w:sz="0" w:space="0" w:color="auto"/>
        <w:left w:val="none" w:sz="0" w:space="0" w:color="auto"/>
        <w:bottom w:val="none" w:sz="0" w:space="0" w:color="auto"/>
        <w:right w:val="none" w:sz="0" w:space="0" w:color="auto"/>
      </w:divBdr>
    </w:div>
    <w:div w:id="1180268997">
      <w:bodyDiv w:val="1"/>
      <w:marLeft w:val="0"/>
      <w:marRight w:val="0"/>
      <w:marTop w:val="0"/>
      <w:marBottom w:val="0"/>
      <w:divBdr>
        <w:top w:val="none" w:sz="0" w:space="0" w:color="auto"/>
        <w:left w:val="none" w:sz="0" w:space="0" w:color="auto"/>
        <w:bottom w:val="none" w:sz="0" w:space="0" w:color="auto"/>
        <w:right w:val="none" w:sz="0" w:space="0" w:color="auto"/>
      </w:divBdr>
    </w:div>
    <w:div w:id="1180660121">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0972274">
      <w:bodyDiv w:val="1"/>
      <w:marLeft w:val="0"/>
      <w:marRight w:val="0"/>
      <w:marTop w:val="0"/>
      <w:marBottom w:val="0"/>
      <w:divBdr>
        <w:top w:val="none" w:sz="0" w:space="0" w:color="auto"/>
        <w:left w:val="none" w:sz="0" w:space="0" w:color="auto"/>
        <w:bottom w:val="none" w:sz="0" w:space="0" w:color="auto"/>
        <w:right w:val="none" w:sz="0" w:space="0" w:color="auto"/>
      </w:divBdr>
    </w:div>
    <w:div w:id="1181046864">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74503">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2208107">
      <w:bodyDiv w:val="1"/>
      <w:marLeft w:val="0"/>
      <w:marRight w:val="0"/>
      <w:marTop w:val="0"/>
      <w:marBottom w:val="0"/>
      <w:divBdr>
        <w:top w:val="none" w:sz="0" w:space="0" w:color="auto"/>
        <w:left w:val="none" w:sz="0" w:space="0" w:color="auto"/>
        <w:bottom w:val="none" w:sz="0" w:space="0" w:color="auto"/>
        <w:right w:val="none" w:sz="0" w:space="0" w:color="auto"/>
      </w:divBdr>
    </w:div>
    <w:div w:id="1182544719">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860719">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593975">
      <w:bodyDiv w:val="1"/>
      <w:marLeft w:val="0"/>
      <w:marRight w:val="0"/>
      <w:marTop w:val="0"/>
      <w:marBottom w:val="0"/>
      <w:divBdr>
        <w:top w:val="none" w:sz="0" w:space="0" w:color="auto"/>
        <w:left w:val="none" w:sz="0" w:space="0" w:color="auto"/>
        <w:bottom w:val="none" w:sz="0" w:space="0" w:color="auto"/>
        <w:right w:val="none" w:sz="0" w:space="0" w:color="auto"/>
      </w:divBdr>
    </w:div>
    <w:div w:id="1184710170">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71757">
      <w:bodyDiv w:val="1"/>
      <w:marLeft w:val="0"/>
      <w:marRight w:val="0"/>
      <w:marTop w:val="0"/>
      <w:marBottom w:val="0"/>
      <w:divBdr>
        <w:top w:val="none" w:sz="0" w:space="0" w:color="auto"/>
        <w:left w:val="none" w:sz="0" w:space="0" w:color="auto"/>
        <w:bottom w:val="none" w:sz="0" w:space="0" w:color="auto"/>
        <w:right w:val="none" w:sz="0" w:space="0" w:color="auto"/>
      </w:divBdr>
    </w:div>
    <w:div w:id="1185172087">
      <w:bodyDiv w:val="1"/>
      <w:marLeft w:val="0"/>
      <w:marRight w:val="0"/>
      <w:marTop w:val="0"/>
      <w:marBottom w:val="0"/>
      <w:divBdr>
        <w:top w:val="none" w:sz="0" w:space="0" w:color="auto"/>
        <w:left w:val="none" w:sz="0" w:space="0" w:color="auto"/>
        <w:bottom w:val="none" w:sz="0" w:space="0" w:color="auto"/>
        <w:right w:val="none" w:sz="0" w:space="0" w:color="auto"/>
      </w:divBdr>
    </w:div>
    <w:div w:id="1185284746">
      <w:bodyDiv w:val="1"/>
      <w:marLeft w:val="0"/>
      <w:marRight w:val="0"/>
      <w:marTop w:val="0"/>
      <w:marBottom w:val="0"/>
      <w:divBdr>
        <w:top w:val="none" w:sz="0" w:space="0" w:color="auto"/>
        <w:left w:val="none" w:sz="0" w:space="0" w:color="auto"/>
        <w:bottom w:val="none" w:sz="0" w:space="0" w:color="auto"/>
        <w:right w:val="none" w:sz="0" w:space="0" w:color="auto"/>
      </w:divBdr>
    </w:div>
    <w:div w:id="1185285502">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5945057">
      <w:bodyDiv w:val="1"/>
      <w:marLeft w:val="0"/>
      <w:marRight w:val="0"/>
      <w:marTop w:val="0"/>
      <w:marBottom w:val="0"/>
      <w:divBdr>
        <w:top w:val="none" w:sz="0" w:space="0" w:color="auto"/>
        <w:left w:val="none" w:sz="0" w:space="0" w:color="auto"/>
        <w:bottom w:val="none" w:sz="0" w:space="0" w:color="auto"/>
        <w:right w:val="none" w:sz="0" w:space="0" w:color="auto"/>
      </w:divBdr>
    </w:div>
    <w:div w:id="1186215081">
      <w:bodyDiv w:val="1"/>
      <w:marLeft w:val="0"/>
      <w:marRight w:val="0"/>
      <w:marTop w:val="0"/>
      <w:marBottom w:val="0"/>
      <w:divBdr>
        <w:top w:val="none" w:sz="0" w:space="0" w:color="auto"/>
        <w:left w:val="none" w:sz="0" w:space="0" w:color="auto"/>
        <w:bottom w:val="none" w:sz="0" w:space="0" w:color="auto"/>
        <w:right w:val="none" w:sz="0" w:space="0" w:color="auto"/>
      </w:divBdr>
    </w:div>
    <w:div w:id="1186410089">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476530">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598992">
      <w:bodyDiv w:val="1"/>
      <w:marLeft w:val="0"/>
      <w:marRight w:val="0"/>
      <w:marTop w:val="0"/>
      <w:marBottom w:val="0"/>
      <w:divBdr>
        <w:top w:val="none" w:sz="0" w:space="0" w:color="auto"/>
        <w:left w:val="none" w:sz="0" w:space="0" w:color="auto"/>
        <w:bottom w:val="none" w:sz="0" w:space="0" w:color="auto"/>
        <w:right w:val="none" w:sz="0" w:space="0" w:color="auto"/>
      </w:divBdr>
    </w:div>
    <w:div w:id="1187644732">
      <w:bodyDiv w:val="1"/>
      <w:marLeft w:val="0"/>
      <w:marRight w:val="0"/>
      <w:marTop w:val="0"/>
      <w:marBottom w:val="0"/>
      <w:divBdr>
        <w:top w:val="none" w:sz="0" w:space="0" w:color="auto"/>
        <w:left w:val="none" w:sz="0" w:space="0" w:color="auto"/>
        <w:bottom w:val="none" w:sz="0" w:space="0" w:color="auto"/>
        <w:right w:val="none" w:sz="0" w:space="0" w:color="auto"/>
      </w:divBdr>
    </w:div>
    <w:div w:id="1187675479">
      <w:bodyDiv w:val="1"/>
      <w:marLeft w:val="0"/>
      <w:marRight w:val="0"/>
      <w:marTop w:val="0"/>
      <w:marBottom w:val="0"/>
      <w:divBdr>
        <w:top w:val="none" w:sz="0" w:space="0" w:color="auto"/>
        <w:left w:val="none" w:sz="0" w:space="0" w:color="auto"/>
        <w:bottom w:val="none" w:sz="0" w:space="0" w:color="auto"/>
        <w:right w:val="none" w:sz="0" w:space="0" w:color="auto"/>
      </w:divBdr>
    </w:div>
    <w:div w:id="1187715816">
      <w:bodyDiv w:val="1"/>
      <w:marLeft w:val="0"/>
      <w:marRight w:val="0"/>
      <w:marTop w:val="0"/>
      <w:marBottom w:val="0"/>
      <w:divBdr>
        <w:top w:val="none" w:sz="0" w:space="0" w:color="auto"/>
        <w:left w:val="none" w:sz="0" w:space="0" w:color="auto"/>
        <w:bottom w:val="none" w:sz="0" w:space="0" w:color="auto"/>
        <w:right w:val="none" w:sz="0" w:space="0" w:color="auto"/>
      </w:divBdr>
    </w:div>
    <w:div w:id="1187720879">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59850">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8177659">
      <w:bodyDiv w:val="1"/>
      <w:marLeft w:val="0"/>
      <w:marRight w:val="0"/>
      <w:marTop w:val="0"/>
      <w:marBottom w:val="0"/>
      <w:divBdr>
        <w:top w:val="none" w:sz="0" w:space="0" w:color="auto"/>
        <w:left w:val="none" w:sz="0" w:space="0" w:color="auto"/>
        <w:bottom w:val="none" w:sz="0" w:space="0" w:color="auto"/>
        <w:right w:val="none" w:sz="0" w:space="0" w:color="auto"/>
      </w:divBdr>
    </w:div>
    <w:div w:id="1188519561">
      <w:bodyDiv w:val="1"/>
      <w:marLeft w:val="0"/>
      <w:marRight w:val="0"/>
      <w:marTop w:val="0"/>
      <w:marBottom w:val="0"/>
      <w:divBdr>
        <w:top w:val="none" w:sz="0" w:space="0" w:color="auto"/>
        <w:left w:val="none" w:sz="0" w:space="0" w:color="auto"/>
        <w:bottom w:val="none" w:sz="0" w:space="0" w:color="auto"/>
        <w:right w:val="none" w:sz="0" w:space="0" w:color="auto"/>
      </w:divBdr>
    </w:div>
    <w:div w:id="1188762873">
      <w:bodyDiv w:val="1"/>
      <w:marLeft w:val="0"/>
      <w:marRight w:val="0"/>
      <w:marTop w:val="0"/>
      <w:marBottom w:val="0"/>
      <w:divBdr>
        <w:top w:val="none" w:sz="0" w:space="0" w:color="auto"/>
        <w:left w:val="none" w:sz="0" w:space="0" w:color="auto"/>
        <w:bottom w:val="none" w:sz="0" w:space="0" w:color="auto"/>
        <w:right w:val="none" w:sz="0" w:space="0" w:color="auto"/>
      </w:divBdr>
    </w:div>
    <w:div w:id="1188833746">
      <w:bodyDiv w:val="1"/>
      <w:marLeft w:val="0"/>
      <w:marRight w:val="0"/>
      <w:marTop w:val="0"/>
      <w:marBottom w:val="0"/>
      <w:divBdr>
        <w:top w:val="none" w:sz="0" w:space="0" w:color="auto"/>
        <w:left w:val="none" w:sz="0" w:space="0" w:color="auto"/>
        <w:bottom w:val="none" w:sz="0" w:space="0" w:color="auto"/>
        <w:right w:val="none" w:sz="0" w:space="0" w:color="auto"/>
      </w:divBdr>
    </w:div>
    <w:div w:id="1189099534">
      <w:bodyDiv w:val="1"/>
      <w:marLeft w:val="0"/>
      <w:marRight w:val="0"/>
      <w:marTop w:val="0"/>
      <w:marBottom w:val="0"/>
      <w:divBdr>
        <w:top w:val="none" w:sz="0" w:space="0" w:color="auto"/>
        <w:left w:val="none" w:sz="0" w:space="0" w:color="auto"/>
        <w:bottom w:val="none" w:sz="0" w:space="0" w:color="auto"/>
        <w:right w:val="none" w:sz="0" w:space="0" w:color="auto"/>
      </w:divBdr>
    </w:div>
    <w:div w:id="1189099611">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871942">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0180">
      <w:bodyDiv w:val="1"/>
      <w:marLeft w:val="0"/>
      <w:marRight w:val="0"/>
      <w:marTop w:val="0"/>
      <w:marBottom w:val="0"/>
      <w:divBdr>
        <w:top w:val="none" w:sz="0" w:space="0" w:color="auto"/>
        <w:left w:val="none" w:sz="0" w:space="0" w:color="auto"/>
        <w:bottom w:val="none" w:sz="0" w:space="0" w:color="auto"/>
        <w:right w:val="none" w:sz="0" w:space="0" w:color="auto"/>
      </w:divBdr>
    </w:div>
    <w:div w:id="1191185065">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530145">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95217">
      <w:bodyDiv w:val="1"/>
      <w:marLeft w:val="0"/>
      <w:marRight w:val="0"/>
      <w:marTop w:val="0"/>
      <w:marBottom w:val="0"/>
      <w:divBdr>
        <w:top w:val="none" w:sz="0" w:space="0" w:color="auto"/>
        <w:left w:val="none" w:sz="0" w:space="0" w:color="auto"/>
        <w:bottom w:val="none" w:sz="0" w:space="0" w:color="auto"/>
        <w:right w:val="none" w:sz="0" w:space="0" w:color="auto"/>
      </w:divBdr>
    </w:div>
    <w:div w:id="1191914834">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260778">
      <w:bodyDiv w:val="1"/>
      <w:marLeft w:val="0"/>
      <w:marRight w:val="0"/>
      <w:marTop w:val="0"/>
      <w:marBottom w:val="0"/>
      <w:divBdr>
        <w:top w:val="none" w:sz="0" w:space="0" w:color="auto"/>
        <w:left w:val="none" w:sz="0" w:space="0" w:color="auto"/>
        <w:bottom w:val="none" w:sz="0" w:space="0" w:color="auto"/>
        <w:right w:val="none" w:sz="0" w:space="0" w:color="auto"/>
      </w:divBdr>
    </w:div>
    <w:div w:id="1192378784">
      <w:bodyDiv w:val="1"/>
      <w:marLeft w:val="0"/>
      <w:marRight w:val="0"/>
      <w:marTop w:val="0"/>
      <w:marBottom w:val="0"/>
      <w:divBdr>
        <w:top w:val="none" w:sz="0" w:space="0" w:color="auto"/>
        <w:left w:val="none" w:sz="0" w:space="0" w:color="auto"/>
        <w:bottom w:val="none" w:sz="0" w:space="0" w:color="auto"/>
        <w:right w:val="none" w:sz="0" w:space="0" w:color="auto"/>
      </w:divBdr>
    </w:div>
    <w:div w:id="1192499294">
      <w:bodyDiv w:val="1"/>
      <w:marLeft w:val="0"/>
      <w:marRight w:val="0"/>
      <w:marTop w:val="0"/>
      <w:marBottom w:val="0"/>
      <w:divBdr>
        <w:top w:val="none" w:sz="0" w:space="0" w:color="auto"/>
        <w:left w:val="none" w:sz="0" w:space="0" w:color="auto"/>
        <w:bottom w:val="none" w:sz="0" w:space="0" w:color="auto"/>
        <w:right w:val="none" w:sz="0" w:space="0" w:color="auto"/>
      </w:divBdr>
    </w:div>
    <w:div w:id="1192569195">
      <w:bodyDiv w:val="1"/>
      <w:marLeft w:val="0"/>
      <w:marRight w:val="0"/>
      <w:marTop w:val="0"/>
      <w:marBottom w:val="0"/>
      <w:divBdr>
        <w:top w:val="none" w:sz="0" w:space="0" w:color="auto"/>
        <w:left w:val="none" w:sz="0" w:space="0" w:color="auto"/>
        <w:bottom w:val="none" w:sz="0" w:space="0" w:color="auto"/>
        <w:right w:val="none" w:sz="0" w:space="0" w:color="auto"/>
      </w:divBdr>
    </w:div>
    <w:div w:id="1192692800">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155026">
      <w:bodyDiv w:val="1"/>
      <w:marLeft w:val="0"/>
      <w:marRight w:val="0"/>
      <w:marTop w:val="0"/>
      <w:marBottom w:val="0"/>
      <w:divBdr>
        <w:top w:val="none" w:sz="0" w:space="0" w:color="auto"/>
        <w:left w:val="none" w:sz="0" w:space="0" w:color="auto"/>
        <w:bottom w:val="none" w:sz="0" w:space="0" w:color="auto"/>
        <w:right w:val="none" w:sz="0" w:space="0" w:color="auto"/>
      </w:divBdr>
    </w:div>
    <w:div w:id="1193375670">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684685">
      <w:bodyDiv w:val="1"/>
      <w:marLeft w:val="0"/>
      <w:marRight w:val="0"/>
      <w:marTop w:val="0"/>
      <w:marBottom w:val="0"/>
      <w:divBdr>
        <w:top w:val="none" w:sz="0" w:space="0" w:color="auto"/>
        <w:left w:val="none" w:sz="0" w:space="0" w:color="auto"/>
        <w:bottom w:val="none" w:sz="0" w:space="0" w:color="auto"/>
        <w:right w:val="none" w:sz="0" w:space="0" w:color="auto"/>
      </w:divBdr>
    </w:div>
    <w:div w:id="1193803883">
      <w:bodyDiv w:val="1"/>
      <w:marLeft w:val="0"/>
      <w:marRight w:val="0"/>
      <w:marTop w:val="0"/>
      <w:marBottom w:val="0"/>
      <w:divBdr>
        <w:top w:val="none" w:sz="0" w:space="0" w:color="auto"/>
        <w:left w:val="none" w:sz="0" w:space="0" w:color="auto"/>
        <w:bottom w:val="none" w:sz="0" w:space="0" w:color="auto"/>
        <w:right w:val="none" w:sz="0" w:space="0" w:color="auto"/>
      </w:divBdr>
    </w:div>
    <w:div w:id="1193808028">
      <w:bodyDiv w:val="1"/>
      <w:marLeft w:val="0"/>
      <w:marRight w:val="0"/>
      <w:marTop w:val="0"/>
      <w:marBottom w:val="0"/>
      <w:divBdr>
        <w:top w:val="none" w:sz="0" w:space="0" w:color="auto"/>
        <w:left w:val="none" w:sz="0" w:space="0" w:color="auto"/>
        <w:bottom w:val="none" w:sz="0" w:space="0" w:color="auto"/>
        <w:right w:val="none" w:sz="0" w:space="0" w:color="auto"/>
      </w:divBdr>
    </w:div>
    <w:div w:id="1194265820">
      <w:bodyDiv w:val="1"/>
      <w:marLeft w:val="0"/>
      <w:marRight w:val="0"/>
      <w:marTop w:val="0"/>
      <w:marBottom w:val="0"/>
      <w:divBdr>
        <w:top w:val="none" w:sz="0" w:space="0" w:color="auto"/>
        <w:left w:val="none" w:sz="0" w:space="0" w:color="auto"/>
        <w:bottom w:val="none" w:sz="0" w:space="0" w:color="auto"/>
        <w:right w:val="none" w:sz="0" w:space="0" w:color="auto"/>
      </w:divBdr>
    </w:div>
    <w:div w:id="1194617854">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5115617">
      <w:bodyDiv w:val="1"/>
      <w:marLeft w:val="0"/>
      <w:marRight w:val="0"/>
      <w:marTop w:val="0"/>
      <w:marBottom w:val="0"/>
      <w:divBdr>
        <w:top w:val="none" w:sz="0" w:space="0" w:color="auto"/>
        <w:left w:val="none" w:sz="0" w:space="0" w:color="auto"/>
        <w:bottom w:val="none" w:sz="0" w:space="0" w:color="auto"/>
        <w:right w:val="none" w:sz="0" w:space="0" w:color="auto"/>
      </w:divBdr>
    </w:div>
    <w:div w:id="1195272850">
      <w:bodyDiv w:val="1"/>
      <w:marLeft w:val="0"/>
      <w:marRight w:val="0"/>
      <w:marTop w:val="0"/>
      <w:marBottom w:val="0"/>
      <w:divBdr>
        <w:top w:val="none" w:sz="0" w:space="0" w:color="auto"/>
        <w:left w:val="none" w:sz="0" w:space="0" w:color="auto"/>
        <w:bottom w:val="none" w:sz="0" w:space="0" w:color="auto"/>
        <w:right w:val="none" w:sz="0" w:space="0" w:color="auto"/>
      </w:divBdr>
    </w:div>
    <w:div w:id="1195579796">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777256">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5920033">
      <w:bodyDiv w:val="1"/>
      <w:marLeft w:val="0"/>
      <w:marRight w:val="0"/>
      <w:marTop w:val="0"/>
      <w:marBottom w:val="0"/>
      <w:divBdr>
        <w:top w:val="none" w:sz="0" w:space="0" w:color="auto"/>
        <w:left w:val="none" w:sz="0" w:space="0" w:color="auto"/>
        <w:bottom w:val="none" w:sz="0" w:space="0" w:color="auto"/>
        <w:right w:val="none" w:sz="0" w:space="0" w:color="auto"/>
      </w:divBdr>
    </w:div>
    <w:div w:id="1195995437">
      <w:bodyDiv w:val="1"/>
      <w:marLeft w:val="0"/>
      <w:marRight w:val="0"/>
      <w:marTop w:val="0"/>
      <w:marBottom w:val="0"/>
      <w:divBdr>
        <w:top w:val="none" w:sz="0" w:space="0" w:color="auto"/>
        <w:left w:val="none" w:sz="0" w:space="0" w:color="auto"/>
        <w:bottom w:val="none" w:sz="0" w:space="0" w:color="auto"/>
        <w:right w:val="none" w:sz="0" w:space="0" w:color="auto"/>
      </w:divBdr>
    </w:div>
    <w:div w:id="1195997516">
      <w:bodyDiv w:val="1"/>
      <w:marLeft w:val="0"/>
      <w:marRight w:val="0"/>
      <w:marTop w:val="0"/>
      <w:marBottom w:val="0"/>
      <w:divBdr>
        <w:top w:val="none" w:sz="0" w:space="0" w:color="auto"/>
        <w:left w:val="none" w:sz="0" w:space="0" w:color="auto"/>
        <w:bottom w:val="none" w:sz="0" w:space="0" w:color="auto"/>
        <w:right w:val="none" w:sz="0" w:space="0" w:color="auto"/>
      </w:divBdr>
    </w:div>
    <w:div w:id="119611939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847150">
      <w:bodyDiv w:val="1"/>
      <w:marLeft w:val="0"/>
      <w:marRight w:val="0"/>
      <w:marTop w:val="0"/>
      <w:marBottom w:val="0"/>
      <w:divBdr>
        <w:top w:val="none" w:sz="0" w:space="0" w:color="auto"/>
        <w:left w:val="none" w:sz="0" w:space="0" w:color="auto"/>
        <w:bottom w:val="none" w:sz="0" w:space="0" w:color="auto"/>
        <w:right w:val="none" w:sz="0" w:space="0" w:color="auto"/>
      </w:divBdr>
    </w:div>
    <w:div w:id="1196847779">
      <w:bodyDiv w:val="1"/>
      <w:marLeft w:val="0"/>
      <w:marRight w:val="0"/>
      <w:marTop w:val="0"/>
      <w:marBottom w:val="0"/>
      <w:divBdr>
        <w:top w:val="none" w:sz="0" w:space="0" w:color="auto"/>
        <w:left w:val="none" w:sz="0" w:space="0" w:color="auto"/>
        <w:bottom w:val="none" w:sz="0" w:space="0" w:color="auto"/>
        <w:right w:val="none" w:sz="0" w:space="0" w:color="auto"/>
      </w:divBdr>
    </w:div>
    <w:div w:id="1197113286">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422847">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423203">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9052520">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316606">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59141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38161">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671038">
      <w:bodyDiv w:val="1"/>
      <w:marLeft w:val="0"/>
      <w:marRight w:val="0"/>
      <w:marTop w:val="0"/>
      <w:marBottom w:val="0"/>
      <w:divBdr>
        <w:top w:val="none" w:sz="0" w:space="0" w:color="auto"/>
        <w:left w:val="none" w:sz="0" w:space="0" w:color="auto"/>
        <w:bottom w:val="none" w:sz="0" w:space="0" w:color="auto"/>
        <w:right w:val="none" w:sz="0" w:space="0" w:color="auto"/>
      </w:divBdr>
    </w:div>
    <w:div w:id="1201867739">
      <w:bodyDiv w:val="1"/>
      <w:marLeft w:val="0"/>
      <w:marRight w:val="0"/>
      <w:marTop w:val="0"/>
      <w:marBottom w:val="0"/>
      <w:divBdr>
        <w:top w:val="none" w:sz="0" w:space="0" w:color="auto"/>
        <w:left w:val="none" w:sz="0" w:space="0" w:color="auto"/>
        <w:bottom w:val="none" w:sz="0" w:space="0" w:color="auto"/>
        <w:right w:val="none" w:sz="0" w:space="0" w:color="auto"/>
      </w:divBdr>
    </w:div>
    <w:div w:id="1202127808">
      <w:bodyDiv w:val="1"/>
      <w:marLeft w:val="0"/>
      <w:marRight w:val="0"/>
      <w:marTop w:val="0"/>
      <w:marBottom w:val="0"/>
      <w:divBdr>
        <w:top w:val="none" w:sz="0" w:space="0" w:color="auto"/>
        <w:left w:val="none" w:sz="0" w:space="0" w:color="auto"/>
        <w:bottom w:val="none" w:sz="0" w:space="0" w:color="auto"/>
        <w:right w:val="none" w:sz="0" w:space="0" w:color="auto"/>
      </w:divBdr>
    </w:div>
    <w:div w:id="1202212419">
      <w:bodyDiv w:val="1"/>
      <w:marLeft w:val="0"/>
      <w:marRight w:val="0"/>
      <w:marTop w:val="0"/>
      <w:marBottom w:val="0"/>
      <w:divBdr>
        <w:top w:val="none" w:sz="0" w:space="0" w:color="auto"/>
        <w:left w:val="none" w:sz="0" w:space="0" w:color="auto"/>
        <w:bottom w:val="none" w:sz="0" w:space="0" w:color="auto"/>
        <w:right w:val="none" w:sz="0" w:space="0" w:color="auto"/>
      </w:divBdr>
    </w:div>
    <w:div w:id="1202523637">
      <w:bodyDiv w:val="1"/>
      <w:marLeft w:val="0"/>
      <w:marRight w:val="0"/>
      <w:marTop w:val="0"/>
      <w:marBottom w:val="0"/>
      <w:divBdr>
        <w:top w:val="none" w:sz="0" w:space="0" w:color="auto"/>
        <w:left w:val="none" w:sz="0" w:space="0" w:color="auto"/>
        <w:bottom w:val="none" w:sz="0" w:space="0" w:color="auto"/>
        <w:right w:val="none" w:sz="0" w:space="0" w:color="auto"/>
      </w:divBdr>
    </w:div>
    <w:div w:id="1202549374">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395551">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03995">
      <w:bodyDiv w:val="1"/>
      <w:marLeft w:val="0"/>
      <w:marRight w:val="0"/>
      <w:marTop w:val="0"/>
      <w:marBottom w:val="0"/>
      <w:divBdr>
        <w:top w:val="none" w:sz="0" w:space="0" w:color="auto"/>
        <w:left w:val="none" w:sz="0" w:space="0" w:color="auto"/>
        <w:bottom w:val="none" w:sz="0" w:space="0" w:color="auto"/>
        <w:right w:val="none" w:sz="0" w:space="0" w:color="auto"/>
      </w:divBdr>
    </w:div>
    <w:div w:id="1204096312">
      <w:bodyDiv w:val="1"/>
      <w:marLeft w:val="0"/>
      <w:marRight w:val="0"/>
      <w:marTop w:val="0"/>
      <w:marBottom w:val="0"/>
      <w:divBdr>
        <w:top w:val="none" w:sz="0" w:space="0" w:color="auto"/>
        <w:left w:val="none" w:sz="0" w:space="0" w:color="auto"/>
        <w:bottom w:val="none" w:sz="0" w:space="0" w:color="auto"/>
        <w:right w:val="none" w:sz="0" w:space="0" w:color="auto"/>
      </w:divBdr>
    </w:div>
    <w:div w:id="1204101243">
      <w:bodyDiv w:val="1"/>
      <w:marLeft w:val="0"/>
      <w:marRight w:val="0"/>
      <w:marTop w:val="0"/>
      <w:marBottom w:val="0"/>
      <w:divBdr>
        <w:top w:val="none" w:sz="0" w:space="0" w:color="auto"/>
        <w:left w:val="none" w:sz="0" w:space="0" w:color="auto"/>
        <w:bottom w:val="none" w:sz="0" w:space="0" w:color="auto"/>
        <w:right w:val="none" w:sz="0" w:space="0" w:color="auto"/>
      </w:divBdr>
    </w:div>
    <w:div w:id="1204248319">
      <w:bodyDiv w:val="1"/>
      <w:marLeft w:val="0"/>
      <w:marRight w:val="0"/>
      <w:marTop w:val="0"/>
      <w:marBottom w:val="0"/>
      <w:divBdr>
        <w:top w:val="none" w:sz="0" w:space="0" w:color="auto"/>
        <w:left w:val="none" w:sz="0" w:space="0" w:color="auto"/>
        <w:bottom w:val="none" w:sz="0" w:space="0" w:color="auto"/>
        <w:right w:val="none" w:sz="0" w:space="0" w:color="auto"/>
      </w:divBdr>
    </w:div>
    <w:div w:id="1204294453">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44123">
      <w:bodyDiv w:val="1"/>
      <w:marLeft w:val="0"/>
      <w:marRight w:val="0"/>
      <w:marTop w:val="0"/>
      <w:marBottom w:val="0"/>
      <w:divBdr>
        <w:top w:val="none" w:sz="0" w:space="0" w:color="auto"/>
        <w:left w:val="none" w:sz="0" w:space="0" w:color="auto"/>
        <w:bottom w:val="none" w:sz="0" w:space="0" w:color="auto"/>
        <w:right w:val="none" w:sz="0" w:space="0" w:color="auto"/>
      </w:divBdr>
    </w:div>
    <w:div w:id="1204446118">
      <w:bodyDiv w:val="1"/>
      <w:marLeft w:val="0"/>
      <w:marRight w:val="0"/>
      <w:marTop w:val="0"/>
      <w:marBottom w:val="0"/>
      <w:divBdr>
        <w:top w:val="none" w:sz="0" w:space="0" w:color="auto"/>
        <w:left w:val="none" w:sz="0" w:space="0" w:color="auto"/>
        <w:bottom w:val="none" w:sz="0" w:space="0" w:color="auto"/>
        <w:right w:val="none" w:sz="0" w:space="0" w:color="auto"/>
      </w:divBdr>
    </w:div>
    <w:div w:id="120448636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212905">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331302">
      <w:bodyDiv w:val="1"/>
      <w:marLeft w:val="0"/>
      <w:marRight w:val="0"/>
      <w:marTop w:val="0"/>
      <w:marBottom w:val="0"/>
      <w:divBdr>
        <w:top w:val="none" w:sz="0" w:space="0" w:color="auto"/>
        <w:left w:val="none" w:sz="0" w:space="0" w:color="auto"/>
        <w:bottom w:val="none" w:sz="0" w:space="0" w:color="auto"/>
        <w:right w:val="none" w:sz="0" w:space="0" w:color="auto"/>
      </w:divBdr>
    </w:div>
    <w:div w:id="1206410515">
      <w:bodyDiv w:val="1"/>
      <w:marLeft w:val="0"/>
      <w:marRight w:val="0"/>
      <w:marTop w:val="0"/>
      <w:marBottom w:val="0"/>
      <w:divBdr>
        <w:top w:val="none" w:sz="0" w:space="0" w:color="auto"/>
        <w:left w:val="none" w:sz="0" w:space="0" w:color="auto"/>
        <w:bottom w:val="none" w:sz="0" w:space="0" w:color="auto"/>
        <w:right w:val="none" w:sz="0" w:space="0" w:color="auto"/>
      </w:divBdr>
    </w:div>
    <w:div w:id="1206596711">
      <w:bodyDiv w:val="1"/>
      <w:marLeft w:val="0"/>
      <w:marRight w:val="0"/>
      <w:marTop w:val="0"/>
      <w:marBottom w:val="0"/>
      <w:divBdr>
        <w:top w:val="none" w:sz="0" w:space="0" w:color="auto"/>
        <w:left w:val="none" w:sz="0" w:space="0" w:color="auto"/>
        <w:bottom w:val="none" w:sz="0" w:space="0" w:color="auto"/>
        <w:right w:val="none" w:sz="0" w:space="0" w:color="auto"/>
      </w:divBdr>
    </w:div>
    <w:div w:id="1206604699">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797991">
      <w:bodyDiv w:val="1"/>
      <w:marLeft w:val="0"/>
      <w:marRight w:val="0"/>
      <w:marTop w:val="0"/>
      <w:marBottom w:val="0"/>
      <w:divBdr>
        <w:top w:val="none" w:sz="0" w:space="0" w:color="auto"/>
        <w:left w:val="none" w:sz="0" w:space="0" w:color="auto"/>
        <w:bottom w:val="none" w:sz="0" w:space="0" w:color="auto"/>
        <w:right w:val="none" w:sz="0" w:space="0" w:color="auto"/>
      </w:divBdr>
    </w:div>
    <w:div w:id="120698892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058764">
      <w:bodyDiv w:val="1"/>
      <w:marLeft w:val="0"/>
      <w:marRight w:val="0"/>
      <w:marTop w:val="0"/>
      <w:marBottom w:val="0"/>
      <w:divBdr>
        <w:top w:val="none" w:sz="0" w:space="0" w:color="auto"/>
        <w:left w:val="none" w:sz="0" w:space="0" w:color="auto"/>
        <w:bottom w:val="none" w:sz="0" w:space="0" w:color="auto"/>
        <w:right w:val="none" w:sz="0" w:space="0" w:color="auto"/>
      </w:divBdr>
    </w:div>
    <w:div w:id="1207177340">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453365">
      <w:bodyDiv w:val="1"/>
      <w:marLeft w:val="0"/>
      <w:marRight w:val="0"/>
      <w:marTop w:val="0"/>
      <w:marBottom w:val="0"/>
      <w:divBdr>
        <w:top w:val="none" w:sz="0" w:space="0" w:color="auto"/>
        <w:left w:val="none" w:sz="0" w:space="0" w:color="auto"/>
        <w:bottom w:val="none" w:sz="0" w:space="0" w:color="auto"/>
        <w:right w:val="none" w:sz="0" w:space="0" w:color="auto"/>
      </w:divBdr>
    </w:div>
    <w:div w:id="1207520628">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643044">
      <w:bodyDiv w:val="1"/>
      <w:marLeft w:val="0"/>
      <w:marRight w:val="0"/>
      <w:marTop w:val="0"/>
      <w:marBottom w:val="0"/>
      <w:divBdr>
        <w:top w:val="none" w:sz="0" w:space="0" w:color="auto"/>
        <w:left w:val="none" w:sz="0" w:space="0" w:color="auto"/>
        <w:bottom w:val="none" w:sz="0" w:space="0" w:color="auto"/>
        <w:right w:val="none" w:sz="0" w:space="0" w:color="auto"/>
      </w:divBdr>
    </w:div>
    <w:div w:id="1207714699">
      <w:bodyDiv w:val="1"/>
      <w:marLeft w:val="0"/>
      <w:marRight w:val="0"/>
      <w:marTop w:val="0"/>
      <w:marBottom w:val="0"/>
      <w:divBdr>
        <w:top w:val="none" w:sz="0" w:space="0" w:color="auto"/>
        <w:left w:val="none" w:sz="0" w:space="0" w:color="auto"/>
        <w:bottom w:val="none" w:sz="0" w:space="0" w:color="auto"/>
        <w:right w:val="none" w:sz="0" w:space="0" w:color="auto"/>
      </w:divBdr>
    </w:div>
    <w:div w:id="1207840694">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375303">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881405">
      <w:bodyDiv w:val="1"/>
      <w:marLeft w:val="0"/>
      <w:marRight w:val="0"/>
      <w:marTop w:val="0"/>
      <w:marBottom w:val="0"/>
      <w:divBdr>
        <w:top w:val="none" w:sz="0" w:space="0" w:color="auto"/>
        <w:left w:val="none" w:sz="0" w:space="0" w:color="auto"/>
        <w:bottom w:val="none" w:sz="0" w:space="0" w:color="auto"/>
        <w:right w:val="none" w:sz="0" w:space="0" w:color="auto"/>
      </w:divBdr>
    </w:div>
    <w:div w:id="1208956889">
      <w:bodyDiv w:val="1"/>
      <w:marLeft w:val="0"/>
      <w:marRight w:val="0"/>
      <w:marTop w:val="0"/>
      <w:marBottom w:val="0"/>
      <w:divBdr>
        <w:top w:val="none" w:sz="0" w:space="0" w:color="auto"/>
        <w:left w:val="none" w:sz="0" w:space="0" w:color="auto"/>
        <w:bottom w:val="none" w:sz="0" w:space="0" w:color="auto"/>
        <w:right w:val="none" w:sz="0" w:space="0" w:color="auto"/>
      </w:divBdr>
    </w:div>
    <w:div w:id="1209144674">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561924">
      <w:bodyDiv w:val="1"/>
      <w:marLeft w:val="0"/>
      <w:marRight w:val="0"/>
      <w:marTop w:val="0"/>
      <w:marBottom w:val="0"/>
      <w:divBdr>
        <w:top w:val="none" w:sz="0" w:space="0" w:color="auto"/>
        <w:left w:val="none" w:sz="0" w:space="0" w:color="auto"/>
        <w:bottom w:val="none" w:sz="0" w:space="0" w:color="auto"/>
        <w:right w:val="none" w:sz="0" w:space="0" w:color="auto"/>
      </w:divBdr>
    </w:div>
    <w:div w:id="1209682915">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79708">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260219">
      <w:bodyDiv w:val="1"/>
      <w:marLeft w:val="0"/>
      <w:marRight w:val="0"/>
      <w:marTop w:val="0"/>
      <w:marBottom w:val="0"/>
      <w:divBdr>
        <w:top w:val="none" w:sz="0" w:space="0" w:color="auto"/>
        <w:left w:val="none" w:sz="0" w:space="0" w:color="auto"/>
        <w:bottom w:val="none" w:sz="0" w:space="0" w:color="auto"/>
        <w:right w:val="none" w:sz="0" w:space="0" w:color="auto"/>
      </w:divBdr>
    </w:div>
    <w:div w:id="1211452811">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1964769">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882755">
      <w:bodyDiv w:val="1"/>
      <w:marLeft w:val="0"/>
      <w:marRight w:val="0"/>
      <w:marTop w:val="0"/>
      <w:marBottom w:val="0"/>
      <w:divBdr>
        <w:top w:val="none" w:sz="0" w:space="0" w:color="auto"/>
        <w:left w:val="none" w:sz="0" w:space="0" w:color="auto"/>
        <w:bottom w:val="none" w:sz="0" w:space="0" w:color="auto"/>
        <w:right w:val="none" w:sz="0" w:space="0" w:color="auto"/>
      </w:divBdr>
    </w:div>
    <w:div w:id="1212958386">
      <w:bodyDiv w:val="1"/>
      <w:marLeft w:val="0"/>
      <w:marRight w:val="0"/>
      <w:marTop w:val="0"/>
      <w:marBottom w:val="0"/>
      <w:divBdr>
        <w:top w:val="none" w:sz="0" w:space="0" w:color="auto"/>
        <w:left w:val="none" w:sz="0" w:space="0" w:color="auto"/>
        <w:bottom w:val="none" w:sz="0" w:space="0" w:color="auto"/>
        <w:right w:val="none" w:sz="0" w:space="0" w:color="auto"/>
      </w:divBdr>
    </w:div>
    <w:div w:id="1213151046">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612197">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041269">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434195">
      <w:bodyDiv w:val="1"/>
      <w:marLeft w:val="0"/>
      <w:marRight w:val="0"/>
      <w:marTop w:val="0"/>
      <w:marBottom w:val="0"/>
      <w:divBdr>
        <w:top w:val="none" w:sz="0" w:space="0" w:color="auto"/>
        <w:left w:val="none" w:sz="0" w:space="0" w:color="auto"/>
        <w:bottom w:val="none" w:sz="0" w:space="0" w:color="auto"/>
        <w:right w:val="none" w:sz="0" w:space="0" w:color="auto"/>
      </w:divBdr>
    </w:div>
    <w:div w:id="1215503699">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626712">
      <w:bodyDiv w:val="1"/>
      <w:marLeft w:val="0"/>
      <w:marRight w:val="0"/>
      <w:marTop w:val="0"/>
      <w:marBottom w:val="0"/>
      <w:divBdr>
        <w:top w:val="none" w:sz="0" w:space="0" w:color="auto"/>
        <w:left w:val="none" w:sz="0" w:space="0" w:color="auto"/>
        <w:bottom w:val="none" w:sz="0" w:space="0" w:color="auto"/>
        <w:right w:val="none" w:sz="0" w:space="0" w:color="auto"/>
      </w:divBdr>
    </w:div>
    <w:div w:id="1216772102">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282663">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8080782">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130119">
      <w:bodyDiv w:val="1"/>
      <w:marLeft w:val="0"/>
      <w:marRight w:val="0"/>
      <w:marTop w:val="0"/>
      <w:marBottom w:val="0"/>
      <w:divBdr>
        <w:top w:val="none" w:sz="0" w:space="0" w:color="auto"/>
        <w:left w:val="none" w:sz="0" w:space="0" w:color="auto"/>
        <w:bottom w:val="none" w:sz="0" w:space="0" w:color="auto"/>
        <w:right w:val="none" w:sz="0" w:space="0" w:color="auto"/>
      </w:divBdr>
    </w:div>
    <w:div w:id="1219711334">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978030">
      <w:bodyDiv w:val="1"/>
      <w:marLeft w:val="0"/>
      <w:marRight w:val="0"/>
      <w:marTop w:val="0"/>
      <w:marBottom w:val="0"/>
      <w:divBdr>
        <w:top w:val="none" w:sz="0" w:space="0" w:color="auto"/>
        <w:left w:val="none" w:sz="0" w:space="0" w:color="auto"/>
        <w:bottom w:val="none" w:sz="0" w:space="0" w:color="auto"/>
        <w:right w:val="none" w:sz="0" w:space="0" w:color="auto"/>
      </w:divBdr>
    </w:div>
    <w:div w:id="1220165891">
      <w:bodyDiv w:val="1"/>
      <w:marLeft w:val="0"/>
      <w:marRight w:val="0"/>
      <w:marTop w:val="0"/>
      <w:marBottom w:val="0"/>
      <w:divBdr>
        <w:top w:val="none" w:sz="0" w:space="0" w:color="auto"/>
        <w:left w:val="none" w:sz="0" w:space="0" w:color="auto"/>
        <w:bottom w:val="none" w:sz="0" w:space="0" w:color="auto"/>
        <w:right w:val="none" w:sz="0" w:space="0" w:color="auto"/>
      </w:divBdr>
    </w:div>
    <w:div w:id="122036345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559569">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630464">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6306">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6572">
      <w:bodyDiv w:val="1"/>
      <w:marLeft w:val="0"/>
      <w:marRight w:val="0"/>
      <w:marTop w:val="0"/>
      <w:marBottom w:val="0"/>
      <w:divBdr>
        <w:top w:val="none" w:sz="0" w:space="0" w:color="auto"/>
        <w:left w:val="none" w:sz="0" w:space="0" w:color="auto"/>
        <w:bottom w:val="none" w:sz="0" w:space="0" w:color="auto"/>
        <w:right w:val="none" w:sz="0" w:space="0" w:color="auto"/>
      </w:divBdr>
    </w:div>
    <w:div w:id="1222055296">
      <w:bodyDiv w:val="1"/>
      <w:marLeft w:val="0"/>
      <w:marRight w:val="0"/>
      <w:marTop w:val="0"/>
      <w:marBottom w:val="0"/>
      <w:divBdr>
        <w:top w:val="none" w:sz="0" w:space="0" w:color="auto"/>
        <w:left w:val="none" w:sz="0" w:space="0" w:color="auto"/>
        <w:bottom w:val="none" w:sz="0" w:space="0" w:color="auto"/>
        <w:right w:val="none" w:sz="0" w:space="0" w:color="auto"/>
      </w:divBdr>
    </w:div>
    <w:div w:id="1222058093">
      <w:bodyDiv w:val="1"/>
      <w:marLeft w:val="0"/>
      <w:marRight w:val="0"/>
      <w:marTop w:val="0"/>
      <w:marBottom w:val="0"/>
      <w:divBdr>
        <w:top w:val="none" w:sz="0" w:space="0" w:color="auto"/>
        <w:left w:val="none" w:sz="0" w:space="0" w:color="auto"/>
        <w:bottom w:val="none" w:sz="0" w:space="0" w:color="auto"/>
        <w:right w:val="none" w:sz="0" w:space="0" w:color="auto"/>
      </w:divBdr>
    </w:div>
    <w:div w:id="1223828982">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173942">
      <w:bodyDiv w:val="1"/>
      <w:marLeft w:val="0"/>
      <w:marRight w:val="0"/>
      <w:marTop w:val="0"/>
      <w:marBottom w:val="0"/>
      <w:divBdr>
        <w:top w:val="none" w:sz="0" w:space="0" w:color="auto"/>
        <w:left w:val="none" w:sz="0" w:space="0" w:color="auto"/>
        <w:bottom w:val="none" w:sz="0" w:space="0" w:color="auto"/>
        <w:right w:val="none" w:sz="0" w:space="0" w:color="auto"/>
      </w:divBdr>
    </w:div>
    <w:div w:id="1224487198">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827411">
      <w:bodyDiv w:val="1"/>
      <w:marLeft w:val="0"/>
      <w:marRight w:val="0"/>
      <w:marTop w:val="0"/>
      <w:marBottom w:val="0"/>
      <w:divBdr>
        <w:top w:val="none" w:sz="0" w:space="0" w:color="auto"/>
        <w:left w:val="none" w:sz="0" w:space="0" w:color="auto"/>
        <w:bottom w:val="none" w:sz="0" w:space="0" w:color="auto"/>
        <w:right w:val="none" w:sz="0" w:space="0" w:color="auto"/>
      </w:divBdr>
    </w:div>
    <w:div w:id="1224833796">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533459">
      <w:bodyDiv w:val="1"/>
      <w:marLeft w:val="0"/>
      <w:marRight w:val="0"/>
      <w:marTop w:val="0"/>
      <w:marBottom w:val="0"/>
      <w:divBdr>
        <w:top w:val="none" w:sz="0" w:space="0" w:color="auto"/>
        <w:left w:val="none" w:sz="0" w:space="0" w:color="auto"/>
        <w:bottom w:val="none" w:sz="0" w:space="0" w:color="auto"/>
        <w:right w:val="none" w:sz="0" w:space="0" w:color="auto"/>
      </w:divBdr>
    </w:div>
    <w:div w:id="1225719872">
      <w:bodyDiv w:val="1"/>
      <w:marLeft w:val="0"/>
      <w:marRight w:val="0"/>
      <w:marTop w:val="0"/>
      <w:marBottom w:val="0"/>
      <w:divBdr>
        <w:top w:val="none" w:sz="0" w:space="0" w:color="auto"/>
        <w:left w:val="none" w:sz="0" w:space="0" w:color="auto"/>
        <w:bottom w:val="none" w:sz="0" w:space="0" w:color="auto"/>
        <w:right w:val="none" w:sz="0" w:space="0" w:color="auto"/>
      </w:divBdr>
    </w:div>
    <w:div w:id="1225725352">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6064490">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524529">
      <w:bodyDiv w:val="1"/>
      <w:marLeft w:val="0"/>
      <w:marRight w:val="0"/>
      <w:marTop w:val="0"/>
      <w:marBottom w:val="0"/>
      <w:divBdr>
        <w:top w:val="none" w:sz="0" w:space="0" w:color="auto"/>
        <w:left w:val="none" w:sz="0" w:space="0" w:color="auto"/>
        <w:bottom w:val="none" w:sz="0" w:space="0" w:color="auto"/>
        <w:right w:val="none" w:sz="0" w:space="0" w:color="auto"/>
      </w:divBdr>
    </w:div>
    <w:div w:id="1226643214">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373908">
      <w:bodyDiv w:val="1"/>
      <w:marLeft w:val="0"/>
      <w:marRight w:val="0"/>
      <w:marTop w:val="0"/>
      <w:marBottom w:val="0"/>
      <w:divBdr>
        <w:top w:val="none" w:sz="0" w:space="0" w:color="auto"/>
        <w:left w:val="none" w:sz="0" w:space="0" w:color="auto"/>
        <w:bottom w:val="none" w:sz="0" w:space="0" w:color="auto"/>
        <w:right w:val="none" w:sz="0" w:space="0" w:color="auto"/>
      </w:divBdr>
    </w:div>
    <w:div w:id="1227690361">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953024">
      <w:bodyDiv w:val="1"/>
      <w:marLeft w:val="0"/>
      <w:marRight w:val="0"/>
      <w:marTop w:val="0"/>
      <w:marBottom w:val="0"/>
      <w:divBdr>
        <w:top w:val="none" w:sz="0" w:space="0" w:color="auto"/>
        <w:left w:val="none" w:sz="0" w:space="0" w:color="auto"/>
        <w:bottom w:val="none" w:sz="0" w:space="0" w:color="auto"/>
        <w:right w:val="none" w:sz="0" w:space="0" w:color="auto"/>
      </w:divBdr>
    </w:div>
    <w:div w:id="1228299428">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17298">
      <w:bodyDiv w:val="1"/>
      <w:marLeft w:val="0"/>
      <w:marRight w:val="0"/>
      <w:marTop w:val="0"/>
      <w:marBottom w:val="0"/>
      <w:divBdr>
        <w:top w:val="none" w:sz="0" w:space="0" w:color="auto"/>
        <w:left w:val="none" w:sz="0" w:space="0" w:color="auto"/>
        <w:bottom w:val="none" w:sz="0" w:space="0" w:color="auto"/>
        <w:right w:val="none" w:sz="0" w:space="0" w:color="auto"/>
      </w:divBdr>
    </w:div>
    <w:div w:id="1228759663">
      <w:bodyDiv w:val="1"/>
      <w:marLeft w:val="0"/>
      <w:marRight w:val="0"/>
      <w:marTop w:val="0"/>
      <w:marBottom w:val="0"/>
      <w:divBdr>
        <w:top w:val="none" w:sz="0" w:space="0" w:color="auto"/>
        <w:left w:val="none" w:sz="0" w:space="0" w:color="auto"/>
        <w:bottom w:val="none" w:sz="0" w:space="0" w:color="auto"/>
        <w:right w:val="none" w:sz="0" w:space="0" w:color="auto"/>
      </w:divBdr>
    </w:div>
    <w:div w:id="1228879038">
      <w:bodyDiv w:val="1"/>
      <w:marLeft w:val="0"/>
      <w:marRight w:val="0"/>
      <w:marTop w:val="0"/>
      <w:marBottom w:val="0"/>
      <w:divBdr>
        <w:top w:val="none" w:sz="0" w:space="0" w:color="auto"/>
        <w:left w:val="none" w:sz="0" w:space="0" w:color="auto"/>
        <w:bottom w:val="none" w:sz="0" w:space="0" w:color="auto"/>
        <w:right w:val="none" w:sz="0" w:space="0" w:color="auto"/>
      </w:divBdr>
    </w:div>
    <w:div w:id="1229001310">
      <w:bodyDiv w:val="1"/>
      <w:marLeft w:val="0"/>
      <w:marRight w:val="0"/>
      <w:marTop w:val="0"/>
      <w:marBottom w:val="0"/>
      <w:divBdr>
        <w:top w:val="none" w:sz="0" w:space="0" w:color="auto"/>
        <w:left w:val="none" w:sz="0" w:space="0" w:color="auto"/>
        <w:bottom w:val="none" w:sz="0" w:space="0" w:color="auto"/>
        <w:right w:val="none" w:sz="0" w:space="0" w:color="auto"/>
      </w:divBdr>
    </w:div>
    <w:div w:id="1229027892">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269209">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342585">
      <w:bodyDiv w:val="1"/>
      <w:marLeft w:val="0"/>
      <w:marRight w:val="0"/>
      <w:marTop w:val="0"/>
      <w:marBottom w:val="0"/>
      <w:divBdr>
        <w:top w:val="none" w:sz="0" w:space="0" w:color="auto"/>
        <w:left w:val="none" w:sz="0" w:space="0" w:color="auto"/>
        <w:bottom w:val="none" w:sz="0" w:space="0" w:color="auto"/>
        <w:right w:val="none" w:sz="0" w:space="0" w:color="auto"/>
      </w:divBdr>
    </w:div>
    <w:div w:id="1229415265">
      <w:bodyDiv w:val="1"/>
      <w:marLeft w:val="0"/>
      <w:marRight w:val="0"/>
      <w:marTop w:val="0"/>
      <w:marBottom w:val="0"/>
      <w:divBdr>
        <w:top w:val="none" w:sz="0" w:space="0" w:color="auto"/>
        <w:left w:val="none" w:sz="0" w:space="0" w:color="auto"/>
        <w:bottom w:val="none" w:sz="0" w:space="0" w:color="auto"/>
        <w:right w:val="none" w:sz="0" w:space="0" w:color="auto"/>
      </w:divBdr>
    </w:div>
    <w:div w:id="1229418226">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993687">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383931">
      <w:bodyDiv w:val="1"/>
      <w:marLeft w:val="0"/>
      <w:marRight w:val="0"/>
      <w:marTop w:val="0"/>
      <w:marBottom w:val="0"/>
      <w:divBdr>
        <w:top w:val="none" w:sz="0" w:space="0" w:color="auto"/>
        <w:left w:val="none" w:sz="0" w:space="0" w:color="auto"/>
        <w:bottom w:val="none" w:sz="0" w:space="0" w:color="auto"/>
        <w:right w:val="none" w:sz="0" w:space="0" w:color="auto"/>
      </w:divBdr>
    </w:div>
    <w:div w:id="1230535357">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727076">
      <w:bodyDiv w:val="1"/>
      <w:marLeft w:val="0"/>
      <w:marRight w:val="0"/>
      <w:marTop w:val="0"/>
      <w:marBottom w:val="0"/>
      <w:divBdr>
        <w:top w:val="none" w:sz="0" w:space="0" w:color="auto"/>
        <w:left w:val="none" w:sz="0" w:space="0" w:color="auto"/>
        <w:bottom w:val="none" w:sz="0" w:space="0" w:color="auto"/>
        <w:right w:val="none" w:sz="0" w:space="0" w:color="auto"/>
      </w:divBdr>
    </w:div>
    <w:div w:id="1231234705">
      <w:bodyDiv w:val="1"/>
      <w:marLeft w:val="0"/>
      <w:marRight w:val="0"/>
      <w:marTop w:val="0"/>
      <w:marBottom w:val="0"/>
      <w:divBdr>
        <w:top w:val="none" w:sz="0" w:space="0" w:color="auto"/>
        <w:left w:val="none" w:sz="0" w:space="0" w:color="auto"/>
        <w:bottom w:val="none" w:sz="0" w:space="0" w:color="auto"/>
        <w:right w:val="none" w:sz="0" w:space="0" w:color="auto"/>
      </w:divBdr>
    </w:div>
    <w:div w:id="1231382560">
      <w:bodyDiv w:val="1"/>
      <w:marLeft w:val="0"/>
      <w:marRight w:val="0"/>
      <w:marTop w:val="0"/>
      <w:marBottom w:val="0"/>
      <w:divBdr>
        <w:top w:val="none" w:sz="0" w:space="0" w:color="auto"/>
        <w:left w:val="none" w:sz="0" w:space="0" w:color="auto"/>
        <w:bottom w:val="none" w:sz="0" w:space="0" w:color="auto"/>
        <w:right w:val="none" w:sz="0" w:space="0" w:color="auto"/>
      </w:divBdr>
    </w:div>
    <w:div w:id="1231382836">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816197">
      <w:bodyDiv w:val="1"/>
      <w:marLeft w:val="0"/>
      <w:marRight w:val="0"/>
      <w:marTop w:val="0"/>
      <w:marBottom w:val="0"/>
      <w:divBdr>
        <w:top w:val="none" w:sz="0" w:space="0" w:color="auto"/>
        <w:left w:val="none" w:sz="0" w:space="0" w:color="auto"/>
        <w:bottom w:val="none" w:sz="0" w:space="0" w:color="auto"/>
        <w:right w:val="none" w:sz="0" w:space="0" w:color="auto"/>
      </w:divBdr>
    </w:div>
    <w:div w:id="1232276302">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74026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734792">
      <w:bodyDiv w:val="1"/>
      <w:marLeft w:val="0"/>
      <w:marRight w:val="0"/>
      <w:marTop w:val="0"/>
      <w:marBottom w:val="0"/>
      <w:divBdr>
        <w:top w:val="none" w:sz="0" w:space="0" w:color="auto"/>
        <w:left w:val="none" w:sz="0" w:space="0" w:color="auto"/>
        <w:bottom w:val="none" w:sz="0" w:space="0" w:color="auto"/>
        <w:right w:val="none" w:sz="0" w:space="0" w:color="auto"/>
      </w:divBdr>
    </w:div>
    <w:div w:id="1233855123">
      <w:bodyDiv w:val="1"/>
      <w:marLeft w:val="0"/>
      <w:marRight w:val="0"/>
      <w:marTop w:val="0"/>
      <w:marBottom w:val="0"/>
      <w:divBdr>
        <w:top w:val="none" w:sz="0" w:space="0" w:color="auto"/>
        <w:left w:val="none" w:sz="0" w:space="0" w:color="auto"/>
        <w:bottom w:val="none" w:sz="0" w:space="0" w:color="auto"/>
        <w:right w:val="none" w:sz="0" w:space="0" w:color="auto"/>
      </w:divBdr>
    </w:div>
    <w:div w:id="1233924600">
      <w:bodyDiv w:val="1"/>
      <w:marLeft w:val="0"/>
      <w:marRight w:val="0"/>
      <w:marTop w:val="0"/>
      <w:marBottom w:val="0"/>
      <w:divBdr>
        <w:top w:val="none" w:sz="0" w:space="0" w:color="auto"/>
        <w:left w:val="none" w:sz="0" w:space="0" w:color="auto"/>
        <w:bottom w:val="none" w:sz="0" w:space="0" w:color="auto"/>
        <w:right w:val="none" w:sz="0" w:space="0" w:color="auto"/>
      </w:divBdr>
    </w:div>
    <w:div w:id="1234006868">
      <w:bodyDiv w:val="1"/>
      <w:marLeft w:val="0"/>
      <w:marRight w:val="0"/>
      <w:marTop w:val="0"/>
      <w:marBottom w:val="0"/>
      <w:divBdr>
        <w:top w:val="none" w:sz="0" w:space="0" w:color="auto"/>
        <w:left w:val="none" w:sz="0" w:space="0" w:color="auto"/>
        <w:bottom w:val="none" w:sz="0" w:space="0" w:color="auto"/>
        <w:right w:val="none" w:sz="0" w:space="0" w:color="auto"/>
      </w:divBdr>
    </w:div>
    <w:div w:id="1234043390">
      <w:bodyDiv w:val="1"/>
      <w:marLeft w:val="0"/>
      <w:marRight w:val="0"/>
      <w:marTop w:val="0"/>
      <w:marBottom w:val="0"/>
      <w:divBdr>
        <w:top w:val="none" w:sz="0" w:space="0" w:color="auto"/>
        <w:left w:val="none" w:sz="0" w:space="0" w:color="auto"/>
        <w:bottom w:val="none" w:sz="0" w:space="0" w:color="auto"/>
        <w:right w:val="none" w:sz="0" w:space="0" w:color="auto"/>
      </w:divBdr>
    </w:div>
    <w:div w:id="1234198485">
      <w:bodyDiv w:val="1"/>
      <w:marLeft w:val="0"/>
      <w:marRight w:val="0"/>
      <w:marTop w:val="0"/>
      <w:marBottom w:val="0"/>
      <w:divBdr>
        <w:top w:val="none" w:sz="0" w:space="0" w:color="auto"/>
        <w:left w:val="none" w:sz="0" w:space="0" w:color="auto"/>
        <w:bottom w:val="none" w:sz="0" w:space="0" w:color="auto"/>
        <w:right w:val="none" w:sz="0" w:space="0" w:color="auto"/>
      </w:divBdr>
    </w:div>
    <w:div w:id="1234437973">
      <w:bodyDiv w:val="1"/>
      <w:marLeft w:val="0"/>
      <w:marRight w:val="0"/>
      <w:marTop w:val="0"/>
      <w:marBottom w:val="0"/>
      <w:divBdr>
        <w:top w:val="none" w:sz="0" w:space="0" w:color="auto"/>
        <w:left w:val="none" w:sz="0" w:space="0" w:color="auto"/>
        <w:bottom w:val="none" w:sz="0" w:space="0" w:color="auto"/>
        <w:right w:val="none" w:sz="0" w:space="0" w:color="auto"/>
      </w:divBdr>
    </w:div>
    <w:div w:id="1235048287">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6196">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5820172">
      <w:bodyDiv w:val="1"/>
      <w:marLeft w:val="0"/>
      <w:marRight w:val="0"/>
      <w:marTop w:val="0"/>
      <w:marBottom w:val="0"/>
      <w:divBdr>
        <w:top w:val="none" w:sz="0" w:space="0" w:color="auto"/>
        <w:left w:val="none" w:sz="0" w:space="0" w:color="auto"/>
        <w:bottom w:val="none" w:sz="0" w:space="0" w:color="auto"/>
        <w:right w:val="none" w:sz="0" w:space="0" w:color="auto"/>
      </w:divBdr>
    </w:div>
    <w:div w:id="1235969560">
      <w:bodyDiv w:val="1"/>
      <w:marLeft w:val="0"/>
      <w:marRight w:val="0"/>
      <w:marTop w:val="0"/>
      <w:marBottom w:val="0"/>
      <w:divBdr>
        <w:top w:val="none" w:sz="0" w:space="0" w:color="auto"/>
        <w:left w:val="none" w:sz="0" w:space="0" w:color="auto"/>
        <w:bottom w:val="none" w:sz="0" w:space="0" w:color="auto"/>
        <w:right w:val="none" w:sz="0" w:space="0" w:color="auto"/>
      </w:divBdr>
    </w:div>
    <w:div w:id="1236433519">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550496">
      <w:bodyDiv w:val="1"/>
      <w:marLeft w:val="0"/>
      <w:marRight w:val="0"/>
      <w:marTop w:val="0"/>
      <w:marBottom w:val="0"/>
      <w:divBdr>
        <w:top w:val="none" w:sz="0" w:space="0" w:color="auto"/>
        <w:left w:val="none" w:sz="0" w:space="0" w:color="auto"/>
        <w:bottom w:val="none" w:sz="0" w:space="0" w:color="auto"/>
        <w:right w:val="none" w:sz="0" w:space="0" w:color="auto"/>
      </w:divBdr>
    </w:div>
    <w:div w:id="1236817330">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892365">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203749">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636358">
      <w:bodyDiv w:val="1"/>
      <w:marLeft w:val="0"/>
      <w:marRight w:val="0"/>
      <w:marTop w:val="0"/>
      <w:marBottom w:val="0"/>
      <w:divBdr>
        <w:top w:val="none" w:sz="0" w:space="0" w:color="auto"/>
        <w:left w:val="none" w:sz="0" w:space="0" w:color="auto"/>
        <w:bottom w:val="none" w:sz="0" w:space="0" w:color="auto"/>
        <w:right w:val="none" w:sz="0" w:space="0" w:color="auto"/>
      </w:divBdr>
    </w:div>
    <w:div w:id="1238975386">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630195">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407815">
      <w:bodyDiv w:val="1"/>
      <w:marLeft w:val="0"/>
      <w:marRight w:val="0"/>
      <w:marTop w:val="0"/>
      <w:marBottom w:val="0"/>
      <w:divBdr>
        <w:top w:val="none" w:sz="0" w:space="0" w:color="auto"/>
        <w:left w:val="none" w:sz="0" w:space="0" w:color="auto"/>
        <w:bottom w:val="none" w:sz="0" w:space="0" w:color="auto"/>
        <w:right w:val="none" w:sz="0" w:space="0" w:color="auto"/>
      </w:divBdr>
    </w:div>
    <w:div w:id="1240748060">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822983">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333671">
      <w:bodyDiv w:val="1"/>
      <w:marLeft w:val="0"/>
      <w:marRight w:val="0"/>
      <w:marTop w:val="0"/>
      <w:marBottom w:val="0"/>
      <w:divBdr>
        <w:top w:val="none" w:sz="0" w:space="0" w:color="auto"/>
        <w:left w:val="none" w:sz="0" w:space="0" w:color="auto"/>
        <w:bottom w:val="none" w:sz="0" w:space="0" w:color="auto"/>
        <w:right w:val="none" w:sz="0" w:space="0" w:color="auto"/>
      </w:divBdr>
    </w:div>
    <w:div w:id="1241406382">
      <w:bodyDiv w:val="1"/>
      <w:marLeft w:val="0"/>
      <w:marRight w:val="0"/>
      <w:marTop w:val="0"/>
      <w:marBottom w:val="0"/>
      <w:divBdr>
        <w:top w:val="none" w:sz="0" w:space="0" w:color="auto"/>
        <w:left w:val="none" w:sz="0" w:space="0" w:color="auto"/>
        <w:bottom w:val="none" w:sz="0" w:space="0" w:color="auto"/>
        <w:right w:val="none" w:sz="0" w:space="0" w:color="auto"/>
      </w:divBdr>
    </w:div>
    <w:div w:id="1241676567">
      <w:bodyDiv w:val="1"/>
      <w:marLeft w:val="0"/>
      <w:marRight w:val="0"/>
      <w:marTop w:val="0"/>
      <w:marBottom w:val="0"/>
      <w:divBdr>
        <w:top w:val="none" w:sz="0" w:space="0" w:color="auto"/>
        <w:left w:val="none" w:sz="0" w:space="0" w:color="auto"/>
        <w:bottom w:val="none" w:sz="0" w:space="0" w:color="auto"/>
        <w:right w:val="none" w:sz="0" w:space="0" w:color="auto"/>
      </w:divBdr>
    </w:div>
    <w:div w:id="1242104261">
      <w:bodyDiv w:val="1"/>
      <w:marLeft w:val="0"/>
      <w:marRight w:val="0"/>
      <w:marTop w:val="0"/>
      <w:marBottom w:val="0"/>
      <w:divBdr>
        <w:top w:val="none" w:sz="0" w:space="0" w:color="auto"/>
        <w:left w:val="none" w:sz="0" w:space="0" w:color="auto"/>
        <w:bottom w:val="none" w:sz="0" w:space="0" w:color="auto"/>
        <w:right w:val="none" w:sz="0" w:space="0" w:color="auto"/>
      </w:divBdr>
    </w:div>
    <w:div w:id="1242368901">
      <w:bodyDiv w:val="1"/>
      <w:marLeft w:val="0"/>
      <w:marRight w:val="0"/>
      <w:marTop w:val="0"/>
      <w:marBottom w:val="0"/>
      <w:divBdr>
        <w:top w:val="none" w:sz="0" w:space="0" w:color="auto"/>
        <w:left w:val="none" w:sz="0" w:space="0" w:color="auto"/>
        <w:bottom w:val="none" w:sz="0" w:space="0" w:color="auto"/>
        <w:right w:val="none" w:sz="0" w:space="0" w:color="auto"/>
      </w:divBdr>
    </w:div>
    <w:div w:id="1242446966">
      <w:bodyDiv w:val="1"/>
      <w:marLeft w:val="0"/>
      <w:marRight w:val="0"/>
      <w:marTop w:val="0"/>
      <w:marBottom w:val="0"/>
      <w:divBdr>
        <w:top w:val="none" w:sz="0" w:space="0" w:color="auto"/>
        <w:left w:val="none" w:sz="0" w:space="0" w:color="auto"/>
        <w:bottom w:val="none" w:sz="0" w:space="0" w:color="auto"/>
        <w:right w:val="none" w:sz="0" w:space="0" w:color="auto"/>
      </w:divBdr>
    </w:div>
    <w:div w:id="1242719915">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029210">
      <w:bodyDiv w:val="1"/>
      <w:marLeft w:val="0"/>
      <w:marRight w:val="0"/>
      <w:marTop w:val="0"/>
      <w:marBottom w:val="0"/>
      <w:divBdr>
        <w:top w:val="none" w:sz="0" w:space="0" w:color="auto"/>
        <w:left w:val="none" w:sz="0" w:space="0" w:color="auto"/>
        <w:bottom w:val="none" w:sz="0" w:space="0" w:color="auto"/>
        <w:right w:val="none" w:sz="0" w:space="0" w:color="auto"/>
      </w:divBdr>
    </w:div>
    <w:div w:id="1243224553">
      <w:bodyDiv w:val="1"/>
      <w:marLeft w:val="0"/>
      <w:marRight w:val="0"/>
      <w:marTop w:val="0"/>
      <w:marBottom w:val="0"/>
      <w:divBdr>
        <w:top w:val="none" w:sz="0" w:space="0" w:color="auto"/>
        <w:left w:val="none" w:sz="0" w:space="0" w:color="auto"/>
        <w:bottom w:val="none" w:sz="0" w:space="0" w:color="auto"/>
        <w:right w:val="none" w:sz="0" w:space="0" w:color="auto"/>
      </w:divBdr>
    </w:div>
    <w:div w:id="1243300071">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46749">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3683561">
      <w:bodyDiv w:val="1"/>
      <w:marLeft w:val="0"/>
      <w:marRight w:val="0"/>
      <w:marTop w:val="0"/>
      <w:marBottom w:val="0"/>
      <w:divBdr>
        <w:top w:val="none" w:sz="0" w:space="0" w:color="auto"/>
        <w:left w:val="none" w:sz="0" w:space="0" w:color="auto"/>
        <w:bottom w:val="none" w:sz="0" w:space="0" w:color="auto"/>
        <w:right w:val="none" w:sz="0" w:space="0" w:color="auto"/>
      </w:divBdr>
    </w:div>
    <w:div w:id="1243875777">
      <w:bodyDiv w:val="1"/>
      <w:marLeft w:val="0"/>
      <w:marRight w:val="0"/>
      <w:marTop w:val="0"/>
      <w:marBottom w:val="0"/>
      <w:divBdr>
        <w:top w:val="none" w:sz="0" w:space="0" w:color="auto"/>
        <w:left w:val="none" w:sz="0" w:space="0" w:color="auto"/>
        <w:bottom w:val="none" w:sz="0" w:space="0" w:color="auto"/>
        <w:right w:val="none" w:sz="0" w:space="0" w:color="auto"/>
      </w:divBdr>
    </w:div>
    <w:div w:id="1244292215">
      <w:bodyDiv w:val="1"/>
      <w:marLeft w:val="0"/>
      <w:marRight w:val="0"/>
      <w:marTop w:val="0"/>
      <w:marBottom w:val="0"/>
      <w:divBdr>
        <w:top w:val="none" w:sz="0" w:space="0" w:color="auto"/>
        <w:left w:val="none" w:sz="0" w:space="0" w:color="auto"/>
        <w:bottom w:val="none" w:sz="0" w:space="0" w:color="auto"/>
        <w:right w:val="none" w:sz="0" w:space="0" w:color="auto"/>
      </w:divBdr>
    </w:div>
    <w:div w:id="1244335547">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0047">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726223">
      <w:bodyDiv w:val="1"/>
      <w:marLeft w:val="0"/>
      <w:marRight w:val="0"/>
      <w:marTop w:val="0"/>
      <w:marBottom w:val="0"/>
      <w:divBdr>
        <w:top w:val="none" w:sz="0" w:space="0" w:color="auto"/>
        <w:left w:val="none" w:sz="0" w:space="0" w:color="auto"/>
        <w:bottom w:val="none" w:sz="0" w:space="0" w:color="auto"/>
        <w:right w:val="none" w:sz="0" w:space="0" w:color="auto"/>
      </w:divBdr>
    </w:div>
    <w:div w:id="1244797072">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20462">
      <w:bodyDiv w:val="1"/>
      <w:marLeft w:val="0"/>
      <w:marRight w:val="0"/>
      <w:marTop w:val="0"/>
      <w:marBottom w:val="0"/>
      <w:divBdr>
        <w:top w:val="none" w:sz="0" w:space="0" w:color="auto"/>
        <w:left w:val="none" w:sz="0" w:space="0" w:color="auto"/>
        <w:bottom w:val="none" w:sz="0" w:space="0" w:color="auto"/>
        <w:right w:val="none" w:sz="0" w:space="0" w:color="auto"/>
      </w:divBdr>
    </w:div>
    <w:div w:id="1246109157">
      <w:bodyDiv w:val="1"/>
      <w:marLeft w:val="0"/>
      <w:marRight w:val="0"/>
      <w:marTop w:val="0"/>
      <w:marBottom w:val="0"/>
      <w:divBdr>
        <w:top w:val="none" w:sz="0" w:space="0" w:color="auto"/>
        <w:left w:val="none" w:sz="0" w:space="0" w:color="auto"/>
        <w:bottom w:val="none" w:sz="0" w:space="0" w:color="auto"/>
        <w:right w:val="none" w:sz="0" w:space="0" w:color="auto"/>
      </w:divBdr>
    </w:div>
    <w:div w:id="1246187604">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07014">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6767104">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106254">
      <w:bodyDiv w:val="1"/>
      <w:marLeft w:val="0"/>
      <w:marRight w:val="0"/>
      <w:marTop w:val="0"/>
      <w:marBottom w:val="0"/>
      <w:divBdr>
        <w:top w:val="none" w:sz="0" w:space="0" w:color="auto"/>
        <w:left w:val="none" w:sz="0" w:space="0" w:color="auto"/>
        <w:bottom w:val="none" w:sz="0" w:space="0" w:color="auto"/>
        <w:right w:val="none" w:sz="0" w:space="0" w:color="auto"/>
      </w:divBdr>
    </w:div>
    <w:div w:id="1247113878">
      <w:bodyDiv w:val="1"/>
      <w:marLeft w:val="0"/>
      <w:marRight w:val="0"/>
      <w:marTop w:val="0"/>
      <w:marBottom w:val="0"/>
      <w:divBdr>
        <w:top w:val="none" w:sz="0" w:space="0" w:color="auto"/>
        <w:left w:val="none" w:sz="0" w:space="0" w:color="auto"/>
        <w:bottom w:val="none" w:sz="0" w:space="0" w:color="auto"/>
        <w:right w:val="none" w:sz="0" w:space="0" w:color="auto"/>
      </w:divBdr>
    </w:div>
    <w:div w:id="1247422339">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809058">
      <w:bodyDiv w:val="1"/>
      <w:marLeft w:val="0"/>
      <w:marRight w:val="0"/>
      <w:marTop w:val="0"/>
      <w:marBottom w:val="0"/>
      <w:divBdr>
        <w:top w:val="none" w:sz="0" w:space="0" w:color="auto"/>
        <w:left w:val="none" w:sz="0" w:space="0" w:color="auto"/>
        <w:bottom w:val="none" w:sz="0" w:space="0" w:color="auto"/>
        <w:right w:val="none" w:sz="0" w:space="0" w:color="auto"/>
      </w:divBdr>
    </w:div>
    <w:div w:id="1247812520">
      <w:bodyDiv w:val="1"/>
      <w:marLeft w:val="0"/>
      <w:marRight w:val="0"/>
      <w:marTop w:val="0"/>
      <w:marBottom w:val="0"/>
      <w:divBdr>
        <w:top w:val="none" w:sz="0" w:space="0" w:color="auto"/>
        <w:left w:val="none" w:sz="0" w:space="0" w:color="auto"/>
        <w:bottom w:val="none" w:sz="0" w:space="0" w:color="auto"/>
        <w:right w:val="none" w:sz="0" w:space="0" w:color="auto"/>
      </w:divBdr>
    </w:div>
    <w:div w:id="1247835768">
      <w:bodyDiv w:val="1"/>
      <w:marLeft w:val="0"/>
      <w:marRight w:val="0"/>
      <w:marTop w:val="0"/>
      <w:marBottom w:val="0"/>
      <w:divBdr>
        <w:top w:val="none" w:sz="0" w:space="0" w:color="auto"/>
        <w:left w:val="none" w:sz="0" w:space="0" w:color="auto"/>
        <w:bottom w:val="none" w:sz="0" w:space="0" w:color="auto"/>
        <w:right w:val="none" w:sz="0" w:space="0" w:color="auto"/>
      </w:divBdr>
    </w:div>
    <w:div w:id="1247836530">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417800">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728575">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538274">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849792">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349275">
      <w:bodyDiv w:val="1"/>
      <w:marLeft w:val="0"/>
      <w:marRight w:val="0"/>
      <w:marTop w:val="0"/>
      <w:marBottom w:val="0"/>
      <w:divBdr>
        <w:top w:val="none" w:sz="0" w:space="0" w:color="auto"/>
        <w:left w:val="none" w:sz="0" w:space="0" w:color="auto"/>
        <w:bottom w:val="none" w:sz="0" w:space="0" w:color="auto"/>
        <w:right w:val="none" w:sz="0" w:space="0" w:color="auto"/>
      </w:divBdr>
    </w:div>
    <w:div w:id="1251349321">
      <w:bodyDiv w:val="1"/>
      <w:marLeft w:val="0"/>
      <w:marRight w:val="0"/>
      <w:marTop w:val="0"/>
      <w:marBottom w:val="0"/>
      <w:divBdr>
        <w:top w:val="none" w:sz="0" w:space="0" w:color="auto"/>
        <w:left w:val="none" w:sz="0" w:space="0" w:color="auto"/>
        <w:bottom w:val="none" w:sz="0" w:space="0" w:color="auto"/>
        <w:right w:val="none" w:sz="0" w:space="0" w:color="auto"/>
      </w:divBdr>
    </w:div>
    <w:div w:id="1251693425">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12477">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272511">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852454">
      <w:bodyDiv w:val="1"/>
      <w:marLeft w:val="0"/>
      <w:marRight w:val="0"/>
      <w:marTop w:val="0"/>
      <w:marBottom w:val="0"/>
      <w:divBdr>
        <w:top w:val="none" w:sz="0" w:space="0" w:color="auto"/>
        <w:left w:val="none" w:sz="0" w:space="0" w:color="auto"/>
        <w:bottom w:val="none" w:sz="0" w:space="0" w:color="auto"/>
        <w:right w:val="none" w:sz="0" w:space="0" w:color="auto"/>
      </w:divBdr>
    </w:div>
    <w:div w:id="125292915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433050">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163280">
      <w:bodyDiv w:val="1"/>
      <w:marLeft w:val="0"/>
      <w:marRight w:val="0"/>
      <w:marTop w:val="0"/>
      <w:marBottom w:val="0"/>
      <w:divBdr>
        <w:top w:val="none" w:sz="0" w:space="0" w:color="auto"/>
        <w:left w:val="none" w:sz="0" w:space="0" w:color="auto"/>
        <w:bottom w:val="none" w:sz="0" w:space="0" w:color="auto"/>
        <w:right w:val="none" w:sz="0" w:space="0" w:color="auto"/>
      </w:divBdr>
    </w:div>
    <w:div w:id="1255211506">
      <w:bodyDiv w:val="1"/>
      <w:marLeft w:val="0"/>
      <w:marRight w:val="0"/>
      <w:marTop w:val="0"/>
      <w:marBottom w:val="0"/>
      <w:divBdr>
        <w:top w:val="none" w:sz="0" w:space="0" w:color="auto"/>
        <w:left w:val="none" w:sz="0" w:space="0" w:color="auto"/>
        <w:bottom w:val="none" w:sz="0" w:space="0" w:color="auto"/>
        <w:right w:val="none" w:sz="0" w:space="0" w:color="auto"/>
      </w:divBdr>
    </w:div>
    <w:div w:id="1255431500">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356375">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010584">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32670">
      <w:bodyDiv w:val="1"/>
      <w:marLeft w:val="0"/>
      <w:marRight w:val="0"/>
      <w:marTop w:val="0"/>
      <w:marBottom w:val="0"/>
      <w:divBdr>
        <w:top w:val="none" w:sz="0" w:space="0" w:color="auto"/>
        <w:left w:val="none" w:sz="0" w:space="0" w:color="auto"/>
        <w:bottom w:val="none" w:sz="0" w:space="0" w:color="auto"/>
        <w:right w:val="none" w:sz="0" w:space="0" w:color="auto"/>
      </w:divBdr>
    </w:div>
    <w:div w:id="1257835005">
      <w:bodyDiv w:val="1"/>
      <w:marLeft w:val="0"/>
      <w:marRight w:val="0"/>
      <w:marTop w:val="0"/>
      <w:marBottom w:val="0"/>
      <w:divBdr>
        <w:top w:val="none" w:sz="0" w:space="0" w:color="auto"/>
        <w:left w:val="none" w:sz="0" w:space="0" w:color="auto"/>
        <w:bottom w:val="none" w:sz="0" w:space="0" w:color="auto"/>
        <w:right w:val="none" w:sz="0" w:space="0" w:color="auto"/>
      </w:divBdr>
    </w:div>
    <w:div w:id="1257864512">
      <w:bodyDiv w:val="1"/>
      <w:marLeft w:val="0"/>
      <w:marRight w:val="0"/>
      <w:marTop w:val="0"/>
      <w:marBottom w:val="0"/>
      <w:divBdr>
        <w:top w:val="none" w:sz="0" w:space="0" w:color="auto"/>
        <w:left w:val="none" w:sz="0" w:space="0" w:color="auto"/>
        <w:bottom w:val="none" w:sz="0" w:space="0" w:color="auto"/>
        <w:right w:val="none" w:sz="0" w:space="0" w:color="auto"/>
      </w:divBdr>
    </w:div>
    <w:div w:id="1257909658">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8753121">
      <w:bodyDiv w:val="1"/>
      <w:marLeft w:val="0"/>
      <w:marRight w:val="0"/>
      <w:marTop w:val="0"/>
      <w:marBottom w:val="0"/>
      <w:divBdr>
        <w:top w:val="none" w:sz="0" w:space="0" w:color="auto"/>
        <w:left w:val="none" w:sz="0" w:space="0" w:color="auto"/>
        <w:bottom w:val="none" w:sz="0" w:space="0" w:color="auto"/>
        <w:right w:val="none" w:sz="0" w:space="0" w:color="auto"/>
      </w:divBdr>
    </w:div>
    <w:div w:id="1259172939">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561363">
      <w:bodyDiv w:val="1"/>
      <w:marLeft w:val="0"/>
      <w:marRight w:val="0"/>
      <w:marTop w:val="0"/>
      <w:marBottom w:val="0"/>
      <w:divBdr>
        <w:top w:val="none" w:sz="0" w:space="0" w:color="auto"/>
        <w:left w:val="none" w:sz="0" w:space="0" w:color="auto"/>
        <w:bottom w:val="none" w:sz="0" w:space="0" w:color="auto"/>
        <w:right w:val="none" w:sz="0" w:space="0" w:color="auto"/>
      </w:divBdr>
    </w:div>
    <w:div w:id="1259564744">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59873277">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36400">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336435">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485030">
      <w:bodyDiv w:val="1"/>
      <w:marLeft w:val="0"/>
      <w:marRight w:val="0"/>
      <w:marTop w:val="0"/>
      <w:marBottom w:val="0"/>
      <w:divBdr>
        <w:top w:val="none" w:sz="0" w:space="0" w:color="auto"/>
        <w:left w:val="none" w:sz="0" w:space="0" w:color="auto"/>
        <w:bottom w:val="none" w:sz="0" w:space="0" w:color="auto"/>
        <w:right w:val="none" w:sz="0" w:space="0" w:color="auto"/>
      </w:divBdr>
    </w:div>
    <w:div w:id="1260526847">
      <w:bodyDiv w:val="1"/>
      <w:marLeft w:val="0"/>
      <w:marRight w:val="0"/>
      <w:marTop w:val="0"/>
      <w:marBottom w:val="0"/>
      <w:divBdr>
        <w:top w:val="none" w:sz="0" w:space="0" w:color="auto"/>
        <w:left w:val="none" w:sz="0" w:space="0" w:color="auto"/>
        <w:bottom w:val="none" w:sz="0" w:space="0" w:color="auto"/>
        <w:right w:val="none" w:sz="0" w:space="0" w:color="auto"/>
      </w:divBdr>
    </w:div>
    <w:div w:id="1260600982">
      <w:bodyDiv w:val="1"/>
      <w:marLeft w:val="0"/>
      <w:marRight w:val="0"/>
      <w:marTop w:val="0"/>
      <w:marBottom w:val="0"/>
      <w:divBdr>
        <w:top w:val="none" w:sz="0" w:space="0" w:color="auto"/>
        <w:left w:val="none" w:sz="0" w:space="0" w:color="auto"/>
        <w:bottom w:val="none" w:sz="0" w:space="0" w:color="auto"/>
        <w:right w:val="none" w:sz="0" w:space="0" w:color="auto"/>
      </w:divBdr>
    </w:div>
    <w:div w:id="126072350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331229">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717744">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2102447">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23646">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20055">
      <w:bodyDiv w:val="1"/>
      <w:marLeft w:val="0"/>
      <w:marRight w:val="0"/>
      <w:marTop w:val="0"/>
      <w:marBottom w:val="0"/>
      <w:divBdr>
        <w:top w:val="none" w:sz="0" w:space="0" w:color="auto"/>
        <w:left w:val="none" w:sz="0" w:space="0" w:color="auto"/>
        <w:bottom w:val="none" w:sz="0" w:space="0" w:color="auto"/>
        <w:right w:val="none" w:sz="0" w:space="0" w:color="auto"/>
      </w:divBdr>
    </w:div>
    <w:div w:id="1262565321">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839022">
      <w:bodyDiv w:val="1"/>
      <w:marLeft w:val="0"/>
      <w:marRight w:val="0"/>
      <w:marTop w:val="0"/>
      <w:marBottom w:val="0"/>
      <w:divBdr>
        <w:top w:val="none" w:sz="0" w:space="0" w:color="auto"/>
        <w:left w:val="none" w:sz="0" w:space="0" w:color="auto"/>
        <w:bottom w:val="none" w:sz="0" w:space="0" w:color="auto"/>
        <w:right w:val="none" w:sz="0" w:space="0" w:color="auto"/>
      </w:divBdr>
    </w:div>
    <w:div w:id="1263299958">
      <w:bodyDiv w:val="1"/>
      <w:marLeft w:val="0"/>
      <w:marRight w:val="0"/>
      <w:marTop w:val="0"/>
      <w:marBottom w:val="0"/>
      <w:divBdr>
        <w:top w:val="none" w:sz="0" w:space="0" w:color="auto"/>
        <w:left w:val="none" w:sz="0" w:space="0" w:color="auto"/>
        <w:bottom w:val="none" w:sz="0" w:space="0" w:color="auto"/>
        <w:right w:val="none" w:sz="0" w:space="0" w:color="auto"/>
      </w:divBdr>
    </w:div>
    <w:div w:id="1263342749">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14513">
      <w:bodyDiv w:val="1"/>
      <w:marLeft w:val="0"/>
      <w:marRight w:val="0"/>
      <w:marTop w:val="0"/>
      <w:marBottom w:val="0"/>
      <w:divBdr>
        <w:top w:val="none" w:sz="0" w:space="0" w:color="auto"/>
        <w:left w:val="none" w:sz="0" w:space="0" w:color="auto"/>
        <w:bottom w:val="none" w:sz="0" w:space="0" w:color="auto"/>
        <w:right w:val="none" w:sz="0" w:space="0" w:color="auto"/>
      </w:divBdr>
    </w:div>
    <w:div w:id="1263488679">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266517">
      <w:bodyDiv w:val="1"/>
      <w:marLeft w:val="0"/>
      <w:marRight w:val="0"/>
      <w:marTop w:val="0"/>
      <w:marBottom w:val="0"/>
      <w:divBdr>
        <w:top w:val="none" w:sz="0" w:space="0" w:color="auto"/>
        <w:left w:val="none" w:sz="0" w:space="0" w:color="auto"/>
        <w:bottom w:val="none" w:sz="0" w:space="0" w:color="auto"/>
        <w:right w:val="none" w:sz="0" w:space="0" w:color="auto"/>
      </w:divBdr>
    </w:div>
    <w:div w:id="1264335896">
      <w:bodyDiv w:val="1"/>
      <w:marLeft w:val="0"/>
      <w:marRight w:val="0"/>
      <w:marTop w:val="0"/>
      <w:marBottom w:val="0"/>
      <w:divBdr>
        <w:top w:val="none" w:sz="0" w:space="0" w:color="auto"/>
        <w:left w:val="none" w:sz="0" w:space="0" w:color="auto"/>
        <w:bottom w:val="none" w:sz="0" w:space="0" w:color="auto"/>
        <w:right w:val="none" w:sz="0" w:space="0" w:color="auto"/>
      </w:divBdr>
    </w:div>
    <w:div w:id="1264536055">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723368">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923598">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963200">
      <w:bodyDiv w:val="1"/>
      <w:marLeft w:val="0"/>
      <w:marRight w:val="0"/>
      <w:marTop w:val="0"/>
      <w:marBottom w:val="0"/>
      <w:divBdr>
        <w:top w:val="none" w:sz="0" w:space="0" w:color="auto"/>
        <w:left w:val="none" w:sz="0" w:space="0" w:color="auto"/>
        <w:bottom w:val="none" w:sz="0" w:space="0" w:color="auto"/>
        <w:right w:val="none" w:sz="0" w:space="0" w:color="auto"/>
      </w:divBdr>
    </w:div>
    <w:div w:id="1265966101">
      <w:bodyDiv w:val="1"/>
      <w:marLeft w:val="0"/>
      <w:marRight w:val="0"/>
      <w:marTop w:val="0"/>
      <w:marBottom w:val="0"/>
      <w:divBdr>
        <w:top w:val="none" w:sz="0" w:space="0" w:color="auto"/>
        <w:left w:val="none" w:sz="0" w:space="0" w:color="auto"/>
        <w:bottom w:val="none" w:sz="0" w:space="0" w:color="auto"/>
        <w:right w:val="none" w:sz="0" w:space="0" w:color="auto"/>
      </w:divBdr>
    </w:div>
    <w:div w:id="1266109957">
      <w:bodyDiv w:val="1"/>
      <w:marLeft w:val="0"/>
      <w:marRight w:val="0"/>
      <w:marTop w:val="0"/>
      <w:marBottom w:val="0"/>
      <w:divBdr>
        <w:top w:val="none" w:sz="0" w:space="0" w:color="auto"/>
        <w:left w:val="none" w:sz="0" w:space="0" w:color="auto"/>
        <w:bottom w:val="none" w:sz="0" w:space="0" w:color="auto"/>
        <w:right w:val="none" w:sz="0" w:space="0" w:color="auto"/>
      </w:divBdr>
    </w:div>
    <w:div w:id="126618755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8482">
      <w:bodyDiv w:val="1"/>
      <w:marLeft w:val="0"/>
      <w:marRight w:val="0"/>
      <w:marTop w:val="0"/>
      <w:marBottom w:val="0"/>
      <w:divBdr>
        <w:top w:val="none" w:sz="0" w:space="0" w:color="auto"/>
        <w:left w:val="none" w:sz="0" w:space="0" w:color="auto"/>
        <w:bottom w:val="none" w:sz="0" w:space="0" w:color="auto"/>
        <w:right w:val="none" w:sz="0" w:space="0" w:color="auto"/>
      </w:divBdr>
    </w:div>
    <w:div w:id="1267272522">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4310">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269829">
      <w:bodyDiv w:val="1"/>
      <w:marLeft w:val="0"/>
      <w:marRight w:val="0"/>
      <w:marTop w:val="0"/>
      <w:marBottom w:val="0"/>
      <w:divBdr>
        <w:top w:val="none" w:sz="0" w:space="0" w:color="auto"/>
        <w:left w:val="none" w:sz="0" w:space="0" w:color="auto"/>
        <w:bottom w:val="none" w:sz="0" w:space="0" w:color="auto"/>
        <w:right w:val="none" w:sz="0" w:space="0" w:color="auto"/>
      </w:divBdr>
    </w:div>
    <w:div w:id="1268348690">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098">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8929102">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509460">
      <w:bodyDiv w:val="1"/>
      <w:marLeft w:val="0"/>
      <w:marRight w:val="0"/>
      <w:marTop w:val="0"/>
      <w:marBottom w:val="0"/>
      <w:divBdr>
        <w:top w:val="none" w:sz="0" w:space="0" w:color="auto"/>
        <w:left w:val="none" w:sz="0" w:space="0" w:color="auto"/>
        <w:bottom w:val="none" w:sz="0" w:space="0" w:color="auto"/>
        <w:right w:val="none" w:sz="0" w:space="0" w:color="auto"/>
      </w:divBdr>
    </w:div>
    <w:div w:id="1269583482">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69894440">
      <w:bodyDiv w:val="1"/>
      <w:marLeft w:val="0"/>
      <w:marRight w:val="0"/>
      <w:marTop w:val="0"/>
      <w:marBottom w:val="0"/>
      <w:divBdr>
        <w:top w:val="none" w:sz="0" w:space="0" w:color="auto"/>
        <w:left w:val="none" w:sz="0" w:space="0" w:color="auto"/>
        <w:bottom w:val="none" w:sz="0" w:space="0" w:color="auto"/>
        <w:right w:val="none" w:sz="0" w:space="0" w:color="auto"/>
      </w:divBdr>
    </w:div>
    <w:div w:id="1270166129">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577031">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1013855">
      <w:bodyDiv w:val="1"/>
      <w:marLeft w:val="0"/>
      <w:marRight w:val="0"/>
      <w:marTop w:val="0"/>
      <w:marBottom w:val="0"/>
      <w:divBdr>
        <w:top w:val="none" w:sz="0" w:space="0" w:color="auto"/>
        <w:left w:val="none" w:sz="0" w:space="0" w:color="auto"/>
        <w:bottom w:val="none" w:sz="0" w:space="0" w:color="auto"/>
        <w:right w:val="none" w:sz="0" w:space="0" w:color="auto"/>
      </w:divBdr>
    </w:div>
    <w:div w:id="1271087525">
      <w:bodyDiv w:val="1"/>
      <w:marLeft w:val="0"/>
      <w:marRight w:val="0"/>
      <w:marTop w:val="0"/>
      <w:marBottom w:val="0"/>
      <w:divBdr>
        <w:top w:val="none" w:sz="0" w:space="0" w:color="auto"/>
        <w:left w:val="none" w:sz="0" w:space="0" w:color="auto"/>
        <w:bottom w:val="none" w:sz="0" w:space="0" w:color="auto"/>
        <w:right w:val="none" w:sz="0" w:space="0" w:color="auto"/>
      </w:divBdr>
    </w:div>
    <w:div w:id="1271625000">
      <w:bodyDiv w:val="1"/>
      <w:marLeft w:val="0"/>
      <w:marRight w:val="0"/>
      <w:marTop w:val="0"/>
      <w:marBottom w:val="0"/>
      <w:divBdr>
        <w:top w:val="none" w:sz="0" w:space="0" w:color="auto"/>
        <w:left w:val="none" w:sz="0" w:space="0" w:color="auto"/>
        <w:bottom w:val="none" w:sz="0" w:space="0" w:color="auto"/>
        <w:right w:val="none" w:sz="0" w:space="0" w:color="auto"/>
      </w:divBdr>
    </w:div>
    <w:div w:id="1272009405">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6072">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319561">
      <w:bodyDiv w:val="1"/>
      <w:marLeft w:val="0"/>
      <w:marRight w:val="0"/>
      <w:marTop w:val="0"/>
      <w:marBottom w:val="0"/>
      <w:divBdr>
        <w:top w:val="none" w:sz="0" w:space="0" w:color="auto"/>
        <w:left w:val="none" w:sz="0" w:space="0" w:color="auto"/>
        <w:bottom w:val="none" w:sz="0" w:space="0" w:color="auto"/>
        <w:right w:val="none" w:sz="0" w:space="0" w:color="auto"/>
      </w:divBdr>
    </w:div>
    <w:div w:id="1272325893">
      <w:bodyDiv w:val="1"/>
      <w:marLeft w:val="0"/>
      <w:marRight w:val="0"/>
      <w:marTop w:val="0"/>
      <w:marBottom w:val="0"/>
      <w:divBdr>
        <w:top w:val="none" w:sz="0" w:space="0" w:color="auto"/>
        <w:left w:val="none" w:sz="0" w:space="0" w:color="auto"/>
        <w:bottom w:val="none" w:sz="0" w:space="0" w:color="auto"/>
        <w:right w:val="none" w:sz="0" w:space="0" w:color="auto"/>
      </w:divBdr>
    </w:div>
    <w:div w:id="1272472229">
      <w:bodyDiv w:val="1"/>
      <w:marLeft w:val="0"/>
      <w:marRight w:val="0"/>
      <w:marTop w:val="0"/>
      <w:marBottom w:val="0"/>
      <w:divBdr>
        <w:top w:val="none" w:sz="0" w:space="0" w:color="auto"/>
        <w:left w:val="none" w:sz="0" w:space="0" w:color="auto"/>
        <w:bottom w:val="none" w:sz="0" w:space="0" w:color="auto"/>
        <w:right w:val="none" w:sz="0" w:space="0" w:color="auto"/>
      </w:divBdr>
    </w:div>
    <w:div w:id="1272860623">
      <w:bodyDiv w:val="1"/>
      <w:marLeft w:val="0"/>
      <w:marRight w:val="0"/>
      <w:marTop w:val="0"/>
      <w:marBottom w:val="0"/>
      <w:divBdr>
        <w:top w:val="none" w:sz="0" w:space="0" w:color="auto"/>
        <w:left w:val="none" w:sz="0" w:space="0" w:color="auto"/>
        <w:bottom w:val="none" w:sz="0" w:space="0" w:color="auto"/>
        <w:right w:val="none" w:sz="0" w:space="0" w:color="auto"/>
      </w:divBdr>
    </w:div>
    <w:div w:id="1273246842">
      <w:bodyDiv w:val="1"/>
      <w:marLeft w:val="0"/>
      <w:marRight w:val="0"/>
      <w:marTop w:val="0"/>
      <w:marBottom w:val="0"/>
      <w:divBdr>
        <w:top w:val="none" w:sz="0" w:space="0" w:color="auto"/>
        <w:left w:val="none" w:sz="0" w:space="0" w:color="auto"/>
        <w:bottom w:val="none" w:sz="0" w:space="0" w:color="auto"/>
        <w:right w:val="none" w:sz="0" w:space="0" w:color="auto"/>
      </w:divBdr>
    </w:div>
    <w:div w:id="127363525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090456">
      <w:bodyDiv w:val="1"/>
      <w:marLeft w:val="0"/>
      <w:marRight w:val="0"/>
      <w:marTop w:val="0"/>
      <w:marBottom w:val="0"/>
      <w:divBdr>
        <w:top w:val="none" w:sz="0" w:space="0" w:color="auto"/>
        <w:left w:val="none" w:sz="0" w:space="0" w:color="auto"/>
        <w:bottom w:val="none" w:sz="0" w:space="0" w:color="auto"/>
        <w:right w:val="none" w:sz="0" w:space="0" w:color="auto"/>
      </w:divBdr>
    </w:div>
    <w:div w:id="1274094772">
      <w:bodyDiv w:val="1"/>
      <w:marLeft w:val="0"/>
      <w:marRight w:val="0"/>
      <w:marTop w:val="0"/>
      <w:marBottom w:val="0"/>
      <w:divBdr>
        <w:top w:val="none" w:sz="0" w:space="0" w:color="auto"/>
        <w:left w:val="none" w:sz="0" w:space="0" w:color="auto"/>
        <w:bottom w:val="none" w:sz="0" w:space="0" w:color="auto"/>
        <w:right w:val="none" w:sz="0" w:space="0" w:color="auto"/>
      </w:divBdr>
    </w:div>
    <w:div w:id="1274282567">
      <w:bodyDiv w:val="1"/>
      <w:marLeft w:val="0"/>
      <w:marRight w:val="0"/>
      <w:marTop w:val="0"/>
      <w:marBottom w:val="0"/>
      <w:divBdr>
        <w:top w:val="none" w:sz="0" w:space="0" w:color="auto"/>
        <w:left w:val="none" w:sz="0" w:space="0" w:color="auto"/>
        <w:bottom w:val="none" w:sz="0" w:space="0" w:color="auto"/>
        <w:right w:val="none" w:sz="0" w:space="0" w:color="auto"/>
      </w:divBdr>
    </w:div>
    <w:div w:id="1274362104">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9233">
      <w:bodyDiv w:val="1"/>
      <w:marLeft w:val="0"/>
      <w:marRight w:val="0"/>
      <w:marTop w:val="0"/>
      <w:marBottom w:val="0"/>
      <w:divBdr>
        <w:top w:val="none" w:sz="0" w:space="0" w:color="auto"/>
        <w:left w:val="none" w:sz="0" w:space="0" w:color="auto"/>
        <w:bottom w:val="none" w:sz="0" w:space="0" w:color="auto"/>
        <w:right w:val="none" w:sz="0" w:space="0" w:color="auto"/>
      </w:divBdr>
    </w:div>
    <w:div w:id="1274751245">
      <w:bodyDiv w:val="1"/>
      <w:marLeft w:val="0"/>
      <w:marRight w:val="0"/>
      <w:marTop w:val="0"/>
      <w:marBottom w:val="0"/>
      <w:divBdr>
        <w:top w:val="none" w:sz="0" w:space="0" w:color="auto"/>
        <w:left w:val="none" w:sz="0" w:space="0" w:color="auto"/>
        <w:bottom w:val="none" w:sz="0" w:space="0" w:color="auto"/>
        <w:right w:val="none" w:sz="0" w:space="0" w:color="auto"/>
      </w:divBdr>
    </w:div>
    <w:div w:id="1274939499">
      <w:bodyDiv w:val="1"/>
      <w:marLeft w:val="0"/>
      <w:marRight w:val="0"/>
      <w:marTop w:val="0"/>
      <w:marBottom w:val="0"/>
      <w:divBdr>
        <w:top w:val="none" w:sz="0" w:space="0" w:color="auto"/>
        <w:left w:val="none" w:sz="0" w:space="0" w:color="auto"/>
        <w:bottom w:val="none" w:sz="0" w:space="0" w:color="auto"/>
        <w:right w:val="none" w:sz="0" w:space="0" w:color="auto"/>
      </w:divBdr>
    </w:div>
    <w:div w:id="1275359091">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06903">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0985">
      <w:bodyDiv w:val="1"/>
      <w:marLeft w:val="0"/>
      <w:marRight w:val="0"/>
      <w:marTop w:val="0"/>
      <w:marBottom w:val="0"/>
      <w:divBdr>
        <w:top w:val="none" w:sz="0" w:space="0" w:color="auto"/>
        <w:left w:val="none" w:sz="0" w:space="0" w:color="auto"/>
        <w:bottom w:val="none" w:sz="0" w:space="0" w:color="auto"/>
        <w:right w:val="none" w:sz="0" w:space="0" w:color="auto"/>
      </w:divBdr>
    </w:div>
    <w:div w:id="1275938966">
      <w:bodyDiv w:val="1"/>
      <w:marLeft w:val="0"/>
      <w:marRight w:val="0"/>
      <w:marTop w:val="0"/>
      <w:marBottom w:val="0"/>
      <w:divBdr>
        <w:top w:val="none" w:sz="0" w:space="0" w:color="auto"/>
        <w:left w:val="none" w:sz="0" w:space="0" w:color="auto"/>
        <w:bottom w:val="none" w:sz="0" w:space="0" w:color="auto"/>
        <w:right w:val="none" w:sz="0" w:space="0" w:color="auto"/>
      </w:divBdr>
    </w:div>
    <w:div w:id="1276207852">
      <w:bodyDiv w:val="1"/>
      <w:marLeft w:val="0"/>
      <w:marRight w:val="0"/>
      <w:marTop w:val="0"/>
      <w:marBottom w:val="0"/>
      <w:divBdr>
        <w:top w:val="none" w:sz="0" w:space="0" w:color="auto"/>
        <w:left w:val="none" w:sz="0" w:space="0" w:color="auto"/>
        <w:bottom w:val="none" w:sz="0" w:space="0" w:color="auto"/>
        <w:right w:val="none" w:sz="0" w:space="0" w:color="auto"/>
      </w:divBdr>
    </w:div>
    <w:div w:id="1276328114">
      <w:bodyDiv w:val="1"/>
      <w:marLeft w:val="0"/>
      <w:marRight w:val="0"/>
      <w:marTop w:val="0"/>
      <w:marBottom w:val="0"/>
      <w:divBdr>
        <w:top w:val="none" w:sz="0" w:space="0" w:color="auto"/>
        <w:left w:val="none" w:sz="0" w:space="0" w:color="auto"/>
        <w:bottom w:val="none" w:sz="0" w:space="0" w:color="auto"/>
        <w:right w:val="none" w:sz="0" w:space="0" w:color="auto"/>
      </w:divBdr>
    </w:div>
    <w:div w:id="1276643286">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19623">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179400">
      <w:bodyDiv w:val="1"/>
      <w:marLeft w:val="0"/>
      <w:marRight w:val="0"/>
      <w:marTop w:val="0"/>
      <w:marBottom w:val="0"/>
      <w:divBdr>
        <w:top w:val="none" w:sz="0" w:space="0" w:color="auto"/>
        <w:left w:val="none" w:sz="0" w:space="0" w:color="auto"/>
        <w:bottom w:val="none" w:sz="0" w:space="0" w:color="auto"/>
        <w:right w:val="none" w:sz="0" w:space="0" w:color="auto"/>
      </w:divBdr>
    </w:div>
    <w:div w:id="1277253003">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83845">
      <w:bodyDiv w:val="1"/>
      <w:marLeft w:val="0"/>
      <w:marRight w:val="0"/>
      <w:marTop w:val="0"/>
      <w:marBottom w:val="0"/>
      <w:divBdr>
        <w:top w:val="none" w:sz="0" w:space="0" w:color="auto"/>
        <w:left w:val="none" w:sz="0" w:space="0" w:color="auto"/>
        <w:bottom w:val="none" w:sz="0" w:space="0" w:color="auto"/>
        <w:right w:val="none" w:sz="0" w:space="0" w:color="auto"/>
      </w:divBdr>
    </w:div>
    <w:div w:id="1278101325">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1592">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527573">
      <w:bodyDiv w:val="1"/>
      <w:marLeft w:val="0"/>
      <w:marRight w:val="0"/>
      <w:marTop w:val="0"/>
      <w:marBottom w:val="0"/>
      <w:divBdr>
        <w:top w:val="none" w:sz="0" w:space="0" w:color="auto"/>
        <w:left w:val="none" w:sz="0" w:space="0" w:color="auto"/>
        <w:bottom w:val="none" w:sz="0" w:space="0" w:color="auto"/>
        <w:right w:val="none" w:sz="0" w:space="0" w:color="auto"/>
      </w:divBdr>
    </w:div>
    <w:div w:id="1279607977">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79684053">
      <w:bodyDiv w:val="1"/>
      <w:marLeft w:val="0"/>
      <w:marRight w:val="0"/>
      <w:marTop w:val="0"/>
      <w:marBottom w:val="0"/>
      <w:divBdr>
        <w:top w:val="none" w:sz="0" w:space="0" w:color="auto"/>
        <w:left w:val="none" w:sz="0" w:space="0" w:color="auto"/>
        <w:bottom w:val="none" w:sz="0" w:space="0" w:color="auto"/>
        <w:right w:val="none" w:sz="0" w:space="0" w:color="auto"/>
      </w:divBdr>
    </w:div>
    <w:div w:id="1279987111">
      <w:bodyDiv w:val="1"/>
      <w:marLeft w:val="0"/>
      <w:marRight w:val="0"/>
      <w:marTop w:val="0"/>
      <w:marBottom w:val="0"/>
      <w:divBdr>
        <w:top w:val="none" w:sz="0" w:space="0" w:color="auto"/>
        <w:left w:val="none" w:sz="0" w:space="0" w:color="auto"/>
        <w:bottom w:val="none" w:sz="0" w:space="0" w:color="auto"/>
        <w:right w:val="none" w:sz="0" w:space="0" w:color="auto"/>
      </w:divBdr>
    </w:div>
    <w:div w:id="1280071056">
      <w:bodyDiv w:val="1"/>
      <w:marLeft w:val="0"/>
      <w:marRight w:val="0"/>
      <w:marTop w:val="0"/>
      <w:marBottom w:val="0"/>
      <w:divBdr>
        <w:top w:val="none" w:sz="0" w:space="0" w:color="auto"/>
        <w:left w:val="none" w:sz="0" w:space="0" w:color="auto"/>
        <w:bottom w:val="none" w:sz="0" w:space="0" w:color="auto"/>
        <w:right w:val="none" w:sz="0" w:space="0" w:color="auto"/>
      </w:divBdr>
    </w:div>
    <w:div w:id="1280260655">
      <w:bodyDiv w:val="1"/>
      <w:marLeft w:val="0"/>
      <w:marRight w:val="0"/>
      <w:marTop w:val="0"/>
      <w:marBottom w:val="0"/>
      <w:divBdr>
        <w:top w:val="none" w:sz="0" w:space="0" w:color="auto"/>
        <w:left w:val="none" w:sz="0" w:space="0" w:color="auto"/>
        <w:bottom w:val="none" w:sz="0" w:space="0" w:color="auto"/>
        <w:right w:val="none" w:sz="0" w:space="0" w:color="auto"/>
      </w:divBdr>
    </w:div>
    <w:div w:id="1280380570">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717939">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642620">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2150366">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421840">
      <w:bodyDiv w:val="1"/>
      <w:marLeft w:val="0"/>
      <w:marRight w:val="0"/>
      <w:marTop w:val="0"/>
      <w:marBottom w:val="0"/>
      <w:divBdr>
        <w:top w:val="none" w:sz="0" w:space="0" w:color="auto"/>
        <w:left w:val="none" w:sz="0" w:space="0" w:color="auto"/>
        <w:bottom w:val="none" w:sz="0" w:space="0" w:color="auto"/>
        <w:right w:val="none" w:sz="0" w:space="0" w:color="auto"/>
      </w:divBdr>
    </w:div>
    <w:div w:id="1282571054">
      <w:bodyDiv w:val="1"/>
      <w:marLeft w:val="0"/>
      <w:marRight w:val="0"/>
      <w:marTop w:val="0"/>
      <w:marBottom w:val="0"/>
      <w:divBdr>
        <w:top w:val="none" w:sz="0" w:space="0" w:color="auto"/>
        <w:left w:val="none" w:sz="0" w:space="0" w:color="auto"/>
        <w:bottom w:val="none" w:sz="0" w:space="0" w:color="auto"/>
        <w:right w:val="none" w:sz="0" w:space="0" w:color="auto"/>
      </w:divBdr>
    </w:div>
    <w:div w:id="1282609395">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951804">
      <w:bodyDiv w:val="1"/>
      <w:marLeft w:val="0"/>
      <w:marRight w:val="0"/>
      <w:marTop w:val="0"/>
      <w:marBottom w:val="0"/>
      <w:divBdr>
        <w:top w:val="none" w:sz="0" w:space="0" w:color="auto"/>
        <w:left w:val="none" w:sz="0" w:space="0" w:color="auto"/>
        <w:bottom w:val="none" w:sz="0" w:space="0" w:color="auto"/>
        <w:right w:val="none" w:sz="0" w:space="0" w:color="auto"/>
      </w:divBdr>
    </w:div>
    <w:div w:id="1283003302">
      <w:bodyDiv w:val="1"/>
      <w:marLeft w:val="0"/>
      <w:marRight w:val="0"/>
      <w:marTop w:val="0"/>
      <w:marBottom w:val="0"/>
      <w:divBdr>
        <w:top w:val="none" w:sz="0" w:space="0" w:color="auto"/>
        <w:left w:val="none" w:sz="0" w:space="0" w:color="auto"/>
        <w:bottom w:val="none" w:sz="0" w:space="0" w:color="auto"/>
        <w:right w:val="none" w:sz="0" w:space="0" w:color="auto"/>
      </w:divBdr>
    </w:div>
    <w:div w:id="1283263069">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613951">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072034">
      <w:bodyDiv w:val="1"/>
      <w:marLeft w:val="0"/>
      <w:marRight w:val="0"/>
      <w:marTop w:val="0"/>
      <w:marBottom w:val="0"/>
      <w:divBdr>
        <w:top w:val="none" w:sz="0" w:space="0" w:color="auto"/>
        <w:left w:val="none" w:sz="0" w:space="0" w:color="auto"/>
        <w:bottom w:val="none" w:sz="0" w:space="0" w:color="auto"/>
        <w:right w:val="none" w:sz="0" w:space="0" w:color="auto"/>
      </w:divBdr>
    </w:div>
    <w:div w:id="1284074926">
      <w:bodyDiv w:val="1"/>
      <w:marLeft w:val="0"/>
      <w:marRight w:val="0"/>
      <w:marTop w:val="0"/>
      <w:marBottom w:val="0"/>
      <w:divBdr>
        <w:top w:val="none" w:sz="0" w:space="0" w:color="auto"/>
        <w:left w:val="none" w:sz="0" w:space="0" w:color="auto"/>
        <w:bottom w:val="none" w:sz="0" w:space="0" w:color="auto"/>
        <w:right w:val="none" w:sz="0" w:space="0" w:color="auto"/>
      </w:divBdr>
    </w:div>
    <w:div w:id="1284269860">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504368">
      <w:bodyDiv w:val="1"/>
      <w:marLeft w:val="0"/>
      <w:marRight w:val="0"/>
      <w:marTop w:val="0"/>
      <w:marBottom w:val="0"/>
      <w:divBdr>
        <w:top w:val="none" w:sz="0" w:space="0" w:color="auto"/>
        <w:left w:val="none" w:sz="0" w:space="0" w:color="auto"/>
        <w:bottom w:val="none" w:sz="0" w:space="0" w:color="auto"/>
        <w:right w:val="none" w:sz="0" w:space="0" w:color="auto"/>
      </w:divBdr>
    </w:div>
    <w:div w:id="1285505220">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99112">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154041">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427532">
      <w:bodyDiv w:val="1"/>
      <w:marLeft w:val="0"/>
      <w:marRight w:val="0"/>
      <w:marTop w:val="0"/>
      <w:marBottom w:val="0"/>
      <w:divBdr>
        <w:top w:val="none" w:sz="0" w:space="0" w:color="auto"/>
        <w:left w:val="none" w:sz="0" w:space="0" w:color="auto"/>
        <w:bottom w:val="none" w:sz="0" w:space="0" w:color="auto"/>
        <w:right w:val="none" w:sz="0" w:space="0" w:color="auto"/>
      </w:divBdr>
    </w:div>
    <w:div w:id="1286499765">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620348">
      <w:bodyDiv w:val="1"/>
      <w:marLeft w:val="0"/>
      <w:marRight w:val="0"/>
      <w:marTop w:val="0"/>
      <w:marBottom w:val="0"/>
      <w:divBdr>
        <w:top w:val="none" w:sz="0" w:space="0" w:color="auto"/>
        <w:left w:val="none" w:sz="0" w:space="0" w:color="auto"/>
        <w:bottom w:val="none" w:sz="0" w:space="0" w:color="auto"/>
        <w:right w:val="none" w:sz="0" w:space="0" w:color="auto"/>
      </w:divBdr>
    </w:div>
    <w:div w:id="1287077379">
      <w:bodyDiv w:val="1"/>
      <w:marLeft w:val="0"/>
      <w:marRight w:val="0"/>
      <w:marTop w:val="0"/>
      <w:marBottom w:val="0"/>
      <w:divBdr>
        <w:top w:val="none" w:sz="0" w:space="0" w:color="auto"/>
        <w:left w:val="none" w:sz="0" w:space="0" w:color="auto"/>
        <w:bottom w:val="none" w:sz="0" w:space="0" w:color="auto"/>
        <w:right w:val="none" w:sz="0" w:space="0" w:color="auto"/>
      </w:divBdr>
    </w:div>
    <w:div w:id="1287078210">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202005">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468922">
      <w:bodyDiv w:val="1"/>
      <w:marLeft w:val="0"/>
      <w:marRight w:val="0"/>
      <w:marTop w:val="0"/>
      <w:marBottom w:val="0"/>
      <w:divBdr>
        <w:top w:val="none" w:sz="0" w:space="0" w:color="auto"/>
        <w:left w:val="none" w:sz="0" w:space="0" w:color="auto"/>
        <w:bottom w:val="none" w:sz="0" w:space="0" w:color="auto"/>
        <w:right w:val="none" w:sz="0" w:space="0" w:color="auto"/>
      </w:divBdr>
    </w:div>
    <w:div w:id="1287547528">
      <w:bodyDiv w:val="1"/>
      <w:marLeft w:val="0"/>
      <w:marRight w:val="0"/>
      <w:marTop w:val="0"/>
      <w:marBottom w:val="0"/>
      <w:divBdr>
        <w:top w:val="none" w:sz="0" w:space="0" w:color="auto"/>
        <w:left w:val="none" w:sz="0" w:space="0" w:color="auto"/>
        <w:bottom w:val="none" w:sz="0" w:space="0" w:color="auto"/>
        <w:right w:val="none" w:sz="0" w:space="0" w:color="auto"/>
      </w:divBdr>
    </w:div>
    <w:div w:id="1287587281">
      <w:bodyDiv w:val="1"/>
      <w:marLeft w:val="0"/>
      <w:marRight w:val="0"/>
      <w:marTop w:val="0"/>
      <w:marBottom w:val="0"/>
      <w:divBdr>
        <w:top w:val="none" w:sz="0" w:space="0" w:color="auto"/>
        <w:left w:val="none" w:sz="0" w:space="0" w:color="auto"/>
        <w:bottom w:val="none" w:sz="0" w:space="0" w:color="auto"/>
        <w:right w:val="none" w:sz="0" w:space="0" w:color="auto"/>
      </w:divBdr>
    </w:div>
    <w:div w:id="1288245016">
      <w:bodyDiv w:val="1"/>
      <w:marLeft w:val="0"/>
      <w:marRight w:val="0"/>
      <w:marTop w:val="0"/>
      <w:marBottom w:val="0"/>
      <w:divBdr>
        <w:top w:val="none" w:sz="0" w:space="0" w:color="auto"/>
        <w:left w:val="none" w:sz="0" w:space="0" w:color="auto"/>
        <w:bottom w:val="none" w:sz="0" w:space="0" w:color="auto"/>
        <w:right w:val="none" w:sz="0" w:space="0" w:color="auto"/>
      </w:divBdr>
    </w:div>
    <w:div w:id="1288396379">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773914">
      <w:bodyDiv w:val="1"/>
      <w:marLeft w:val="0"/>
      <w:marRight w:val="0"/>
      <w:marTop w:val="0"/>
      <w:marBottom w:val="0"/>
      <w:divBdr>
        <w:top w:val="none" w:sz="0" w:space="0" w:color="auto"/>
        <w:left w:val="none" w:sz="0" w:space="0" w:color="auto"/>
        <w:bottom w:val="none" w:sz="0" w:space="0" w:color="auto"/>
        <w:right w:val="none" w:sz="0" w:space="0" w:color="auto"/>
      </w:divBdr>
    </w:div>
    <w:div w:id="128877731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8972381">
      <w:bodyDiv w:val="1"/>
      <w:marLeft w:val="0"/>
      <w:marRight w:val="0"/>
      <w:marTop w:val="0"/>
      <w:marBottom w:val="0"/>
      <w:divBdr>
        <w:top w:val="none" w:sz="0" w:space="0" w:color="auto"/>
        <w:left w:val="none" w:sz="0" w:space="0" w:color="auto"/>
        <w:bottom w:val="none" w:sz="0" w:space="0" w:color="auto"/>
        <w:right w:val="none" w:sz="0" w:space="0" w:color="auto"/>
      </w:divBdr>
    </w:div>
    <w:div w:id="1289236435">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779686">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014398">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404444">
      <w:bodyDiv w:val="1"/>
      <w:marLeft w:val="0"/>
      <w:marRight w:val="0"/>
      <w:marTop w:val="0"/>
      <w:marBottom w:val="0"/>
      <w:divBdr>
        <w:top w:val="none" w:sz="0" w:space="0" w:color="auto"/>
        <w:left w:val="none" w:sz="0" w:space="0" w:color="auto"/>
        <w:bottom w:val="none" w:sz="0" w:space="0" w:color="auto"/>
        <w:right w:val="none" w:sz="0" w:space="0" w:color="auto"/>
      </w:divBdr>
    </w:div>
    <w:div w:id="1290473389">
      <w:bodyDiv w:val="1"/>
      <w:marLeft w:val="0"/>
      <w:marRight w:val="0"/>
      <w:marTop w:val="0"/>
      <w:marBottom w:val="0"/>
      <w:divBdr>
        <w:top w:val="none" w:sz="0" w:space="0" w:color="auto"/>
        <w:left w:val="none" w:sz="0" w:space="0" w:color="auto"/>
        <w:bottom w:val="none" w:sz="0" w:space="0" w:color="auto"/>
        <w:right w:val="none" w:sz="0" w:space="0" w:color="auto"/>
      </w:divBdr>
    </w:div>
    <w:div w:id="1290547052">
      <w:bodyDiv w:val="1"/>
      <w:marLeft w:val="0"/>
      <w:marRight w:val="0"/>
      <w:marTop w:val="0"/>
      <w:marBottom w:val="0"/>
      <w:divBdr>
        <w:top w:val="none" w:sz="0" w:space="0" w:color="auto"/>
        <w:left w:val="none" w:sz="0" w:space="0" w:color="auto"/>
        <w:bottom w:val="none" w:sz="0" w:space="0" w:color="auto"/>
        <w:right w:val="none" w:sz="0" w:space="0" w:color="auto"/>
      </w:divBdr>
    </w:div>
    <w:div w:id="1290552936">
      <w:bodyDiv w:val="1"/>
      <w:marLeft w:val="0"/>
      <w:marRight w:val="0"/>
      <w:marTop w:val="0"/>
      <w:marBottom w:val="0"/>
      <w:divBdr>
        <w:top w:val="none" w:sz="0" w:space="0" w:color="auto"/>
        <w:left w:val="none" w:sz="0" w:space="0" w:color="auto"/>
        <w:bottom w:val="none" w:sz="0" w:space="0" w:color="auto"/>
        <w:right w:val="none" w:sz="0" w:space="0" w:color="auto"/>
      </w:divBdr>
    </w:div>
    <w:div w:id="1290629742">
      <w:bodyDiv w:val="1"/>
      <w:marLeft w:val="0"/>
      <w:marRight w:val="0"/>
      <w:marTop w:val="0"/>
      <w:marBottom w:val="0"/>
      <w:divBdr>
        <w:top w:val="none" w:sz="0" w:space="0" w:color="auto"/>
        <w:left w:val="none" w:sz="0" w:space="0" w:color="auto"/>
        <w:bottom w:val="none" w:sz="0" w:space="0" w:color="auto"/>
        <w:right w:val="none" w:sz="0" w:space="0" w:color="auto"/>
      </w:divBdr>
    </w:div>
    <w:div w:id="1290864825">
      <w:bodyDiv w:val="1"/>
      <w:marLeft w:val="0"/>
      <w:marRight w:val="0"/>
      <w:marTop w:val="0"/>
      <w:marBottom w:val="0"/>
      <w:divBdr>
        <w:top w:val="none" w:sz="0" w:space="0" w:color="auto"/>
        <w:left w:val="none" w:sz="0" w:space="0" w:color="auto"/>
        <w:bottom w:val="none" w:sz="0" w:space="0" w:color="auto"/>
        <w:right w:val="none" w:sz="0" w:space="0" w:color="auto"/>
      </w:divBdr>
    </w:div>
    <w:div w:id="1291135286">
      <w:bodyDiv w:val="1"/>
      <w:marLeft w:val="0"/>
      <w:marRight w:val="0"/>
      <w:marTop w:val="0"/>
      <w:marBottom w:val="0"/>
      <w:divBdr>
        <w:top w:val="none" w:sz="0" w:space="0" w:color="auto"/>
        <w:left w:val="none" w:sz="0" w:space="0" w:color="auto"/>
        <w:bottom w:val="none" w:sz="0" w:space="0" w:color="auto"/>
        <w:right w:val="none" w:sz="0" w:space="0" w:color="auto"/>
      </w:divBdr>
    </w:div>
    <w:div w:id="1291328035">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1597797">
      <w:bodyDiv w:val="1"/>
      <w:marLeft w:val="0"/>
      <w:marRight w:val="0"/>
      <w:marTop w:val="0"/>
      <w:marBottom w:val="0"/>
      <w:divBdr>
        <w:top w:val="none" w:sz="0" w:space="0" w:color="auto"/>
        <w:left w:val="none" w:sz="0" w:space="0" w:color="auto"/>
        <w:bottom w:val="none" w:sz="0" w:space="0" w:color="auto"/>
        <w:right w:val="none" w:sz="0" w:space="0" w:color="auto"/>
      </w:divBdr>
    </w:div>
    <w:div w:id="1291781777">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70518">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440001">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595080">
      <w:bodyDiv w:val="1"/>
      <w:marLeft w:val="0"/>
      <w:marRight w:val="0"/>
      <w:marTop w:val="0"/>
      <w:marBottom w:val="0"/>
      <w:divBdr>
        <w:top w:val="none" w:sz="0" w:space="0" w:color="auto"/>
        <w:left w:val="none" w:sz="0" w:space="0" w:color="auto"/>
        <w:bottom w:val="none" w:sz="0" w:space="0" w:color="auto"/>
        <w:right w:val="none" w:sz="0" w:space="0" w:color="auto"/>
      </w:divBdr>
    </w:div>
    <w:div w:id="129278071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287850">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36543">
      <w:bodyDiv w:val="1"/>
      <w:marLeft w:val="0"/>
      <w:marRight w:val="0"/>
      <w:marTop w:val="0"/>
      <w:marBottom w:val="0"/>
      <w:divBdr>
        <w:top w:val="none" w:sz="0" w:space="0" w:color="auto"/>
        <w:left w:val="none" w:sz="0" w:space="0" w:color="auto"/>
        <w:bottom w:val="none" w:sz="0" w:space="0" w:color="auto"/>
        <w:right w:val="none" w:sz="0" w:space="0" w:color="auto"/>
      </w:divBdr>
    </w:div>
    <w:div w:id="1293484074">
      <w:bodyDiv w:val="1"/>
      <w:marLeft w:val="0"/>
      <w:marRight w:val="0"/>
      <w:marTop w:val="0"/>
      <w:marBottom w:val="0"/>
      <w:divBdr>
        <w:top w:val="none" w:sz="0" w:space="0" w:color="auto"/>
        <w:left w:val="none" w:sz="0" w:space="0" w:color="auto"/>
        <w:bottom w:val="none" w:sz="0" w:space="0" w:color="auto"/>
        <w:right w:val="none" w:sz="0" w:space="0" w:color="auto"/>
      </w:divBdr>
    </w:div>
    <w:div w:id="129375636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672567">
      <w:bodyDiv w:val="1"/>
      <w:marLeft w:val="0"/>
      <w:marRight w:val="0"/>
      <w:marTop w:val="0"/>
      <w:marBottom w:val="0"/>
      <w:divBdr>
        <w:top w:val="none" w:sz="0" w:space="0" w:color="auto"/>
        <w:left w:val="none" w:sz="0" w:space="0" w:color="auto"/>
        <w:bottom w:val="none" w:sz="0" w:space="0" w:color="auto"/>
        <w:right w:val="none" w:sz="0" w:space="0" w:color="auto"/>
      </w:divBdr>
    </w:div>
    <w:div w:id="1294677500">
      <w:bodyDiv w:val="1"/>
      <w:marLeft w:val="0"/>
      <w:marRight w:val="0"/>
      <w:marTop w:val="0"/>
      <w:marBottom w:val="0"/>
      <w:divBdr>
        <w:top w:val="none" w:sz="0" w:space="0" w:color="auto"/>
        <w:left w:val="none" w:sz="0" w:space="0" w:color="auto"/>
        <w:bottom w:val="none" w:sz="0" w:space="0" w:color="auto"/>
        <w:right w:val="none" w:sz="0" w:space="0" w:color="auto"/>
      </w:divBdr>
    </w:div>
    <w:div w:id="129540626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679242">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258346">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8781">
      <w:bodyDiv w:val="1"/>
      <w:marLeft w:val="0"/>
      <w:marRight w:val="0"/>
      <w:marTop w:val="0"/>
      <w:marBottom w:val="0"/>
      <w:divBdr>
        <w:top w:val="none" w:sz="0" w:space="0" w:color="auto"/>
        <w:left w:val="none" w:sz="0" w:space="0" w:color="auto"/>
        <w:bottom w:val="none" w:sz="0" w:space="0" w:color="auto"/>
        <w:right w:val="none" w:sz="0" w:space="0" w:color="auto"/>
      </w:divBdr>
    </w:div>
    <w:div w:id="1296987261">
      <w:bodyDiv w:val="1"/>
      <w:marLeft w:val="0"/>
      <w:marRight w:val="0"/>
      <w:marTop w:val="0"/>
      <w:marBottom w:val="0"/>
      <w:divBdr>
        <w:top w:val="none" w:sz="0" w:space="0" w:color="auto"/>
        <w:left w:val="none" w:sz="0" w:space="0" w:color="auto"/>
        <w:bottom w:val="none" w:sz="0" w:space="0" w:color="auto"/>
        <w:right w:val="none" w:sz="0" w:space="0" w:color="auto"/>
      </w:divBdr>
    </w:div>
    <w:div w:id="1297029326">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294924">
      <w:bodyDiv w:val="1"/>
      <w:marLeft w:val="0"/>
      <w:marRight w:val="0"/>
      <w:marTop w:val="0"/>
      <w:marBottom w:val="0"/>
      <w:divBdr>
        <w:top w:val="none" w:sz="0" w:space="0" w:color="auto"/>
        <w:left w:val="none" w:sz="0" w:space="0" w:color="auto"/>
        <w:bottom w:val="none" w:sz="0" w:space="0" w:color="auto"/>
        <w:right w:val="none" w:sz="0" w:space="0" w:color="auto"/>
      </w:divBdr>
    </w:div>
    <w:div w:id="1297831792">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801150">
      <w:bodyDiv w:val="1"/>
      <w:marLeft w:val="0"/>
      <w:marRight w:val="0"/>
      <w:marTop w:val="0"/>
      <w:marBottom w:val="0"/>
      <w:divBdr>
        <w:top w:val="none" w:sz="0" w:space="0" w:color="auto"/>
        <w:left w:val="none" w:sz="0" w:space="0" w:color="auto"/>
        <w:bottom w:val="none" w:sz="0" w:space="0" w:color="auto"/>
        <w:right w:val="none" w:sz="0" w:space="0" w:color="auto"/>
      </w:divBdr>
    </w:div>
    <w:div w:id="1299068945">
      <w:bodyDiv w:val="1"/>
      <w:marLeft w:val="0"/>
      <w:marRight w:val="0"/>
      <w:marTop w:val="0"/>
      <w:marBottom w:val="0"/>
      <w:divBdr>
        <w:top w:val="none" w:sz="0" w:space="0" w:color="auto"/>
        <w:left w:val="none" w:sz="0" w:space="0" w:color="auto"/>
        <w:bottom w:val="none" w:sz="0" w:space="0" w:color="auto"/>
        <w:right w:val="none" w:sz="0" w:space="0" w:color="auto"/>
      </w:divBdr>
    </w:div>
    <w:div w:id="1299147926">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409511">
      <w:bodyDiv w:val="1"/>
      <w:marLeft w:val="0"/>
      <w:marRight w:val="0"/>
      <w:marTop w:val="0"/>
      <w:marBottom w:val="0"/>
      <w:divBdr>
        <w:top w:val="none" w:sz="0" w:space="0" w:color="auto"/>
        <w:left w:val="none" w:sz="0" w:space="0" w:color="auto"/>
        <w:bottom w:val="none" w:sz="0" w:space="0" w:color="auto"/>
        <w:right w:val="none" w:sz="0" w:space="0" w:color="auto"/>
      </w:divBdr>
    </w:div>
    <w:div w:id="1299649588">
      <w:bodyDiv w:val="1"/>
      <w:marLeft w:val="0"/>
      <w:marRight w:val="0"/>
      <w:marTop w:val="0"/>
      <w:marBottom w:val="0"/>
      <w:divBdr>
        <w:top w:val="none" w:sz="0" w:space="0" w:color="auto"/>
        <w:left w:val="none" w:sz="0" w:space="0" w:color="auto"/>
        <w:bottom w:val="none" w:sz="0" w:space="0" w:color="auto"/>
        <w:right w:val="none" w:sz="0" w:space="0" w:color="auto"/>
      </w:divBdr>
    </w:div>
    <w:div w:id="1300303406">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577633">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1034073">
      <w:bodyDiv w:val="1"/>
      <w:marLeft w:val="0"/>
      <w:marRight w:val="0"/>
      <w:marTop w:val="0"/>
      <w:marBottom w:val="0"/>
      <w:divBdr>
        <w:top w:val="none" w:sz="0" w:space="0" w:color="auto"/>
        <w:left w:val="none" w:sz="0" w:space="0" w:color="auto"/>
        <w:bottom w:val="none" w:sz="0" w:space="0" w:color="auto"/>
        <w:right w:val="none" w:sz="0" w:space="0" w:color="auto"/>
      </w:divBdr>
    </w:div>
    <w:div w:id="1301299565">
      <w:bodyDiv w:val="1"/>
      <w:marLeft w:val="0"/>
      <w:marRight w:val="0"/>
      <w:marTop w:val="0"/>
      <w:marBottom w:val="0"/>
      <w:divBdr>
        <w:top w:val="none" w:sz="0" w:space="0" w:color="auto"/>
        <w:left w:val="none" w:sz="0" w:space="0" w:color="auto"/>
        <w:bottom w:val="none" w:sz="0" w:space="0" w:color="auto"/>
        <w:right w:val="none" w:sz="0" w:space="0" w:color="auto"/>
      </w:divBdr>
    </w:div>
    <w:div w:id="1301885387">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85247">
      <w:bodyDiv w:val="1"/>
      <w:marLeft w:val="0"/>
      <w:marRight w:val="0"/>
      <w:marTop w:val="0"/>
      <w:marBottom w:val="0"/>
      <w:divBdr>
        <w:top w:val="none" w:sz="0" w:space="0" w:color="auto"/>
        <w:left w:val="none" w:sz="0" w:space="0" w:color="auto"/>
        <w:bottom w:val="none" w:sz="0" w:space="0" w:color="auto"/>
        <w:right w:val="none" w:sz="0" w:space="0" w:color="auto"/>
      </w:divBdr>
    </w:div>
    <w:div w:id="1303315362">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533686">
      <w:bodyDiv w:val="1"/>
      <w:marLeft w:val="0"/>
      <w:marRight w:val="0"/>
      <w:marTop w:val="0"/>
      <w:marBottom w:val="0"/>
      <w:divBdr>
        <w:top w:val="none" w:sz="0" w:space="0" w:color="auto"/>
        <w:left w:val="none" w:sz="0" w:space="0" w:color="auto"/>
        <w:bottom w:val="none" w:sz="0" w:space="0" w:color="auto"/>
        <w:right w:val="none" w:sz="0" w:space="0" w:color="auto"/>
      </w:divBdr>
    </w:div>
    <w:div w:id="1303584925">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50948">
      <w:bodyDiv w:val="1"/>
      <w:marLeft w:val="0"/>
      <w:marRight w:val="0"/>
      <w:marTop w:val="0"/>
      <w:marBottom w:val="0"/>
      <w:divBdr>
        <w:top w:val="none" w:sz="0" w:space="0" w:color="auto"/>
        <w:left w:val="none" w:sz="0" w:space="0" w:color="auto"/>
        <w:bottom w:val="none" w:sz="0" w:space="0" w:color="auto"/>
        <w:right w:val="none" w:sz="0" w:space="0" w:color="auto"/>
      </w:divBdr>
    </w:div>
    <w:div w:id="1303851134">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964433">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115700">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58195">
      <w:bodyDiv w:val="1"/>
      <w:marLeft w:val="0"/>
      <w:marRight w:val="0"/>
      <w:marTop w:val="0"/>
      <w:marBottom w:val="0"/>
      <w:divBdr>
        <w:top w:val="none" w:sz="0" w:space="0" w:color="auto"/>
        <w:left w:val="none" w:sz="0" w:space="0" w:color="auto"/>
        <w:bottom w:val="none" w:sz="0" w:space="0" w:color="auto"/>
        <w:right w:val="none" w:sz="0" w:space="0" w:color="auto"/>
      </w:divBdr>
    </w:div>
    <w:div w:id="1305502394">
      <w:bodyDiv w:val="1"/>
      <w:marLeft w:val="0"/>
      <w:marRight w:val="0"/>
      <w:marTop w:val="0"/>
      <w:marBottom w:val="0"/>
      <w:divBdr>
        <w:top w:val="none" w:sz="0" w:space="0" w:color="auto"/>
        <w:left w:val="none" w:sz="0" w:space="0" w:color="auto"/>
        <w:bottom w:val="none" w:sz="0" w:space="0" w:color="auto"/>
        <w:right w:val="none" w:sz="0" w:space="0" w:color="auto"/>
      </w:divBdr>
    </w:div>
    <w:div w:id="1305546845">
      <w:bodyDiv w:val="1"/>
      <w:marLeft w:val="0"/>
      <w:marRight w:val="0"/>
      <w:marTop w:val="0"/>
      <w:marBottom w:val="0"/>
      <w:divBdr>
        <w:top w:val="none" w:sz="0" w:space="0" w:color="auto"/>
        <w:left w:val="none" w:sz="0" w:space="0" w:color="auto"/>
        <w:bottom w:val="none" w:sz="0" w:space="0" w:color="auto"/>
        <w:right w:val="none" w:sz="0" w:space="0" w:color="auto"/>
      </w:divBdr>
    </w:div>
    <w:div w:id="1305549973">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12177">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59219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7273991">
      <w:bodyDiv w:val="1"/>
      <w:marLeft w:val="0"/>
      <w:marRight w:val="0"/>
      <w:marTop w:val="0"/>
      <w:marBottom w:val="0"/>
      <w:divBdr>
        <w:top w:val="none" w:sz="0" w:space="0" w:color="auto"/>
        <w:left w:val="none" w:sz="0" w:space="0" w:color="auto"/>
        <w:bottom w:val="none" w:sz="0" w:space="0" w:color="auto"/>
        <w:right w:val="none" w:sz="0" w:space="0" w:color="auto"/>
      </w:divBdr>
    </w:div>
    <w:div w:id="1307541397">
      <w:bodyDiv w:val="1"/>
      <w:marLeft w:val="0"/>
      <w:marRight w:val="0"/>
      <w:marTop w:val="0"/>
      <w:marBottom w:val="0"/>
      <w:divBdr>
        <w:top w:val="none" w:sz="0" w:space="0" w:color="auto"/>
        <w:left w:val="none" w:sz="0" w:space="0" w:color="auto"/>
        <w:bottom w:val="none" w:sz="0" w:space="0" w:color="auto"/>
        <w:right w:val="none" w:sz="0" w:space="0" w:color="auto"/>
      </w:divBdr>
    </w:div>
    <w:div w:id="1307931776">
      <w:bodyDiv w:val="1"/>
      <w:marLeft w:val="0"/>
      <w:marRight w:val="0"/>
      <w:marTop w:val="0"/>
      <w:marBottom w:val="0"/>
      <w:divBdr>
        <w:top w:val="none" w:sz="0" w:space="0" w:color="auto"/>
        <w:left w:val="none" w:sz="0" w:space="0" w:color="auto"/>
        <w:bottom w:val="none" w:sz="0" w:space="0" w:color="auto"/>
        <w:right w:val="none" w:sz="0" w:space="0" w:color="auto"/>
      </w:divBdr>
    </w:div>
    <w:div w:id="1307933307">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583343">
      <w:bodyDiv w:val="1"/>
      <w:marLeft w:val="0"/>
      <w:marRight w:val="0"/>
      <w:marTop w:val="0"/>
      <w:marBottom w:val="0"/>
      <w:divBdr>
        <w:top w:val="none" w:sz="0" w:space="0" w:color="auto"/>
        <w:left w:val="none" w:sz="0" w:space="0" w:color="auto"/>
        <w:bottom w:val="none" w:sz="0" w:space="0" w:color="auto"/>
        <w:right w:val="none" w:sz="0" w:space="0" w:color="auto"/>
      </w:divBdr>
    </w:div>
    <w:div w:id="1308586467">
      <w:bodyDiv w:val="1"/>
      <w:marLeft w:val="0"/>
      <w:marRight w:val="0"/>
      <w:marTop w:val="0"/>
      <w:marBottom w:val="0"/>
      <w:divBdr>
        <w:top w:val="none" w:sz="0" w:space="0" w:color="auto"/>
        <w:left w:val="none" w:sz="0" w:space="0" w:color="auto"/>
        <w:bottom w:val="none" w:sz="0" w:space="0" w:color="auto"/>
        <w:right w:val="none" w:sz="0" w:space="0" w:color="auto"/>
      </w:divBdr>
    </w:div>
    <w:div w:id="1309282143">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362572">
      <w:bodyDiv w:val="1"/>
      <w:marLeft w:val="0"/>
      <w:marRight w:val="0"/>
      <w:marTop w:val="0"/>
      <w:marBottom w:val="0"/>
      <w:divBdr>
        <w:top w:val="none" w:sz="0" w:space="0" w:color="auto"/>
        <w:left w:val="none" w:sz="0" w:space="0" w:color="auto"/>
        <w:bottom w:val="none" w:sz="0" w:space="0" w:color="auto"/>
        <w:right w:val="none" w:sz="0" w:space="0" w:color="auto"/>
      </w:divBdr>
    </w:div>
    <w:div w:id="1309479706">
      <w:bodyDiv w:val="1"/>
      <w:marLeft w:val="0"/>
      <w:marRight w:val="0"/>
      <w:marTop w:val="0"/>
      <w:marBottom w:val="0"/>
      <w:divBdr>
        <w:top w:val="none" w:sz="0" w:space="0" w:color="auto"/>
        <w:left w:val="none" w:sz="0" w:space="0" w:color="auto"/>
        <w:bottom w:val="none" w:sz="0" w:space="0" w:color="auto"/>
        <w:right w:val="none" w:sz="0" w:space="0" w:color="auto"/>
      </w:divBdr>
    </w:div>
    <w:div w:id="1310404905">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66711">
      <w:bodyDiv w:val="1"/>
      <w:marLeft w:val="0"/>
      <w:marRight w:val="0"/>
      <w:marTop w:val="0"/>
      <w:marBottom w:val="0"/>
      <w:divBdr>
        <w:top w:val="none" w:sz="0" w:space="0" w:color="auto"/>
        <w:left w:val="none" w:sz="0" w:space="0" w:color="auto"/>
        <w:bottom w:val="none" w:sz="0" w:space="0" w:color="auto"/>
        <w:right w:val="none" w:sz="0" w:space="0" w:color="auto"/>
      </w:divBdr>
    </w:div>
    <w:div w:id="1310789759">
      <w:bodyDiv w:val="1"/>
      <w:marLeft w:val="0"/>
      <w:marRight w:val="0"/>
      <w:marTop w:val="0"/>
      <w:marBottom w:val="0"/>
      <w:divBdr>
        <w:top w:val="none" w:sz="0" w:space="0" w:color="auto"/>
        <w:left w:val="none" w:sz="0" w:space="0" w:color="auto"/>
        <w:bottom w:val="none" w:sz="0" w:space="0" w:color="auto"/>
        <w:right w:val="none" w:sz="0" w:space="0" w:color="auto"/>
      </w:divBdr>
    </w:div>
    <w:div w:id="1310817275">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1405031">
      <w:bodyDiv w:val="1"/>
      <w:marLeft w:val="0"/>
      <w:marRight w:val="0"/>
      <w:marTop w:val="0"/>
      <w:marBottom w:val="0"/>
      <w:divBdr>
        <w:top w:val="none" w:sz="0" w:space="0" w:color="auto"/>
        <w:left w:val="none" w:sz="0" w:space="0" w:color="auto"/>
        <w:bottom w:val="none" w:sz="0" w:space="0" w:color="auto"/>
        <w:right w:val="none" w:sz="0" w:space="0" w:color="auto"/>
      </w:divBdr>
    </w:div>
    <w:div w:id="1311448659">
      <w:bodyDiv w:val="1"/>
      <w:marLeft w:val="0"/>
      <w:marRight w:val="0"/>
      <w:marTop w:val="0"/>
      <w:marBottom w:val="0"/>
      <w:divBdr>
        <w:top w:val="none" w:sz="0" w:space="0" w:color="auto"/>
        <w:left w:val="none" w:sz="0" w:space="0" w:color="auto"/>
        <w:bottom w:val="none" w:sz="0" w:space="0" w:color="auto"/>
        <w:right w:val="none" w:sz="0" w:space="0" w:color="auto"/>
      </w:divBdr>
    </w:div>
    <w:div w:id="1311640923">
      <w:bodyDiv w:val="1"/>
      <w:marLeft w:val="0"/>
      <w:marRight w:val="0"/>
      <w:marTop w:val="0"/>
      <w:marBottom w:val="0"/>
      <w:divBdr>
        <w:top w:val="none" w:sz="0" w:space="0" w:color="auto"/>
        <w:left w:val="none" w:sz="0" w:space="0" w:color="auto"/>
        <w:bottom w:val="none" w:sz="0" w:space="0" w:color="auto"/>
        <w:right w:val="none" w:sz="0" w:space="0" w:color="auto"/>
      </w:divBdr>
    </w:div>
    <w:div w:id="1311669758">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835791">
      <w:bodyDiv w:val="1"/>
      <w:marLeft w:val="0"/>
      <w:marRight w:val="0"/>
      <w:marTop w:val="0"/>
      <w:marBottom w:val="0"/>
      <w:divBdr>
        <w:top w:val="none" w:sz="0" w:space="0" w:color="auto"/>
        <w:left w:val="none" w:sz="0" w:space="0" w:color="auto"/>
        <w:bottom w:val="none" w:sz="0" w:space="0" w:color="auto"/>
        <w:right w:val="none" w:sz="0" w:space="0" w:color="auto"/>
      </w:divBdr>
    </w:div>
    <w:div w:id="1311907907">
      <w:bodyDiv w:val="1"/>
      <w:marLeft w:val="0"/>
      <w:marRight w:val="0"/>
      <w:marTop w:val="0"/>
      <w:marBottom w:val="0"/>
      <w:divBdr>
        <w:top w:val="none" w:sz="0" w:space="0" w:color="auto"/>
        <w:left w:val="none" w:sz="0" w:space="0" w:color="auto"/>
        <w:bottom w:val="none" w:sz="0" w:space="0" w:color="auto"/>
        <w:right w:val="none" w:sz="0" w:space="0" w:color="auto"/>
      </w:divBdr>
    </w:div>
    <w:div w:id="1311978668">
      <w:bodyDiv w:val="1"/>
      <w:marLeft w:val="0"/>
      <w:marRight w:val="0"/>
      <w:marTop w:val="0"/>
      <w:marBottom w:val="0"/>
      <w:divBdr>
        <w:top w:val="none" w:sz="0" w:space="0" w:color="auto"/>
        <w:left w:val="none" w:sz="0" w:space="0" w:color="auto"/>
        <w:bottom w:val="none" w:sz="0" w:space="0" w:color="auto"/>
        <w:right w:val="none" w:sz="0" w:space="0" w:color="auto"/>
      </w:divBdr>
    </w:div>
    <w:div w:id="1312052196">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528145">
      <w:bodyDiv w:val="1"/>
      <w:marLeft w:val="0"/>
      <w:marRight w:val="0"/>
      <w:marTop w:val="0"/>
      <w:marBottom w:val="0"/>
      <w:divBdr>
        <w:top w:val="none" w:sz="0" w:space="0" w:color="auto"/>
        <w:left w:val="none" w:sz="0" w:space="0" w:color="auto"/>
        <w:bottom w:val="none" w:sz="0" w:space="0" w:color="auto"/>
        <w:right w:val="none" w:sz="0" w:space="0" w:color="auto"/>
      </w:divBdr>
    </w:div>
    <w:div w:id="1314875644">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5136237">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496954">
      <w:bodyDiv w:val="1"/>
      <w:marLeft w:val="0"/>
      <w:marRight w:val="0"/>
      <w:marTop w:val="0"/>
      <w:marBottom w:val="0"/>
      <w:divBdr>
        <w:top w:val="none" w:sz="0" w:space="0" w:color="auto"/>
        <w:left w:val="none" w:sz="0" w:space="0" w:color="auto"/>
        <w:bottom w:val="none" w:sz="0" w:space="0" w:color="auto"/>
        <w:right w:val="none" w:sz="0" w:space="0" w:color="auto"/>
      </w:divBdr>
    </w:div>
    <w:div w:id="1316645257">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689243">
      <w:bodyDiv w:val="1"/>
      <w:marLeft w:val="0"/>
      <w:marRight w:val="0"/>
      <w:marTop w:val="0"/>
      <w:marBottom w:val="0"/>
      <w:divBdr>
        <w:top w:val="none" w:sz="0" w:space="0" w:color="auto"/>
        <w:left w:val="none" w:sz="0" w:space="0" w:color="auto"/>
        <w:bottom w:val="none" w:sz="0" w:space="0" w:color="auto"/>
        <w:right w:val="none" w:sz="0" w:space="0" w:color="auto"/>
      </w:divBdr>
    </w:div>
    <w:div w:id="1316954642">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032171">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764048">
      <w:bodyDiv w:val="1"/>
      <w:marLeft w:val="0"/>
      <w:marRight w:val="0"/>
      <w:marTop w:val="0"/>
      <w:marBottom w:val="0"/>
      <w:divBdr>
        <w:top w:val="none" w:sz="0" w:space="0" w:color="auto"/>
        <w:left w:val="none" w:sz="0" w:space="0" w:color="auto"/>
        <w:bottom w:val="none" w:sz="0" w:space="0" w:color="auto"/>
        <w:right w:val="none" w:sz="0" w:space="0" w:color="auto"/>
      </w:divBdr>
    </w:div>
    <w:div w:id="1317801985">
      <w:bodyDiv w:val="1"/>
      <w:marLeft w:val="0"/>
      <w:marRight w:val="0"/>
      <w:marTop w:val="0"/>
      <w:marBottom w:val="0"/>
      <w:divBdr>
        <w:top w:val="none" w:sz="0" w:space="0" w:color="auto"/>
        <w:left w:val="none" w:sz="0" w:space="0" w:color="auto"/>
        <w:bottom w:val="none" w:sz="0" w:space="0" w:color="auto"/>
        <w:right w:val="none" w:sz="0" w:space="0" w:color="auto"/>
      </w:divBdr>
    </w:div>
    <w:div w:id="1317878239">
      <w:bodyDiv w:val="1"/>
      <w:marLeft w:val="0"/>
      <w:marRight w:val="0"/>
      <w:marTop w:val="0"/>
      <w:marBottom w:val="0"/>
      <w:divBdr>
        <w:top w:val="none" w:sz="0" w:space="0" w:color="auto"/>
        <w:left w:val="none" w:sz="0" w:space="0" w:color="auto"/>
        <w:bottom w:val="none" w:sz="0" w:space="0" w:color="auto"/>
        <w:right w:val="none" w:sz="0" w:space="0" w:color="auto"/>
      </w:divBdr>
    </w:div>
    <w:div w:id="1318269180">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531315">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1220">
      <w:bodyDiv w:val="1"/>
      <w:marLeft w:val="0"/>
      <w:marRight w:val="0"/>
      <w:marTop w:val="0"/>
      <w:marBottom w:val="0"/>
      <w:divBdr>
        <w:top w:val="none" w:sz="0" w:space="0" w:color="auto"/>
        <w:left w:val="none" w:sz="0" w:space="0" w:color="auto"/>
        <w:bottom w:val="none" w:sz="0" w:space="0" w:color="auto"/>
        <w:right w:val="none" w:sz="0" w:space="0" w:color="auto"/>
      </w:divBdr>
    </w:div>
    <w:div w:id="1318726380">
      <w:bodyDiv w:val="1"/>
      <w:marLeft w:val="0"/>
      <w:marRight w:val="0"/>
      <w:marTop w:val="0"/>
      <w:marBottom w:val="0"/>
      <w:divBdr>
        <w:top w:val="none" w:sz="0" w:space="0" w:color="auto"/>
        <w:left w:val="none" w:sz="0" w:space="0" w:color="auto"/>
        <w:bottom w:val="none" w:sz="0" w:space="0" w:color="auto"/>
        <w:right w:val="none" w:sz="0" w:space="0" w:color="auto"/>
      </w:divBdr>
    </w:div>
    <w:div w:id="1319066948">
      <w:bodyDiv w:val="1"/>
      <w:marLeft w:val="0"/>
      <w:marRight w:val="0"/>
      <w:marTop w:val="0"/>
      <w:marBottom w:val="0"/>
      <w:divBdr>
        <w:top w:val="none" w:sz="0" w:space="0" w:color="auto"/>
        <w:left w:val="none" w:sz="0" w:space="0" w:color="auto"/>
        <w:bottom w:val="none" w:sz="0" w:space="0" w:color="auto"/>
        <w:right w:val="none" w:sz="0" w:space="0" w:color="auto"/>
      </w:divBdr>
    </w:div>
    <w:div w:id="131911126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460363">
      <w:bodyDiv w:val="1"/>
      <w:marLeft w:val="0"/>
      <w:marRight w:val="0"/>
      <w:marTop w:val="0"/>
      <w:marBottom w:val="0"/>
      <w:divBdr>
        <w:top w:val="none" w:sz="0" w:space="0" w:color="auto"/>
        <w:left w:val="none" w:sz="0" w:space="0" w:color="auto"/>
        <w:bottom w:val="none" w:sz="0" w:space="0" w:color="auto"/>
        <w:right w:val="none" w:sz="0" w:space="0" w:color="auto"/>
      </w:divBdr>
    </w:div>
    <w:div w:id="1319577895">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035392">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766276">
      <w:bodyDiv w:val="1"/>
      <w:marLeft w:val="0"/>
      <w:marRight w:val="0"/>
      <w:marTop w:val="0"/>
      <w:marBottom w:val="0"/>
      <w:divBdr>
        <w:top w:val="none" w:sz="0" w:space="0" w:color="auto"/>
        <w:left w:val="none" w:sz="0" w:space="0" w:color="auto"/>
        <w:bottom w:val="none" w:sz="0" w:space="0" w:color="auto"/>
        <w:right w:val="none" w:sz="0" w:space="0" w:color="auto"/>
      </w:divBdr>
    </w:div>
    <w:div w:id="1320815204">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1931843">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125856">
      <w:bodyDiv w:val="1"/>
      <w:marLeft w:val="0"/>
      <w:marRight w:val="0"/>
      <w:marTop w:val="0"/>
      <w:marBottom w:val="0"/>
      <w:divBdr>
        <w:top w:val="none" w:sz="0" w:space="0" w:color="auto"/>
        <w:left w:val="none" w:sz="0" w:space="0" w:color="auto"/>
        <w:bottom w:val="none" w:sz="0" w:space="0" w:color="auto"/>
        <w:right w:val="none" w:sz="0" w:space="0" w:color="auto"/>
      </w:divBdr>
    </w:div>
    <w:div w:id="1322545103">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33195">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090338">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46696">
      <w:bodyDiv w:val="1"/>
      <w:marLeft w:val="0"/>
      <w:marRight w:val="0"/>
      <w:marTop w:val="0"/>
      <w:marBottom w:val="0"/>
      <w:divBdr>
        <w:top w:val="none" w:sz="0" w:space="0" w:color="auto"/>
        <w:left w:val="none" w:sz="0" w:space="0" w:color="auto"/>
        <w:bottom w:val="none" w:sz="0" w:space="0" w:color="auto"/>
        <w:right w:val="none" w:sz="0" w:space="0" w:color="auto"/>
      </w:divBdr>
    </w:div>
    <w:div w:id="1326201259">
      <w:bodyDiv w:val="1"/>
      <w:marLeft w:val="0"/>
      <w:marRight w:val="0"/>
      <w:marTop w:val="0"/>
      <w:marBottom w:val="0"/>
      <w:divBdr>
        <w:top w:val="none" w:sz="0" w:space="0" w:color="auto"/>
        <w:left w:val="none" w:sz="0" w:space="0" w:color="auto"/>
        <w:bottom w:val="none" w:sz="0" w:space="0" w:color="auto"/>
        <w:right w:val="none" w:sz="0" w:space="0" w:color="auto"/>
      </w:divBdr>
    </w:div>
    <w:div w:id="1326203611">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713131">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6781852">
      <w:bodyDiv w:val="1"/>
      <w:marLeft w:val="0"/>
      <w:marRight w:val="0"/>
      <w:marTop w:val="0"/>
      <w:marBottom w:val="0"/>
      <w:divBdr>
        <w:top w:val="none" w:sz="0" w:space="0" w:color="auto"/>
        <w:left w:val="none" w:sz="0" w:space="0" w:color="auto"/>
        <w:bottom w:val="none" w:sz="0" w:space="0" w:color="auto"/>
        <w:right w:val="none" w:sz="0" w:space="0" w:color="auto"/>
      </w:divBdr>
    </w:div>
    <w:div w:id="1326934356">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125608">
      <w:bodyDiv w:val="1"/>
      <w:marLeft w:val="0"/>
      <w:marRight w:val="0"/>
      <w:marTop w:val="0"/>
      <w:marBottom w:val="0"/>
      <w:divBdr>
        <w:top w:val="none" w:sz="0" w:space="0" w:color="auto"/>
        <w:left w:val="none" w:sz="0" w:space="0" w:color="auto"/>
        <w:bottom w:val="none" w:sz="0" w:space="0" w:color="auto"/>
        <w:right w:val="none" w:sz="0" w:space="0" w:color="auto"/>
      </w:divBdr>
    </w:div>
    <w:div w:id="1327129493">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437737">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979453">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48273">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131018">
      <w:bodyDiv w:val="1"/>
      <w:marLeft w:val="0"/>
      <w:marRight w:val="0"/>
      <w:marTop w:val="0"/>
      <w:marBottom w:val="0"/>
      <w:divBdr>
        <w:top w:val="none" w:sz="0" w:space="0" w:color="auto"/>
        <w:left w:val="none" w:sz="0" w:space="0" w:color="auto"/>
        <w:bottom w:val="none" w:sz="0" w:space="0" w:color="auto"/>
        <w:right w:val="none" w:sz="0" w:space="0" w:color="auto"/>
      </w:divBdr>
    </w:div>
    <w:div w:id="1330136506">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77291">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525610">
      <w:bodyDiv w:val="1"/>
      <w:marLeft w:val="0"/>
      <w:marRight w:val="0"/>
      <w:marTop w:val="0"/>
      <w:marBottom w:val="0"/>
      <w:divBdr>
        <w:top w:val="none" w:sz="0" w:space="0" w:color="auto"/>
        <w:left w:val="none" w:sz="0" w:space="0" w:color="auto"/>
        <w:bottom w:val="none" w:sz="0" w:space="0" w:color="auto"/>
        <w:right w:val="none" w:sz="0" w:space="0" w:color="auto"/>
      </w:divBdr>
    </w:div>
    <w:div w:id="1330712755">
      <w:bodyDiv w:val="1"/>
      <w:marLeft w:val="0"/>
      <w:marRight w:val="0"/>
      <w:marTop w:val="0"/>
      <w:marBottom w:val="0"/>
      <w:divBdr>
        <w:top w:val="none" w:sz="0" w:space="0" w:color="auto"/>
        <w:left w:val="none" w:sz="0" w:space="0" w:color="auto"/>
        <w:bottom w:val="none" w:sz="0" w:space="0" w:color="auto"/>
        <w:right w:val="none" w:sz="0" w:space="0" w:color="auto"/>
      </w:divBdr>
    </w:div>
    <w:div w:id="1331104846">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3096776">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373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798853">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4070964">
      <w:bodyDiv w:val="1"/>
      <w:marLeft w:val="0"/>
      <w:marRight w:val="0"/>
      <w:marTop w:val="0"/>
      <w:marBottom w:val="0"/>
      <w:divBdr>
        <w:top w:val="none" w:sz="0" w:space="0" w:color="auto"/>
        <w:left w:val="none" w:sz="0" w:space="0" w:color="auto"/>
        <w:bottom w:val="none" w:sz="0" w:space="0" w:color="auto"/>
        <w:right w:val="none" w:sz="0" w:space="0" w:color="auto"/>
      </w:divBdr>
    </w:div>
    <w:div w:id="133418770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725201">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89155">
      <w:bodyDiv w:val="1"/>
      <w:marLeft w:val="0"/>
      <w:marRight w:val="0"/>
      <w:marTop w:val="0"/>
      <w:marBottom w:val="0"/>
      <w:divBdr>
        <w:top w:val="none" w:sz="0" w:space="0" w:color="auto"/>
        <w:left w:val="none" w:sz="0" w:space="0" w:color="auto"/>
        <w:bottom w:val="none" w:sz="0" w:space="0" w:color="auto"/>
        <w:right w:val="none" w:sz="0" w:space="0" w:color="auto"/>
      </w:divBdr>
    </w:div>
    <w:div w:id="1335302419">
      <w:bodyDiv w:val="1"/>
      <w:marLeft w:val="0"/>
      <w:marRight w:val="0"/>
      <w:marTop w:val="0"/>
      <w:marBottom w:val="0"/>
      <w:divBdr>
        <w:top w:val="none" w:sz="0" w:space="0" w:color="auto"/>
        <w:left w:val="none" w:sz="0" w:space="0" w:color="auto"/>
        <w:bottom w:val="none" w:sz="0" w:space="0" w:color="auto"/>
        <w:right w:val="none" w:sz="0" w:space="0" w:color="auto"/>
      </w:divBdr>
    </w:div>
    <w:div w:id="1335838081">
      <w:bodyDiv w:val="1"/>
      <w:marLeft w:val="0"/>
      <w:marRight w:val="0"/>
      <w:marTop w:val="0"/>
      <w:marBottom w:val="0"/>
      <w:divBdr>
        <w:top w:val="none" w:sz="0" w:space="0" w:color="auto"/>
        <w:left w:val="none" w:sz="0" w:space="0" w:color="auto"/>
        <w:bottom w:val="none" w:sz="0" w:space="0" w:color="auto"/>
        <w:right w:val="none" w:sz="0" w:space="0" w:color="auto"/>
      </w:divBdr>
    </w:div>
    <w:div w:id="1336419100">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493589">
      <w:bodyDiv w:val="1"/>
      <w:marLeft w:val="0"/>
      <w:marRight w:val="0"/>
      <w:marTop w:val="0"/>
      <w:marBottom w:val="0"/>
      <w:divBdr>
        <w:top w:val="none" w:sz="0" w:space="0" w:color="auto"/>
        <w:left w:val="none" w:sz="0" w:space="0" w:color="auto"/>
        <w:bottom w:val="none" w:sz="0" w:space="0" w:color="auto"/>
        <w:right w:val="none" w:sz="0" w:space="0" w:color="auto"/>
      </w:divBdr>
    </w:div>
    <w:div w:id="1336691247">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76287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6961632">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3596">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58515">
      <w:bodyDiv w:val="1"/>
      <w:marLeft w:val="0"/>
      <w:marRight w:val="0"/>
      <w:marTop w:val="0"/>
      <w:marBottom w:val="0"/>
      <w:divBdr>
        <w:top w:val="none" w:sz="0" w:space="0" w:color="auto"/>
        <w:left w:val="none" w:sz="0" w:space="0" w:color="auto"/>
        <w:bottom w:val="none" w:sz="0" w:space="0" w:color="auto"/>
        <w:right w:val="none" w:sz="0" w:space="0" w:color="auto"/>
      </w:divBdr>
    </w:div>
    <w:div w:id="1337927000">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725980">
      <w:bodyDiv w:val="1"/>
      <w:marLeft w:val="0"/>
      <w:marRight w:val="0"/>
      <w:marTop w:val="0"/>
      <w:marBottom w:val="0"/>
      <w:divBdr>
        <w:top w:val="none" w:sz="0" w:space="0" w:color="auto"/>
        <w:left w:val="none" w:sz="0" w:space="0" w:color="auto"/>
        <w:bottom w:val="none" w:sz="0" w:space="0" w:color="auto"/>
        <w:right w:val="none" w:sz="0" w:space="0" w:color="auto"/>
      </w:divBdr>
    </w:div>
    <w:div w:id="1338851991">
      <w:bodyDiv w:val="1"/>
      <w:marLeft w:val="0"/>
      <w:marRight w:val="0"/>
      <w:marTop w:val="0"/>
      <w:marBottom w:val="0"/>
      <w:divBdr>
        <w:top w:val="none" w:sz="0" w:space="0" w:color="auto"/>
        <w:left w:val="none" w:sz="0" w:space="0" w:color="auto"/>
        <w:bottom w:val="none" w:sz="0" w:space="0" w:color="auto"/>
        <w:right w:val="none" w:sz="0" w:space="0" w:color="auto"/>
      </w:divBdr>
    </w:div>
    <w:div w:id="1339117248">
      <w:bodyDiv w:val="1"/>
      <w:marLeft w:val="0"/>
      <w:marRight w:val="0"/>
      <w:marTop w:val="0"/>
      <w:marBottom w:val="0"/>
      <w:divBdr>
        <w:top w:val="none" w:sz="0" w:space="0" w:color="auto"/>
        <w:left w:val="none" w:sz="0" w:space="0" w:color="auto"/>
        <w:bottom w:val="none" w:sz="0" w:space="0" w:color="auto"/>
        <w:right w:val="none" w:sz="0" w:space="0" w:color="auto"/>
      </w:divBdr>
    </w:div>
    <w:div w:id="1339162670">
      <w:bodyDiv w:val="1"/>
      <w:marLeft w:val="0"/>
      <w:marRight w:val="0"/>
      <w:marTop w:val="0"/>
      <w:marBottom w:val="0"/>
      <w:divBdr>
        <w:top w:val="none" w:sz="0" w:space="0" w:color="auto"/>
        <w:left w:val="none" w:sz="0" w:space="0" w:color="auto"/>
        <w:bottom w:val="none" w:sz="0" w:space="0" w:color="auto"/>
        <w:right w:val="none" w:sz="0" w:space="0" w:color="auto"/>
      </w:divBdr>
    </w:div>
    <w:div w:id="1339190066">
      <w:bodyDiv w:val="1"/>
      <w:marLeft w:val="0"/>
      <w:marRight w:val="0"/>
      <w:marTop w:val="0"/>
      <w:marBottom w:val="0"/>
      <w:divBdr>
        <w:top w:val="none" w:sz="0" w:space="0" w:color="auto"/>
        <w:left w:val="none" w:sz="0" w:space="0" w:color="auto"/>
        <w:bottom w:val="none" w:sz="0" w:space="0" w:color="auto"/>
        <w:right w:val="none" w:sz="0" w:space="0" w:color="auto"/>
      </w:divBdr>
    </w:div>
    <w:div w:id="1339306865">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772592">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969465">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4290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545220">
      <w:bodyDiv w:val="1"/>
      <w:marLeft w:val="0"/>
      <w:marRight w:val="0"/>
      <w:marTop w:val="0"/>
      <w:marBottom w:val="0"/>
      <w:divBdr>
        <w:top w:val="none" w:sz="0" w:space="0" w:color="auto"/>
        <w:left w:val="none" w:sz="0" w:space="0" w:color="auto"/>
        <w:bottom w:val="none" w:sz="0" w:space="0" w:color="auto"/>
        <w:right w:val="none" w:sz="0" w:space="0" w:color="auto"/>
      </w:divBdr>
    </w:div>
    <w:div w:id="1341620069">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665146">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855685">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10508">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99091">
      <w:bodyDiv w:val="1"/>
      <w:marLeft w:val="0"/>
      <w:marRight w:val="0"/>
      <w:marTop w:val="0"/>
      <w:marBottom w:val="0"/>
      <w:divBdr>
        <w:top w:val="none" w:sz="0" w:space="0" w:color="auto"/>
        <w:left w:val="none" w:sz="0" w:space="0" w:color="auto"/>
        <w:bottom w:val="none" w:sz="0" w:space="0" w:color="auto"/>
        <w:right w:val="none" w:sz="0" w:space="0" w:color="auto"/>
      </w:divBdr>
    </w:div>
    <w:div w:id="1344014652">
      <w:bodyDiv w:val="1"/>
      <w:marLeft w:val="0"/>
      <w:marRight w:val="0"/>
      <w:marTop w:val="0"/>
      <w:marBottom w:val="0"/>
      <w:divBdr>
        <w:top w:val="none" w:sz="0" w:space="0" w:color="auto"/>
        <w:left w:val="none" w:sz="0" w:space="0" w:color="auto"/>
        <w:bottom w:val="none" w:sz="0" w:space="0" w:color="auto"/>
        <w:right w:val="none" w:sz="0" w:space="0" w:color="auto"/>
      </w:divBdr>
    </w:div>
    <w:div w:id="1344210738">
      <w:bodyDiv w:val="1"/>
      <w:marLeft w:val="0"/>
      <w:marRight w:val="0"/>
      <w:marTop w:val="0"/>
      <w:marBottom w:val="0"/>
      <w:divBdr>
        <w:top w:val="none" w:sz="0" w:space="0" w:color="auto"/>
        <w:left w:val="none" w:sz="0" w:space="0" w:color="auto"/>
        <w:bottom w:val="none" w:sz="0" w:space="0" w:color="auto"/>
        <w:right w:val="none" w:sz="0" w:space="0" w:color="auto"/>
      </w:divBdr>
    </w:div>
    <w:div w:id="1344280432">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44852">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201926">
      <w:bodyDiv w:val="1"/>
      <w:marLeft w:val="0"/>
      <w:marRight w:val="0"/>
      <w:marTop w:val="0"/>
      <w:marBottom w:val="0"/>
      <w:divBdr>
        <w:top w:val="none" w:sz="0" w:space="0" w:color="auto"/>
        <w:left w:val="none" w:sz="0" w:space="0" w:color="auto"/>
        <w:bottom w:val="none" w:sz="0" w:space="0" w:color="auto"/>
        <w:right w:val="none" w:sz="0" w:space="0" w:color="auto"/>
      </w:divBdr>
    </w:div>
    <w:div w:id="1346325575">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6977087">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48690">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021545">
      <w:bodyDiv w:val="1"/>
      <w:marLeft w:val="0"/>
      <w:marRight w:val="0"/>
      <w:marTop w:val="0"/>
      <w:marBottom w:val="0"/>
      <w:divBdr>
        <w:top w:val="none" w:sz="0" w:space="0" w:color="auto"/>
        <w:left w:val="none" w:sz="0" w:space="0" w:color="auto"/>
        <w:bottom w:val="none" w:sz="0" w:space="0" w:color="auto"/>
        <w:right w:val="none" w:sz="0" w:space="0" w:color="auto"/>
      </w:divBdr>
    </w:div>
    <w:div w:id="1348141872">
      <w:bodyDiv w:val="1"/>
      <w:marLeft w:val="0"/>
      <w:marRight w:val="0"/>
      <w:marTop w:val="0"/>
      <w:marBottom w:val="0"/>
      <w:divBdr>
        <w:top w:val="none" w:sz="0" w:space="0" w:color="auto"/>
        <w:left w:val="none" w:sz="0" w:space="0" w:color="auto"/>
        <w:bottom w:val="none" w:sz="0" w:space="0" w:color="auto"/>
        <w:right w:val="none" w:sz="0" w:space="0" w:color="auto"/>
      </w:divBdr>
    </w:div>
    <w:div w:id="1348169205">
      <w:bodyDiv w:val="1"/>
      <w:marLeft w:val="0"/>
      <w:marRight w:val="0"/>
      <w:marTop w:val="0"/>
      <w:marBottom w:val="0"/>
      <w:divBdr>
        <w:top w:val="none" w:sz="0" w:space="0" w:color="auto"/>
        <w:left w:val="none" w:sz="0" w:space="0" w:color="auto"/>
        <w:bottom w:val="none" w:sz="0" w:space="0" w:color="auto"/>
        <w:right w:val="none" w:sz="0" w:space="0" w:color="auto"/>
      </w:divBdr>
    </w:div>
    <w:div w:id="1348554626">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9336351">
      <w:bodyDiv w:val="1"/>
      <w:marLeft w:val="0"/>
      <w:marRight w:val="0"/>
      <w:marTop w:val="0"/>
      <w:marBottom w:val="0"/>
      <w:divBdr>
        <w:top w:val="none" w:sz="0" w:space="0" w:color="auto"/>
        <w:left w:val="none" w:sz="0" w:space="0" w:color="auto"/>
        <w:bottom w:val="none" w:sz="0" w:space="0" w:color="auto"/>
        <w:right w:val="none" w:sz="0" w:space="0" w:color="auto"/>
      </w:divBdr>
    </w:div>
    <w:div w:id="1349482974">
      <w:bodyDiv w:val="1"/>
      <w:marLeft w:val="0"/>
      <w:marRight w:val="0"/>
      <w:marTop w:val="0"/>
      <w:marBottom w:val="0"/>
      <w:divBdr>
        <w:top w:val="none" w:sz="0" w:space="0" w:color="auto"/>
        <w:left w:val="none" w:sz="0" w:space="0" w:color="auto"/>
        <w:bottom w:val="none" w:sz="0" w:space="0" w:color="auto"/>
        <w:right w:val="none" w:sz="0" w:space="0" w:color="auto"/>
      </w:divBdr>
    </w:div>
    <w:div w:id="1349678295">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19070">
      <w:bodyDiv w:val="1"/>
      <w:marLeft w:val="0"/>
      <w:marRight w:val="0"/>
      <w:marTop w:val="0"/>
      <w:marBottom w:val="0"/>
      <w:divBdr>
        <w:top w:val="none" w:sz="0" w:space="0" w:color="auto"/>
        <w:left w:val="none" w:sz="0" w:space="0" w:color="auto"/>
        <w:bottom w:val="none" w:sz="0" w:space="0" w:color="auto"/>
        <w:right w:val="none" w:sz="0" w:space="0" w:color="auto"/>
      </w:divBdr>
    </w:div>
    <w:div w:id="1349719166">
      <w:bodyDiv w:val="1"/>
      <w:marLeft w:val="0"/>
      <w:marRight w:val="0"/>
      <w:marTop w:val="0"/>
      <w:marBottom w:val="0"/>
      <w:divBdr>
        <w:top w:val="none" w:sz="0" w:space="0" w:color="auto"/>
        <w:left w:val="none" w:sz="0" w:space="0" w:color="auto"/>
        <w:bottom w:val="none" w:sz="0" w:space="0" w:color="auto"/>
        <w:right w:val="none" w:sz="0" w:space="0" w:color="auto"/>
      </w:divBdr>
    </w:div>
    <w:div w:id="1349913331">
      <w:bodyDiv w:val="1"/>
      <w:marLeft w:val="0"/>
      <w:marRight w:val="0"/>
      <w:marTop w:val="0"/>
      <w:marBottom w:val="0"/>
      <w:divBdr>
        <w:top w:val="none" w:sz="0" w:space="0" w:color="auto"/>
        <w:left w:val="none" w:sz="0" w:space="0" w:color="auto"/>
        <w:bottom w:val="none" w:sz="0" w:space="0" w:color="auto"/>
        <w:right w:val="none" w:sz="0" w:space="0" w:color="auto"/>
      </w:divBdr>
    </w:div>
    <w:div w:id="1350371483">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22218">
      <w:bodyDiv w:val="1"/>
      <w:marLeft w:val="0"/>
      <w:marRight w:val="0"/>
      <w:marTop w:val="0"/>
      <w:marBottom w:val="0"/>
      <w:divBdr>
        <w:top w:val="none" w:sz="0" w:space="0" w:color="auto"/>
        <w:left w:val="none" w:sz="0" w:space="0" w:color="auto"/>
        <w:bottom w:val="none" w:sz="0" w:space="0" w:color="auto"/>
        <w:right w:val="none" w:sz="0" w:space="0" w:color="auto"/>
      </w:divBdr>
    </w:div>
    <w:div w:id="1350567256">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1104294">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104369">
      <w:bodyDiv w:val="1"/>
      <w:marLeft w:val="0"/>
      <w:marRight w:val="0"/>
      <w:marTop w:val="0"/>
      <w:marBottom w:val="0"/>
      <w:divBdr>
        <w:top w:val="none" w:sz="0" w:space="0" w:color="auto"/>
        <w:left w:val="none" w:sz="0" w:space="0" w:color="auto"/>
        <w:bottom w:val="none" w:sz="0" w:space="0" w:color="auto"/>
        <w:right w:val="none" w:sz="0" w:space="0" w:color="auto"/>
      </w:divBdr>
    </w:div>
    <w:div w:id="1352105582">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226374">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54656">
      <w:bodyDiv w:val="1"/>
      <w:marLeft w:val="0"/>
      <w:marRight w:val="0"/>
      <w:marTop w:val="0"/>
      <w:marBottom w:val="0"/>
      <w:divBdr>
        <w:top w:val="none" w:sz="0" w:space="0" w:color="auto"/>
        <w:left w:val="none" w:sz="0" w:space="0" w:color="auto"/>
        <w:bottom w:val="none" w:sz="0" w:space="0" w:color="auto"/>
        <w:right w:val="none" w:sz="0" w:space="0" w:color="auto"/>
      </w:divBdr>
    </w:div>
    <w:div w:id="1353918594">
      <w:bodyDiv w:val="1"/>
      <w:marLeft w:val="0"/>
      <w:marRight w:val="0"/>
      <w:marTop w:val="0"/>
      <w:marBottom w:val="0"/>
      <w:divBdr>
        <w:top w:val="none" w:sz="0" w:space="0" w:color="auto"/>
        <w:left w:val="none" w:sz="0" w:space="0" w:color="auto"/>
        <w:bottom w:val="none" w:sz="0" w:space="0" w:color="auto"/>
        <w:right w:val="none" w:sz="0" w:space="0" w:color="auto"/>
      </w:divBdr>
    </w:div>
    <w:div w:id="1354186378">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1925">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6865">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035372">
      <w:bodyDiv w:val="1"/>
      <w:marLeft w:val="0"/>
      <w:marRight w:val="0"/>
      <w:marTop w:val="0"/>
      <w:marBottom w:val="0"/>
      <w:divBdr>
        <w:top w:val="none" w:sz="0" w:space="0" w:color="auto"/>
        <w:left w:val="none" w:sz="0" w:space="0" w:color="auto"/>
        <w:bottom w:val="none" w:sz="0" w:space="0" w:color="auto"/>
        <w:right w:val="none" w:sz="0" w:space="0" w:color="auto"/>
      </w:divBdr>
    </w:div>
    <w:div w:id="1355423031">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6035732">
      <w:bodyDiv w:val="1"/>
      <w:marLeft w:val="0"/>
      <w:marRight w:val="0"/>
      <w:marTop w:val="0"/>
      <w:marBottom w:val="0"/>
      <w:divBdr>
        <w:top w:val="none" w:sz="0" w:space="0" w:color="auto"/>
        <w:left w:val="none" w:sz="0" w:space="0" w:color="auto"/>
        <w:bottom w:val="none" w:sz="0" w:space="0" w:color="auto"/>
        <w:right w:val="none" w:sz="0" w:space="0" w:color="auto"/>
      </w:divBdr>
    </w:div>
    <w:div w:id="1356273362">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0945">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003493">
      <w:bodyDiv w:val="1"/>
      <w:marLeft w:val="0"/>
      <w:marRight w:val="0"/>
      <w:marTop w:val="0"/>
      <w:marBottom w:val="0"/>
      <w:divBdr>
        <w:top w:val="none" w:sz="0" w:space="0" w:color="auto"/>
        <w:left w:val="none" w:sz="0" w:space="0" w:color="auto"/>
        <w:bottom w:val="none" w:sz="0" w:space="0" w:color="auto"/>
        <w:right w:val="none" w:sz="0" w:space="0" w:color="auto"/>
      </w:divBdr>
    </w:div>
    <w:div w:id="1357272104">
      <w:bodyDiv w:val="1"/>
      <w:marLeft w:val="0"/>
      <w:marRight w:val="0"/>
      <w:marTop w:val="0"/>
      <w:marBottom w:val="0"/>
      <w:divBdr>
        <w:top w:val="none" w:sz="0" w:space="0" w:color="auto"/>
        <w:left w:val="none" w:sz="0" w:space="0" w:color="auto"/>
        <w:bottom w:val="none" w:sz="0" w:space="0" w:color="auto"/>
        <w:right w:val="none" w:sz="0" w:space="0" w:color="auto"/>
      </w:divBdr>
    </w:div>
    <w:div w:id="135738926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585379">
      <w:bodyDiv w:val="1"/>
      <w:marLeft w:val="0"/>
      <w:marRight w:val="0"/>
      <w:marTop w:val="0"/>
      <w:marBottom w:val="0"/>
      <w:divBdr>
        <w:top w:val="none" w:sz="0" w:space="0" w:color="auto"/>
        <w:left w:val="none" w:sz="0" w:space="0" w:color="auto"/>
        <w:bottom w:val="none" w:sz="0" w:space="0" w:color="auto"/>
        <w:right w:val="none" w:sz="0" w:space="0" w:color="auto"/>
      </w:divBdr>
    </w:div>
    <w:div w:id="1357924086">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237467">
      <w:bodyDiv w:val="1"/>
      <w:marLeft w:val="0"/>
      <w:marRight w:val="0"/>
      <w:marTop w:val="0"/>
      <w:marBottom w:val="0"/>
      <w:divBdr>
        <w:top w:val="none" w:sz="0" w:space="0" w:color="auto"/>
        <w:left w:val="none" w:sz="0" w:space="0" w:color="auto"/>
        <w:bottom w:val="none" w:sz="0" w:space="0" w:color="auto"/>
        <w:right w:val="none" w:sz="0" w:space="0" w:color="auto"/>
      </w:divBdr>
    </w:div>
    <w:div w:id="1358459717">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83324">
      <w:bodyDiv w:val="1"/>
      <w:marLeft w:val="0"/>
      <w:marRight w:val="0"/>
      <w:marTop w:val="0"/>
      <w:marBottom w:val="0"/>
      <w:divBdr>
        <w:top w:val="none" w:sz="0" w:space="0" w:color="auto"/>
        <w:left w:val="none" w:sz="0" w:space="0" w:color="auto"/>
        <w:bottom w:val="none" w:sz="0" w:space="0" w:color="auto"/>
        <w:right w:val="none" w:sz="0" w:space="0" w:color="auto"/>
      </w:divBdr>
    </w:div>
    <w:div w:id="1359622108">
      <w:bodyDiv w:val="1"/>
      <w:marLeft w:val="0"/>
      <w:marRight w:val="0"/>
      <w:marTop w:val="0"/>
      <w:marBottom w:val="0"/>
      <w:divBdr>
        <w:top w:val="none" w:sz="0" w:space="0" w:color="auto"/>
        <w:left w:val="none" w:sz="0" w:space="0" w:color="auto"/>
        <w:bottom w:val="none" w:sz="0" w:space="0" w:color="auto"/>
        <w:right w:val="none" w:sz="0" w:space="0" w:color="auto"/>
      </w:divBdr>
    </w:div>
    <w:div w:id="1359744884">
      <w:bodyDiv w:val="1"/>
      <w:marLeft w:val="0"/>
      <w:marRight w:val="0"/>
      <w:marTop w:val="0"/>
      <w:marBottom w:val="0"/>
      <w:divBdr>
        <w:top w:val="none" w:sz="0" w:space="0" w:color="auto"/>
        <w:left w:val="none" w:sz="0" w:space="0" w:color="auto"/>
        <w:bottom w:val="none" w:sz="0" w:space="0" w:color="auto"/>
        <w:right w:val="none" w:sz="0" w:space="0" w:color="auto"/>
      </w:divBdr>
    </w:div>
    <w:div w:id="1359820337">
      <w:bodyDiv w:val="1"/>
      <w:marLeft w:val="0"/>
      <w:marRight w:val="0"/>
      <w:marTop w:val="0"/>
      <w:marBottom w:val="0"/>
      <w:divBdr>
        <w:top w:val="none" w:sz="0" w:space="0" w:color="auto"/>
        <w:left w:val="none" w:sz="0" w:space="0" w:color="auto"/>
        <w:bottom w:val="none" w:sz="0" w:space="0" w:color="auto"/>
        <w:right w:val="none" w:sz="0" w:space="0" w:color="auto"/>
      </w:divBdr>
    </w:div>
    <w:div w:id="1360012546">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74723">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474365">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16676">
      <w:bodyDiv w:val="1"/>
      <w:marLeft w:val="0"/>
      <w:marRight w:val="0"/>
      <w:marTop w:val="0"/>
      <w:marBottom w:val="0"/>
      <w:divBdr>
        <w:top w:val="none" w:sz="0" w:space="0" w:color="auto"/>
        <w:left w:val="none" w:sz="0" w:space="0" w:color="auto"/>
        <w:bottom w:val="none" w:sz="0" w:space="0" w:color="auto"/>
        <w:right w:val="none" w:sz="0" w:space="0" w:color="auto"/>
      </w:divBdr>
    </w:div>
    <w:div w:id="1360929892">
      <w:bodyDiv w:val="1"/>
      <w:marLeft w:val="0"/>
      <w:marRight w:val="0"/>
      <w:marTop w:val="0"/>
      <w:marBottom w:val="0"/>
      <w:divBdr>
        <w:top w:val="none" w:sz="0" w:space="0" w:color="auto"/>
        <w:left w:val="none" w:sz="0" w:space="0" w:color="auto"/>
        <w:bottom w:val="none" w:sz="0" w:space="0" w:color="auto"/>
        <w:right w:val="none" w:sz="0" w:space="0" w:color="auto"/>
      </w:divBdr>
    </w:div>
    <w:div w:id="1361124383">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95605">
      <w:bodyDiv w:val="1"/>
      <w:marLeft w:val="0"/>
      <w:marRight w:val="0"/>
      <w:marTop w:val="0"/>
      <w:marBottom w:val="0"/>
      <w:divBdr>
        <w:top w:val="none" w:sz="0" w:space="0" w:color="auto"/>
        <w:left w:val="none" w:sz="0" w:space="0" w:color="auto"/>
        <w:bottom w:val="none" w:sz="0" w:space="0" w:color="auto"/>
        <w:right w:val="none" w:sz="0" w:space="0" w:color="auto"/>
      </w:divBdr>
    </w:div>
    <w:div w:id="1361473813">
      <w:bodyDiv w:val="1"/>
      <w:marLeft w:val="0"/>
      <w:marRight w:val="0"/>
      <w:marTop w:val="0"/>
      <w:marBottom w:val="0"/>
      <w:divBdr>
        <w:top w:val="none" w:sz="0" w:space="0" w:color="auto"/>
        <w:left w:val="none" w:sz="0" w:space="0" w:color="auto"/>
        <w:bottom w:val="none" w:sz="0" w:space="0" w:color="auto"/>
        <w:right w:val="none" w:sz="0" w:space="0" w:color="auto"/>
      </w:divBdr>
    </w:div>
    <w:div w:id="1361935572">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125281">
      <w:bodyDiv w:val="1"/>
      <w:marLeft w:val="0"/>
      <w:marRight w:val="0"/>
      <w:marTop w:val="0"/>
      <w:marBottom w:val="0"/>
      <w:divBdr>
        <w:top w:val="none" w:sz="0" w:space="0" w:color="auto"/>
        <w:left w:val="none" w:sz="0" w:space="0" w:color="auto"/>
        <w:bottom w:val="none" w:sz="0" w:space="0" w:color="auto"/>
        <w:right w:val="none" w:sz="0" w:space="0" w:color="auto"/>
      </w:divBdr>
    </w:div>
    <w:div w:id="1362197191">
      <w:bodyDiv w:val="1"/>
      <w:marLeft w:val="0"/>
      <w:marRight w:val="0"/>
      <w:marTop w:val="0"/>
      <w:marBottom w:val="0"/>
      <w:divBdr>
        <w:top w:val="none" w:sz="0" w:space="0" w:color="auto"/>
        <w:left w:val="none" w:sz="0" w:space="0" w:color="auto"/>
        <w:bottom w:val="none" w:sz="0" w:space="0" w:color="auto"/>
        <w:right w:val="none" w:sz="0" w:space="0" w:color="auto"/>
      </w:divBdr>
    </w:div>
    <w:div w:id="1362318255">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86498">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709658">
      <w:bodyDiv w:val="1"/>
      <w:marLeft w:val="0"/>
      <w:marRight w:val="0"/>
      <w:marTop w:val="0"/>
      <w:marBottom w:val="0"/>
      <w:divBdr>
        <w:top w:val="none" w:sz="0" w:space="0" w:color="auto"/>
        <w:left w:val="none" w:sz="0" w:space="0" w:color="auto"/>
        <w:bottom w:val="none" w:sz="0" w:space="0" w:color="auto"/>
        <w:right w:val="none" w:sz="0" w:space="0" w:color="auto"/>
      </w:divBdr>
    </w:div>
    <w:div w:id="1362823324">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09131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79622">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748628">
      <w:bodyDiv w:val="1"/>
      <w:marLeft w:val="0"/>
      <w:marRight w:val="0"/>
      <w:marTop w:val="0"/>
      <w:marBottom w:val="0"/>
      <w:divBdr>
        <w:top w:val="none" w:sz="0" w:space="0" w:color="auto"/>
        <w:left w:val="none" w:sz="0" w:space="0" w:color="auto"/>
        <w:bottom w:val="none" w:sz="0" w:space="0" w:color="auto"/>
        <w:right w:val="none" w:sz="0" w:space="0" w:color="auto"/>
      </w:divBdr>
    </w:div>
    <w:div w:id="1363820397">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3894919">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406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788561">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5790367">
      <w:bodyDiv w:val="1"/>
      <w:marLeft w:val="0"/>
      <w:marRight w:val="0"/>
      <w:marTop w:val="0"/>
      <w:marBottom w:val="0"/>
      <w:divBdr>
        <w:top w:val="none" w:sz="0" w:space="0" w:color="auto"/>
        <w:left w:val="none" w:sz="0" w:space="0" w:color="auto"/>
        <w:bottom w:val="none" w:sz="0" w:space="0" w:color="auto"/>
        <w:right w:val="none" w:sz="0" w:space="0" w:color="auto"/>
      </w:divBdr>
    </w:div>
    <w:div w:id="1366057755">
      <w:bodyDiv w:val="1"/>
      <w:marLeft w:val="0"/>
      <w:marRight w:val="0"/>
      <w:marTop w:val="0"/>
      <w:marBottom w:val="0"/>
      <w:divBdr>
        <w:top w:val="none" w:sz="0" w:space="0" w:color="auto"/>
        <w:left w:val="none" w:sz="0" w:space="0" w:color="auto"/>
        <w:bottom w:val="none" w:sz="0" w:space="0" w:color="auto"/>
        <w:right w:val="none" w:sz="0" w:space="0" w:color="auto"/>
      </w:divBdr>
    </w:div>
    <w:div w:id="1366059384">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74293">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867">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59197">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177911">
      <w:bodyDiv w:val="1"/>
      <w:marLeft w:val="0"/>
      <w:marRight w:val="0"/>
      <w:marTop w:val="0"/>
      <w:marBottom w:val="0"/>
      <w:divBdr>
        <w:top w:val="none" w:sz="0" w:space="0" w:color="auto"/>
        <w:left w:val="none" w:sz="0" w:space="0" w:color="auto"/>
        <w:bottom w:val="none" w:sz="0" w:space="0" w:color="auto"/>
        <w:right w:val="none" w:sz="0" w:space="0" w:color="auto"/>
      </w:divBdr>
    </w:div>
    <w:div w:id="1367487248">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095158">
      <w:bodyDiv w:val="1"/>
      <w:marLeft w:val="0"/>
      <w:marRight w:val="0"/>
      <w:marTop w:val="0"/>
      <w:marBottom w:val="0"/>
      <w:divBdr>
        <w:top w:val="none" w:sz="0" w:space="0" w:color="auto"/>
        <w:left w:val="none" w:sz="0" w:space="0" w:color="auto"/>
        <w:bottom w:val="none" w:sz="0" w:space="0" w:color="auto"/>
        <w:right w:val="none" w:sz="0" w:space="0" w:color="auto"/>
      </w:divBdr>
    </w:div>
    <w:div w:id="1368525233">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875965">
      <w:bodyDiv w:val="1"/>
      <w:marLeft w:val="0"/>
      <w:marRight w:val="0"/>
      <w:marTop w:val="0"/>
      <w:marBottom w:val="0"/>
      <w:divBdr>
        <w:top w:val="none" w:sz="0" w:space="0" w:color="auto"/>
        <w:left w:val="none" w:sz="0" w:space="0" w:color="auto"/>
        <w:bottom w:val="none" w:sz="0" w:space="0" w:color="auto"/>
        <w:right w:val="none" w:sz="0" w:space="0" w:color="auto"/>
      </w:divBdr>
    </w:div>
    <w:div w:id="1369064503">
      <w:bodyDiv w:val="1"/>
      <w:marLeft w:val="0"/>
      <w:marRight w:val="0"/>
      <w:marTop w:val="0"/>
      <w:marBottom w:val="0"/>
      <w:divBdr>
        <w:top w:val="none" w:sz="0" w:space="0" w:color="auto"/>
        <w:left w:val="none" w:sz="0" w:space="0" w:color="auto"/>
        <w:bottom w:val="none" w:sz="0" w:space="0" w:color="auto"/>
        <w:right w:val="none" w:sz="0" w:space="0" w:color="auto"/>
      </w:divBdr>
    </w:div>
    <w:div w:id="1369256951">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724947">
      <w:bodyDiv w:val="1"/>
      <w:marLeft w:val="0"/>
      <w:marRight w:val="0"/>
      <w:marTop w:val="0"/>
      <w:marBottom w:val="0"/>
      <w:divBdr>
        <w:top w:val="none" w:sz="0" w:space="0" w:color="auto"/>
        <w:left w:val="none" w:sz="0" w:space="0" w:color="auto"/>
        <w:bottom w:val="none" w:sz="0" w:space="0" w:color="auto"/>
        <w:right w:val="none" w:sz="0" w:space="0" w:color="auto"/>
      </w:divBdr>
    </w:div>
    <w:div w:id="1369835934">
      <w:bodyDiv w:val="1"/>
      <w:marLeft w:val="0"/>
      <w:marRight w:val="0"/>
      <w:marTop w:val="0"/>
      <w:marBottom w:val="0"/>
      <w:divBdr>
        <w:top w:val="none" w:sz="0" w:space="0" w:color="auto"/>
        <w:left w:val="none" w:sz="0" w:space="0" w:color="auto"/>
        <w:bottom w:val="none" w:sz="0" w:space="0" w:color="auto"/>
        <w:right w:val="none" w:sz="0" w:space="0" w:color="auto"/>
      </w:divBdr>
    </w:div>
    <w:div w:id="1369910313">
      <w:bodyDiv w:val="1"/>
      <w:marLeft w:val="0"/>
      <w:marRight w:val="0"/>
      <w:marTop w:val="0"/>
      <w:marBottom w:val="0"/>
      <w:divBdr>
        <w:top w:val="none" w:sz="0" w:space="0" w:color="auto"/>
        <w:left w:val="none" w:sz="0" w:space="0" w:color="auto"/>
        <w:bottom w:val="none" w:sz="0" w:space="0" w:color="auto"/>
        <w:right w:val="none" w:sz="0" w:space="0" w:color="auto"/>
      </w:divBdr>
    </w:div>
    <w:div w:id="1369986010">
      <w:bodyDiv w:val="1"/>
      <w:marLeft w:val="0"/>
      <w:marRight w:val="0"/>
      <w:marTop w:val="0"/>
      <w:marBottom w:val="0"/>
      <w:divBdr>
        <w:top w:val="none" w:sz="0" w:space="0" w:color="auto"/>
        <w:left w:val="none" w:sz="0" w:space="0" w:color="auto"/>
        <w:bottom w:val="none" w:sz="0" w:space="0" w:color="auto"/>
        <w:right w:val="none" w:sz="0" w:space="0" w:color="auto"/>
      </w:divBdr>
    </w:div>
    <w:div w:id="1369988958">
      <w:bodyDiv w:val="1"/>
      <w:marLeft w:val="0"/>
      <w:marRight w:val="0"/>
      <w:marTop w:val="0"/>
      <w:marBottom w:val="0"/>
      <w:divBdr>
        <w:top w:val="none" w:sz="0" w:space="0" w:color="auto"/>
        <w:left w:val="none" w:sz="0" w:space="0" w:color="auto"/>
        <w:bottom w:val="none" w:sz="0" w:space="0" w:color="auto"/>
        <w:right w:val="none" w:sz="0" w:space="0" w:color="auto"/>
      </w:divBdr>
    </w:div>
    <w:div w:id="137003543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716385">
      <w:bodyDiv w:val="1"/>
      <w:marLeft w:val="0"/>
      <w:marRight w:val="0"/>
      <w:marTop w:val="0"/>
      <w:marBottom w:val="0"/>
      <w:divBdr>
        <w:top w:val="none" w:sz="0" w:space="0" w:color="auto"/>
        <w:left w:val="none" w:sz="0" w:space="0" w:color="auto"/>
        <w:bottom w:val="none" w:sz="0" w:space="0" w:color="auto"/>
        <w:right w:val="none" w:sz="0" w:space="0" w:color="auto"/>
      </w:divBdr>
    </w:div>
    <w:div w:id="1370759037">
      <w:bodyDiv w:val="1"/>
      <w:marLeft w:val="0"/>
      <w:marRight w:val="0"/>
      <w:marTop w:val="0"/>
      <w:marBottom w:val="0"/>
      <w:divBdr>
        <w:top w:val="none" w:sz="0" w:space="0" w:color="auto"/>
        <w:left w:val="none" w:sz="0" w:space="0" w:color="auto"/>
        <w:bottom w:val="none" w:sz="0" w:space="0" w:color="auto"/>
        <w:right w:val="none" w:sz="0" w:space="0" w:color="auto"/>
      </w:divBdr>
    </w:div>
    <w:div w:id="1371144893">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757625">
      <w:bodyDiv w:val="1"/>
      <w:marLeft w:val="0"/>
      <w:marRight w:val="0"/>
      <w:marTop w:val="0"/>
      <w:marBottom w:val="0"/>
      <w:divBdr>
        <w:top w:val="none" w:sz="0" w:space="0" w:color="auto"/>
        <w:left w:val="none" w:sz="0" w:space="0" w:color="auto"/>
        <w:bottom w:val="none" w:sz="0" w:space="0" w:color="auto"/>
        <w:right w:val="none" w:sz="0" w:space="0" w:color="auto"/>
      </w:divBdr>
    </w:div>
    <w:div w:id="1372219663">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606732">
      <w:bodyDiv w:val="1"/>
      <w:marLeft w:val="0"/>
      <w:marRight w:val="0"/>
      <w:marTop w:val="0"/>
      <w:marBottom w:val="0"/>
      <w:divBdr>
        <w:top w:val="none" w:sz="0" w:space="0" w:color="auto"/>
        <w:left w:val="none" w:sz="0" w:space="0" w:color="auto"/>
        <w:bottom w:val="none" w:sz="0" w:space="0" w:color="auto"/>
        <w:right w:val="none" w:sz="0" w:space="0" w:color="auto"/>
      </w:divBdr>
    </w:div>
    <w:div w:id="1372849198">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113934">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843062">
      <w:bodyDiv w:val="1"/>
      <w:marLeft w:val="0"/>
      <w:marRight w:val="0"/>
      <w:marTop w:val="0"/>
      <w:marBottom w:val="0"/>
      <w:divBdr>
        <w:top w:val="none" w:sz="0" w:space="0" w:color="auto"/>
        <w:left w:val="none" w:sz="0" w:space="0" w:color="auto"/>
        <w:bottom w:val="none" w:sz="0" w:space="0" w:color="auto"/>
        <w:right w:val="none" w:sz="0" w:space="0" w:color="auto"/>
      </w:divBdr>
    </w:div>
    <w:div w:id="1373966262">
      <w:bodyDiv w:val="1"/>
      <w:marLeft w:val="0"/>
      <w:marRight w:val="0"/>
      <w:marTop w:val="0"/>
      <w:marBottom w:val="0"/>
      <w:divBdr>
        <w:top w:val="none" w:sz="0" w:space="0" w:color="auto"/>
        <w:left w:val="none" w:sz="0" w:space="0" w:color="auto"/>
        <w:bottom w:val="none" w:sz="0" w:space="0" w:color="auto"/>
        <w:right w:val="none" w:sz="0" w:space="0" w:color="auto"/>
      </w:divBdr>
    </w:div>
    <w:div w:id="1373992630">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309800">
      <w:bodyDiv w:val="1"/>
      <w:marLeft w:val="0"/>
      <w:marRight w:val="0"/>
      <w:marTop w:val="0"/>
      <w:marBottom w:val="0"/>
      <w:divBdr>
        <w:top w:val="none" w:sz="0" w:space="0" w:color="auto"/>
        <w:left w:val="none" w:sz="0" w:space="0" w:color="auto"/>
        <w:bottom w:val="none" w:sz="0" w:space="0" w:color="auto"/>
        <w:right w:val="none" w:sz="0" w:space="0" w:color="auto"/>
      </w:divBdr>
    </w:div>
    <w:div w:id="1374504288">
      <w:bodyDiv w:val="1"/>
      <w:marLeft w:val="0"/>
      <w:marRight w:val="0"/>
      <w:marTop w:val="0"/>
      <w:marBottom w:val="0"/>
      <w:divBdr>
        <w:top w:val="none" w:sz="0" w:space="0" w:color="auto"/>
        <w:left w:val="none" w:sz="0" w:space="0" w:color="auto"/>
        <w:bottom w:val="none" w:sz="0" w:space="0" w:color="auto"/>
        <w:right w:val="none" w:sz="0" w:space="0" w:color="auto"/>
      </w:divBdr>
    </w:div>
    <w:div w:id="1374504666">
      <w:bodyDiv w:val="1"/>
      <w:marLeft w:val="0"/>
      <w:marRight w:val="0"/>
      <w:marTop w:val="0"/>
      <w:marBottom w:val="0"/>
      <w:divBdr>
        <w:top w:val="none" w:sz="0" w:space="0" w:color="auto"/>
        <w:left w:val="none" w:sz="0" w:space="0" w:color="auto"/>
        <w:bottom w:val="none" w:sz="0" w:space="0" w:color="auto"/>
        <w:right w:val="none" w:sz="0" w:space="0" w:color="auto"/>
      </w:divBdr>
    </w:div>
    <w:div w:id="1374617964">
      <w:bodyDiv w:val="1"/>
      <w:marLeft w:val="0"/>
      <w:marRight w:val="0"/>
      <w:marTop w:val="0"/>
      <w:marBottom w:val="0"/>
      <w:divBdr>
        <w:top w:val="none" w:sz="0" w:space="0" w:color="auto"/>
        <w:left w:val="none" w:sz="0" w:space="0" w:color="auto"/>
        <w:bottom w:val="none" w:sz="0" w:space="0" w:color="auto"/>
        <w:right w:val="none" w:sz="0" w:space="0" w:color="auto"/>
      </w:divBdr>
    </w:div>
    <w:div w:id="1374698685">
      <w:bodyDiv w:val="1"/>
      <w:marLeft w:val="0"/>
      <w:marRight w:val="0"/>
      <w:marTop w:val="0"/>
      <w:marBottom w:val="0"/>
      <w:divBdr>
        <w:top w:val="none" w:sz="0" w:space="0" w:color="auto"/>
        <w:left w:val="none" w:sz="0" w:space="0" w:color="auto"/>
        <w:bottom w:val="none" w:sz="0" w:space="0" w:color="auto"/>
        <w:right w:val="none" w:sz="0" w:space="0" w:color="auto"/>
      </w:divBdr>
    </w:div>
    <w:div w:id="1374768864">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5036932">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28373">
      <w:bodyDiv w:val="1"/>
      <w:marLeft w:val="0"/>
      <w:marRight w:val="0"/>
      <w:marTop w:val="0"/>
      <w:marBottom w:val="0"/>
      <w:divBdr>
        <w:top w:val="none" w:sz="0" w:space="0" w:color="auto"/>
        <w:left w:val="none" w:sz="0" w:space="0" w:color="auto"/>
        <w:bottom w:val="none" w:sz="0" w:space="0" w:color="auto"/>
        <w:right w:val="none" w:sz="0" w:space="0" w:color="auto"/>
      </w:divBdr>
    </w:div>
    <w:div w:id="1376008835">
      <w:bodyDiv w:val="1"/>
      <w:marLeft w:val="0"/>
      <w:marRight w:val="0"/>
      <w:marTop w:val="0"/>
      <w:marBottom w:val="0"/>
      <w:divBdr>
        <w:top w:val="none" w:sz="0" w:space="0" w:color="auto"/>
        <w:left w:val="none" w:sz="0" w:space="0" w:color="auto"/>
        <w:bottom w:val="none" w:sz="0" w:space="0" w:color="auto"/>
        <w:right w:val="none" w:sz="0" w:space="0" w:color="auto"/>
      </w:divBdr>
    </w:div>
    <w:div w:id="1376273520">
      <w:bodyDiv w:val="1"/>
      <w:marLeft w:val="0"/>
      <w:marRight w:val="0"/>
      <w:marTop w:val="0"/>
      <w:marBottom w:val="0"/>
      <w:divBdr>
        <w:top w:val="none" w:sz="0" w:space="0" w:color="auto"/>
        <w:left w:val="none" w:sz="0" w:space="0" w:color="auto"/>
        <w:bottom w:val="none" w:sz="0" w:space="0" w:color="auto"/>
        <w:right w:val="none" w:sz="0" w:space="0" w:color="auto"/>
      </w:divBdr>
    </w:div>
    <w:div w:id="1376468576">
      <w:bodyDiv w:val="1"/>
      <w:marLeft w:val="0"/>
      <w:marRight w:val="0"/>
      <w:marTop w:val="0"/>
      <w:marBottom w:val="0"/>
      <w:divBdr>
        <w:top w:val="none" w:sz="0" w:space="0" w:color="auto"/>
        <w:left w:val="none" w:sz="0" w:space="0" w:color="auto"/>
        <w:bottom w:val="none" w:sz="0" w:space="0" w:color="auto"/>
        <w:right w:val="none" w:sz="0" w:space="0" w:color="auto"/>
      </w:divBdr>
    </w:div>
    <w:div w:id="1376537338">
      <w:bodyDiv w:val="1"/>
      <w:marLeft w:val="0"/>
      <w:marRight w:val="0"/>
      <w:marTop w:val="0"/>
      <w:marBottom w:val="0"/>
      <w:divBdr>
        <w:top w:val="none" w:sz="0" w:space="0" w:color="auto"/>
        <w:left w:val="none" w:sz="0" w:space="0" w:color="auto"/>
        <w:bottom w:val="none" w:sz="0" w:space="0" w:color="auto"/>
        <w:right w:val="none" w:sz="0" w:space="0" w:color="auto"/>
      </w:divBdr>
    </w:div>
    <w:div w:id="1376812901">
      <w:bodyDiv w:val="1"/>
      <w:marLeft w:val="0"/>
      <w:marRight w:val="0"/>
      <w:marTop w:val="0"/>
      <w:marBottom w:val="0"/>
      <w:divBdr>
        <w:top w:val="none" w:sz="0" w:space="0" w:color="auto"/>
        <w:left w:val="none" w:sz="0" w:space="0" w:color="auto"/>
        <w:bottom w:val="none" w:sz="0" w:space="0" w:color="auto"/>
        <w:right w:val="none" w:sz="0" w:space="0" w:color="auto"/>
      </w:divBdr>
    </w:div>
    <w:div w:id="1376925971">
      <w:bodyDiv w:val="1"/>
      <w:marLeft w:val="0"/>
      <w:marRight w:val="0"/>
      <w:marTop w:val="0"/>
      <w:marBottom w:val="0"/>
      <w:divBdr>
        <w:top w:val="none" w:sz="0" w:space="0" w:color="auto"/>
        <w:left w:val="none" w:sz="0" w:space="0" w:color="auto"/>
        <w:bottom w:val="none" w:sz="0" w:space="0" w:color="auto"/>
        <w:right w:val="none" w:sz="0" w:space="0" w:color="auto"/>
      </w:divBdr>
    </w:div>
    <w:div w:id="1377120810">
      <w:bodyDiv w:val="1"/>
      <w:marLeft w:val="0"/>
      <w:marRight w:val="0"/>
      <w:marTop w:val="0"/>
      <w:marBottom w:val="0"/>
      <w:divBdr>
        <w:top w:val="none" w:sz="0" w:space="0" w:color="auto"/>
        <w:left w:val="none" w:sz="0" w:space="0" w:color="auto"/>
        <w:bottom w:val="none" w:sz="0" w:space="0" w:color="auto"/>
        <w:right w:val="none" w:sz="0" w:space="0" w:color="auto"/>
      </w:divBdr>
    </w:div>
    <w:div w:id="1377198059">
      <w:bodyDiv w:val="1"/>
      <w:marLeft w:val="0"/>
      <w:marRight w:val="0"/>
      <w:marTop w:val="0"/>
      <w:marBottom w:val="0"/>
      <w:divBdr>
        <w:top w:val="none" w:sz="0" w:space="0" w:color="auto"/>
        <w:left w:val="none" w:sz="0" w:space="0" w:color="auto"/>
        <w:bottom w:val="none" w:sz="0" w:space="0" w:color="auto"/>
        <w:right w:val="none" w:sz="0" w:space="0" w:color="auto"/>
      </w:divBdr>
    </w:div>
    <w:div w:id="1377201690">
      <w:bodyDiv w:val="1"/>
      <w:marLeft w:val="0"/>
      <w:marRight w:val="0"/>
      <w:marTop w:val="0"/>
      <w:marBottom w:val="0"/>
      <w:divBdr>
        <w:top w:val="none" w:sz="0" w:space="0" w:color="auto"/>
        <w:left w:val="none" w:sz="0" w:space="0" w:color="auto"/>
        <w:bottom w:val="none" w:sz="0" w:space="0" w:color="auto"/>
        <w:right w:val="none" w:sz="0" w:space="0" w:color="auto"/>
      </w:divBdr>
    </w:div>
    <w:div w:id="1377435849">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467277">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550719">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819606">
      <w:bodyDiv w:val="1"/>
      <w:marLeft w:val="0"/>
      <w:marRight w:val="0"/>
      <w:marTop w:val="0"/>
      <w:marBottom w:val="0"/>
      <w:divBdr>
        <w:top w:val="none" w:sz="0" w:space="0" w:color="auto"/>
        <w:left w:val="none" w:sz="0" w:space="0" w:color="auto"/>
        <w:bottom w:val="none" w:sz="0" w:space="0" w:color="auto"/>
        <w:right w:val="none" w:sz="0" w:space="0" w:color="auto"/>
      </w:divBdr>
    </w:div>
    <w:div w:id="1379011694">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167537">
      <w:bodyDiv w:val="1"/>
      <w:marLeft w:val="0"/>
      <w:marRight w:val="0"/>
      <w:marTop w:val="0"/>
      <w:marBottom w:val="0"/>
      <w:divBdr>
        <w:top w:val="none" w:sz="0" w:space="0" w:color="auto"/>
        <w:left w:val="none" w:sz="0" w:space="0" w:color="auto"/>
        <w:bottom w:val="none" w:sz="0" w:space="0" w:color="auto"/>
        <w:right w:val="none" w:sz="0" w:space="0" w:color="auto"/>
      </w:divBdr>
    </w:div>
    <w:div w:id="13794731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80089452">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4268">
      <w:bodyDiv w:val="1"/>
      <w:marLeft w:val="0"/>
      <w:marRight w:val="0"/>
      <w:marTop w:val="0"/>
      <w:marBottom w:val="0"/>
      <w:divBdr>
        <w:top w:val="none" w:sz="0" w:space="0" w:color="auto"/>
        <w:left w:val="none" w:sz="0" w:space="0" w:color="auto"/>
        <w:bottom w:val="none" w:sz="0" w:space="0" w:color="auto"/>
        <w:right w:val="none" w:sz="0" w:space="0" w:color="auto"/>
      </w:divBdr>
    </w:div>
    <w:div w:id="1382094005">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629529">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53177">
      <w:bodyDiv w:val="1"/>
      <w:marLeft w:val="0"/>
      <w:marRight w:val="0"/>
      <w:marTop w:val="0"/>
      <w:marBottom w:val="0"/>
      <w:divBdr>
        <w:top w:val="none" w:sz="0" w:space="0" w:color="auto"/>
        <w:left w:val="none" w:sz="0" w:space="0" w:color="auto"/>
        <w:bottom w:val="none" w:sz="0" w:space="0" w:color="auto"/>
        <w:right w:val="none" w:sz="0" w:space="0" w:color="auto"/>
      </w:divBdr>
    </w:div>
    <w:div w:id="1383557301">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948109">
      <w:bodyDiv w:val="1"/>
      <w:marLeft w:val="0"/>
      <w:marRight w:val="0"/>
      <w:marTop w:val="0"/>
      <w:marBottom w:val="0"/>
      <w:divBdr>
        <w:top w:val="none" w:sz="0" w:space="0" w:color="auto"/>
        <w:left w:val="none" w:sz="0" w:space="0" w:color="auto"/>
        <w:bottom w:val="none" w:sz="0" w:space="0" w:color="auto"/>
        <w:right w:val="none" w:sz="0" w:space="0" w:color="auto"/>
      </w:divBdr>
    </w:div>
    <w:div w:id="1384669246">
      <w:bodyDiv w:val="1"/>
      <w:marLeft w:val="0"/>
      <w:marRight w:val="0"/>
      <w:marTop w:val="0"/>
      <w:marBottom w:val="0"/>
      <w:divBdr>
        <w:top w:val="none" w:sz="0" w:space="0" w:color="auto"/>
        <w:left w:val="none" w:sz="0" w:space="0" w:color="auto"/>
        <w:bottom w:val="none" w:sz="0" w:space="0" w:color="auto"/>
        <w:right w:val="none" w:sz="0" w:space="0" w:color="auto"/>
      </w:divBdr>
    </w:div>
    <w:div w:id="1384981395">
      <w:bodyDiv w:val="1"/>
      <w:marLeft w:val="0"/>
      <w:marRight w:val="0"/>
      <w:marTop w:val="0"/>
      <w:marBottom w:val="0"/>
      <w:divBdr>
        <w:top w:val="none" w:sz="0" w:space="0" w:color="auto"/>
        <w:left w:val="none" w:sz="0" w:space="0" w:color="auto"/>
        <w:bottom w:val="none" w:sz="0" w:space="0" w:color="auto"/>
        <w:right w:val="none" w:sz="0" w:space="0" w:color="auto"/>
      </w:divBdr>
    </w:div>
    <w:div w:id="1384986507">
      <w:bodyDiv w:val="1"/>
      <w:marLeft w:val="0"/>
      <w:marRight w:val="0"/>
      <w:marTop w:val="0"/>
      <w:marBottom w:val="0"/>
      <w:divBdr>
        <w:top w:val="none" w:sz="0" w:space="0" w:color="auto"/>
        <w:left w:val="none" w:sz="0" w:space="0" w:color="auto"/>
        <w:bottom w:val="none" w:sz="0" w:space="0" w:color="auto"/>
        <w:right w:val="none" w:sz="0" w:space="0" w:color="auto"/>
      </w:divBdr>
    </w:div>
    <w:div w:id="1385061676">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25582">
      <w:bodyDiv w:val="1"/>
      <w:marLeft w:val="0"/>
      <w:marRight w:val="0"/>
      <w:marTop w:val="0"/>
      <w:marBottom w:val="0"/>
      <w:divBdr>
        <w:top w:val="none" w:sz="0" w:space="0" w:color="auto"/>
        <w:left w:val="none" w:sz="0" w:space="0" w:color="auto"/>
        <w:bottom w:val="none" w:sz="0" w:space="0" w:color="auto"/>
        <w:right w:val="none" w:sz="0" w:space="0" w:color="auto"/>
      </w:divBdr>
    </w:div>
    <w:div w:id="1385445267">
      <w:bodyDiv w:val="1"/>
      <w:marLeft w:val="0"/>
      <w:marRight w:val="0"/>
      <w:marTop w:val="0"/>
      <w:marBottom w:val="0"/>
      <w:divBdr>
        <w:top w:val="none" w:sz="0" w:space="0" w:color="auto"/>
        <w:left w:val="none" w:sz="0" w:space="0" w:color="auto"/>
        <w:bottom w:val="none" w:sz="0" w:space="0" w:color="auto"/>
        <w:right w:val="none" w:sz="0" w:space="0" w:color="auto"/>
      </w:divBdr>
    </w:div>
    <w:div w:id="1386026710">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42955">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874866">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532947">
      <w:bodyDiv w:val="1"/>
      <w:marLeft w:val="0"/>
      <w:marRight w:val="0"/>
      <w:marTop w:val="0"/>
      <w:marBottom w:val="0"/>
      <w:divBdr>
        <w:top w:val="none" w:sz="0" w:space="0" w:color="auto"/>
        <w:left w:val="none" w:sz="0" w:space="0" w:color="auto"/>
        <w:bottom w:val="none" w:sz="0" w:space="0" w:color="auto"/>
        <w:right w:val="none" w:sz="0" w:space="0" w:color="auto"/>
      </w:divBdr>
    </w:div>
    <w:div w:id="1387610028">
      <w:bodyDiv w:val="1"/>
      <w:marLeft w:val="0"/>
      <w:marRight w:val="0"/>
      <w:marTop w:val="0"/>
      <w:marBottom w:val="0"/>
      <w:divBdr>
        <w:top w:val="none" w:sz="0" w:space="0" w:color="auto"/>
        <w:left w:val="none" w:sz="0" w:space="0" w:color="auto"/>
        <w:bottom w:val="none" w:sz="0" w:space="0" w:color="auto"/>
        <w:right w:val="none" w:sz="0" w:space="0" w:color="auto"/>
      </w:divBdr>
    </w:div>
    <w:div w:id="1387879706">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7989544">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185976">
      <w:bodyDiv w:val="1"/>
      <w:marLeft w:val="0"/>
      <w:marRight w:val="0"/>
      <w:marTop w:val="0"/>
      <w:marBottom w:val="0"/>
      <w:divBdr>
        <w:top w:val="none" w:sz="0" w:space="0" w:color="auto"/>
        <w:left w:val="none" w:sz="0" w:space="0" w:color="auto"/>
        <w:bottom w:val="none" w:sz="0" w:space="0" w:color="auto"/>
        <w:right w:val="none" w:sz="0" w:space="0" w:color="auto"/>
      </w:divBdr>
    </w:div>
    <w:div w:id="1388214748">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840625">
      <w:bodyDiv w:val="1"/>
      <w:marLeft w:val="0"/>
      <w:marRight w:val="0"/>
      <w:marTop w:val="0"/>
      <w:marBottom w:val="0"/>
      <w:divBdr>
        <w:top w:val="none" w:sz="0" w:space="0" w:color="auto"/>
        <w:left w:val="none" w:sz="0" w:space="0" w:color="auto"/>
        <w:bottom w:val="none" w:sz="0" w:space="0" w:color="auto"/>
        <w:right w:val="none" w:sz="0" w:space="0" w:color="auto"/>
      </w:divBdr>
    </w:div>
    <w:div w:id="1388987414">
      <w:bodyDiv w:val="1"/>
      <w:marLeft w:val="0"/>
      <w:marRight w:val="0"/>
      <w:marTop w:val="0"/>
      <w:marBottom w:val="0"/>
      <w:divBdr>
        <w:top w:val="none" w:sz="0" w:space="0" w:color="auto"/>
        <w:left w:val="none" w:sz="0" w:space="0" w:color="auto"/>
        <w:bottom w:val="none" w:sz="0" w:space="0" w:color="auto"/>
        <w:right w:val="none" w:sz="0" w:space="0" w:color="auto"/>
      </w:divBdr>
    </w:div>
    <w:div w:id="1388989675">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307881">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837054">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374963">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543031">
      <w:bodyDiv w:val="1"/>
      <w:marLeft w:val="0"/>
      <w:marRight w:val="0"/>
      <w:marTop w:val="0"/>
      <w:marBottom w:val="0"/>
      <w:divBdr>
        <w:top w:val="none" w:sz="0" w:space="0" w:color="auto"/>
        <w:left w:val="none" w:sz="0" w:space="0" w:color="auto"/>
        <w:bottom w:val="none" w:sz="0" w:space="0" w:color="auto"/>
        <w:right w:val="none" w:sz="0" w:space="0" w:color="auto"/>
      </w:divBdr>
    </w:div>
    <w:div w:id="1390693399">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341192">
      <w:bodyDiv w:val="1"/>
      <w:marLeft w:val="0"/>
      <w:marRight w:val="0"/>
      <w:marTop w:val="0"/>
      <w:marBottom w:val="0"/>
      <w:divBdr>
        <w:top w:val="none" w:sz="0" w:space="0" w:color="auto"/>
        <w:left w:val="none" w:sz="0" w:space="0" w:color="auto"/>
        <w:bottom w:val="none" w:sz="0" w:space="0" w:color="auto"/>
        <w:right w:val="none" w:sz="0" w:space="0" w:color="auto"/>
      </w:divBdr>
    </w:div>
    <w:div w:id="1391348707">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731507">
      <w:bodyDiv w:val="1"/>
      <w:marLeft w:val="0"/>
      <w:marRight w:val="0"/>
      <w:marTop w:val="0"/>
      <w:marBottom w:val="0"/>
      <w:divBdr>
        <w:top w:val="none" w:sz="0" w:space="0" w:color="auto"/>
        <w:left w:val="none" w:sz="0" w:space="0" w:color="auto"/>
        <w:bottom w:val="none" w:sz="0" w:space="0" w:color="auto"/>
        <w:right w:val="none" w:sz="0" w:space="0" w:color="auto"/>
      </w:divBdr>
    </w:div>
    <w:div w:id="1392843695">
      <w:bodyDiv w:val="1"/>
      <w:marLeft w:val="0"/>
      <w:marRight w:val="0"/>
      <w:marTop w:val="0"/>
      <w:marBottom w:val="0"/>
      <w:divBdr>
        <w:top w:val="none" w:sz="0" w:space="0" w:color="auto"/>
        <w:left w:val="none" w:sz="0" w:space="0" w:color="auto"/>
        <w:bottom w:val="none" w:sz="0" w:space="0" w:color="auto"/>
        <w:right w:val="none" w:sz="0" w:space="0" w:color="auto"/>
      </w:divBdr>
    </w:div>
    <w:div w:id="1392919375">
      <w:bodyDiv w:val="1"/>
      <w:marLeft w:val="0"/>
      <w:marRight w:val="0"/>
      <w:marTop w:val="0"/>
      <w:marBottom w:val="0"/>
      <w:divBdr>
        <w:top w:val="none" w:sz="0" w:space="0" w:color="auto"/>
        <w:left w:val="none" w:sz="0" w:space="0" w:color="auto"/>
        <w:bottom w:val="none" w:sz="0" w:space="0" w:color="auto"/>
        <w:right w:val="none" w:sz="0" w:space="0" w:color="auto"/>
      </w:divBdr>
    </w:div>
    <w:div w:id="1393112860">
      <w:bodyDiv w:val="1"/>
      <w:marLeft w:val="0"/>
      <w:marRight w:val="0"/>
      <w:marTop w:val="0"/>
      <w:marBottom w:val="0"/>
      <w:divBdr>
        <w:top w:val="none" w:sz="0" w:space="0" w:color="auto"/>
        <w:left w:val="none" w:sz="0" w:space="0" w:color="auto"/>
        <w:bottom w:val="none" w:sz="0" w:space="0" w:color="auto"/>
        <w:right w:val="none" w:sz="0" w:space="0" w:color="auto"/>
      </w:divBdr>
    </w:div>
    <w:div w:id="139357908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97081">
      <w:bodyDiv w:val="1"/>
      <w:marLeft w:val="0"/>
      <w:marRight w:val="0"/>
      <w:marTop w:val="0"/>
      <w:marBottom w:val="0"/>
      <w:divBdr>
        <w:top w:val="none" w:sz="0" w:space="0" w:color="auto"/>
        <w:left w:val="none" w:sz="0" w:space="0" w:color="auto"/>
        <w:bottom w:val="none" w:sz="0" w:space="0" w:color="auto"/>
        <w:right w:val="none" w:sz="0" w:space="0" w:color="auto"/>
      </w:divBdr>
    </w:div>
    <w:div w:id="1393846549">
      <w:bodyDiv w:val="1"/>
      <w:marLeft w:val="0"/>
      <w:marRight w:val="0"/>
      <w:marTop w:val="0"/>
      <w:marBottom w:val="0"/>
      <w:divBdr>
        <w:top w:val="none" w:sz="0" w:space="0" w:color="auto"/>
        <w:left w:val="none" w:sz="0" w:space="0" w:color="auto"/>
        <w:bottom w:val="none" w:sz="0" w:space="0" w:color="auto"/>
        <w:right w:val="none" w:sz="0" w:space="0" w:color="auto"/>
      </w:divBdr>
    </w:div>
    <w:div w:id="1393888566">
      <w:bodyDiv w:val="1"/>
      <w:marLeft w:val="0"/>
      <w:marRight w:val="0"/>
      <w:marTop w:val="0"/>
      <w:marBottom w:val="0"/>
      <w:divBdr>
        <w:top w:val="none" w:sz="0" w:space="0" w:color="auto"/>
        <w:left w:val="none" w:sz="0" w:space="0" w:color="auto"/>
        <w:bottom w:val="none" w:sz="0" w:space="0" w:color="auto"/>
        <w:right w:val="none" w:sz="0" w:space="0" w:color="auto"/>
      </w:divBdr>
    </w:div>
    <w:div w:id="1393968800">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158239">
      <w:bodyDiv w:val="1"/>
      <w:marLeft w:val="0"/>
      <w:marRight w:val="0"/>
      <w:marTop w:val="0"/>
      <w:marBottom w:val="0"/>
      <w:divBdr>
        <w:top w:val="none" w:sz="0" w:space="0" w:color="auto"/>
        <w:left w:val="none" w:sz="0" w:space="0" w:color="auto"/>
        <w:bottom w:val="none" w:sz="0" w:space="0" w:color="auto"/>
        <w:right w:val="none" w:sz="0" w:space="0" w:color="auto"/>
      </w:divBdr>
    </w:div>
    <w:div w:id="1394162806">
      <w:bodyDiv w:val="1"/>
      <w:marLeft w:val="0"/>
      <w:marRight w:val="0"/>
      <w:marTop w:val="0"/>
      <w:marBottom w:val="0"/>
      <w:divBdr>
        <w:top w:val="none" w:sz="0" w:space="0" w:color="auto"/>
        <w:left w:val="none" w:sz="0" w:space="0" w:color="auto"/>
        <w:bottom w:val="none" w:sz="0" w:space="0" w:color="auto"/>
        <w:right w:val="none" w:sz="0" w:space="0" w:color="auto"/>
      </w:divBdr>
    </w:div>
    <w:div w:id="1394236361">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0043">
      <w:bodyDiv w:val="1"/>
      <w:marLeft w:val="0"/>
      <w:marRight w:val="0"/>
      <w:marTop w:val="0"/>
      <w:marBottom w:val="0"/>
      <w:divBdr>
        <w:top w:val="none" w:sz="0" w:space="0" w:color="auto"/>
        <w:left w:val="none" w:sz="0" w:space="0" w:color="auto"/>
        <w:bottom w:val="none" w:sz="0" w:space="0" w:color="auto"/>
        <w:right w:val="none" w:sz="0" w:space="0" w:color="auto"/>
      </w:divBdr>
    </w:div>
    <w:div w:id="1394890656">
      <w:bodyDiv w:val="1"/>
      <w:marLeft w:val="0"/>
      <w:marRight w:val="0"/>
      <w:marTop w:val="0"/>
      <w:marBottom w:val="0"/>
      <w:divBdr>
        <w:top w:val="none" w:sz="0" w:space="0" w:color="auto"/>
        <w:left w:val="none" w:sz="0" w:space="0" w:color="auto"/>
        <w:bottom w:val="none" w:sz="0" w:space="0" w:color="auto"/>
        <w:right w:val="none" w:sz="0" w:space="0" w:color="auto"/>
      </w:divBdr>
    </w:div>
    <w:div w:id="1394893388">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29930">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397872">
      <w:bodyDiv w:val="1"/>
      <w:marLeft w:val="0"/>
      <w:marRight w:val="0"/>
      <w:marTop w:val="0"/>
      <w:marBottom w:val="0"/>
      <w:divBdr>
        <w:top w:val="none" w:sz="0" w:space="0" w:color="auto"/>
        <w:left w:val="none" w:sz="0" w:space="0" w:color="auto"/>
        <w:bottom w:val="none" w:sz="0" w:space="0" w:color="auto"/>
        <w:right w:val="none" w:sz="0" w:space="0" w:color="auto"/>
      </w:divBdr>
    </w:div>
    <w:div w:id="1396664483">
      <w:bodyDiv w:val="1"/>
      <w:marLeft w:val="0"/>
      <w:marRight w:val="0"/>
      <w:marTop w:val="0"/>
      <w:marBottom w:val="0"/>
      <w:divBdr>
        <w:top w:val="none" w:sz="0" w:space="0" w:color="auto"/>
        <w:left w:val="none" w:sz="0" w:space="0" w:color="auto"/>
        <w:bottom w:val="none" w:sz="0" w:space="0" w:color="auto"/>
        <w:right w:val="none" w:sz="0" w:space="0" w:color="auto"/>
      </w:divBdr>
    </w:div>
    <w:div w:id="1396783368">
      <w:bodyDiv w:val="1"/>
      <w:marLeft w:val="0"/>
      <w:marRight w:val="0"/>
      <w:marTop w:val="0"/>
      <w:marBottom w:val="0"/>
      <w:divBdr>
        <w:top w:val="none" w:sz="0" w:space="0" w:color="auto"/>
        <w:left w:val="none" w:sz="0" w:space="0" w:color="auto"/>
        <w:bottom w:val="none" w:sz="0" w:space="0" w:color="auto"/>
        <w:right w:val="none" w:sz="0" w:space="0" w:color="auto"/>
      </w:divBdr>
    </w:div>
    <w:div w:id="1396973724">
      <w:bodyDiv w:val="1"/>
      <w:marLeft w:val="0"/>
      <w:marRight w:val="0"/>
      <w:marTop w:val="0"/>
      <w:marBottom w:val="0"/>
      <w:divBdr>
        <w:top w:val="none" w:sz="0" w:space="0" w:color="auto"/>
        <w:left w:val="none" w:sz="0" w:space="0" w:color="auto"/>
        <w:bottom w:val="none" w:sz="0" w:space="0" w:color="auto"/>
        <w:right w:val="none" w:sz="0" w:space="0" w:color="auto"/>
      </w:divBdr>
    </w:div>
    <w:div w:id="1397240906">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892774">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168654">
      <w:bodyDiv w:val="1"/>
      <w:marLeft w:val="0"/>
      <w:marRight w:val="0"/>
      <w:marTop w:val="0"/>
      <w:marBottom w:val="0"/>
      <w:divBdr>
        <w:top w:val="none" w:sz="0" w:space="0" w:color="auto"/>
        <w:left w:val="none" w:sz="0" w:space="0" w:color="auto"/>
        <w:bottom w:val="none" w:sz="0" w:space="0" w:color="auto"/>
        <w:right w:val="none" w:sz="0" w:space="0" w:color="auto"/>
      </w:divBdr>
    </w:div>
    <w:div w:id="1398284097">
      <w:bodyDiv w:val="1"/>
      <w:marLeft w:val="0"/>
      <w:marRight w:val="0"/>
      <w:marTop w:val="0"/>
      <w:marBottom w:val="0"/>
      <w:divBdr>
        <w:top w:val="none" w:sz="0" w:space="0" w:color="auto"/>
        <w:left w:val="none" w:sz="0" w:space="0" w:color="auto"/>
        <w:bottom w:val="none" w:sz="0" w:space="0" w:color="auto"/>
        <w:right w:val="none" w:sz="0" w:space="0" w:color="auto"/>
      </w:divBdr>
    </w:div>
    <w:div w:id="1398436910">
      <w:bodyDiv w:val="1"/>
      <w:marLeft w:val="0"/>
      <w:marRight w:val="0"/>
      <w:marTop w:val="0"/>
      <w:marBottom w:val="0"/>
      <w:divBdr>
        <w:top w:val="none" w:sz="0" w:space="0" w:color="auto"/>
        <w:left w:val="none" w:sz="0" w:space="0" w:color="auto"/>
        <w:bottom w:val="none" w:sz="0" w:space="0" w:color="auto"/>
        <w:right w:val="none" w:sz="0" w:space="0" w:color="auto"/>
      </w:divBdr>
    </w:div>
    <w:div w:id="1398549687">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135523">
      <w:bodyDiv w:val="1"/>
      <w:marLeft w:val="0"/>
      <w:marRight w:val="0"/>
      <w:marTop w:val="0"/>
      <w:marBottom w:val="0"/>
      <w:divBdr>
        <w:top w:val="none" w:sz="0" w:space="0" w:color="auto"/>
        <w:left w:val="none" w:sz="0" w:space="0" w:color="auto"/>
        <w:bottom w:val="none" w:sz="0" w:space="0" w:color="auto"/>
        <w:right w:val="none" w:sz="0" w:space="0" w:color="auto"/>
      </w:divBdr>
    </w:div>
    <w:div w:id="1399211832">
      <w:bodyDiv w:val="1"/>
      <w:marLeft w:val="0"/>
      <w:marRight w:val="0"/>
      <w:marTop w:val="0"/>
      <w:marBottom w:val="0"/>
      <w:divBdr>
        <w:top w:val="none" w:sz="0" w:space="0" w:color="auto"/>
        <w:left w:val="none" w:sz="0" w:space="0" w:color="auto"/>
        <w:bottom w:val="none" w:sz="0" w:space="0" w:color="auto"/>
        <w:right w:val="none" w:sz="0" w:space="0" w:color="auto"/>
      </w:divBdr>
    </w:div>
    <w:div w:id="1399280094">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399981844">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49345">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519269">
      <w:bodyDiv w:val="1"/>
      <w:marLeft w:val="0"/>
      <w:marRight w:val="0"/>
      <w:marTop w:val="0"/>
      <w:marBottom w:val="0"/>
      <w:divBdr>
        <w:top w:val="none" w:sz="0" w:space="0" w:color="auto"/>
        <w:left w:val="none" w:sz="0" w:space="0" w:color="auto"/>
        <w:bottom w:val="none" w:sz="0" w:space="0" w:color="auto"/>
        <w:right w:val="none" w:sz="0" w:space="0" w:color="auto"/>
      </w:divBdr>
    </w:div>
    <w:div w:id="1400640280">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3115">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320961">
      <w:bodyDiv w:val="1"/>
      <w:marLeft w:val="0"/>
      <w:marRight w:val="0"/>
      <w:marTop w:val="0"/>
      <w:marBottom w:val="0"/>
      <w:divBdr>
        <w:top w:val="none" w:sz="0" w:space="0" w:color="auto"/>
        <w:left w:val="none" w:sz="0" w:space="0" w:color="auto"/>
        <w:bottom w:val="none" w:sz="0" w:space="0" w:color="auto"/>
        <w:right w:val="none" w:sz="0" w:space="0" w:color="auto"/>
      </w:divBdr>
    </w:div>
    <w:div w:id="1401321281">
      <w:bodyDiv w:val="1"/>
      <w:marLeft w:val="0"/>
      <w:marRight w:val="0"/>
      <w:marTop w:val="0"/>
      <w:marBottom w:val="0"/>
      <w:divBdr>
        <w:top w:val="none" w:sz="0" w:space="0" w:color="auto"/>
        <w:left w:val="none" w:sz="0" w:space="0" w:color="auto"/>
        <w:bottom w:val="none" w:sz="0" w:space="0" w:color="auto"/>
        <w:right w:val="none" w:sz="0" w:space="0" w:color="auto"/>
      </w:divBdr>
    </w:div>
    <w:div w:id="1401564923">
      <w:bodyDiv w:val="1"/>
      <w:marLeft w:val="0"/>
      <w:marRight w:val="0"/>
      <w:marTop w:val="0"/>
      <w:marBottom w:val="0"/>
      <w:divBdr>
        <w:top w:val="none" w:sz="0" w:space="0" w:color="auto"/>
        <w:left w:val="none" w:sz="0" w:space="0" w:color="auto"/>
        <w:bottom w:val="none" w:sz="0" w:space="0" w:color="auto"/>
        <w:right w:val="none" w:sz="0" w:space="0" w:color="auto"/>
      </w:divBdr>
    </w:div>
    <w:div w:id="1401630930">
      <w:bodyDiv w:val="1"/>
      <w:marLeft w:val="0"/>
      <w:marRight w:val="0"/>
      <w:marTop w:val="0"/>
      <w:marBottom w:val="0"/>
      <w:divBdr>
        <w:top w:val="none" w:sz="0" w:space="0" w:color="auto"/>
        <w:left w:val="none" w:sz="0" w:space="0" w:color="auto"/>
        <w:bottom w:val="none" w:sz="0" w:space="0" w:color="auto"/>
        <w:right w:val="none" w:sz="0" w:space="0" w:color="auto"/>
      </w:divBdr>
    </w:div>
    <w:div w:id="1401710964">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49920">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66634">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793945">
      <w:bodyDiv w:val="1"/>
      <w:marLeft w:val="0"/>
      <w:marRight w:val="0"/>
      <w:marTop w:val="0"/>
      <w:marBottom w:val="0"/>
      <w:divBdr>
        <w:top w:val="none" w:sz="0" w:space="0" w:color="auto"/>
        <w:left w:val="none" w:sz="0" w:space="0" w:color="auto"/>
        <w:bottom w:val="none" w:sz="0" w:space="0" w:color="auto"/>
        <w:right w:val="none" w:sz="0" w:space="0" w:color="auto"/>
      </w:divBdr>
    </w:div>
    <w:div w:id="1403991734">
      <w:bodyDiv w:val="1"/>
      <w:marLeft w:val="0"/>
      <w:marRight w:val="0"/>
      <w:marTop w:val="0"/>
      <w:marBottom w:val="0"/>
      <w:divBdr>
        <w:top w:val="none" w:sz="0" w:space="0" w:color="auto"/>
        <w:left w:val="none" w:sz="0" w:space="0" w:color="auto"/>
        <w:bottom w:val="none" w:sz="0" w:space="0" w:color="auto"/>
        <w:right w:val="none" w:sz="0" w:space="0" w:color="auto"/>
      </w:divBdr>
    </w:div>
    <w:div w:id="1404138108">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717393">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181749">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450948">
      <w:bodyDiv w:val="1"/>
      <w:marLeft w:val="0"/>
      <w:marRight w:val="0"/>
      <w:marTop w:val="0"/>
      <w:marBottom w:val="0"/>
      <w:divBdr>
        <w:top w:val="none" w:sz="0" w:space="0" w:color="auto"/>
        <w:left w:val="none" w:sz="0" w:space="0" w:color="auto"/>
        <w:bottom w:val="none" w:sz="0" w:space="0" w:color="auto"/>
        <w:right w:val="none" w:sz="0" w:space="0" w:color="auto"/>
      </w:divBdr>
    </w:div>
    <w:div w:id="1405494440">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033959">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562499">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613706">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997580">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340946">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64718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8989295">
      <w:bodyDiv w:val="1"/>
      <w:marLeft w:val="0"/>
      <w:marRight w:val="0"/>
      <w:marTop w:val="0"/>
      <w:marBottom w:val="0"/>
      <w:divBdr>
        <w:top w:val="none" w:sz="0" w:space="0" w:color="auto"/>
        <w:left w:val="none" w:sz="0" w:space="0" w:color="auto"/>
        <w:bottom w:val="none" w:sz="0" w:space="0" w:color="auto"/>
        <w:right w:val="none" w:sz="0" w:space="0" w:color="auto"/>
      </w:divBdr>
    </w:div>
    <w:div w:id="1408991050">
      <w:bodyDiv w:val="1"/>
      <w:marLeft w:val="0"/>
      <w:marRight w:val="0"/>
      <w:marTop w:val="0"/>
      <w:marBottom w:val="0"/>
      <w:divBdr>
        <w:top w:val="none" w:sz="0" w:space="0" w:color="auto"/>
        <w:left w:val="none" w:sz="0" w:space="0" w:color="auto"/>
        <w:bottom w:val="none" w:sz="0" w:space="0" w:color="auto"/>
        <w:right w:val="none" w:sz="0" w:space="0" w:color="auto"/>
      </w:divBdr>
    </w:div>
    <w:div w:id="1409183708">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08256">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3899">
      <w:bodyDiv w:val="1"/>
      <w:marLeft w:val="0"/>
      <w:marRight w:val="0"/>
      <w:marTop w:val="0"/>
      <w:marBottom w:val="0"/>
      <w:divBdr>
        <w:top w:val="none" w:sz="0" w:space="0" w:color="auto"/>
        <w:left w:val="none" w:sz="0" w:space="0" w:color="auto"/>
        <w:bottom w:val="none" w:sz="0" w:space="0" w:color="auto"/>
        <w:right w:val="none" w:sz="0" w:space="0" w:color="auto"/>
      </w:divBdr>
    </w:div>
    <w:div w:id="1409771952">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0080600">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543800">
      <w:bodyDiv w:val="1"/>
      <w:marLeft w:val="0"/>
      <w:marRight w:val="0"/>
      <w:marTop w:val="0"/>
      <w:marBottom w:val="0"/>
      <w:divBdr>
        <w:top w:val="none" w:sz="0" w:space="0" w:color="auto"/>
        <w:left w:val="none" w:sz="0" w:space="0" w:color="auto"/>
        <w:bottom w:val="none" w:sz="0" w:space="0" w:color="auto"/>
        <w:right w:val="none" w:sz="0" w:space="0" w:color="auto"/>
      </w:divBdr>
    </w:div>
    <w:div w:id="1410617295">
      <w:bodyDiv w:val="1"/>
      <w:marLeft w:val="0"/>
      <w:marRight w:val="0"/>
      <w:marTop w:val="0"/>
      <w:marBottom w:val="0"/>
      <w:divBdr>
        <w:top w:val="none" w:sz="0" w:space="0" w:color="auto"/>
        <w:left w:val="none" w:sz="0" w:space="0" w:color="auto"/>
        <w:bottom w:val="none" w:sz="0" w:space="0" w:color="auto"/>
        <w:right w:val="none" w:sz="0" w:space="0" w:color="auto"/>
      </w:divBdr>
    </w:div>
    <w:div w:id="1410690317">
      <w:bodyDiv w:val="1"/>
      <w:marLeft w:val="0"/>
      <w:marRight w:val="0"/>
      <w:marTop w:val="0"/>
      <w:marBottom w:val="0"/>
      <w:divBdr>
        <w:top w:val="none" w:sz="0" w:space="0" w:color="auto"/>
        <w:left w:val="none" w:sz="0" w:space="0" w:color="auto"/>
        <w:bottom w:val="none" w:sz="0" w:space="0" w:color="auto"/>
        <w:right w:val="none" w:sz="0" w:space="0" w:color="auto"/>
      </w:divBdr>
    </w:div>
    <w:div w:id="1410692667">
      <w:bodyDiv w:val="1"/>
      <w:marLeft w:val="0"/>
      <w:marRight w:val="0"/>
      <w:marTop w:val="0"/>
      <w:marBottom w:val="0"/>
      <w:divBdr>
        <w:top w:val="none" w:sz="0" w:space="0" w:color="auto"/>
        <w:left w:val="none" w:sz="0" w:space="0" w:color="auto"/>
        <w:bottom w:val="none" w:sz="0" w:space="0" w:color="auto"/>
        <w:right w:val="none" w:sz="0" w:space="0" w:color="auto"/>
      </w:divBdr>
    </w:div>
    <w:div w:id="1410812319">
      <w:bodyDiv w:val="1"/>
      <w:marLeft w:val="0"/>
      <w:marRight w:val="0"/>
      <w:marTop w:val="0"/>
      <w:marBottom w:val="0"/>
      <w:divBdr>
        <w:top w:val="none" w:sz="0" w:space="0" w:color="auto"/>
        <w:left w:val="none" w:sz="0" w:space="0" w:color="auto"/>
        <w:bottom w:val="none" w:sz="0" w:space="0" w:color="auto"/>
        <w:right w:val="none" w:sz="0" w:space="0" w:color="auto"/>
      </w:divBdr>
    </w:div>
    <w:div w:id="1410887773">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656457">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697053">
      <w:bodyDiv w:val="1"/>
      <w:marLeft w:val="0"/>
      <w:marRight w:val="0"/>
      <w:marTop w:val="0"/>
      <w:marBottom w:val="0"/>
      <w:divBdr>
        <w:top w:val="none" w:sz="0" w:space="0" w:color="auto"/>
        <w:left w:val="none" w:sz="0" w:space="0" w:color="auto"/>
        <w:bottom w:val="none" w:sz="0" w:space="0" w:color="auto"/>
        <w:right w:val="none" w:sz="0" w:space="0" w:color="auto"/>
      </w:divBdr>
    </w:div>
    <w:div w:id="1413351581">
      <w:bodyDiv w:val="1"/>
      <w:marLeft w:val="0"/>
      <w:marRight w:val="0"/>
      <w:marTop w:val="0"/>
      <w:marBottom w:val="0"/>
      <w:divBdr>
        <w:top w:val="none" w:sz="0" w:space="0" w:color="auto"/>
        <w:left w:val="none" w:sz="0" w:space="0" w:color="auto"/>
        <w:bottom w:val="none" w:sz="0" w:space="0" w:color="auto"/>
        <w:right w:val="none" w:sz="0" w:space="0" w:color="auto"/>
      </w:divBdr>
    </w:div>
    <w:div w:id="1413434757">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22069">
      <w:bodyDiv w:val="1"/>
      <w:marLeft w:val="0"/>
      <w:marRight w:val="0"/>
      <w:marTop w:val="0"/>
      <w:marBottom w:val="0"/>
      <w:divBdr>
        <w:top w:val="none" w:sz="0" w:space="0" w:color="auto"/>
        <w:left w:val="none" w:sz="0" w:space="0" w:color="auto"/>
        <w:bottom w:val="none" w:sz="0" w:space="0" w:color="auto"/>
        <w:right w:val="none" w:sz="0" w:space="0" w:color="auto"/>
      </w:divBdr>
    </w:div>
    <w:div w:id="1415392622">
      <w:bodyDiv w:val="1"/>
      <w:marLeft w:val="0"/>
      <w:marRight w:val="0"/>
      <w:marTop w:val="0"/>
      <w:marBottom w:val="0"/>
      <w:divBdr>
        <w:top w:val="none" w:sz="0" w:space="0" w:color="auto"/>
        <w:left w:val="none" w:sz="0" w:space="0" w:color="auto"/>
        <w:bottom w:val="none" w:sz="0" w:space="0" w:color="auto"/>
        <w:right w:val="none" w:sz="0" w:space="0" w:color="auto"/>
      </w:divBdr>
    </w:div>
    <w:div w:id="141539354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6169314">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395395">
      <w:bodyDiv w:val="1"/>
      <w:marLeft w:val="0"/>
      <w:marRight w:val="0"/>
      <w:marTop w:val="0"/>
      <w:marBottom w:val="0"/>
      <w:divBdr>
        <w:top w:val="none" w:sz="0" w:space="0" w:color="auto"/>
        <w:left w:val="none" w:sz="0" w:space="0" w:color="auto"/>
        <w:bottom w:val="none" w:sz="0" w:space="0" w:color="auto"/>
        <w:right w:val="none" w:sz="0" w:space="0" w:color="auto"/>
      </w:divBdr>
    </w:div>
    <w:div w:id="1416629085">
      <w:bodyDiv w:val="1"/>
      <w:marLeft w:val="0"/>
      <w:marRight w:val="0"/>
      <w:marTop w:val="0"/>
      <w:marBottom w:val="0"/>
      <w:divBdr>
        <w:top w:val="none" w:sz="0" w:space="0" w:color="auto"/>
        <w:left w:val="none" w:sz="0" w:space="0" w:color="auto"/>
        <w:bottom w:val="none" w:sz="0" w:space="0" w:color="auto"/>
        <w:right w:val="none" w:sz="0" w:space="0" w:color="auto"/>
      </w:divBdr>
    </w:div>
    <w:div w:id="1416785327">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9040">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287966">
      <w:bodyDiv w:val="1"/>
      <w:marLeft w:val="0"/>
      <w:marRight w:val="0"/>
      <w:marTop w:val="0"/>
      <w:marBottom w:val="0"/>
      <w:divBdr>
        <w:top w:val="none" w:sz="0" w:space="0" w:color="auto"/>
        <w:left w:val="none" w:sz="0" w:space="0" w:color="auto"/>
        <w:bottom w:val="none" w:sz="0" w:space="0" w:color="auto"/>
        <w:right w:val="none" w:sz="0" w:space="0" w:color="auto"/>
      </w:divBdr>
    </w:div>
    <w:div w:id="1418549682">
      <w:bodyDiv w:val="1"/>
      <w:marLeft w:val="0"/>
      <w:marRight w:val="0"/>
      <w:marTop w:val="0"/>
      <w:marBottom w:val="0"/>
      <w:divBdr>
        <w:top w:val="none" w:sz="0" w:space="0" w:color="auto"/>
        <w:left w:val="none" w:sz="0" w:space="0" w:color="auto"/>
        <w:bottom w:val="none" w:sz="0" w:space="0" w:color="auto"/>
        <w:right w:val="none" w:sz="0" w:space="0" w:color="auto"/>
      </w:divBdr>
    </w:div>
    <w:div w:id="1418750672">
      <w:bodyDiv w:val="1"/>
      <w:marLeft w:val="0"/>
      <w:marRight w:val="0"/>
      <w:marTop w:val="0"/>
      <w:marBottom w:val="0"/>
      <w:divBdr>
        <w:top w:val="none" w:sz="0" w:space="0" w:color="auto"/>
        <w:left w:val="none" w:sz="0" w:space="0" w:color="auto"/>
        <w:bottom w:val="none" w:sz="0" w:space="0" w:color="auto"/>
        <w:right w:val="none" w:sz="0" w:space="0" w:color="auto"/>
      </w:divBdr>
    </w:div>
    <w:div w:id="1419139228">
      <w:bodyDiv w:val="1"/>
      <w:marLeft w:val="0"/>
      <w:marRight w:val="0"/>
      <w:marTop w:val="0"/>
      <w:marBottom w:val="0"/>
      <w:divBdr>
        <w:top w:val="none" w:sz="0" w:space="0" w:color="auto"/>
        <w:left w:val="none" w:sz="0" w:space="0" w:color="auto"/>
        <w:bottom w:val="none" w:sz="0" w:space="0" w:color="auto"/>
        <w:right w:val="none" w:sz="0" w:space="0" w:color="auto"/>
      </w:divBdr>
    </w:div>
    <w:div w:id="141920753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786880">
      <w:bodyDiv w:val="1"/>
      <w:marLeft w:val="0"/>
      <w:marRight w:val="0"/>
      <w:marTop w:val="0"/>
      <w:marBottom w:val="0"/>
      <w:divBdr>
        <w:top w:val="none" w:sz="0" w:space="0" w:color="auto"/>
        <w:left w:val="none" w:sz="0" w:space="0" w:color="auto"/>
        <w:bottom w:val="none" w:sz="0" w:space="0" w:color="auto"/>
        <w:right w:val="none" w:sz="0" w:space="0" w:color="auto"/>
      </w:divBdr>
    </w:div>
    <w:div w:id="1419906699">
      <w:bodyDiv w:val="1"/>
      <w:marLeft w:val="0"/>
      <w:marRight w:val="0"/>
      <w:marTop w:val="0"/>
      <w:marBottom w:val="0"/>
      <w:divBdr>
        <w:top w:val="none" w:sz="0" w:space="0" w:color="auto"/>
        <w:left w:val="none" w:sz="0" w:space="0" w:color="auto"/>
        <w:bottom w:val="none" w:sz="0" w:space="0" w:color="auto"/>
        <w:right w:val="none" w:sz="0" w:space="0" w:color="auto"/>
      </w:divBdr>
    </w:div>
    <w:div w:id="1420176897">
      <w:bodyDiv w:val="1"/>
      <w:marLeft w:val="0"/>
      <w:marRight w:val="0"/>
      <w:marTop w:val="0"/>
      <w:marBottom w:val="0"/>
      <w:divBdr>
        <w:top w:val="none" w:sz="0" w:space="0" w:color="auto"/>
        <w:left w:val="none" w:sz="0" w:space="0" w:color="auto"/>
        <w:bottom w:val="none" w:sz="0" w:space="0" w:color="auto"/>
        <w:right w:val="none" w:sz="0" w:space="0" w:color="auto"/>
      </w:divBdr>
    </w:div>
    <w:div w:id="1420637945">
      <w:bodyDiv w:val="1"/>
      <w:marLeft w:val="0"/>
      <w:marRight w:val="0"/>
      <w:marTop w:val="0"/>
      <w:marBottom w:val="0"/>
      <w:divBdr>
        <w:top w:val="none" w:sz="0" w:space="0" w:color="auto"/>
        <w:left w:val="none" w:sz="0" w:space="0" w:color="auto"/>
        <w:bottom w:val="none" w:sz="0" w:space="0" w:color="auto"/>
        <w:right w:val="none" w:sz="0" w:space="0" w:color="auto"/>
      </w:divBdr>
    </w:div>
    <w:div w:id="1420715357">
      <w:bodyDiv w:val="1"/>
      <w:marLeft w:val="0"/>
      <w:marRight w:val="0"/>
      <w:marTop w:val="0"/>
      <w:marBottom w:val="0"/>
      <w:divBdr>
        <w:top w:val="none" w:sz="0" w:space="0" w:color="auto"/>
        <w:left w:val="none" w:sz="0" w:space="0" w:color="auto"/>
        <w:bottom w:val="none" w:sz="0" w:space="0" w:color="auto"/>
        <w:right w:val="none" w:sz="0" w:space="0" w:color="auto"/>
      </w:divBdr>
    </w:div>
    <w:div w:id="1420953469">
      <w:bodyDiv w:val="1"/>
      <w:marLeft w:val="0"/>
      <w:marRight w:val="0"/>
      <w:marTop w:val="0"/>
      <w:marBottom w:val="0"/>
      <w:divBdr>
        <w:top w:val="none" w:sz="0" w:space="0" w:color="auto"/>
        <w:left w:val="none" w:sz="0" w:space="0" w:color="auto"/>
        <w:bottom w:val="none" w:sz="0" w:space="0" w:color="auto"/>
        <w:right w:val="none" w:sz="0" w:space="0" w:color="auto"/>
      </w:divBdr>
    </w:div>
    <w:div w:id="1420981317">
      <w:bodyDiv w:val="1"/>
      <w:marLeft w:val="0"/>
      <w:marRight w:val="0"/>
      <w:marTop w:val="0"/>
      <w:marBottom w:val="0"/>
      <w:divBdr>
        <w:top w:val="none" w:sz="0" w:space="0" w:color="auto"/>
        <w:left w:val="none" w:sz="0" w:space="0" w:color="auto"/>
        <w:bottom w:val="none" w:sz="0" w:space="0" w:color="auto"/>
        <w:right w:val="none" w:sz="0" w:space="0" w:color="auto"/>
      </w:divBdr>
    </w:div>
    <w:div w:id="1421222183">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563219">
      <w:bodyDiv w:val="1"/>
      <w:marLeft w:val="0"/>
      <w:marRight w:val="0"/>
      <w:marTop w:val="0"/>
      <w:marBottom w:val="0"/>
      <w:divBdr>
        <w:top w:val="none" w:sz="0" w:space="0" w:color="auto"/>
        <w:left w:val="none" w:sz="0" w:space="0" w:color="auto"/>
        <w:bottom w:val="none" w:sz="0" w:space="0" w:color="auto"/>
        <w:right w:val="none" w:sz="0" w:space="0" w:color="auto"/>
      </w:divBdr>
    </w:div>
    <w:div w:id="1421828473">
      <w:bodyDiv w:val="1"/>
      <w:marLeft w:val="0"/>
      <w:marRight w:val="0"/>
      <w:marTop w:val="0"/>
      <w:marBottom w:val="0"/>
      <w:divBdr>
        <w:top w:val="none" w:sz="0" w:space="0" w:color="auto"/>
        <w:left w:val="none" w:sz="0" w:space="0" w:color="auto"/>
        <w:bottom w:val="none" w:sz="0" w:space="0" w:color="auto"/>
        <w:right w:val="none" w:sz="0" w:space="0" w:color="auto"/>
      </w:divBdr>
    </w:div>
    <w:div w:id="1422066224">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750289">
      <w:bodyDiv w:val="1"/>
      <w:marLeft w:val="0"/>
      <w:marRight w:val="0"/>
      <w:marTop w:val="0"/>
      <w:marBottom w:val="0"/>
      <w:divBdr>
        <w:top w:val="none" w:sz="0" w:space="0" w:color="auto"/>
        <w:left w:val="none" w:sz="0" w:space="0" w:color="auto"/>
        <w:bottom w:val="none" w:sz="0" w:space="0" w:color="auto"/>
        <w:right w:val="none" w:sz="0" w:space="0" w:color="auto"/>
      </w:divBdr>
    </w:div>
    <w:div w:id="1422990732">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3840467">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7820">
      <w:bodyDiv w:val="1"/>
      <w:marLeft w:val="0"/>
      <w:marRight w:val="0"/>
      <w:marTop w:val="0"/>
      <w:marBottom w:val="0"/>
      <w:divBdr>
        <w:top w:val="none" w:sz="0" w:space="0" w:color="auto"/>
        <w:left w:val="none" w:sz="0" w:space="0" w:color="auto"/>
        <w:bottom w:val="none" w:sz="0" w:space="0" w:color="auto"/>
        <w:right w:val="none" w:sz="0" w:space="0" w:color="auto"/>
      </w:divBdr>
    </w:div>
    <w:div w:id="1424648382">
      <w:bodyDiv w:val="1"/>
      <w:marLeft w:val="0"/>
      <w:marRight w:val="0"/>
      <w:marTop w:val="0"/>
      <w:marBottom w:val="0"/>
      <w:divBdr>
        <w:top w:val="none" w:sz="0" w:space="0" w:color="auto"/>
        <w:left w:val="none" w:sz="0" w:space="0" w:color="auto"/>
        <w:bottom w:val="none" w:sz="0" w:space="0" w:color="auto"/>
        <w:right w:val="none" w:sz="0" w:space="0" w:color="auto"/>
      </w:divBdr>
    </w:div>
    <w:div w:id="1425225343">
      <w:bodyDiv w:val="1"/>
      <w:marLeft w:val="0"/>
      <w:marRight w:val="0"/>
      <w:marTop w:val="0"/>
      <w:marBottom w:val="0"/>
      <w:divBdr>
        <w:top w:val="none" w:sz="0" w:space="0" w:color="auto"/>
        <w:left w:val="none" w:sz="0" w:space="0" w:color="auto"/>
        <w:bottom w:val="none" w:sz="0" w:space="0" w:color="auto"/>
        <w:right w:val="none" w:sz="0" w:space="0" w:color="auto"/>
      </w:divBdr>
    </w:div>
    <w:div w:id="1425298947">
      <w:bodyDiv w:val="1"/>
      <w:marLeft w:val="0"/>
      <w:marRight w:val="0"/>
      <w:marTop w:val="0"/>
      <w:marBottom w:val="0"/>
      <w:divBdr>
        <w:top w:val="none" w:sz="0" w:space="0" w:color="auto"/>
        <w:left w:val="none" w:sz="0" w:space="0" w:color="auto"/>
        <w:bottom w:val="none" w:sz="0" w:space="0" w:color="auto"/>
        <w:right w:val="none" w:sz="0" w:space="0" w:color="auto"/>
      </w:divBdr>
    </w:div>
    <w:div w:id="1425374727">
      <w:bodyDiv w:val="1"/>
      <w:marLeft w:val="0"/>
      <w:marRight w:val="0"/>
      <w:marTop w:val="0"/>
      <w:marBottom w:val="0"/>
      <w:divBdr>
        <w:top w:val="none" w:sz="0" w:space="0" w:color="auto"/>
        <w:left w:val="none" w:sz="0" w:space="0" w:color="auto"/>
        <w:bottom w:val="none" w:sz="0" w:space="0" w:color="auto"/>
        <w:right w:val="none" w:sz="0" w:space="0" w:color="auto"/>
      </w:divBdr>
    </w:div>
    <w:div w:id="1426070312">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263321">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33831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266300">
      <w:bodyDiv w:val="1"/>
      <w:marLeft w:val="0"/>
      <w:marRight w:val="0"/>
      <w:marTop w:val="0"/>
      <w:marBottom w:val="0"/>
      <w:divBdr>
        <w:top w:val="none" w:sz="0" w:space="0" w:color="auto"/>
        <w:left w:val="none" w:sz="0" w:space="0" w:color="auto"/>
        <w:bottom w:val="none" w:sz="0" w:space="0" w:color="auto"/>
        <w:right w:val="none" w:sz="0" w:space="0" w:color="auto"/>
      </w:divBdr>
    </w:div>
    <w:div w:id="1427340613">
      <w:bodyDiv w:val="1"/>
      <w:marLeft w:val="0"/>
      <w:marRight w:val="0"/>
      <w:marTop w:val="0"/>
      <w:marBottom w:val="0"/>
      <w:divBdr>
        <w:top w:val="none" w:sz="0" w:space="0" w:color="auto"/>
        <w:left w:val="none" w:sz="0" w:space="0" w:color="auto"/>
        <w:bottom w:val="none" w:sz="0" w:space="0" w:color="auto"/>
        <w:right w:val="none" w:sz="0" w:space="0" w:color="auto"/>
      </w:divBdr>
    </w:div>
    <w:div w:id="1427572915">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652872">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70766">
      <w:bodyDiv w:val="1"/>
      <w:marLeft w:val="0"/>
      <w:marRight w:val="0"/>
      <w:marTop w:val="0"/>
      <w:marBottom w:val="0"/>
      <w:divBdr>
        <w:top w:val="none" w:sz="0" w:space="0" w:color="auto"/>
        <w:left w:val="none" w:sz="0" w:space="0" w:color="auto"/>
        <w:bottom w:val="none" w:sz="0" w:space="0" w:color="auto"/>
        <w:right w:val="none" w:sz="0" w:space="0" w:color="auto"/>
      </w:divBdr>
    </w:div>
    <w:div w:id="1427967815">
      <w:bodyDiv w:val="1"/>
      <w:marLeft w:val="0"/>
      <w:marRight w:val="0"/>
      <w:marTop w:val="0"/>
      <w:marBottom w:val="0"/>
      <w:divBdr>
        <w:top w:val="none" w:sz="0" w:space="0" w:color="auto"/>
        <w:left w:val="none" w:sz="0" w:space="0" w:color="auto"/>
        <w:bottom w:val="none" w:sz="0" w:space="0" w:color="auto"/>
        <w:right w:val="none" w:sz="0" w:space="0" w:color="auto"/>
      </w:divBdr>
    </w:div>
    <w:div w:id="1428042642">
      <w:bodyDiv w:val="1"/>
      <w:marLeft w:val="0"/>
      <w:marRight w:val="0"/>
      <w:marTop w:val="0"/>
      <w:marBottom w:val="0"/>
      <w:divBdr>
        <w:top w:val="none" w:sz="0" w:space="0" w:color="auto"/>
        <w:left w:val="none" w:sz="0" w:space="0" w:color="auto"/>
        <w:bottom w:val="none" w:sz="0" w:space="0" w:color="auto"/>
        <w:right w:val="none" w:sz="0" w:space="0" w:color="auto"/>
      </w:divBdr>
    </w:div>
    <w:div w:id="1428118920">
      <w:bodyDiv w:val="1"/>
      <w:marLeft w:val="0"/>
      <w:marRight w:val="0"/>
      <w:marTop w:val="0"/>
      <w:marBottom w:val="0"/>
      <w:divBdr>
        <w:top w:val="none" w:sz="0" w:space="0" w:color="auto"/>
        <w:left w:val="none" w:sz="0" w:space="0" w:color="auto"/>
        <w:bottom w:val="none" w:sz="0" w:space="0" w:color="auto"/>
        <w:right w:val="none" w:sz="0" w:space="0" w:color="auto"/>
      </w:divBdr>
    </w:div>
    <w:div w:id="1428305075">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9303759">
      <w:bodyDiv w:val="1"/>
      <w:marLeft w:val="0"/>
      <w:marRight w:val="0"/>
      <w:marTop w:val="0"/>
      <w:marBottom w:val="0"/>
      <w:divBdr>
        <w:top w:val="none" w:sz="0" w:space="0" w:color="auto"/>
        <w:left w:val="none" w:sz="0" w:space="0" w:color="auto"/>
        <w:bottom w:val="none" w:sz="0" w:space="0" w:color="auto"/>
        <w:right w:val="none" w:sz="0" w:space="0" w:color="auto"/>
      </w:divBdr>
    </w:div>
    <w:div w:id="1429346058">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887012">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29934109">
      <w:bodyDiv w:val="1"/>
      <w:marLeft w:val="0"/>
      <w:marRight w:val="0"/>
      <w:marTop w:val="0"/>
      <w:marBottom w:val="0"/>
      <w:divBdr>
        <w:top w:val="none" w:sz="0" w:space="0" w:color="auto"/>
        <w:left w:val="none" w:sz="0" w:space="0" w:color="auto"/>
        <w:bottom w:val="none" w:sz="0" w:space="0" w:color="auto"/>
        <w:right w:val="none" w:sz="0" w:space="0" w:color="auto"/>
      </w:divBdr>
    </w:div>
    <w:div w:id="1430203380">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396760">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14012">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58647">
      <w:bodyDiv w:val="1"/>
      <w:marLeft w:val="0"/>
      <w:marRight w:val="0"/>
      <w:marTop w:val="0"/>
      <w:marBottom w:val="0"/>
      <w:divBdr>
        <w:top w:val="none" w:sz="0" w:space="0" w:color="auto"/>
        <w:left w:val="none" w:sz="0" w:space="0" w:color="auto"/>
        <w:bottom w:val="none" w:sz="0" w:space="0" w:color="auto"/>
        <w:right w:val="none" w:sz="0" w:space="0" w:color="auto"/>
      </w:divBdr>
    </w:div>
    <w:div w:id="1431049962">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79494">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07098">
      <w:bodyDiv w:val="1"/>
      <w:marLeft w:val="0"/>
      <w:marRight w:val="0"/>
      <w:marTop w:val="0"/>
      <w:marBottom w:val="0"/>
      <w:divBdr>
        <w:top w:val="none" w:sz="0" w:space="0" w:color="auto"/>
        <w:left w:val="none" w:sz="0" w:space="0" w:color="auto"/>
        <w:bottom w:val="none" w:sz="0" w:space="0" w:color="auto"/>
        <w:right w:val="none" w:sz="0" w:space="0" w:color="auto"/>
      </w:divBdr>
    </w:div>
    <w:div w:id="1433237849">
      <w:bodyDiv w:val="1"/>
      <w:marLeft w:val="0"/>
      <w:marRight w:val="0"/>
      <w:marTop w:val="0"/>
      <w:marBottom w:val="0"/>
      <w:divBdr>
        <w:top w:val="none" w:sz="0" w:space="0" w:color="auto"/>
        <w:left w:val="none" w:sz="0" w:space="0" w:color="auto"/>
        <w:bottom w:val="none" w:sz="0" w:space="0" w:color="auto"/>
        <w:right w:val="none" w:sz="0" w:space="0" w:color="auto"/>
      </w:divBdr>
    </w:div>
    <w:div w:id="1433357548">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624481">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892109">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782758">
      <w:bodyDiv w:val="1"/>
      <w:marLeft w:val="0"/>
      <w:marRight w:val="0"/>
      <w:marTop w:val="0"/>
      <w:marBottom w:val="0"/>
      <w:divBdr>
        <w:top w:val="none" w:sz="0" w:space="0" w:color="auto"/>
        <w:left w:val="none" w:sz="0" w:space="0" w:color="auto"/>
        <w:bottom w:val="none" w:sz="0" w:space="0" w:color="auto"/>
        <w:right w:val="none" w:sz="0" w:space="0" w:color="auto"/>
      </w:divBdr>
    </w:div>
    <w:div w:id="1435129409">
      <w:bodyDiv w:val="1"/>
      <w:marLeft w:val="0"/>
      <w:marRight w:val="0"/>
      <w:marTop w:val="0"/>
      <w:marBottom w:val="0"/>
      <w:divBdr>
        <w:top w:val="none" w:sz="0" w:space="0" w:color="auto"/>
        <w:left w:val="none" w:sz="0" w:space="0" w:color="auto"/>
        <w:bottom w:val="none" w:sz="0" w:space="0" w:color="auto"/>
        <w:right w:val="none" w:sz="0" w:space="0" w:color="auto"/>
      </w:divBdr>
    </w:div>
    <w:div w:id="1435133801">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6704577">
      <w:bodyDiv w:val="1"/>
      <w:marLeft w:val="0"/>
      <w:marRight w:val="0"/>
      <w:marTop w:val="0"/>
      <w:marBottom w:val="0"/>
      <w:divBdr>
        <w:top w:val="none" w:sz="0" w:space="0" w:color="auto"/>
        <w:left w:val="none" w:sz="0" w:space="0" w:color="auto"/>
        <w:bottom w:val="none" w:sz="0" w:space="0" w:color="auto"/>
        <w:right w:val="none" w:sz="0" w:space="0" w:color="auto"/>
      </w:divBdr>
    </w:div>
    <w:div w:id="1436707073">
      <w:bodyDiv w:val="1"/>
      <w:marLeft w:val="0"/>
      <w:marRight w:val="0"/>
      <w:marTop w:val="0"/>
      <w:marBottom w:val="0"/>
      <w:divBdr>
        <w:top w:val="none" w:sz="0" w:space="0" w:color="auto"/>
        <w:left w:val="none" w:sz="0" w:space="0" w:color="auto"/>
        <w:bottom w:val="none" w:sz="0" w:space="0" w:color="auto"/>
        <w:right w:val="none" w:sz="0" w:space="0" w:color="auto"/>
      </w:divBdr>
    </w:div>
    <w:div w:id="1437362034">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8403496">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9131922">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72925">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442933">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910464">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29316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335881">
      <w:bodyDiv w:val="1"/>
      <w:marLeft w:val="0"/>
      <w:marRight w:val="0"/>
      <w:marTop w:val="0"/>
      <w:marBottom w:val="0"/>
      <w:divBdr>
        <w:top w:val="none" w:sz="0" w:space="0" w:color="auto"/>
        <w:left w:val="none" w:sz="0" w:space="0" w:color="auto"/>
        <w:bottom w:val="none" w:sz="0" w:space="0" w:color="auto"/>
        <w:right w:val="none" w:sz="0" w:space="0" w:color="auto"/>
      </w:divBdr>
    </w:div>
    <w:div w:id="1441490702">
      <w:bodyDiv w:val="1"/>
      <w:marLeft w:val="0"/>
      <w:marRight w:val="0"/>
      <w:marTop w:val="0"/>
      <w:marBottom w:val="0"/>
      <w:divBdr>
        <w:top w:val="none" w:sz="0" w:space="0" w:color="auto"/>
        <w:left w:val="none" w:sz="0" w:space="0" w:color="auto"/>
        <w:bottom w:val="none" w:sz="0" w:space="0" w:color="auto"/>
        <w:right w:val="none" w:sz="0" w:space="0" w:color="auto"/>
      </w:divBdr>
    </w:div>
    <w:div w:id="1441559759">
      <w:bodyDiv w:val="1"/>
      <w:marLeft w:val="0"/>
      <w:marRight w:val="0"/>
      <w:marTop w:val="0"/>
      <w:marBottom w:val="0"/>
      <w:divBdr>
        <w:top w:val="none" w:sz="0" w:space="0" w:color="auto"/>
        <w:left w:val="none" w:sz="0" w:space="0" w:color="auto"/>
        <w:bottom w:val="none" w:sz="0" w:space="0" w:color="auto"/>
        <w:right w:val="none" w:sz="0" w:space="0" w:color="auto"/>
      </w:divBdr>
    </w:div>
    <w:div w:id="1441604676">
      <w:bodyDiv w:val="1"/>
      <w:marLeft w:val="0"/>
      <w:marRight w:val="0"/>
      <w:marTop w:val="0"/>
      <w:marBottom w:val="0"/>
      <w:divBdr>
        <w:top w:val="none" w:sz="0" w:space="0" w:color="auto"/>
        <w:left w:val="none" w:sz="0" w:space="0" w:color="auto"/>
        <w:bottom w:val="none" w:sz="0" w:space="0" w:color="auto"/>
        <w:right w:val="none" w:sz="0" w:space="0" w:color="auto"/>
      </w:divBdr>
    </w:div>
    <w:div w:id="1441802077">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144024">
      <w:bodyDiv w:val="1"/>
      <w:marLeft w:val="0"/>
      <w:marRight w:val="0"/>
      <w:marTop w:val="0"/>
      <w:marBottom w:val="0"/>
      <w:divBdr>
        <w:top w:val="none" w:sz="0" w:space="0" w:color="auto"/>
        <w:left w:val="none" w:sz="0" w:space="0" w:color="auto"/>
        <w:bottom w:val="none" w:sz="0" w:space="0" w:color="auto"/>
        <w:right w:val="none" w:sz="0" w:space="0" w:color="auto"/>
      </w:divBdr>
    </w:div>
    <w:div w:id="1442146634">
      <w:bodyDiv w:val="1"/>
      <w:marLeft w:val="0"/>
      <w:marRight w:val="0"/>
      <w:marTop w:val="0"/>
      <w:marBottom w:val="0"/>
      <w:divBdr>
        <w:top w:val="none" w:sz="0" w:space="0" w:color="auto"/>
        <w:left w:val="none" w:sz="0" w:space="0" w:color="auto"/>
        <w:bottom w:val="none" w:sz="0" w:space="0" w:color="auto"/>
        <w:right w:val="none" w:sz="0" w:space="0" w:color="auto"/>
      </w:divBdr>
    </w:div>
    <w:div w:id="1442146727">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3113124">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189496">
      <w:bodyDiv w:val="1"/>
      <w:marLeft w:val="0"/>
      <w:marRight w:val="0"/>
      <w:marTop w:val="0"/>
      <w:marBottom w:val="0"/>
      <w:divBdr>
        <w:top w:val="none" w:sz="0" w:space="0" w:color="auto"/>
        <w:left w:val="none" w:sz="0" w:space="0" w:color="auto"/>
        <w:bottom w:val="none" w:sz="0" w:space="0" w:color="auto"/>
        <w:right w:val="none" w:sz="0" w:space="0" w:color="auto"/>
      </w:divBdr>
    </w:div>
    <w:div w:id="1443577362">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7848">
      <w:bodyDiv w:val="1"/>
      <w:marLeft w:val="0"/>
      <w:marRight w:val="0"/>
      <w:marTop w:val="0"/>
      <w:marBottom w:val="0"/>
      <w:divBdr>
        <w:top w:val="none" w:sz="0" w:space="0" w:color="auto"/>
        <w:left w:val="none" w:sz="0" w:space="0" w:color="auto"/>
        <w:bottom w:val="none" w:sz="0" w:space="0" w:color="auto"/>
        <w:right w:val="none" w:sz="0" w:space="0" w:color="auto"/>
      </w:divBdr>
    </w:div>
    <w:div w:id="1443957966">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079217">
      <w:bodyDiv w:val="1"/>
      <w:marLeft w:val="0"/>
      <w:marRight w:val="0"/>
      <w:marTop w:val="0"/>
      <w:marBottom w:val="0"/>
      <w:divBdr>
        <w:top w:val="none" w:sz="0" w:space="0" w:color="auto"/>
        <w:left w:val="none" w:sz="0" w:space="0" w:color="auto"/>
        <w:bottom w:val="none" w:sz="0" w:space="0" w:color="auto"/>
        <w:right w:val="none" w:sz="0" w:space="0" w:color="auto"/>
      </w:divBdr>
    </w:div>
    <w:div w:id="1446123257">
      <w:bodyDiv w:val="1"/>
      <w:marLeft w:val="0"/>
      <w:marRight w:val="0"/>
      <w:marTop w:val="0"/>
      <w:marBottom w:val="0"/>
      <w:divBdr>
        <w:top w:val="none" w:sz="0" w:space="0" w:color="auto"/>
        <w:left w:val="none" w:sz="0" w:space="0" w:color="auto"/>
        <w:bottom w:val="none" w:sz="0" w:space="0" w:color="auto"/>
        <w:right w:val="none" w:sz="0" w:space="0" w:color="auto"/>
      </w:divBdr>
    </w:div>
    <w:div w:id="1446776397">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431906">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235415">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08971">
      <w:bodyDiv w:val="1"/>
      <w:marLeft w:val="0"/>
      <w:marRight w:val="0"/>
      <w:marTop w:val="0"/>
      <w:marBottom w:val="0"/>
      <w:divBdr>
        <w:top w:val="none" w:sz="0" w:space="0" w:color="auto"/>
        <w:left w:val="none" w:sz="0" w:space="0" w:color="auto"/>
        <w:bottom w:val="none" w:sz="0" w:space="0" w:color="auto"/>
        <w:right w:val="none" w:sz="0" w:space="0" w:color="auto"/>
      </w:divBdr>
    </w:div>
    <w:div w:id="1449273743">
      <w:bodyDiv w:val="1"/>
      <w:marLeft w:val="0"/>
      <w:marRight w:val="0"/>
      <w:marTop w:val="0"/>
      <w:marBottom w:val="0"/>
      <w:divBdr>
        <w:top w:val="none" w:sz="0" w:space="0" w:color="auto"/>
        <w:left w:val="none" w:sz="0" w:space="0" w:color="auto"/>
        <w:bottom w:val="none" w:sz="0" w:space="0" w:color="auto"/>
        <w:right w:val="none" w:sz="0" w:space="0" w:color="auto"/>
      </w:divBdr>
    </w:div>
    <w:div w:id="1449276835">
      <w:bodyDiv w:val="1"/>
      <w:marLeft w:val="0"/>
      <w:marRight w:val="0"/>
      <w:marTop w:val="0"/>
      <w:marBottom w:val="0"/>
      <w:divBdr>
        <w:top w:val="none" w:sz="0" w:space="0" w:color="auto"/>
        <w:left w:val="none" w:sz="0" w:space="0" w:color="auto"/>
        <w:bottom w:val="none" w:sz="0" w:space="0" w:color="auto"/>
        <w:right w:val="none" w:sz="0" w:space="0" w:color="auto"/>
      </w:divBdr>
    </w:div>
    <w:div w:id="1449353401">
      <w:bodyDiv w:val="1"/>
      <w:marLeft w:val="0"/>
      <w:marRight w:val="0"/>
      <w:marTop w:val="0"/>
      <w:marBottom w:val="0"/>
      <w:divBdr>
        <w:top w:val="none" w:sz="0" w:space="0" w:color="auto"/>
        <w:left w:val="none" w:sz="0" w:space="0" w:color="auto"/>
        <w:bottom w:val="none" w:sz="0" w:space="0" w:color="auto"/>
        <w:right w:val="none" w:sz="0" w:space="0" w:color="auto"/>
      </w:divBdr>
    </w:div>
    <w:div w:id="1449620294">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20500">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558229">
      <w:bodyDiv w:val="1"/>
      <w:marLeft w:val="0"/>
      <w:marRight w:val="0"/>
      <w:marTop w:val="0"/>
      <w:marBottom w:val="0"/>
      <w:divBdr>
        <w:top w:val="none" w:sz="0" w:space="0" w:color="auto"/>
        <w:left w:val="none" w:sz="0" w:space="0" w:color="auto"/>
        <w:bottom w:val="none" w:sz="0" w:space="0" w:color="auto"/>
        <w:right w:val="none" w:sz="0" w:space="0" w:color="auto"/>
      </w:divBdr>
    </w:div>
    <w:div w:id="1451819795">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823514">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402198">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95962">
      <w:bodyDiv w:val="1"/>
      <w:marLeft w:val="0"/>
      <w:marRight w:val="0"/>
      <w:marTop w:val="0"/>
      <w:marBottom w:val="0"/>
      <w:divBdr>
        <w:top w:val="none" w:sz="0" w:space="0" w:color="auto"/>
        <w:left w:val="none" w:sz="0" w:space="0" w:color="auto"/>
        <w:bottom w:val="none" w:sz="0" w:space="0" w:color="auto"/>
        <w:right w:val="none" w:sz="0" w:space="0" w:color="auto"/>
      </w:divBdr>
    </w:div>
    <w:div w:id="145374711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058512">
      <w:bodyDiv w:val="1"/>
      <w:marLeft w:val="0"/>
      <w:marRight w:val="0"/>
      <w:marTop w:val="0"/>
      <w:marBottom w:val="0"/>
      <w:divBdr>
        <w:top w:val="none" w:sz="0" w:space="0" w:color="auto"/>
        <w:left w:val="none" w:sz="0" w:space="0" w:color="auto"/>
        <w:bottom w:val="none" w:sz="0" w:space="0" w:color="auto"/>
        <w:right w:val="none" w:sz="0" w:space="0" w:color="auto"/>
      </w:divBdr>
    </w:div>
    <w:div w:id="1454207562">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519705">
      <w:bodyDiv w:val="1"/>
      <w:marLeft w:val="0"/>
      <w:marRight w:val="0"/>
      <w:marTop w:val="0"/>
      <w:marBottom w:val="0"/>
      <w:divBdr>
        <w:top w:val="none" w:sz="0" w:space="0" w:color="auto"/>
        <w:left w:val="none" w:sz="0" w:space="0" w:color="auto"/>
        <w:bottom w:val="none" w:sz="0" w:space="0" w:color="auto"/>
        <w:right w:val="none" w:sz="0" w:space="0" w:color="auto"/>
      </w:divBdr>
    </w:div>
    <w:div w:id="1454595320">
      <w:bodyDiv w:val="1"/>
      <w:marLeft w:val="0"/>
      <w:marRight w:val="0"/>
      <w:marTop w:val="0"/>
      <w:marBottom w:val="0"/>
      <w:divBdr>
        <w:top w:val="none" w:sz="0" w:space="0" w:color="auto"/>
        <w:left w:val="none" w:sz="0" w:space="0" w:color="auto"/>
        <w:bottom w:val="none" w:sz="0" w:space="0" w:color="auto"/>
        <w:right w:val="none" w:sz="0" w:space="0" w:color="auto"/>
      </w:divBdr>
    </w:div>
    <w:div w:id="1454717052">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324977">
      <w:bodyDiv w:val="1"/>
      <w:marLeft w:val="0"/>
      <w:marRight w:val="0"/>
      <w:marTop w:val="0"/>
      <w:marBottom w:val="0"/>
      <w:divBdr>
        <w:top w:val="none" w:sz="0" w:space="0" w:color="auto"/>
        <w:left w:val="none" w:sz="0" w:space="0" w:color="auto"/>
        <w:bottom w:val="none" w:sz="0" w:space="0" w:color="auto"/>
        <w:right w:val="none" w:sz="0" w:space="0" w:color="auto"/>
      </w:divBdr>
    </w:div>
    <w:div w:id="1455900235">
      <w:bodyDiv w:val="1"/>
      <w:marLeft w:val="0"/>
      <w:marRight w:val="0"/>
      <w:marTop w:val="0"/>
      <w:marBottom w:val="0"/>
      <w:divBdr>
        <w:top w:val="none" w:sz="0" w:space="0" w:color="auto"/>
        <w:left w:val="none" w:sz="0" w:space="0" w:color="auto"/>
        <w:bottom w:val="none" w:sz="0" w:space="0" w:color="auto"/>
        <w:right w:val="none" w:sz="0" w:space="0" w:color="auto"/>
      </w:divBdr>
    </w:div>
    <w:div w:id="1456096153">
      <w:bodyDiv w:val="1"/>
      <w:marLeft w:val="0"/>
      <w:marRight w:val="0"/>
      <w:marTop w:val="0"/>
      <w:marBottom w:val="0"/>
      <w:divBdr>
        <w:top w:val="none" w:sz="0" w:space="0" w:color="auto"/>
        <w:left w:val="none" w:sz="0" w:space="0" w:color="auto"/>
        <w:bottom w:val="none" w:sz="0" w:space="0" w:color="auto"/>
        <w:right w:val="none" w:sz="0" w:space="0" w:color="auto"/>
      </w:divBdr>
    </w:div>
    <w:div w:id="1456291376">
      <w:bodyDiv w:val="1"/>
      <w:marLeft w:val="0"/>
      <w:marRight w:val="0"/>
      <w:marTop w:val="0"/>
      <w:marBottom w:val="0"/>
      <w:divBdr>
        <w:top w:val="none" w:sz="0" w:space="0" w:color="auto"/>
        <w:left w:val="none" w:sz="0" w:space="0" w:color="auto"/>
        <w:bottom w:val="none" w:sz="0" w:space="0" w:color="auto"/>
        <w:right w:val="none" w:sz="0" w:space="0" w:color="auto"/>
      </w:divBdr>
    </w:div>
    <w:div w:id="1456563417">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140328">
      <w:bodyDiv w:val="1"/>
      <w:marLeft w:val="0"/>
      <w:marRight w:val="0"/>
      <w:marTop w:val="0"/>
      <w:marBottom w:val="0"/>
      <w:divBdr>
        <w:top w:val="none" w:sz="0" w:space="0" w:color="auto"/>
        <w:left w:val="none" w:sz="0" w:space="0" w:color="auto"/>
        <w:bottom w:val="none" w:sz="0" w:space="0" w:color="auto"/>
        <w:right w:val="none" w:sz="0" w:space="0" w:color="auto"/>
      </w:divBdr>
    </w:div>
    <w:div w:id="1457486025">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450320">
      <w:bodyDiv w:val="1"/>
      <w:marLeft w:val="0"/>
      <w:marRight w:val="0"/>
      <w:marTop w:val="0"/>
      <w:marBottom w:val="0"/>
      <w:divBdr>
        <w:top w:val="none" w:sz="0" w:space="0" w:color="auto"/>
        <w:left w:val="none" w:sz="0" w:space="0" w:color="auto"/>
        <w:bottom w:val="none" w:sz="0" w:space="0" w:color="auto"/>
        <w:right w:val="none" w:sz="0" w:space="0" w:color="auto"/>
      </w:divBdr>
    </w:div>
    <w:div w:id="1458526921">
      <w:bodyDiv w:val="1"/>
      <w:marLeft w:val="0"/>
      <w:marRight w:val="0"/>
      <w:marTop w:val="0"/>
      <w:marBottom w:val="0"/>
      <w:divBdr>
        <w:top w:val="none" w:sz="0" w:space="0" w:color="auto"/>
        <w:left w:val="none" w:sz="0" w:space="0" w:color="auto"/>
        <w:bottom w:val="none" w:sz="0" w:space="0" w:color="auto"/>
        <w:right w:val="none" w:sz="0" w:space="0" w:color="auto"/>
      </w:divBdr>
    </w:div>
    <w:div w:id="1458639327">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8915801">
      <w:bodyDiv w:val="1"/>
      <w:marLeft w:val="0"/>
      <w:marRight w:val="0"/>
      <w:marTop w:val="0"/>
      <w:marBottom w:val="0"/>
      <w:divBdr>
        <w:top w:val="none" w:sz="0" w:space="0" w:color="auto"/>
        <w:left w:val="none" w:sz="0" w:space="0" w:color="auto"/>
        <w:bottom w:val="none" w:sz="0" w:space="0" w:color="auto"/>
        <w:right w:val="none" w:sz="0" w:space="0" w:color="auto"/>
      </w:divBdr>
    </w:div>
    <w:div w:id="1459252712">
      <w:bodyDiv w:val="1"/>
      <w:marLeft w:val="0"/>
      <w:marRight w:val="0"/>
      <w:marTop w:val="0"/>
      <w:marBottom w:val="0"/>
      <w:divBdr>
        <w:top w:val="none" w:sz="0" w:space="0" w:color="auto"/>
        <w:left w:val="none" w:sz="0" w:space="0" w:color="auto"/>
        <w:bottom w:val="none" w:sz="0" w:space="0" w:color="auto"/>
        <w:right w:val="none" w:sz="0" w:space="0" w:color="auto"/>
      </w:divBdr>
    </w:div>
    <w:div w:id="1459254231">
      <w:bodyDiv w:val="1"/>
      <w:marLeft w:val="0"/>
      <w:marRight w:val="0"/>
      <w:marTop w:val="0"/>
      <w:marBottom w:val="0"/>
      <w:divBdr>
        <w:top w:val="none" w:sz="0" w:space="0" w:color="auto"/>
        <w:left w:val="none" w:sz="0" w:space="0" w:color="auto"/>
        <w:bottom w:val="none" w:sz="0" w:space="0" w:color="auto"/>
        <w:right w:val="none" w:sz="0" w:space="0" w:color="auto"/>
      </w:divBdr>
    </w:div>
    <w:div w:id="1459910670">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299313">
      <w:bodyDiv w:val="1"/>
      <w:marLeft w:val="0"/>
      <w:marRight w:val="0"/>
      <w:marTop w:val="0"/>
      <w:marBottom w:val="0"/>
      <w:divBdr>
        <w:top w:val="none" w:sz="0" w:space="0" w:color="auto"/>
        <w:left w:val="none" w:sz="0" w:space="0" w:color="auto"/>
        <w:bottom w:val="none" w:sz="0" w:space="0" w:color="auto"/>
        <w:right w:val="none" w:sz="0" w:space="0" w:color="auto"/>
      </w:divBdr>
    </w:div>
    <w:div w:id="1460604865">
      <w:bodyDiv w:val="1"/>
      <w:marLeft w:val="0"/>
      <w:marRight w:val="0"/>
      <w:marTop w:val="0"/>
      <w:marBottom w:val="0"/>
      <w:divBdr>
        <w:top w:val="none" w:sz="0" w:space="0" w:color="auto"/>
        <w:left w:val="none" w:sz="0" w:space="0" w:color="auto"/>
        <w:bottom w:val="none" w:sz="0" w:space="0" w:color="auto"/>
        <w:right w:val="none" w:sz="0" w:space="0" w:color="auto"/>
      </w:divBdr>
    </w:div>
    <w:div w:id="1461067952">
      <w:bodyDiv w:val="1"/>
      <w:marLeft w:val="0"/>
      <w:marRight w:val="0"/>
      <w:marTop w:val="0"/>
      <w:marBottom w:val="0"/>
      <w:divBdr>
        <w:top w:val="none" w:sz="0" w:space="0" w:color="auto"/>
        <w:left w:val="none" w:sz="0" w:space="0" w:color="auto"/>
        <w:bottom w:val="none" w:sz="0" w:space="0" w:color="auto"/>
        <w:right w:val="none" w:sz="0" w:space="0" w:color="auto"/>
      </w:divBdr>
    </w:div>
    <w:div w:id="1461190869">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68188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116604">
      <w:bodyDiv w:val="1"/>
      <w:marLeft w:val="0"/>
      <w:marRight w:val="0"/>
      <w:marTop w:val="0"/>
      <w:marBottom w:val="0"/>
      <w:divBdr>
        <w:top w:val="none" w:sz="0" w:space="0" w:color="auto"/>
        <w:left w:val="none" w:sz="0" w:space="0" w:color="auto"/>
        <w:bottom w:val="none" w:sz="0" w:space="0" w:color="auto"/>
        <w:right w:val="none" w:sz="0" w:space="0" w:color="auto"/>
      </w:divBdr>
    </w:div>
    <w:div w:id="1462647256">
      <w:bodyDiv w:val="1"/>
      <w:marLeft w:val="0"/>
      <w:marRight w:val="0"/>
      <w:marTop w:val="0"/>
      <w:marBottom w:val="0"/>
      <w:divBdr>
        <w:top w:val="none" w:sz="0" w:space="0" w:color="auto"/>
        <w:left w:val="none" w:sz="0" w:space="0" w:color="auto"/>
        <w:bottom w:val="none" w:sz="0" w:space="0" w:color="auto"/>
        <w:right w:val="none" w:sz="0" w:space="0" w:color="auto"/>
      </w:divBdr>
    </w:div>
    <w:div w:id="1462652135">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2966967">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15896">
      <w:bodyDiv w:val="1"/>
      <w:marLeft w:val="0"/>
      <w:marRight w:val="0"/>
      <w:marTop w:val="0"/>
      <w:marBottom w:val="0"/>
      <w:divBdr>
        <w:top w:val="none" w:sz="0" w:space="0" w:color="auto"/>
        <w:left w:val="none" w:sz="0" w:space="0" w:color="auto"/>
        <w:bottom w:val="none" w:sz="0" w:space="0" w:color="auto"/>
        <w:right w:val="none" w:sz="0" w:space="0" w:color="auto"/>
      </w:divBdr>
    </w:div>
    <w:div w:id="1463227672">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6650">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498831">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12309">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806698">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269878">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5927229">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391967">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3680">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775215">
      <w:bodyDiv w:val="1"/>
      <w:marLeft w:val="0"/>
      <w:marRight w:val="0"/>
      <w:marTop w:val="0"/>
      <w:marBottom w:val="0"/>
      <w:divBdr>
        <w:top w:val="none" w:sz="0" w:space="0" w:color="auto"/>
        <w:left w:val="none" w:sz="0" w:space="0" w:color="auto"/>
        <w:bottom w:val="none" w:sz="0" w:space="0" w:color="auto"/>
        <w:right w:val="none" w:sz="0" w:space="0" w:color="auto"/>
      </w:divBdr>
    </w:div>
    <w:div w:id="1466853510">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71490">
      <w:bodyDiv w:val="1"/>
      <w:marLeft w:val="0"/>
      <w:marRight w:val="0"/>
      <w:marTop w:val="0"/>
      <w:marBottom w:val="0"/>
      <w:divBdr>
        <w:top w:val="none" w:sz="0" w:space="0" w:color="auto"/>
        <w:left w:val="none" w:sz="0" w:space="0" w:color="auto"/>
        <w:bottom w:val="none" w:sz="0" w:space="0" w:color="auto"/>
        <w:right w:val="none" w:sz="0" w:space="0" w:color="auto"/>
      </w:divBdr>
    </w:div>
    <w:div w:id="1467237648">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430518">
      <w:bodyDiv w:val="1"/>
      <w:marLeft w:val="0"/>
      <w:marRight w:val="0"/>
      <w:marTop w:val="0"/>
      <w:marBottom w:val="0"/>
      <w:divBdr>
        <w:top w:val="none" w:sz="0" w:space="0" w:color="auto"/>
        <w:left w:val="none" w:sz="0" w:space="0" w:color="auto"/>
        <w:bottom w:val="none" w:sz="0" w:space="0" w:color="auto"/>
        <w:right w:val="none" w:sz="0" w:space="0" w:color="auto"/>
      </w:divBdr>
    </w:div>
    <w:div w:id="1467622168">
      <w:bodyDiv w:val="1"/>
      <w:marLeft w:val="0"/>
      <w:marRight w:val="0"/>
      <w:marTop w:val="0"/>
      <w:marBottom w:val="0"/>
      <w:divBdr>
        <w:top w:val="none" w:sz="0" w:space="0" w:color="auto"/>
        <w:left w:val="none" w:sz="0" w:space="0" w:color="auto"/>
        <w:bottom w:val="none" w:sz="0" w:space="0" w:color="auto"/>
        <w:right w:val="none" w:sz="0" w:space="0" w:color="auto"/>
      </w:divBdr>
    </w:div>
    <w:div w:id="1467624089">
      <w:bodyDiv w:val="1"/>
      <w:marLeft w:val="0"/>
      <w:marRight w:val="0"/>
      <w:marTop w:val="0"/>
      <w:marBottom w:val="0"/>
      <w:divBdr>
        <w:top w:val="none" w:sz="0" w:space="0" w:color="auto"/>
        <w:left w:val="none" w:sz="0" w:space="0" w:color="auto"/>
        <w:bottom w:val="none" w:sz="0" w:space="0" w:color="auto"/>
        <w:right w:val="none" w:sz="0" w:space="0" w:color="auto"/>
      </w:divBdr>
    </w:div>
    <w:div w:id="1467704544">
      <w:bodyDiv w:val="1"/>
      <w:marLeft w:val="0"/>
      <w:marRight w:val="0"/>
      <w:marTop w:val="0"/>
      <w:marBottom w:val="0"/>
      <w:divBdr>
        <w:top w:val="none" w:sz="0" w:space="0" w:color="auto"/>
        <w:left w:val="none" w:sz="0" w:space="0" w:color="auto"/>
        <w:bottom w:val="none" w:sz="0" w:space="0" w:color="auto"/>
        <w:right w:val="none" w:sz="0" w:space="0" w:color="auto"/>
      </w:divBdr>
    </w:div>
    <w:div w:id="1467821839">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7971290">
      <w:bodyDiv w:val="1"/>
      <w:marLeft w:val="0"/>
      <w:marRight w:val="0"/>
      <w:marTop w:val="0"/>
      <w:marBottom w:val="0"/>
      <w:divBdr>
        <w:top w:val="none" w:sz="0" w:space="0" w:color="auto"/>
        <w:left w:val="none" w:sz="0" w:space="0" w:color="auto"/>
        <w:bottom w:val="none" w:sz="0" w:space="0" w:color="auto"/>
        <w:right w:val="none" w:sz="0" w:space="0" w:color="auto"/>
      </w:divBdr>
    </w:div>
    <w:div w:id="1468010629">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206008">
      <w:bodyDiv w:val="1"/>
      <w:marLeft w:val="0"/>
      <w:marRight w:val="0"/>
      <w:marTop w:val="0"/>
      <w:marBottom w:val="0"/>
      <w:divBdr>
        <w:top w:val="none" w:sz="0" w:space="0" w:color="auto"/>
        <w:left w:val="none" w:sz="0" w:space="0" w:color="auto"/>
        <w:bottom w:val="none" w:sz="0" w:space="0" w:color="auto"/>
        <w:right w:val="none" w:sz="0" w:space="0" w:color="auto"/>
      </w:divBdr>
    </w:div>
    <w:div w:id="1468351907">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429691">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087335">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468981">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7811">
      <w:bodyDiv w:val="1"/>
      <w:marLeft w:val="0"/>
      <w:marRight w:val="0"/>
      <w:marTop w:val="0"/>
      <w:marBottom w:val="0"/>
      <w:divBdr>
        <w:top w:val="none" w:sz="0" w:space="0" w:color="auto"/>
        <w:left w:val="none" w:sz="0" w:space="0" w:color="auto"/>
        <w:bottom w:val="none" w:sz="0" w:space="0" w:color="auto"/>
        <w:right w:val="none" w:sz="0" w:space="0" w:color="auto"/>
      </w:divBdr>
    </w:div>
    <w:div w:id="1469978263">
      <w:bodyDiv w:val="1"/>
      <w:marLeft w:val="0"/>
      <w:marRight w:val="0"/>
      <w:marTop w:val="0"/>
      <w:marBottom w:val="0"/>
      <w:divBdr>
        <w:top w:val="none" w:sz="0" w:space="0" w:color="auto"/>
        <w:left w:val="none" w:sz="0" w:space="0" w:color="auto"/>
        <w:bottom w:val="none" w:sz="0" w:space="0" w:color="auto"/>
        <w:right w:val="none" w:sz="0" w:space="0" w:color="auto"/>
      </w:divBdr>
    </w:div>
    <w:div w:id="1470052876">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8533">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43629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26392">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212405">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868267">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523271">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985059">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2616">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476069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100810">
      <w:bodyDiv w:val="1"/>
      <w:marLeft w:val="0"/>
      <w:marRight w:val="0"/>
      <w:marTop w:val="0"/>
      <w:marBottom w:val="0"/>
      <w:divBdr>
        <w:top w:val="none" w:sz="0" w:space="0" w:color="auto"/>
        <w:left w:val="none" w:sz="0" w:space="0" w:color="auto"/>
        <w:bottom w:val="none" w:sz="0" w:space="0" w:color="auto"/>
        <w:right w:val="none" w:sz="0" w:space="0" w:color="auto"/>
      </w:divBdr>
    </w:div>
    <w:div w:id="1475215703">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5342">
      <w:bodyDiv w:val="1"/>
      <w:marLeft w:val="0"/>
      <w:marRight w:val="0"/>
      <w:marTop w:val="0"/>
      <w:marBottom w:val="0"/>
      <w:divBdr>
        <w:top w:val="none" w:sz="0" w:space="0" w:color="auto"/>
        <w:left w:val="none" w:sz="0" w:space="0" w:color="auto"/>
        <w:bottom w:val="none" w:sz="0" w:space="0" w:color="auto"/>
        <w:right w:val="none" w:sz="0" w:space="0" w:color="auto"/>
      </w:divBdr>
    </w:div>
    <w:div w:id="147563663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827995">
      <w:bodyDiv w:val="1"/>
      <w:marLeft w:val="0"/>
      <w:marRight w:val="0"/>
      <w:marTop w:val="0"/>
      <w:marBottom w:val="0"/>
      <w:divBdr>
        <w:top w:val="none" w:sz="0" w:space="0" w:color="auto"/>
        <w:left w:val="none" w:sz="0" w:space="0" w:color="auto"/>
        <w:bottom w:val="none" w:sz="0" w:space="0" w:color="auto"/>
        <w:right w:val="none" w:sz="0" w:space="0" w:color="auto"/>
      </w:divBdr>
    </w:div>
    <w:div w:id="1475950935">
      <w:bodyDiv w:val="1"/>
      <w:marLeft w:val="0"/>
      <w:marRight w:val="0"/>
      <w:marTop w:val="0"/>
      <w:marBottom w:val="0"/>
      <w:divBdr>
        <w:top w:val="none" w:sz="0" w:space="0" w:color="auto"/>
        <w:left w:val="none" w:sz="0" w:space="0" w:color="auto"/>
        <w:bottom w:val="none" w:sz="0" w:space="0" w:color="auto"/>
        <w:right w:val="none" w:sz="0" w:space="0" w:color="auto"/>
      </w:divBdr>
    </w:div>
    <w:div w:id="1476096348">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067879">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378800">
      <w:bodyDiv w:val="1"/>
      <w:marLeft w:val="0"/>
      <w:marRight w:val="0"/>
      <w:marTop w:val="0"/>
      <w:marBottom w:val="0"/>
      <w:divBdr>
        <w:top w:val="none" w:sz="0" w:space="0" w:color="auto"/>
        <w:left w:val="none" w:sz="0" w:space="0" w:color="auto"/>
        <w:bottom w:val="none" w:sz="0" w:space="0" w:color="auto"/>
        <w:right w:val="none" w:sz="0" w:space="0" w:color="auto"/>
      </w:divBdr>
    </w:div>
    <w:div w:id="1477532808">
      <w:bodyDiv w:val="1"/>
      <w:marLeft w:val="0"/>
      <w:marRight w:val="0"/>
      <w:marTop w:val="0"/>
      <w:marBottom w:val="0"/>
      <w:divBdr>
        <w:top w:val="none" w:sz="0" w:space="0" w:color="auto"/>
        <w:left w:val="none" w:sz="0" w:space="0" w:color="auto"/>
        <w:bottom w:val="none" w:sz="0" w:space="0" w:color="auto"/>
        <w:right w:val="none" w:sz="0" w:space="0" w:color="auto"/>
      </w:divBdr>
    </w:div>
    <w:div w:id="1477651231">
      <w:bodyDiv w:val="1"/>
      <w:marLeft w:val="0"/>
      <w:marRight w:val="0"/>
      <w:marTop w:val="0"/>
      <w:marBottom w:val="0"/>
      <w:divBdr>
        <w:top w:val="none" w:sz="0" w:space="0" w:color="auto"/>
        <w:left w:val="none" w:sz="0" w:space="0" w:color="auto"/>
        <w:bottom w:val="none" w:sz="0" w:space="0" w:color="auto"/>
        <w:right w:val="none" w:sz="0" w:space="0" w:color="auto"/>
      </w:divBdr>
    </w:div>
    <w:div w:id="1477867925">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064063">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761512">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0801">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97772">
      <w:bodyDiv w:val="1"/>
      <w:marLeft w:val="0"/>
      <w:marRight w:val="0"/>
      <w:marTop w:val="0"/>
      <w:marBottom w:val="0"/>
      <w:divBdr>
        <w:top w:val="none" w:sz="0" w:space="0" w:color="auto"/>
        <w:left w:val="none" w:sz="0" w:space="0" w:color="auto"/>
        <w:bottom w:val="none" w:sz="0" w:space="0" w:color="auto"/>
        <w:right w:val="none" w:sz="0" w:space="0" w:color="auto"/>
      </w:divBdr>
    </w:div>
    <w:div w:id="1479300711">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15440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422415">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076089">
      <w:bodyDiv w:val="1"/>
      <w:marLeft w:val="0"/>
      <w:marRight w:val="0"/>
      <w:marTop w:val="0"/>
      <w:marBottom w:val="0"/>
      <w:divBdr>
        <w:top w:val="none" w:sz="0" w:space="0" w:color="auto"/>
        <w:left w:val="none" w:sz="0" w:space="0" w:color="auto"/>
        <w:bottom w:val="none" w:sz="0" w:space="0" w:color="auto"/>
        <w:right w:val="none" w:sz="0" w:space="0" w:color="auto"/>
      </w:divBdr>
    </w:div>
    <w:div w:id="1481310665">
      <w:bodyDiv w:val="1"/>
      <w:marLeft w:val="0"/>
      <w:marRight w:val="0"/>
      <w:marTop w:val="0"/>
      <w:marBottom w:val="0"/>
      <w:divBdr>
        <w:top w:val="none" w:sz="0" w:space="0" w:color="auto"/>
        <w:left w:val="none" w:sz="0" w:space="0" w:color="auto"/>
        <w:bottom w:val="none" w:sz="0" w:space="0" w:color="auto"/>
        <w:right w:val="none" w:sz="0" w:space="0" w:color="auto"/>
      </w:divBdr>
    </w:div>
    <w:div w:id="1481386304">
      <w:bodyDiv w:val="1"/>
      <w:marLeft w:val="0"/>
      <w:marRight w:val="0"/>
      <w:marTop w:val="0"/>
      <w:marBottom w:val="0"/>
      <w:divBdr>
        <w:top w:val="none" w:sz="0" w:space="0" w:color="auto"/>
        <w:left w:val="none" w:sz="0" w:space="0" w:color="auto"/>
        <w:bottom w:val="none" w:sz="0" w:space="0" w:color="auto"/>
        <w:right w:val="none" w:sz="0" w:space="0" w:color="auto"/>
      </w:divBdr>
    </w:div>
    <w:div w:id="1481537312">
      <w:bodyDiv w:val="1"/>
      <w:marLeft w:val="0"/>
      <w:marRight w:val="0"/>
      <w:marTop w:val="0"/>
      <w:marBottom w:val="0"/>
      <w:divBdr>
        <w:top w:val="none" w:sz="0" w:space="0" w:color="auto"/>
        <w:left w:val="none" w:sz="0" w:space="0" w:color="auto"/>
        <w:bottom w:val="none" w:sz="0" w:space="0" w:color="auto"/>
        <w:right w:val="none" w:sz="0" w:space="0" w:color="auto"/>
      </w:divBdr>
    </w:div>
    <w:div w:id="1481573552">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194067">
      <w:bodyDiv w:val="1"/>
      <w:marLeft w:val="0"/>
      <w:marRight w:val="0"/>
      <w:marTop w:val="0"/>
      <w:marBottom w:val="0"/>
      <w:divBdr>
        <w:top w:val="none" w:sz="0" w:space="0" w:color="auto"/>
        <w:left w:val="none" w:sz="0" w:space="0" w:color="auto"/>
        <w:bottom w:val="none" w:sz="0" w:space="0" w:color="auto"/>
        <w:right w:val="none" w:sz="0" w:space="0" w:color="auto"/>
      </w:divBdr>
    </w:div>
    <w:div w:id="1482426762">
      <w:bodyDiv w:val="1"/>
      <w:marLeft w:val="0"/>
      <w:marRight w:val="0"/>
      <w:marTop w:val="0"/>
      <w:marBottom w:val="0"/>
      <w:divBdr>
        <w:top w:val="none" w:sz="0" w:space="0" w:color="auto"/>
        <w:left w:val="none" w:sz="0" w:space="0" w:color="auto"/>
        <w:bottom w:val="none" w:sz="0" w:space="0" w:color="auto"/>
        <w:right w:val="none" w:sz="0" w:space="0" w:color="auto"/>
      </w:divBdr>
    </w:div>
    <w:div w:id="148269121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036323">
      <w:bodyDiv w:val="1"/>
      <w:marLeft w:val="0"/>
      <w:marRight w:val="0"/>
      <w:marTop w:val="0"/>
      <w:marBottom w:val="0"/>
      <w:divBdr>
        <w:top w:val="none" w:sz="0" w:space="0" w:color="auto"/>
        <w:left w:val="none" w:sz="0" w:space="0" w:color="auto"/>
        <w:bottom w:val="none" w:sz="0" w:space="0" w:color="auto"/>
        <w:right w:val="none" w:sz="0" w:space="0" w:color="auto"/>
      </w:divBdr>
    </w:div>
    <w:div w:id="148335292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619165">
      <w:bodyDiv w:val="1"/>
      <w:marLeft w:val="0"/>
      <w:marRight w:val="0"/>
      <w:marTop w:val="0"/>
      <w:marBottom w:val="0"/>
      <w:divBdr>
        <w:top w:val="none" w:sz="0" w:space="0" w:color="auto"/>
        <w:left w:val="none" w:sz="0" w:space="0" w:color="auto"/>
        <w:bottom w:val="none" w:sz="0" w:space="0" w:color="auto"/>
        <w:right w:val="none" w:sz="0" w:space="0" w:color="auto"/>
      </w:divBdr>
    </w:div>
    <w:div w:id="1483691606">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90352">
      <w:bodyDiv w:val="1"/>
      <w:marLeft w:val="0"/>
      <w:marRight w:val="0"/>
      <w:marTop w:val="0"/>
      <w:marBottom w:val="0"/>
      <w:divBdr>
        <w:top w:val="none" w:sz="0" w:space="0" w:color="auto"/>
        <w:left w:val="none" w:sz="0" w:space="0" w:color="auto"/>
        <w:bottom w:val="none" w:sz="0" w:space="0" w:color="auto"/>
        <w:right w:val="none" w:sz="0" w:space="0" w:color="auto"/>
      </w:divBdr>
    </w:div>
    <w:div w:id="1484614673">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049977">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46381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5971030">
      <w:bodyDiv w:val="1"/>
      <w:marLeft w:val="0"/>
      <w:marRight w:val="0"/>
      <w:marTop w:val="0"/>
      <w:marBottom w:val="0"/>
      <w:divBdr>
        <w:top w:val="none" w:sz="0" w:space="0" w:color="auto"/>
        <w:left w:val="none" w:sz="0" w:space="0" w:color="auto"/>
        <w:bottom w:val="none" w:sz="0" w:space="0" w:color="auto"/>
        <w:right w:val="none" w:sz="0" w:space="0" w:color="auto"/>
      </w:divBdr>
    </w:div>
    <w:div w:id="1485972694">
      <w:bodyDiv w:val="1"/>
      <w:marLeft w:val="0"/>
      <w:marRight w:val="0"/>
      <w:marTop w:val="0"/>
      <w:marBottom w:val="0"/>
      <w:divBdr>
        <w:top w:val="none" w:sz="0" w:space="0" w:color="auto"/>
        <w:left w:val="none" w:sz="0" w:space="0" w:color="auto"/>
        <w:bottom w:val="none" w:sz="0" w:space="0" w:color="auto"/>
        <w:right w:val="none" w:sz="0" w:space="0" w:color="auto"/>
      </w:divBdr>
    </w:div>
    <w:div w:id="1486048702">
      <w:bodyDiv w:val="1"/>
      <w:marLeft w:val="0"/>
      <w:marRight w:val="0"/>
      <w:marTop w:val="0"/>
      <w:marBottom w:val="0"/>
      <w:divBdr>
        <w:top w:val="none" w:sz="0" w:space="0" w:color="auto"/>
        <w:left w:val="none" w:sz="0" w:space="0" w:color="auto"/>
        <w:bottom w:val="none" w:sz="0" w:space="0" w:color="auto"/>
        <w:right w:val="none" w:sz="0" w:space="0" w:color="auto"/>
      </w:divBdr>
    </w:div>
    <w:div w:id="1486050907">
      <w:bodyDiv w:val="1"/>
      <w:marLeft w:val="0"/>
      <w:marRight w:val="0"/>
      <w:marTop w:val="0"/>
      <w:marBottom w:val="0"/>
      <w:divBdr>
        <w:top w:val="none" w:sz="0" w:space="0" w:color="auto"/>
        <w:left w:val="none" w:sz="0" w:space="0" w:color="auto"/>
        <w:bottom w:val="none" w:sz="0" w:space="0" w:color="auto"/>
        <w:right w:val="none" w:sz="0" w:space="0" w:color="auto"/>
      </w:divBdr>
    </w:div>
    <w:div w:id="1486051421">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237792">
      <w:bodyDiv w:val="1"/>
      <w:marLeft w:val="0"/>
      <w:marRight w:val="0"/>
      <w:marTop w:val="0"/>
      <w:marBottom w:val="0"/>
      <w:divBdr>
        <w:top w:val="none" w:sz="0" w:space="0" w:color="auto"/>
        <w:left w:val="none" w:sz="0" w:space="0" w:color="auto"/>
        <w:bottom w:val="none" w:sz="0" w:space="0" w:color="auto"/>
        <w:right w:val="none" w:sz="0" w:space="0" w:color="auto"/>
      </w:divBdr>
    </w:div>
    <w:div w:id="148624198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704613">
      <w:bodyDiv w:val="1"/>
      <w:marLeft w:val="0"/>
      <w:marRight w:val="0"/>
      <w:marTop w:val="0"/>
      <w:marBottom w:val="0"/>
      <w:divBdr>
        <w:top w:val="none" w:sz="0" w:space="0" w:color="auto"/>
        <w:left w:val="none" w:sz="0" w:space="0" w:color="auto"/>
        <w:bottom w:val="none" w:sz="0" w:space="0" w:color="auto"/>
        <w:right w:val="none" w:sz="0" w:space="0" w:color="auto"/>
      </w:divBdr>
    </w:div>
    <w:div w:id="1486900390">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043081">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896419">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398511">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789128">
      <w:bodyDiv w:val="1"/>
      <w:marLeft w:val="0"/>
      <w:marRight w:val="0"/>
      <w:marTop w:val="0"/>
      <w:marBottom w:val="0"/>
      <w:divBdr>
        <w:top w:val="none" w:sz="0" w:space="0" w:color="auto"/>
        <w:left w:val="none" w:sz="0" w:space="0" w:color="auto"/>
        <w:bottom w:val="none" w:sz="0" w:space="0" w:color="auto"/>
        <w:right w:val="none" w:sz="0" w:space="0" w:color="auto"/>
      </w:divBdr>
    </w:div>
    <w:div w:id="1488978921">
      <w:bodyDiv w:val="1"/>
      <w:marLeft w:val="0"/>
      <w:marRight w:val="0"/>
      <w:marTop w:val="0"/>
      <w:marBottom w:val="0"/>
      <w:divBdr>
        <w:top w:val="none" w:sz="0" w:space="0" w:color="auto"/>
        <w:left w:val="none" w:sz="0" w:space="0" w:color="auto"/>
        <w:bottom w:val="none" w:sz="0" w:space="0" w:color="auto"/>
        <w:right w:val="none" w:sz="0" w:space="0" w:color="auto"/>
      </w:divBdr>
    </w:div>
    <w:div w:id="1489050277">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325086">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094948">
      <w:bodyDiv w:val="1"/>
      <w:marLeft w:val="0"/>
      <w:marRight w:val="0"/>
      <w:marTop w:val="0"/>
      <w:marBottom w:val="0"/>
      <w:divBdr>
        <w:top w:val="none" w:sz="0" w:space="0" w:color="auto"/>
        <w:left w:val="none" w:sz="0" w:space="0" w:color="auto"/>
        <w:bottom w:val="none" w:sz="0" w:space="0" w:color="auto"/>
        <w:right w:val="none" w:sz="0" w:space="0" w:color="auto"/>
      </w:divBdr>
    </w:div>
    <w:div w:id="1490101610">
      <w:bodyDiv w:val="1"/>
      <w:marLeft w:val="0"/>
      <w:marRight w:val="0"/>
      <w:marTop w:val="0"/>
      <w:marBottom w:val="0"/>
      <w:divBdr>
        <w:top w:val="none" w:sz="0" w:space="0" w:color="auto"/>
        <w:left w:val="none" w:sz="0" w:space="0" w:color="auto"/>
        <w:bottom w:val="none" w:sz="0" w:space="0" w:color="auto"/>
        <w:right w:val="none" w:sz="0" w:space="0" w:color="auto"/>
      </w:divBdr>
    </w:div>
    <w:div w:id="149051572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0947739">
      <w:bodyDiv w:val="1"/>
      <w:marLeft w:val="0"/>
      <w:marRight w:val="0"/>
      <w:marTop w:val="0"/>
      <w:marBottom w:val="0"/>
      <w:divBdr>
        <w:top w:val="none" w:sz="0" w:space="0" w:color="auto"/>
        <w:left w:val="none" w:sz="0" w:space="0" w:color="auto"/>
        <w:bottom w:val="none" w:sz="0" w:space="0" w:color="auto"/>
        <w:right w:val="none" w:sz="0" w:space="0" w:color="auto"/>
      </w:divBdr>
    </w:div>
    <w:div w:id="1491093638">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215170">
      <w:bodyDiv w:val="1"/>
      <w:marLeft w:val="0"/>
      <w:marRight w:val="0"/>
      <w:marTop w:val="0"/>
      <w:marBottom w:val="0"/>
      <w:divBdr>
        <w:top w:val="none" w:sz="0" w:space="0" w:color="auto"/>
        <w:left w:val="none" w:sz="0" w:space="0" w:color="auto"/>
        <w:bottom w:val="none" w:sz="0" w:space="0" w:color="auto"/>
        <w:right w:val="none" w:sz="0" w:space="0" w:color="auto"/>
      </w:divBdr>
    </w:div>
    <w:div w:id="1491292736">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868071">
      <w:bodyDiv w:val="1"/>
      <w:marLeft w:val="0"/>
      <w:marRight w:val="0"/>
      <w:marTop w:val="0"/>
      <w:marBottom w:val="0"/>
      <w:divBdr>
        <w:top w:val="none" w:sz="0" w:space="0" w:color="auto"/>
        <w:left w:val="none" w:sz="0" w:space="0" w:color="auto"/>
        <w:bottom w:val="none" w:sz="0" w:space="0" w:color="auto"/>
        <w:right w:val="none" w:sz="0" w:space="0" w:color="auto"/>
      </w:divBdr>
    </w:div>
    <w:div w:id="1491944325">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603810">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13029">
      <w:bodyDiv w:val="1"/>
      <w:marLeft w:val="0"/>
      <w:marRight w:val="0"/>
      <w:marTop w:val="0"/>
      <w:marBottom w:val="0"/>
      <w:divBdr>
        <w:top w:val="none" w:sz="0" w:space="0" w:color="auto"/>
        <w:left w:val="none" w:sz="0" w:space="0" w:color="auto"/>
        <w:bottom w:val="none" w:sz="0" w:space="0" w:color="auto"/>
        <w:right w:val="none" w:sz="0" w:space="0" w:color="auto"/>
      </w:divBdr>
    </w:div>
    <w:div w:id="1494108226">
      <w:bodyDiv w:val="1"/>
      <w:marLeft w:val="0"/>
      <w:marRight w:val="0"/>
      <w:marTop w:val="0"/>
      <w:marBottom w:val="0"/>
      <w:divBdr>
        <w:top w:val="none" w:sz="0" w:space="0" w:color="auto"/>
        <w:left w:val="none" w:sz="0" w:space="0" w:color="auto"/>
        <w:bottom w:val="none" w:sz="0" w:space="0" w:color="auto"/>
        <w:right w:val="none" w:sz="0" w:space="0" w:color="auto"/>
      </w:divBdr>
    </w:div>
    <w:div w:id="1494224246">
      <w:bodyDiv w:val="1"/>
      <w:marLeft w:val="0"/>
      <w:marRight w:val="0"/>
      <w:marTop w:val="0"/>
      <w:marBottom w:val="0"/>
      <w:divBdr>
        <w:top w:val="none" w:sz="0" w:space="0" w:color="auto"/>
        <w:left w:val="none" w:sz="0" w:space="0" w:color="auto"/>
        <w:bottom w:val="none" w:sz="0" w:space="0" w:color="auto"/>
        <w:right w:val="none" w:sz="0" w:space="0" w:color="auto"/>
      </w:divBdr>
    </w:div>
    <w:div w:id="1494562070">
      <w:bodyDiv w:val="1"/>
      <w:marLeft w:val="0"/>
      <w:marRight w:val="0"/>
      <w:marTop w:val="0"/>
      <w:marBottom w:val="0"/>
      <w:divBdr>
        <w:top w:val="none" w:sz="0" w:space="0" w:color="auto"/>
        <w:left w:val="none" w:sz="0" w:space="0" w:color="auto"/>
        <w:bottom w:val="none" w:sz="0" w:space="0" w:color="auto"/>
        <w:right w:val="none" w:sz="0" w:space="0" w:color="auto"/>
      </w:divBdr>
    </w:div>
    <w:div w:id="149463679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562180">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68798">
      <w:bodyDiv w:val="1"/>
      <w:marLeft w:val="0"/>
      <w:marRight w:val="0"/>
      <w:marTop w:val="0"/>
      <w:marBottom w:val="0"/>
      <w:divBdr>
        <w:top w:val="none" w:sz="0" w:space="0" w:color="auto"/>
        <w:left w:val="none" w:sz="0" w:space="0" w:color="auto"/>
        <w:bottom w:val="none" w:sz="0" w:space="0" w:color="auto"/>
        <w:right w:val="none" w:sz="0" w:space="0" w:color="auto"/>
      </w:divBdr>
    </w:div>
    <w:div w:id="1496337106">
      <w:bodyDiv w:val="1"/>
      <w:marLeft w:val="0"/>
      <w:marRight w:val="0"/>
      <w:marTop w:val="0"/>
      <w:marBottom w:val="0"/>
      <w:divBdr>
        <w:top w:val="none" w:sz="0" w:space="0" w:color="auto"/>
        <w:left w:val="none" w:sz="0" w:space="0" w:color="auto"/>
        <w:bottom w:val="none" w:sz="0" w:space="0" w:color="auto"/>
        <w:right w:val="none" w:sz="0" w:space="0" w:color="auto"/>
      </w:divBdr>
    </w:div>
    <w:div w:id="1496339981">
      <w:bodyDiv w:val="1"/>
      <w:marLeft w:val="0"/>
      <w:marRight w:val="0"/>
      <w:marTop w:val="0"/>
      <w:marBottom w:val="0"/>
      <w:divBdr>
        <w:top w:val="none" w:sz="0" w:space="0" w:color="auto"/>
        <w:left w:val="none" w:sz="0" w:space="0" w:color="auto"/>
        <w:bottom w:val="none" w:sz="0" w:space="0" w:color="auto"/>
        <w:right w:val="none" w:sz="0" w:space="0" w:color="auto"/>
      </w:divBdr>
    </w:div>
    <w:div w:id="1496528225">
      <w:bodyDiv w:val="1"/>
      <w:marLeft w:val="0"/>
      <w:marRight w:val="0"/>
      <w:marTop w:val="0"/>
      <w:marBottom w:val="0"/>
      <w:divBdr>
        <w:top w:val="none" w:sz="0" w:space="0" w:color="auto"/>
        <w:left w:val="none" w:sz="0" w:space="0" w:color="auto"/>
        <w:bottom w:val="none" w:sz="0" w:space="0" w:color="auto"/>
        <w:right w:val="none" w:sz="0" w:space="0" w:color="auto"/>
      </w:divBdr>
    </w:div>
    <w:div w:id="1496992811">
      <w:bodyDiv w:val="1"/>
      <w:marLeft w:val="0"/>
      <w:marRight w:val="0"/>
      <w:marTop w:val="0"/>
      <w:marBottom w:val="0"/>
      <w:divBdr>
        <w:top w:val="none" w:sz="0" w:space="0" w:color="auto"/>
        <w:left w:val="none" w:sz="0" w:space="0" w:color="auto"/>
        <w:bottom w:val="none" w:sz="0" w:space="0" w:color="auto"/>
        <w:right w:val="none" w:sz="0" w:space="0" w:color="auto"/>
      </w:divBdr>
    </w:div>
    <w:div w:id="1497184519">
      <w:bodyDiv w:val="1"/>
      <w:marLeft w:val="0"/>
      <w:marRight w:val="0"/>
      <w:marTop w:val="0"/>
      <w:marBottom w:val="0"/>
      <w:divBdr>
        <w:top w:val="none" w:sz="0" w:space="0" w:color="auto"/>
        <w:left w:val="none" w:sz="0" w:space="0" w:color="auto"/>
        <w:bottom w:val="none" w:sz="0" w:space="0" w:color="auto"/>
        <w:right w:val="none" w:sz="0" w:space="0" w:color="auto"/>
      </w:divBdr>
    </w:div>
    <w:div w:id="1497451720">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651136">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377685">
      <w:bodyDiv w:val="1"/>
      <w:marLeft w:val="0"/>
      <w:marRight w:val="0"/>
      <w:marTop w:val="0"/>
      <w:marBottom w:val="0"/>
      <w:divBdr>
        <w:top w:val="none" w:sz="0" w:space="0" w:color="auto"/>
        <w:left w:val="none" w:sz="0" w:space="0" w:color="auto"/>
        <w:bottom w:val="none" w:sz="0" w:space="0" w:color="auto"/>
        <w:right w:val="none" w:sz="0" w:space="0" w:color="auto"/>
      </w:divBdr>
    </w:div>
    <w:div w:id="1498693295">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148837">
      <w:bodyDiv w:val="1"/>
      <w:marLeft w:val="0"/>
      <w:marRight w:val="0"/>
      <w:marTop w:val="0"/>
      <w:marBottom w:val="0"/>
      <w:divBdr>
        <w:top w:val="none" w:sz="0" w:space="0" w:color="auto"/>
        <w:left w:val="none" w:sz="0" w:space="0" w:color="auto"/>
        <w:bottom w:val="none" w:sz="0" w:space="0" w:color="auto"/>
        <w:right w:val="none" w:sz="0" w:space="0" w:color="auto"/>
      </w:divBdr>
    </w:div>
    <w:div w:id="1499225422">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42282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692384">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072186">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579558">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626575">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2961739">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736537">
      <w:bodyDiv w:val="1"/>
      <w:marLeft w:val="0"/>
      <w:marRight w:val="0"/>
      <w:marTop w:val="0"/>
      <w:marBottom w:val="0"/>
      <w:divBdr>
        <w:top w:val="none" w:sz="0" w:space="0" w:color="auto"/>
        <w:left w:val="none" w:sz="0" w:space="0" w:color="auto"/>
        <w:bottom w:val="none" w:sz="0" w:space="0" w:color="auto"/>
        <w:right w:val="none" w:sz="0" w:space="0" w:color="auto"/>
      </w:divBdr>
    </w:div>
    <w:div w:id="1503741684">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198830">
      <w:bodyDiv w:val="1"/>
      <w:marLeft w:val="0"/>
      <w:marRight w:val="0"/>
      <w:marTop w:val="0"/>
      <w:marBottom w:val="0"/>
      <w:divBdr>
        <w:top w:val="none" w:sz="0" w:space="0" w:color="auto"/>
        <w:left w:val="none" w:sz="0" w:space="0" w:color="auto"/>
        <w:bottom w:val="none" w:sz="0" w:space="0" w:color="auto"/>
        <w:right w:val="none" w:sz="0" w:space="0" w:color="auto"/>
      </w:divBdr>
    </w:div>
    <w:div w:id="1504206267">
      <w:bodyDiv w:val="1"/>
      <w:marLeft w:val="0"/>
      <w:marRight w:val="0"/>
      <w:marTop w:val="0"/>
      <w:marBottom w:val="0"/>
      <w:divBdr>
        <w:top w:val="none" w:sz="0" w:space="0" w:color="auto"/>
        <w:left w:val="none" w:sz="0" w:space="0" w:color="auto"/>
        <w:bottom w:val="none" w:sz="0" w:space="0" w:color="auto"/>
        <w:right w:val="none" w:sz="0" w:space="0" w:color="auto"/>
      </w:divBdr>
    </w:div>
    <w:div w:id="1504469079">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929277">
      <w:bodyDiv w:val="1"/>
      <w:marLeft w:val="0"/>
      <w:marRight w:val="0"/>
      <w:marTop w:val="0"/>
      <w:marBottom w:val="0"/>
      <w:divBdr>
        <w:top w:val="none" w:sz="0" w:space="0" w:color="auto"/>
        <w:left w:val="none" w:sz="0" w:space="0" w:color="auto"/>
        <w:bottom w:val="none" w:sz="0" w:space="0" w:color="auto"/>
        <w:right w:val="none" w:sz="0" w:space="0" w:color="auto"/>
      </w:divBdr>
    </w:div>
    <w:div w:id="1505320688">
      <w:bodyDiv w:val="1"/>
      <w:marLeft w:val="0"/>
      <w:marRight w:val="0"/>
      <w:marTop w:val="0"/>
      <w:marBottom w:val="0"/>
      <w:divBdr>
        <w:top w:val="none" w:sz="0" w:space="0" w:color="auto"/>
        <w:left w:val="none" w:sz="0" w:space="0" w:color="auto"/>
        <w:bottom w:val="none" w:sz="0" w:space="0" w:color="auto"/>
        <w:right w:val="none" w:sz="0" w:space="0" w:color="auto"/>
      </w:divBdr>
    </w:div>
    <w:div w:id="150544124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776805">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7862382">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8330814">
      <w:bodyDiv w:val="1"/>
      <w:marLeft w:val="0"/>
      <w:marRight w:val="0"/>
      <w:marTop w:val="0"/>
      <w:marBottom w:val="0"/>
      <w:divBdr>
        <w:top w:val="none" w:sz="0" w:space="0" w:color="auto"/>
        <w:left w:val="none" w:sz="0" w:space="0" w:color="auto"/>
        <w:bottom w:val="none" w:sz="0" w:space="0" w:color="auto"/>
        <w:right w:val="none" w:sz="0" w:space="0" w:color="auto"/>
      </w:divBdr>
    </w:div>
    <w:div w:id="150840188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440379">
      <w:bodyDiv w:val="1"/>
      <w:marLeft w:val="0"/>
      <w:marRight w:val="0"/>
      <w:marTop w:val="0"/>
      <w:marBottom w:val="0"/>
      <w:divBdr>
        <w:top w:val="none" w:sz="0" w:space="0" w:color="auto"/>
        <w:left w:val="none" w:sz="0" w:space="0" w:color="auto"/>
        <w:bottom w:val="none" w:sz="0" w:space="0" w:color="auto"/>
        <w:right w:val="none" w:sz="0" w:space="0" w:color="auto"/>
      </w:divBdr>
    </w:div>
    <w:div w:id="1509444274">
      <w:bodyDiv w:val="1"/>
      <w:marLeft w:val="0"/>
      <w:marRight w:val="0"/>
      <w:marTop w:val="0"/>
      <w:marBottom w:val="0"/>
      <w:divBdr>
        <w:top w:val="none" w:sz="0" w:space="0" w:color="auto"/>
        <w:left w:val="none" w:sz="0" w:space="0" w:color="auto"/>
        <w:bottom w:val="none" w:sz="0" w:space="0" w:color="auto"/>
        <w:right w:val="none" w:sz="0" w:space="0" w:color="auto"/>
      </w:divBdr>
    </w:div>
    <w:div w:id="1509756944">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09907389">
      <w:bodyDiv w:val="1"/>
      <w:marLeft w:val="0"/>
      <w:marRight w:val="0"/>
      <w:marTop w:val="0"/>
      <w:marBottom w:val="0"/>
      <w:divBdr>
        <w:top w:val="none" w:sz="0" w:space="0" w:color="auto"/>
        <w:left w:val="none" w:sz="0" w:space="0" w:color="auto"/>
        <w:bottom w:val="none" w:sz="0" w:space="0" w:color="auto"/>
        <w:right w:val="none" w:sz="0" w:space="0" w:color="auto"/>
      </w:divBdr>
    </w:div>
    <w:div w:id="1510020529">
      <w:bodyDiv w:val="1"/>
      <w:marLeft w:val="0"/>
      <w:marRight w:val="0"/>
      <w:marTop w:val="0"/>
      <w:marBottom w:val="0"/>
      <w:divBdr>
        <w:top w:val="none" w:sz="0" w:space="0" w:color="auto"/>
        <w:left w:val="none" w:sz="0" w:space="0" w:color="auto"/>
        <w:bottom w:val="none" w:sz="0" w:space="0" w:color="auto"/>
        <w:right w:val="none" w:sz="0" w:space="0" w:color="auto"/>
      </w:divBdr>
    </w:div>
    <w:div w:id="1510410824">
      <w:bodyDiv w:val="1"/>
      <w:marLeft w:val="0"/>
      <w:marRight w:val="0"/>
      <w:marTop w:val="0"/>
      <w:marBottom w:val="0"/>
      <w:divBdr>
        <w:top w:val="none" w:sz="0" w:space="0" w:color="auto"/>
        <w:left w:val="none" w:sz="0" w:space="0" w:color="auto"/>
        <w:bottom w:val="none" w:sz="0" w:space="0" w:color="auto"/>
        <w:right w:val="none" w:sz="0" w:space="0" w:color="auto"/>
      </w:divBdr>
    </w:div>
    <w:div w:id="1510556211">
      <w:bodyDiv w:val="1"/>
      <w:marLeft w:val="0"/>
      <w:marRight w:val="0"/>
      <w:marTop w:val="0"/>
      <w:marBottom w:val="0"/>
      <w:divBdr>
        <w:top w:val="none" w:sz="0" w:space="0" w:color="auto"/>
        <w:left w:val="none" w:sz="0" w:space="0" w:color="auto"/>
        <w:bottom w:val="none" w:sz="0" w:space="0" w:color="auto"/>
        <w:right w:val="none" w:sz="0" w:space="0" w:color="auto"/>
      </w:divBdr>
    </w:div>
    <w:div w:id="1510947778">
      <w:bodyDiv w:val="1"/>
      <w:marLeft w:val="0"/>
      <w:marRight w:val="0"/>
      <w:marTop w:val="0"/>
      <w:marBottom w:val="0"/>
      <w:divBdr>
        <w:top w:val="none" w:sz="0" w:space="0" w:color="auto"/>
        <w:left w:val="none" w:sz="0" w:space="0" w:color="auto"/>
        <w:bottom w:val="none" w:sz="0" w:space="0" w:color="auto"/>
        <w:right w:val="none" w:sz="0" w:space="0" w:color="auto"/>
      </w:divBdr>
    </w:div>
    <w:div w:id="1511069868">
      <w:bodyDiv w:val="1"/>
      <w:marLeft w:val="0"/>
      <w:marRight w:val="0"/>
      <w:marTop w:val="0"/>
      <w:marBottom w:val="0"/>
      <w:divBdr>
        <w:top w:val="none" w:sz="0" w:space="0" w:color="auto"/>
        <w:left w:val="none" w:sz="0" w:space="0" w:color="auto"/>
        <w:bottom w:val="none" w:sz="0" w:space="0" w:color="auto"/>
        <w:right w:val="none" w:sz="0" w:space="0" w:color="auto"/>
      </w:divBdr>
    </w:div>
    <w:div w:id="1511095772">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33014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523185">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378123">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23678">
      <w:bodyDiv w:val="1"/>
      <w:marLeft w:val="0"/>
      <w:marRight w:val="0"/>
      <w:marTop w:val="0"/>
      <w:marBottom w:val="0"/>
      <w:divBdr>
        <w:top w:val="none" w:sz="0" w:space="0" w:color="auto"/>
        <w:left w:val="none" w:sz="0" w:space="0" w:color="auto"/>
        <w:bottom w:val="none" w:sz="0" w:space="0" w:color="auto"/>
        <w:right w:val="none" w:sz="0" w:space="0" w:color="auto"/>
      </w:divBdr>
    </w:div>
    <w:div w:id="1512796865">
      <w:bodyDiv w:val="1"/>
      <w:marLeft w:val="0"/>
      <w:marRight w:val="0"/>
      <w:marTop w:val="0"/>
      <w:marBottom w:val="0"/>
      <w:divBdr>
        <w:top w:val="none" w:sz="0" w:space="0" w:color="auto"/>
        <w:left w:val="none" w:sz="0" w:space="0" w:color="auto"/>
        <w:bottom w:val="none" w:sz="0" w:space="0" w:color="auto"/>
        <w:right w:val="none" w:sz="0" w:space="0" w:color="auto"/>
      </w:divBdr>
    </w:div>
    <w:div w:id="1512909322">
      <w:bodyDiv w:val="1"/>
      <w:marLeft w:val="0"/>
      <w:marRight w:val="0"/>
      <w:marTop w:val="0"/>
      <w:marBottom w:val="0"/>
      <w:divBdr>
        <w:top w:val="none" w:sz="0" w:space="0" w:color="auto"/>
        <w:left w:val="none" w:sz="0" w:space="0" w:color="auto"/>
        <w:bottom w:val="none" w:sz="0" w:space="0" w:color="auto"/>
        <w:right w:val="none" w:sz="0" w:space="0" w:color="auto"/>
      </w:divBdr>
    </w:div>
    <w:div w:id="1513104015">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564420">
      <w:bodyDiv w:val="1"/>
      <w:marLeft w:val="0"/>
      <w:marRight w:val="0"/>
      <w:marTop w:val="0"/>
      <w:marBottom w:val="0"/>
      <w:divBdr>
        <w:top w:val="none" w:sz="0" w:space="0" w:color="auto"/>
        <w:left w:val="none" w:sz="0" w:space="0" w:color="auto"/>
        <w:bottom w:val="none" w:sz="0" w:space="0" w:color="auto"/>
        <w:right w:val="none" w:sz="0" w:space="0" w:color="auto"/>
      </w:divBdr>
    </w:div>
    <w:div w:id="1513835985">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4103722">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339188">
      <w:bodyDiv w:val="1"/>
      <w:marLeft w:val="0"/>
      <w:marRight w:val="0"/>
      <w:marTop w:val="0"/>
      <w:marBottom w:val="0"/>
      <w:divBdr>
        <w:top w:val="none" w:sz="0" w:space="0" w:color="auto"/>
        <w:left w:val="none" w:sz="0" w:space="0" w:color="auto"/>
        <w:bottom w:val="none" w:sz="0" w:space="0" w:color="auto"/>
        <w:right w:val="none" w:sz="0" w:space="0" w:color="auto"/>
      </w:divBdr>
    </w:div>
    <w:div w:id="1515458573">
      <w:bodyDiv w:val="1"/>
      <w:marLeft w:val="0"/>
      <w:marRight w:val="0"/>
      <w:marTop w:val="0"/>
      <w:marBottom w:val="0"/>
      <w:divBdr>
        <w:top w:val="none" w:sz="0" w:space="0" w:color="auto"/>
        <w:left w:val="none" w:sz="0" w:space="0" w:color="auto"/>
        <w:bottom w:val="none" w:sz="0" w:space="0" w:color="auto"/>
        <w:right w:val="none" w:sz="0" w:space="0" w:color="auto"/>
      </w:divBdr>
    </w:div>
    <w:div w:id="1515531851">
      <w:bodyDiv w:val="1"/>
      <w:marLeft w:val="0"/>
      <w:marRight w:val="0"/>
      <w:marTop w:val="0"/>
      <w:marBottom w:val="0"/>
      <w:divBdr>
        <w:top w:val="none" w:sz="0" w:space="0" w:color="auto"/>
        <w:left w:val="none" w:sz="0" w:space="0" w:color="auto"/>
        <w:bottom w:val="none" w:sz="0" w:space="0" w:color="auto"/>
        <w:right w:val="none" w:sz="0" w:space="0" w:color="auto"/>
      </w:divBdr>
    </w:div>
    <w:div w:id="1515611786">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799662">
      <w:bodyDiv w:val="1"/>
      <w:marLeft w:val="0"/>
      <w:marRight w:val="0"/>
      <w:marTop w:val="0"/>
      <w:marBottom w:val="0"/>
      <w:divBdr>
        <w:top w:val="none" w:sz="0" w:space="0" w:color="auto"/>
        <w:left w:val="none" w:sz="0" w:space="0" w:color="auto"/>
        <w:bottom w:val="none" w:sz="0" w:space="0" w:color="auto"/>
        <w:right w:val="none" w:sz="0" w:space="0" w:color="auto"/>
      </w:divBdr>
    </w:div>
    <w:div w:id="1516770864">
      <w:bodyDiv w:val="1"/>
      <w:marLeft w:val="0"/>
      <w:marRight w:val="0"/>
      <w:marTop w:val="0"/>
      <w:marBottom w:val="0"/>
      <w:divBdr>
        <w:top w:val="none" w:sz="0" w:space="0" w:color="auto"/>
        <w:left w:val="none" w:sz="0" w:space="0" w:color="auto"/>
        <w:bottom w:val="none" w:sz="0" w:space="0" w:color="auto"/>
        <w:right w:val="none" w:sz="0" w:space="0" w:color="auto"/>
      </w:divBdr>
    </w:div>
    <w:div w:id="1516918679">
      <w:bodyDiv w:val="1"/>
      <w:marLeft w:val="0"/>
      <w:marRight w:val="0"/>
      <w:marTop w:val="0"/>
      <w:marBottom w:val="0"/>
      <w:divBdr>
        <w:top w:val="none" w:sz="0" w:space="0" w:color="auto"/>
        <w:left w:val="none" w:sz="0" w:space="0" w:color="auto"/>
        <w:bottom w:val="none" w:sz="0" w:space="0" w:color="auto"/>
        <w:right w:val="none" w:sz="0" w:space="0" w:color="auto"/>
      </w:divBdr>
    </w:div>
    <w:div w:id="1516964191">
      <w:bodyDiv w:val="1"/>
      <w:marLeft w:val="0"/>
      <w:marRight w:val="0"/>
      <w:marTop w:val="0"/>
      <w:marBottom w:val="0"/>
      <w:divBdr>
        <w:top w:val="none" w:sz="0" w:space="0" w:color="auto"/>
        <w:left w:val="none" w:sz="0" w:space="0" w:color="auto"/>
        <w:bottom w:val="none" w:sz="0" w:space="0" w:color="auto"/>
        <w:right w:val="none" w:sz="0" w:space="0" w:color="auto"/>
      </w:divBdr>
    </w:div>
    <w:div w:id="1517039389">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042384">
      <w:bodyDiv w:val="1"/>
      <w:marLeft w:val="0"/>
      <w:marRight w:val="0"/>
      <w:marTop w:val="0"/>
      <w:marBottom w:val="0"/>
      <w:divBdr>
        <w:top w:val="none" w:sz="0" w:space="0" w:color="auto"/>
        <w:left w:val="none" w:sz="0" w:space="0" w:color="auto"/>
        <w:bottom w:val="none" w:sz="0" w:space="0" w:color="auto"/>
        <w:right w:val="none" w:sz="0" w:space="0" w:color="auto"/>
      </w:divBdr>
    </w:div>
    <w:div w:id="1518084062">
      <w:bodyDiv w:val="1"/>
      <w:marLeft w:val="0"/>
      <w:marRight w:val="0"/>
      <w:marTop w:val="0"/>
      <w:marBottom w:val="0"/>
      <w:divBdr>
        <w:top w:val="none" w:sz="0" w:space="0" w:color="auto"/>
        <w:left w:val="none" w:sz="0" w:space="0" w:color="auto"/>
        <w:bottom w:val="none" w:sz="0" w:space="0" w:color="auto"/>
        <w:right w:val="none" w:sz="0" w:space="0" w:color="auto"/>
      </w:divBdr>
    </w:div>
    <w:div w:id="1518500835">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883218">
      <w:bodyDiv w:val="1"/>
      <w:marLeft w:val="0"/>
      <w:marRight w:val="0"/>
      <w:marTop w:val="0"/>
      <w:marBottom w:val="0"/>
      <w:divBdr>
        <w:top w:val="none" w:sz="0" w:space="0" w:color="auto"/>
        <w:left w:val="none" w:sz="0" w:space="0" w:color="auto"/>
        <w:bottom w:val="none" w:sz="0" w:space="0" w:color="auto"/>
        <w:right w:val="none" w:sz="0" w:space="0" w:color="auto"/>
      </w:divBdr>
    </w:div>
    <w:div w:id="1518933019">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156532">
      <w:bodyDiv w:val="1"/>
      <w:marLeft w:val="0"/>
      <w:marRight w:val="0"/>
      <w:marTop w:val="0"/>
      <w:marBottom w:val="0"/>
      <w:divBdr>
        <w:top w:val="none" w:sz="0" w:space="0" w:color="auto"/>
        <w:left w:val="none" w:sz="0" w:space="0" w:color="auto"/>
        <w:bottom w:val="none" w:sz="0" w:space="0" w:color="auto"/>
        <w:right w:val="none" w:sz="0" w:space="0" w:color="auto"/>
      </w:divBdr>
    </w:div>
    <w:div w:id="1519734667">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74716">
      <w:bodyDiv w:val="1"/>
      <w:marLeft w:val="0"/>
      <w:marRight w:val="0"/>
      <w:marTop w:val="0"/>
      <w:marBottom w:val="0"/>
      <w:divBdr>
        <w:top w:val="none" w:sz="0" w:space="0" w:color="auto"/>
        <w:left w:val="none" w:sz="0" w:space="0" w:color="auto"/>
        <w:bottom w:val="none" w:sz="0" w:space="0" w:color="auto"/>
        <w:right w:val="none" w:sz="0" w:space="0" w:color="auto"/>
      </w:divBdr>
    </w:div>
    <w:div w:id="152050604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779118">
      <w:bodyDiv w:val="1"/>
      <w:marLeft w:val="0"/>
      <w:marRight w:val="0"/>
      <w:marTop w:val="0"/>
      <w:marBottom w:val="0"/>
      <w:divBdr>
        <w:top w:val="none" w:sz="0" w:space="0" w:color="auto"/>
        <w:left w:val="none" w:sz="0" w:space="0" w:color="auto"/>
        <w:bottom w:val="none" w:sz="0" w:space="0" w:color="auto"/>
        <w:right w:val="none" w:sz="0" w:space="0" w:color="auto"/>
      </w:divBdr>
    </w:div>
    <w:div w:id="1521310718">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00284">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4388">
      <w:bodyDiv w:val="1"/>
      <w:marLeft w:val="0"/>
      <w:marRight w:val="0"/>
      <w:marTop w:val="0"/>
      <w:marBottom w:val="0"/>
      <w:divBdr>
        <w:top w:val="none" w:sz="0" w:space="0" w:color="auto"/>
        <w:left w:val="none" w:sz="0" w:space="0" w:color="auto"/>
        <w:bottom w:val="none" w:sz="0" w:space="0" w:color="auto"/>
        <w:right w:val="none" w:sz="0" w:space="0" w:color="auto"/>
      </w:divBdr>
    </w:div>
    <w:div w:id="1521891370">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430637">
      <w:bodyDiv w:val="1"/>
      <w:marLeft w:val="0"/>
      <w:marRight w:val="0"/>
      <w:marTop w:val="0"/>
      <w:marBottom w:val="0"/>
      <w:divBdr>
        <w:top w:val="none" w:sz="0" w:space="0" w:color="auto"/>
        <w:left w:val="none" w:sz="0" w:space="0" w:color="auto"/>
        <w:bottom w:val="none" w:sz="0" w:space="0" w:color="auto"/>
        <w:right w:val="none" w:sz="0" w:space="0" w:color="auto"/>
      </w:divBdr>
    </w:div>
    <w:div w:id="1522433992">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545000">
      <w:bodyDiv w:val="1"/>
      <w:marLeft w:val="0"/>
      <w:marRight w:val="0"/>
      <w:marTop w:val="0"/>
      <w:marBottom w:val="0"/>
      <w:divBdr>
        <w:top w:val="none" w:sz="0" w:space="0" w:color="auto"/>
        <w:left w:val="none" w:sz="0" w:space="0" w:color="auto"/>
        <w:bottom w:val="none" w:sz="0" w:space="0" w:color="auto"/>
        <w:right w:val="none" w:sz="0" w:space="0" w:color="auto"/>
      </w:divBdr>
    </w:div>
    <w:div w:id="1522671165">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2817710">
      <w:bodyDiv w:val="1"/>
      <w:marLeft w:val="0"/>
      <w:marRight w:val="0"/>
      <w:marTop w:val="0"/>
      <w:marBottom w:val="0"/>
      <w:divBdr>
        <w:top w:val="none" w:sz="0" w:space="0" w:color="auto"/>
        <w:left w:val="none" w:sz="0" w:space="0" w:color="auto"/>
        <w:bottom w:val="none" w:sz="0" w:space="0" w:color="auto"/>
        <w:right w:val="none" w:sz="0" w:space="0" w:color="auto"/>
      </w:divBdr>
    </w:div>
    <w:div w:id="1522819984">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469479">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980062">
      <w:bodyDiv w:val="1"/>
      <w:marLeft w:val="0"/>
      <w:marRight w:val="0"/>
      <w:marTop w:val="0"/>
      <w:marBottom w:val="0"/>
      <w:divBdr>
        <w:top w:val="none" w:sz="0" w:space="0" w:color="auto"/>
        <w:left w:val="none" w:sz="0" w:space="0" w:color="auto"/>
        <w:bottom w:val="none" w:sz="0" w:space="0" w:color="auto"/>
        <w:right w:val="none" w:sz="0" w:space="0" w:color="auto"/>
      </w:divBdr>
    </w:div>
    <w:div w:id="1524201279">
      <w:bodyDiv w:val="1"/>
      <w:marLeft w:val="0"/>
      <w:marRight w:val="0"/>
      <w:marTop w:val="0"/>
      <w:marBottom w:val="0"/>
      <w:divBdr>
        <w:top w:val="none" w:sz="0" w:space="0" w:color="auto"/>
        <w:left w:val="none" w:sz="0" w:space="0" w:color="auto"/>
        <w:bottom w:val="none" w:sz="0" w:space="0" w:color="auto"/>
        <w:right w:val="none" w:sz="0" w:space="0" w:color="auto"/>
      </w:divBdr>
    </w:div>
    <w:div w:id="1524977766">
      <w:bodyDiv w:val="1"/>
      <w:marLeft w:val="0"/>
      <w:marRight w:val="0"/>
      <w:marTop w:val="0"/>
      <w:marBottom w:val="0"/>
      <w:divBdr>
        <w:top w:val="none" w:sz="0" w:space="0" w:color="auto"/>
        <w:left w:val="none" w:sz="0" w:space="0" w:color="auto"/>
        <w:bottom w:val="none" w:sz="0" w:space="0" w:color="auto"/>
        <w:right w:val="none" w:sz="0" w:space="0" w:color="auto"/>
      </w:divBdr>
    </w:div>
    <w:div w:id="1525054081">
      <w:bodyDiv w:val="1"/>
      <w:marLeft w:val="0"/>
      <w:marRight w:val="0"/>
      <w:marTop w:val="0"/>
      <w:marBottom w:val="0"/>
      <w:divBdr>
        <w:top w:val="none" w:sz="0" w:space="0" w:color="auto"/>
        <w:left w:val="none" w:sz="0" w:space="0" w:color="auto"/>
        <w:bottom w:val="none" w:sz="0" w:space="0" w:color="auto"/>
        <w:right w:val="none" w:sz="0" w:space="0" w:color="auto"/>
      </w:divBdr>
    </w:div>
    <w:div w:id="1525098909">
      <w:bodyDiv w:val="1"/>
      <w:marLeft w:val="0"/>
      <w:marRight w:val="0"/>
      <w:marTop w:val="0"/>
      <w:marBottom w:val="0"/>
      <w:divBdr>
        <w:top w:val="none" w:sz="0" w:space="0" w:color="auto"/>
        <w:left w:val="none" w:sz="0" w:space="0" w:color="auto"/>
        <w:bottom w:val="none" w:sz="0" w:space="0" w:color="auto"/>
        <w:right w:val="none" w:sz="0" w:space="0" w:color="auto"/>
      </w:divBdr>
    </w:div>
    <w:div w:id="1525317391">
      <w:bodyDiv w:val="1"/>
      <w:marLeft w:val="0"/>
      <w:marRight w:val="0"/>
      <w:marTop w:val="0"/>
      <w:marBottom w:val="0"/>
      <w:divBdr>
        <w:top w:val="none" w:sz="0" w:space="0" w:color="auto"/>
        <w:left w:val="none" w:sz="0" w:space="0" w:color="auto"/>
        <w:bottom w:val="none" w:sz="0" w:space="0" w:color="auto"/>
        <w:right w:val="none" w:sz="0" w:space="0" w:color="auto"/>
      </w:divBdr>
    </w:div>
    <w:div w:id="1525510977">
      <w:bodyDiv w:val="1"/>
      <w:marLeft w:val="0"/>
      <w:marRight w:val="0"/>
      <w:marTop w:val="0"/>
      <w:marBottom w:val="0"/>
      <w:divBdr>
        <w:top w:val="none" w:sz="0" w:space="0" w:color="auto"/>
        <w:left w:val="none" w:sz="0" w:space="0" w:color="auto"/>
        <w:bottom w:val="none" w:sz="0" w:space="0" w:color="auto"/>
        <w:right w:val="none" w:sz="0" w:space="0" w:color="auto"/>
      </w:divBdr>
    </w:div>
    <w:div w:id="1525629113">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166500">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484297">
      <w:bodyDiv w:val="1"/>
      <w:marLeft w:val="0"/>
      <w:marRight w:val="0"/>
      <w:marTop w:val="0"/>
      <w:marBottom w:val="0"/>
      <w:divBdr>
        <w:top w:val="none" w:sz="0" w:space="0" w:color="auto"/>
        <w:left w:val="none" w:sz="0" w:space="0" w:color="auto"/>
        <w:bottom w:val="none" w:sz="0" w:space="0" w:color="auto"/>
        <w:right w:val="none" w:sz="0" w:space="0" w:color="auto"/>
      </w:divBdr>
    </w:div>
    <w:div w:id="152648505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133195">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406073">
      <w:bodyDiv w:val="1"/>
      <w:marLeft w:val="0"/>
      <w:marRight w:val="0"/>
      <w:marTop w:val="0"/>
      <w:marBottom w:val="0"/>
      <w:divBdr>
        <w:top w:val="none" w:sz="0" w:space="0" w:color="auto"/>
        <w:left w:val="none" w:sz="0" w:space="0" w:color="auto"/>
        <w:bottom w:val="none" w:sz="0" w:space="0" w:color="auto"/>
        <w:right w:val="none" w:sz="0" w:space="0" w:color="auto"/>
      </w:divBdr>
    </w:div>
    <w:div w:id="1527448637">
      <w:bodyDiv w:val="1"/>
      <w:marLeft w:val="0"/>
      <w:marRight w:val="0"/>
      <w:marTop w:val="0"/>
      <w:marBottom w:val="0"/>
      <w:divBdr>
        <w:top w:val="none" w:sz="0" w:space="0" w:color="auto"/>
        <w:left w:val="none" w:sz="0" w:space="0" w:color="auto"/>
        <w:bottom w:val="none" w:sz="0" w:space="0" w:color="auto"/>
        <w:right w:val="none" w:sz="0" w:space="0" w:color="auto"/>
      </w:divBdr>
    </w:div>
    <w:div w:id="1527720104">
      <w:bodyDiv w:val="1"/>
      <w:marLeft w:val="0"/>
      <w:marRight w:val="0"/>
      <w:marTop w:val="0"/>
      <w:marBottom w:val="0"/>
      <w:divBdr>
        <w:top w:val="none" w:sz="0" w:space="0" w:color="auto"/>
        <w:left w:val="none" w:sz="0" w:space="0" w:color="auto"/>
        <w:bottom w:val="none" w:sz="0" w:space="0" w:color="auto"/>
        <w:right w:val="none" w:sz="0" w:space="0" w:color="auto"/>
      </w:divBdr>
    </w:div>
    <w:div w:id="1527906346">
      <w:bodyDiv w:val="1"/>
      <w:marLeft w:val="0"/>
      <w:marRight w:val="0"/>
      <w:marTop w:val="0"/>
      <w:marBottom w:val="0"/>
      <w:divBdr>
        <w:top w:val="none" w:sz="0" w:space="0" w:color="auto"/>
        <w:left w:val="none" w:sz="0" w:space="0" w:color="auto"/>
        <w:bottom w:val="none" w:sz="0" w:space="0" w:color="auto"/>
        <w:right w:val="none" w:sz="0" w:space="0" w:color="auto"/>
      </w:divBdr>
    </w:div>
    <w:div w:id="1528062643">
      <w:bodyDiv w:val="1"/>
      <w:marLeft w:val="0"/>
      <w:marRight w:val="0"/>
      <w:marTop w:val="0"/>
      <w:marBottom w:val="0"/>
      <w:divBdr>
        <w:top w:val="none" w:sz="0" w:space="0" w:color="auto"/>
        <w:left w:val="none" w:sz="0" w:space="0" w:color="auto"/>
        <w:bottom w:val="none" w:sz="0" w:space="0" w:color="auto"/>
        <w:right w:val="none" w:sz="0" w:space="0" w:color="auto"/>
      </w:divBdr>
    </w:div>
    <w:div w:id="1528105510">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445060">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564745">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106040">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756892">
      <w:bodyDiv w:val="1"/>
      <w:marLeft w:val="0"/>
      <w:marRight w:val="0"/>
      <w:marTop w:val="0"/>
      <w:marBottom w:val="0"/>
      <w:divBdr>
        <w:top w:val="none" w:sz="0" w:space="0" w:color="auto"/>
        <w:left w:val="none" w:sz="0" w:space="0" w:color="auto"/>
        <w:bottom w:val="none" w:sz="0" w:space="0" w:color="auto"/>
        <w:right w:val="none" w:sz="0" w:space="0" w:color="auto"/>
      </w:divBdr>
    </w:div>
    <w:div w:id="1529873687">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142937">
      <w:bodyDiv w:val="1"/>
      <w:marLeft w:val="0"/>
      <w:marRight w:val="0"/>
      <w:marTop w:val="0"/>
      <w:marBottom w:val="0"/>
      <w:divBdr>
        <w:top w:val="none" w:sz="0" w:space="0" w:color="auto"/>
        <w:left w:val="none" w:sz="0" w:space="0" w:color="auto"/>
        <w:bottom w:val="none" w:sz="0" w:space="0" w:color="auto"/>
        <w:right w:val="none" w:sz="0" w:space="0" w:color="auto"/>
      </w:divBdr>
    </w:div>
    <w:div w:id="1530797734">
      <w:bodyDiv w:val="1"/>
      <w:marLeft w:val="0"/>
      <w:marRight w:val="0"/>
      <w:marTop w:val="0"/>
      <w:marBottom w:val="0"/>
      <w:divBdr>
        <w:top w:val="none" w:sz="0" w:space="0" w:color="auto"/>
        <w:left w:val="none" w:sz="0" w:space="0" w:color="auto"/>
        <w:bottom w:val="none" w:sz="0" w:space="0" w:color="auto"/>
        <w:right w:val="none" w:sz="0" w:space="0" w:color="auto"/>
      </w:divBdr>
    </w:div>
    <w:div w:id="1530800071">
      <w:bodyDiv w:val="1"/>
      <w:marLeft w:val="0"/>
      <w:marRight w:val="0"/>
      <w:marTop w:val="0"/>
      <w:marBottom w:val="0"/>
      <w:divBdr>
        <w:top w:val="none" w:sz="0" w:space="0" w:color="auto"/>
        <w:left w:val="none" w:sz="0" w:space="0" w:color="auto"/>
        <w:bottom w:val="none" w:sz="0" w:space="0" w:color="auto"/>
        <w:right w:val="none" w:sz="0" w:space="0" w:color="auto"/>
      </w:divBdr>
    </w:div>
    <w:div w:id="1531144308">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869996">
      <w:bodyDiv w:val="1"/>
      <w:marLeft w:val="0"/>
      <w:marRight w:val="0"/>
      <w:marTop w:val="0"/>
      <w:marBottom w:val="0"/>
      <w:divBdr>
        <w:top w:val="none" w:sz="0" w:space="0" w:color="auto"/>
        <w:left w:val="none" w:sz="0" w:space="0" w:color="auto"/>
        <w:bottom w:val="none" w:sz="0" w:space="0" w:color="auto"/>
        <w:right w:val="none" w:sz="0" w:space="0" w:color="auto"/>
      </w:divBdr>
    </w:div>
    <w:div w:id="1531915071">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690940">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030214">
      <w:bodyDiv w:val="1"/>
      <w:marLeft w:val="0"/>
      <w:marRight w:val="0"/>
      <w:marTop w:val="0"/>
      <w:marBottom w:val="0"/>
      <w:divBdr>
        <w:top w:val="none" w:sz="0" w:space="0" w:color="auto"/>
        <w:left w:val="none" w:sz="0" w:space="0" w:color="auto"/>
        <w:bottom w:val="none" w:sz="0" w:space="0" w:color="auto"/>
        <w:right w:val="none" w:sz="0" w:space="0" w:color="auto"/>
      </w:divBdr>
    </w:div>
    <w:div w:id="1533031360">
      <w:bodyDiv w:val="1"/>
      <w:marLeft w:val="0"/>
      <w:marRight w:val="0"/>
      <w:marTop w:val="0"/>
      <w:marBottom w:val="0"/>
      <w:divBdr>
        <w:top w:val="none" w:sz="0" w:space="0" w:color="auto"/>
        <w:left w:val="none" w:sz="0" w:space="0" w:color="auto"/>
        <w:bottom w:val="none" w:sz="0" w:space="0" w:color="auto"/>
        <w:right w:val="none" w:sz="0" w:space="0" w:color="auto"/>
      </w:divBdr>
    </w:div>
    <w:div w:id="1533033589">
      <w:bodyDiv w:val="1"/>
      <w:marLeft w:val="0"/>
      <w:marRight w:val="0"/>
      <w:marTop w:val="0"/>
      <w:marBottom w:val="0"/>
      <w:divBdr>
        <w:top w:val="none" w:sz="0" w:space="0" w:color="auto"/>
        <w:left w:val="none" w:sz="0" w:space="0" w:color="auto"/>
        <w:bottom w:val="none" w:sz="0" w:space="0" w:color="auto"/>
        <w:right w:val="none" w:sz="0" w:space="0" w:color="auto"/>
      </w:divBdr>
    </w:div>
    <w:div w:id="1533228517">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610952">
      <w:bodyDiv w:val="1"/>
      <w:marLeft w:val="0"/>
      <w:marRight w:val="0"/>
      <w:marTop w:val="0"/>
      <w:marBottom w:val="0"/>
      <w:divBdr>
        <w:top w:val="none" w:sz="0" w:space="0" w:color="auto"/>
        <w:left w:val="none" w:sz="0" w:space="0" w:color="auto"/>
        <w:bottom w:val="none" w:sz="0" w:space="0" w:color="auto"/>
        <w:right w:val="none" w:sz="0" w:space="0" w:color="auto"/>
      </w:divBdr>
    </w:div>
    <w:div w:id="1533759947">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15476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14691">
      <w:bodyDiv w:val="1"/>
      <w:marLeft w:val="0"/>
      <w:marRight w:val="0"/>
      <w:marTop w:val="0"/>
      <w:marBottom w:val="0"/>
      <w:divBdr>
        <w:top w:val="none" w:sz="0" w:space="0" w:color="auto"/>
        <w:left w:val="none" w:sz="0" w:space="0" w:color="auto"/>
        <w:bottom w:val="none" w:sz="0" w:space="0" w:color="auto"/>
        <w:right w:val="none" w:sz="0" w:space="0" w:color="auto"/>
      </w:divBdr>
    </w:div>
    <w:div w:id="1534489782">
      <w:bodyDiv w:val="1"/>
      <w:marLeft w:val="0"/>
      <w:marRight w:val="0"/>
      <w:marTop w:val="0"/>
      <w:marBottom w:val="0"/>
      <w:divBdr>
        <w:top w:val="none" w:sz="0" w:space="0" w:color="auto"/>
        <w:left w:val="none" w:sz="0" w:space="0" w:color="auto"/>
        <w:bottom w:val="none" w:sz="0" w:space="0" w:color="auto"/>
        <w:right w:val="none" w:sz="0" w:space="0" w:color="auto"/>
      </w:divBdr>
    </w:div>
    <w:div w:id="153453600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17173">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267520">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187726">
      <w:bodyDiv w:val="1"/>
      <w:marLeft w:val="0"/>
      <w:marRight w:val="0"/>
      <w:marTop w:val="0"/>
      <w:marBottom w:val="0"/>
      <w:divBdr>
        <w:top w:val="none" w:sz="0" w:space="0" w:color="auto"/>
        <w:left w:val="none" w:sz="0" w:space="0" w:color="auto"/>
        <w:bottom w:val="none" w:sz="0" w:space="0" w:color="auto"/>
        <w:right w:val="none" w:sz="0" w:space="0" w:color="auto"/>
      </w:divBdr>
    </w:div>
    <w:div w:id="1536697398">
      <w:bodyDiv w:val="1"/>
      <w:marLeft w:val="0"/>
      <w:marRight w:val="0"/>
      <w:marTop w:val="0"/>
      <w:marBottom w:val="0"/>
      <w:divBdr>
        <w:top w:val="none" w:sz="0" w:space="0" w:color="auto"/>
        <w:left w:val="none" w:sz="0" w:space="0" w:color="auto"/>
        <w:bottom w:val="none" w:sz="0" w:space="0" w:color="auto"/>
        <w:right w:val="none" w:sz="0" w:space="0" w:color="auto"/>
      </w:divBdr>
    </w:div>
    <w:div w:id="1536699446">
      <w:bodyDiv w:val="1"/>
      <w:marLeft w:val="0"/>
      <w:marRight w:val="0"/>
      <w:marTop w:val="0"/>
      <w:marBottom w:val="0"/>
      <w:divBdr>
        <w:top w:val="none" w:sz="0" w:space="0" w:color="auto"/>
        <w:left w:val="none" w:sz="0" w:space="0" w:color="auto"/>
        <w:bottom w:val="none" w:sz="0" w:space="0" w:color="auto"/>
        <w:right w:val="none" w:sz="0" w:space="0" w:color="auto"/>
      </w:divBdr>
    </w:div>
    <w:div w:id="1536772934">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229868">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887632">
      <w:bodyDiv w:val="1"/>
      <w:marLeft w:val="0"/>
      <w:marRight w:val="0"/>
      <w:marTop w:val="0"/>
      <w:marBottom w:val="0"/>
      <w:divBdr>
        <w:top w:val="none" w:sz="0" w:space="0" w:color="auto"/>
        <w:left w:val="none" w:sz="0" w:space="0" w:color="auto"/>
        <w:bottom w:val="none" w:sz="0" w:space="0" w:color="auto"/>
        <w:right w:val="none" w:sz="0" w:space="0" w:color="auto"/>
      </w:divBdr>
    </w:div>
    <w:div w:id="1537965696">
      <w:bodyDiv w:val="1"/>
      <w:marLeft w:val="0"/>
      <w:marRight w:val="0"/>
      <w:marTop w:val="0"/>
      <w:marBottom w:val="0"/>
      <w:divBdr>
        <w:top w:val="none" w:sz="0" w:space="0" w:color="auto"/>
        <w:left w:val="none" w:sz="0" w:space="0" w:color="auto"/>
        <w:bottom w:val="none" w:sz="0" w:space="0" w:color="auto"/>
        <w:right w:val="none" w:sz="0" w:space="0" w:color="auto"/>
      </w:divBdr>
    </w:div>
    <w:div w:id="1538200114">
      <w:bodyDiv w:val="1"/>
      <w:marLeft w:val="0"/>
      <w:marRight w:val="0"/>
      <w:marTop w:val="0"/>
      <w:marBottom w:val="0"/>
      <w:divBdr>
        <w:top w:val="none" w:sz="0" w:space="0" w:color="auto"/>
        <w:left w:val="none" w:sz="0" w:space="0" w:color="auto"/>
        <w:bottom w:val="none" w:sz="0" w:space="0" w:color="auto"/>
        <w:right w:val="none" w:sz="0" w:space="0" w:color="auto"/>
      </w:divBdr>
    </w:div>
    <w:div w:id="153827342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8935496">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076805">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245314">
      <w:bodyDiv w:val="1"/>
      <w:marLeft w:val="0"/>
      <w:marRight w:val="0"/>
      <w:marTop w:val="0"/>
      <w:marBottom w:val="0"/>
      <w:divBdr>
        <w:top w:val="none" w:sz="0" w:space="0" w:color="auto"/>
        <w:left w:val="none" w:sz="0" w:space="0" w:color="auto"/>
        <w:bottom w:val="none" w:sz="0" w:space="0" w:color="auto"/>
        <w:right w:val="none" w:sz="0" w:space="0" w:color="auto"/>
      </w:divBdr>
    </w:div>
    <w:div w:id="1539270615">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471709">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052170">
      <w:bodyDiv w:val="1"/>
      <w:marLeft w:val="0"/>
      <w:marRight w:val="0"/>
      <w:marTop w:val="0"/>
      <w:marBottom w:val="0"/>
      <w:divBdr>
        <w:top w:val="none" w:sz="0" w:space="0" w:color="auto"/>
        <w:left w:val="none" w:sz="0" w:space="0" w:color="auto"/>
        <w:bottom w:val="none" w:sz="0" w:space="0" w:color="auto"/>
        <w:right w:val="none" w:sz="0" w:space="0" w:color="auto"/>
      </w:divBdr>
    </w:div>
    <w:div w:id="1540437418">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96925">
      <w:bodyDiv w:val="1"/>
      <w:marLeft w:val="0"/>
      <w:marRight w:val="0"/>
      <w:marTop w:val="0"/>
      <w:marBottom w:val="0"/>
      <w:divBdr>
        <w:top w:val="none" w:sz="0" w:space="0" w:color="auto"/>
        <w:left w:val="none" w:sz="0" w:space="0" w:color="auto"/>
        <w:bottom w:val="none" w:sz="0" w:space="0" w:color="auto"/>
        <w:right w:val="none" w:sz="0" w:space="0" w:color="auto"/>
      </w:divBdr>
    </w:div>
    <w:div w:id="1540976687">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15725">
      <w:bodyDiv w:val="1"/>
      <w:marLeft w:val="0"/>
      <w:marRight w:val="0"/>
      <w:marTop w:val="0"/>
      <w:marBottom w:val="0"/>
      <w:divBdr>
        <w:top w:val="none" w:sz="0" w:space="0" w:color="auto"/>
        <w:left w:val="none" w:sz="0" w:space="0" w:color="auto"/>
        <w:bottom w:val="none" w:sz="0" w:space="0" w:color="auto"/>
        <w:right w:val="none" w:sz="0" w:space="0" w:color="auto"/>
      </w:divBdr>
    </w:div>
    <w:div w:id="1541895356">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1943165">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404906">
      <w:bodyDiv w:val="1"/>
      <w:marLeft w:val="0"/>
      <w:marRight w:val="0"/>
      <w:marTop w:val="0"/>
      <w:marBottom w:val="0"/>
      <w:divBdr>
        <w:top w:val="none" w:sz="0" w:space="0" w:color="auto"/>
        <w:left w:val="none" w:sz="0" w:space="0" w:color="auto"/>
        <w:bottom w:val="none" w:sz="0" w:space="0" w:color="auto"/>
        <w:right w:val="none" w:sz="0" w:space="0" w:color="auto"/>
      </w:divBdr>
    </w:div>
    <w:div w:id="1542474331">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2984015">
      <w:bodyDiv w:val="1"/>
      <w:marLeft w:val="0"/>
      <w:marRight w:val="0"/>
      <w:marTop w:val="0"/>
      <w:marBottom w:val="0"/>
      <w:divBdr>
        <w:top w:val="none" w:sz="0" w:space="0" w:color="auto"/>
        <w:left w:val="none" w:sz="0" w:space="0" w:color="auto"/>
        <w:bottom w:val="none" w:sz="0" w:space="0" w:color="auto"/>
        <w:right w:val="none" w:sz="0" w:space="0" w:color="auto"/>
      </w:divBdr>
    </w:div>
    <w:div w:id="1543054659">
      <w:bodyDiv w:val="1"/>
      <w:marLeft w:val="0"/>
      <w:marRight w:val="0"/>
      <w:marTop w:val="0"/>
      <w:marBottom w:val="0"/>
      <w:divBdr>
        <w:top w:val="none" w:sz="0" w:space="0" w:color="auto"/>
        <w:left w:val="none" w:sz="0" w:space="0" w:color="auto"/>
        <w:bottom w:val="none" w:sz="0" w:space="0" w:color="auto"/>
        <w:right w:val="none" w:sz="0" w:space="0" w:color="auto"/>
      </w:divBdr>
    </w:div>
    <w:div w:id="1543208366">
      <w:bodyDiv w:val="1"/>
      <w:marLeft w:val="0"/>
      <w:marRight w:val="0"/>
      <w:marTop w:val="0"/>
      <w:marBottom w:val="0"/>
      <w:divBdr>
        <w:top w:val="none" w:sz="0" w:space="0" w:color="auto"/>
        <w:left w:val="none" w:sz="0" w:space="0" w:color="auto"/>
        <w:bottom w:val="none" w:sz="0" w:space="0" w:color="auto"/>
        <w:right w:val="none" w:sz="0" w:space="0" w:color="auto"/>
      </w:divBdr>
    </w:div>
    <w:div w:id="1543250160">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591674">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099153">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293512">
      <w:bodyDiv w:val="1"/>
      <w:marLeft w:val="0"/>
      <w:marRight w:val="0"/>
      <w:marTop w:val="0"/>
      <w:marBottom w:val="0"/>
      <w:divBdr>
        <w:top w:val="none" w:sz="0" w:space="0" w:color="auto"/>
        <w:left w:val="none" w:sz="0" w:space="0" w:color="auto"/>
        <w:bottom w:val="none" w:sz="0" w:space="0" w:color="auto"/>
        <w:right w:val="none" w:sz="0" w:space="0" w:color="auto"/>
      </w:divBdr>
    </w:div>
    <w:div w:id="1544319320">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17250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136133">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6916362">
      <w:bodyDiv w:val="1"/>
      <w:marLeft w:val="0"/>
      <w:marRight w:val="0"/>
      <w:marTop w:val="0"/>
      <w:marBottom w:val="0"/>
      <w:divBdr>
        <w:top w:val="none" w:sz="0" w:space="0" w:color="auto"/>
        <w:left w:val="none" w:sz="0" w:space="0" w:color="auto"/>
        <w:bottom w:val="none" w:sz="0" w:space="0" w:color="auto"/>
        <w:right w:val="none" w:sz="0" w:space="0" w:color="auto"/>
      </w:divBdr>
    </w:div>
    <w:div w:id="1547177499">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452834">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88378">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301431">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490948">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49797947">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221046">
      <w:bodyDiv w:val="1"/>
      <w:marLeft w:val="0"/>
      <w:marRight w:val="0"/>
      <w:marTop w:val="0"/>
      <w:marBottom w:val="0"/>
      <w:divBdr>
        <w:top w:val="none" w:sz="0" w:space="0" w:color="auto"/>
        <w:left w:val="none" w:sz="0" w:space="0" w:color="auto"/>
        <w:bottom w:val="none" w:sz="0" w:space="0" w:color="auto"/>
        <w:right w:val="none" w:sz="0" w:space="0" w:color="auto"/>
      </w:divBdr>
    </w:div>
    <w:div w:id="1550335145">
      <w:bodyDiv w:val="1"/>
      <w:marLeft w:val="0"/>
      <w:marRight w:val="0"/>
      <w:marTop w:val="0"/>
      <w:marBottom w:val="0"/>
      <w:divBdr>
        <w:top w:val="none" w:sz="0" w:space="0" w:color="auto"/>
        <w:left w:val="none" w:sz="0" w:space="0" w:color="auto"/>
        <w:bottom w:val="none" w:sz="0" w:space="0" w:color="auto"/>
        <w:right w:val="none" w:sz="0" w:space="0" w:color="auto"/>
      </w:divBdr>
    </w:div>
    <w:div w:id="1550409738">
      <w:bodyDiv w:val="1"/>
      <w:marLeft w:val="0"/>
      <w:marRight w:val="0"/>
      <w:marTop w:val="0"/>
      <w:marBottom w:val="0"/>
      <w:divBdr>
        <w:top w:val="none" w:sz="0" w:space="0" w:color="auto"/>
        <w:left w:val="none" w:sz="0" w:space="0" w:color="auto"/>
        <w:bottom w:val="none" w:sz="0" w:space="0" w:color="auto"/>
        <w:right w:val="none" w:sz="0" w:space="0" w:color="auto"/>
      </w:divBdr>
    </w:div>
    <w:div w:id="1550411283">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47371">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1069037">
      <w:bodyDiv w:val="1"/>
      <w:marLeft w:val="0"/>
      <w:marRight w:val="0"/>
      <w:marTop w:val="0"/>
      <w:marBottom w:val="0"/>
      <w:divBdr>
        <w:top w:val="none" w:sz="0" w:space="0" w:color="auto"/>
        <w:left w:val="none" w:sz="0" w:space="0" w:color="auto"/>
        <w:bottom w:val="none" w:sz="0" w:space="0" w:color="auto"/>
        <w:right w:val="none" w:sz="0" w:space="0" w:color="auto"/>
      </w:divBdr>
    </w:div>
    <w:div w:id="1551376568">
      <w:bodyDiv w:val="1"/>
      <w:marLeft w:val="0"/>
      <w:marRight w:val="0"/>
      <w:marTop w:val="0"/>
      <w:marBottom w:val="0"/>
      <w:divBdr>
        <w:top w:val="none" w:sz="0" w:space="0" w:color="auto"/>
        <w:left w:val="none" w:sz="0" w:space="0" w:color="auto"/>
        <w:bottom w:val="none" w:sz="0" w:space="0" w:color="auto"/>
        <w:right w:val="none" w:sz="0" w:space="0" w:color="auto"/>
      </w:divBdr>
    </w:div>
    <w:div w:id="1551578194">
      <w:bodyDiv w:val="1"/>
      <w:marLeft w:val="0"/>
      <w:marRight w:val="0"/>
      <w:marTop w:val="0"/>
      <w:marBottom w:val="0"/>
      <w:divBdr>
        <w:top w:val="none" w:sz="0" w:space="0" w:color="auto"/>
        <w:left w:val="none" w:sz="0" w:space="0" w:color="auto"/>
        <w:bottom w:val="none" w:sz="0" w:space="0" w:color="auto"/>
        <w:right w:val="none" w:sz="0" w:space="0" w:color="auto"/>
      </w:divBdr>
    </w:div>
    <w:div w:id="1551958385">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183341">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946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26438">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80477">
      <w:bodyDiv w:val="1"/>
      <w:marLeft w:val="0"/>
      <w:marRight w:val="0"/>
      <w:marTop w:val="0"/>
      <w:marBottom w:val="0"/>
      <w:divBdr>
        <w:top w:val="none" w:sz="0" w:space="0" w:color="auto"/>
        <w:left w:val="none" w:sz="0" w:space="0" w:color="auto"/>
        <w:bottom w:val="none" w:sz="0" w:space="0" w:color="auto"/>
        <w:right w:val="none" w:sz="0" w:space="0" w:color="auto"/>
      </w:divBdr>
    </w:div>
    <w:div w:id="1554465831">
      <w:bodyDiv w:val="1"/>
      <w:marLeft w:val="0"/>
      <w:marRight w:val="0"/>
      <w:marTop w:val="0"/>
      <w:marBottom w:val="0"/>
      <w:divBdr>
        <w:top w:val="none" w:sz="0" w:space="0" w:color="auto"/>
        <w:left w:val="none" w:sz="0" w:space="0" w:color="auto"/>
        <w:bottom w:val="none" w:sz="0" w:space="0" w:color="auto"/>
        <w:right w:val="none" w:sz="0" w:space="0" w:color="auto"/>
      </w:divBdr>
    </w:div>
    <w:div w:id="1554583461">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808064">
      <w:bodyDiv w:val="1"/>
      <w:marLeft w:val="0"/>
      <w:marRight w:val="0"/>
      <w:marTop w:val="0"/>
      <w:marBottom w:val="0"/>
      <w:divBdr>
        <w:top w:val="none" w:sz="0" w:space="0" w:color="auto"/>
        <w:left w:val="none" w:sz="0" w:space="0" w:color="auto"/>
        <w:bottom w:val="none" w:sz="0" w:space="0" w:color="auto"/>
        <w:right w:val="none" w:sz="0" w:space="0" w:color="auto"/>
      </w:divBdr>
    </w:div>
    <w:div w:id="1555192474">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6635">
      <w:bodyDiv w:val="1"/>
      <w:marLeft w:val="0"/>
      <w:marRight w:val="0"/>
      <w:marTop w:val="0"/>
      <w:marBottom w:val="0"/>
      <w:divBdr>
        <w:top w:val="none" w:sz="0" w:space="0" w:color="auto"/>
        <w:left w:val="none" w:sz="0" w:space="0" w:color="auto"/>
        <w:bottom w:val="none" w:sz="0" w:space="0" w:color="auto"/>
        <w:right w:val="none" w:sz="0" w:space="0" w:color="auto"/>
      </w:divBdr>
    </w:div>
    <w:div w:id="1555582580">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777650">
      <w:bodyDiv w:val="1"/>
      <w:marLeft w:val="0"/>
      <w:marRight w:val="0"/>
      <w:marTop w:val="0"/>
      <w:marBottom w:val="0"/>
      <w:divBdr>
        <w:top w:val="none" w:sz="0" w:space="0" w:color="auto"/>
        <w:left w:val="none" w:sz="0" w:space="0" w:color="auto"/>
        <w:bottom w:val="none" w:sz="0" w:space="0" w:color="auto"/>
        <w:right w:val="none" w:sz="0" w:space="0" w:color="auto"/>
      </w:divBdr>
    </w:div>
    <w:div w:id="1556039369">
      <w:bodyDiv w:val="1"/>
      <w:marLeft w:val="0"/>
      <w:marRight w:val="0"/>
      <w:marTop w:val="0"/>
      <w:marBottom w:val="0"/>
      <w:divBdr>
        <w:top w:val="none" w:sz="0" w:space="0" w:color="auto"/>
        <w:left w:val="none" w:sz="0" w:space="0" w:color="auto"/>
        <w:bottom w:val="none" w:sz="0" w:space="0" w:color="auto"/>
        <w:right w:val="none" w:sz="0" w:space="0" w:color="auto"/>
      </w:divBdr>
    </w:div>
    <w:div w:id="155616538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770605">
      <w:bodyDiv w:val="1"/>
      <w:marLeft w:val="0"/>
      <w:marRight w:val="0"/>
      <w:marTop w:val="0"/>
      <w:marBottom w:val="0"/>
      <w:divBdr>
        <w:top w:val="none" w:sz="0" w:space="0" w:color="auto"/>
        <w:left w:val="none" w:sz="0" w:space="0" w:color="auto"/>
        <w:bottom w:val="none" w:sz="0" w:space="0" w:color="auto"/>
        <w:right w:val="none" w:sz="0" w:space="0" w:color="auto"/>
      </w:divBdr>
    </w:div>
    <w:div w:id="1557157986">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8397708">
      <w:bodyDiv w:val="1"/>
      <w:marLeft w:val="0"/>
      <w:marRight w:val="0"/>
      <w:marTop w:val="0"/>
      <w:marBottom w:val="0"/>
      <w:divBdr>
        <w:top w:val="none" w:sz="0" w:space="0" w:color="auto"/>
        <w:left w:val="none" w:sz="0" w:space="0" w:color="auto"/>
        <w:bottom w:val="none" w:sz="0" w:space="0" w:color="auto"/>
        <w:right w:val="none" w:sz="0" w:space="0" w:color="auto"/>
      </w:divBdr>
    </w:div>
    <w:div w:id="1558782546">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0021203">
      <w:bodyDiv w:val="1"/>
      <w:marLeft w:val="0"/>
      <w:marRight w:val="0"/>
      <w:marTop w:val="0"/>
      <w:marBottom w:val="0"/>
      <w:divBdr>
        <w:top w:val="none" w:sz="0" w:space="0" w:color="auto"/>
        <w:left w:val="none" w:sz="0" w:space="0" w:color="auto"/>
        <w:bottom w:val="none" w:sz="0" w:space="0" w:color="auto"/>
        <w:right w:val="none" w:sz="0" w:space="0" w:color="auto"/>
      </w:divBdr>
    </w:div>
    <w:div w:id="1560046916">
      <w:bodyDiv w:val="1"/>
      <w:marLeft w:val="0"/>
      <w:marRight w:val="0"/>
      <w:marTop w:val="0"/>
      <w:marBottom w:val="0"/>
      <w:divBdr>
        <w:top w:val="none" w:sz="0" w:space="0" w:color="auto"/>
        <w:left w:val="none" w:sz="0" w:space="0" w:color="auto"/>
        <w:bottom w:val="none" w:sz="0" w:space="0" w:color="auto"/>
        <w:right w:val="none" w:sz="0" w:space="0" w:color="auto"/>
      </w:divBdr>
    </w:div>
    <w:div w:id="1560282348">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820960">
      <w:bodyDiv w:val="1"/>
      <w:marLeft w:val="0"/>
      <w:marRight w:val="0"/>
      <w:marTop w:val="0"/>
      <w:marBottom w:val="0"/>
      <w:divBdr>
        <w:top w:val="none" w:sz="0" w:space="0" w:color="auto"/>
        <w:left w:val="none" w:sz="0" w:space="0" w:color="auto"/>
        <w:bottom w:val="none" w:sz="0" w:space="0" w:color="auto"/>
        <w:right w:val="none" w:sz="0" w:space="0" w:color="auto"/>
      </w:divBdr>
    </w:div>
    <w:div w:id="1560943409">
      <w:bodyDiv w:val="1"/>
      <w:marLeft w:val="0"/>
      <w:marRight w:val="0"/>
      <w:marTop w:val="0"/>
      <w:marBottom w:val="0"/>
      <w:divBdr>
        <w:top w:val="none" w:sz="0" w:space="0" w:color="auto"/>
        <w:left w:val="none" w:sz="0" w:space="0" w:color="auto"/>
        <w:bottom w:val="none" w:sz="0" w:space="0" w:color="auto"/>
        <w:right w:val="none" w:sz="0" w:space="0" w:color="auto"/>
      </w:divBdr>
    </w:div>
    <w:div w:id="1561549358">
      <w:bodyDiv w:val="1"/>
      <w:marLeft w:val="0"/>
      <w:marRight w:val="0"/>
      <w:marTop w:val="0"/>
      <w:marBottom w:val="0"/>
      <w:divBdr>
        <w:top w:val="none" w:sz="0" w:space="0" w:color="auto"/>
        <w:left w:val="none" w:sz="0" w:space="0" w:color="auto"/>
        <w:bottom w:val="none" w:sz="0" w:space="0" w:color="auto"/>
        <w:right w:val="none" w:sz="0" w:space="0" w:color="auto"/>
      </w:divBdr>
    </w:div>
    <w:div w:id="156167553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3994">
      <w:bodyDiv w:val="1"/>
      <w:marLeft w:val="0"/>
      <w:marRight w:val="0"/>
      <w:marTop w:val="0"/>
      <w:marBottom w:val="0"/>
      <w:divBdr>
        <w:top w:val="none" w:sz="0" w:space="0" w:color="auto"/>
        <w:left w:val="none" w:sz="0" w:space="0" w:color="auto"/>
        <w:bottom w:val="none" w:sz="0" w:space="0" w:color="auto"/>
        <w:right w:val="none" w:sz="0" w:space="0" w:color="auto"/>
      </w:divBdr>
    </w:div>
    <w:div w:id="1562405517">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979311">
      <w:bodyDiv w:val="1"/>
      <w:marLeft w:val="0"/>
      <w:marRight w:val="0"/>
      <w:marTop w:val="0"/>
      <w:marBottom w:val="0"/>
      <w:divBdr>
        <w:top w:val="none" w:sz="0" w:space="0" w:color="auto"/>
        <w:left w:val="none" w:sz="0" w:space="0" w:color="auto"/>
        <w:bottom w:val="none" w:sz="0" w:space="0" w:color="auto"/>
        <w:right w:val="none" w:sz="0" w:space="0" w:color="auto"/>
      </w:divBdr>
    </w:div>
    <w:div w:id="1563128853">
      <w:bodyDiv w:val="1"/>
      <w:marLeft w:val="0"/>
      <w:marRight w:val="0"/>
      <w:marTop w:val="0"/>
      <w:marBottom w:val="0"/>
      <w:divBdr>
        <w:top w:val="none" w:sz="0" w:space="0" w:color="auto"/>
        <w:left w:val="none" w:sz="0" w:space="0" w:color="auto"/>
        <w:bottom w:val="none" w:sz="0" w:space="0" w:color="auto"/>
        <w:right w:val="none" w:sz="0" w:space="0" w:color="auto"/>
      </w:divBdr>
    </w:div>
    <w:div w:id="1563368202">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755316">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100689">
      <w:bodyDiv w:val="1"/>
      <w:marLeft w:val="0"/>
      <w:marRight w:val="0"/>
      <w:marTop w:val="0"/>
      <w:marBottom w:val="0"/>
      <w:divBdr>
        <w:top w:val="none" w:sz="0" w:space="0" w:color="auto"/>
        <w:left w:val="none" w:sz="0" w:space="0" w:color="auto"/>
        <w:bottom w:val="none" w:sz="0" w:space="0" w:color="auto"/>
        <w:right w:val="none" w:sz="0" w:space="0" w:color="auto"/>
      </w:divBdr>
    </w:div>
    <w:div w:id="1564213904">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7412">
      <w:bodyDiv w:val="1"/>
      <w:marLeft w:val="0"/>
      <w:marRight w:val="0"/>
      <w:marTop w:val="0"/>
      <w:marBottom w:val="0"/>
      <w:divBdr>
        <w:top w:val="none" w:sz="0" w:space="0" w:color="auto"/>
        <w:left w:val="none" w:sz="0" w:space="0" w:color="auto"/>
        <w:bottom w:val="none" w:sz="0" w:space="0" w:color="auto"/>
        <w:right w:val="none" w:sz="0" w:space="0" w:color="auto"/>
      </w:divBdr>
    </w:div>
    <w:div w:id="1564870558">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410350">
      <w:bodyDiv w:val="1"/>
      <w:marLeft w:val="0"/>
      <w:marRight w:val="0"/>
      <w:marTop w:val="0"/>
      <w:marBottom w:val="0"/>
      <w:divBdr>
        <w:top w:val="none" w:sz="0" w:space="0" w:color="auto"/>
        <w:left w:val="none" w:sz="0" w:space="0" w:color="auto"/>
        <w:bottom w:val="none" w:sz="0" w:space="0" w:color="auto"/>
        <w:right w:val="none" w:sz="0" w:space="0" w:color="auto"/>
      </w:divBdr>
    </w:div>
    <w:div w:id="156587159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182427">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455427">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604140">
      <w:bodyDiv w:val="1"/>
      <w:marLeft w:val="0"/>
      <w:marRight w:val="0"/>
      <w:marTop w:val="0"/>
      <w:marBottom w:val="0"/>
      <w:divBdr>
        <w:top w:val="none" w:sz="0" w:space="0" w:color="auto"/>
        <w:left w:val="none" w:sz="0" w:space="0" w:color="auto"/>
        <w:bottom w:val="none" w:sz="0" w:space="0" w:color="auto"/>
        <w:right w:val="none" w:sz="0" w:space="0" w:color="auto"/>
      </w:divBdr>
    </w:div>
    <w:div w:id="1566716550">
      <w:bodyDiv w:val="1"/>
      <w:marLeft w:val="0"/>
      <w:marRight w:val="0"/>
      <w:marTop w:val="0"/>
      <w:marBottom w:val="0"/>
      <w:divBdr>
        <w:top w:val="none" w:sz="0" w:space="0" w:color="auto"/>
        <w:left w:val="none" w:sz="0" w:space="0" w:color="auto"/>
        <w:bottom w:val="none" w:sz="0" w:space="0" w:color="auto"/>
        <w:right w:val="none" w:sz="0" w:space="0" w:color="auto"/>
      </w:divBdr>
    </w:div>
    <w:div w:id="1566791290">
      <w:bodyDiv w:val="1"/>
      <w:marLeft w:val="0"/>
      <w:marRight w:val="0"/>
      <w:marTop w:val="0"/>
      <w:marBottom w:val="0"/>
      <w:divBdr>
        <w:top w:val="none" w:sz="0" w:space="0" w:color="auto"/>
        <w:left w:val="none" w:sz="0" w:space="0" w:color="auto"/>
        <w:bottom w:val="none" w:sz="0" w:space="0" w:color="auto"/>
        <w:right w:val="none" w:sz="0" w:space="0" w:color="auto"/>
      </w:divBdr>
    </w:div>
    <w:div w:id="1567063241">
      <w:bodyDiv w:val="1"/>
      <w:marLeft w:val="0"/>
      <w:marRight w:val="0"/>
      <w:marTop w:val="0"/>
      <w:marBottom w:val="0"/>
      <w:divBdr>
        <w:top w:val="none" w:sz="0" w:space="0" w:color="auto"/>
        <w:left w:val="none" w:sz="0" w:space="0" w:color="auto"/>
        <w:bottom w:val="none" w:sz="0" w:space="0" w:color="auto"/>
        <w:right w:val="none" w:sz="0" w:space="0" w:color="auto"/>
      </w:divBdr>
    </w:div>
    <w:div w:id="1567183944">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8418713">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32636">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614894">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878257">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264610">
      <w:bodyDiv w:val="1"/>
      <w:marLeft w:val="0"/>
      <w:marRight w:val="0"/>
      <w:marTop w:val="0"/>
      <w:marBottom w:val="0"/>
      <w:divBdr>
        <w:top w:val="none" w:sz="0" w:space="0" w:color="auto"/>
        <w:left w:val="none" w:sz="0" w:space="0" w:color="auto"/>
        <w:bottom w:val="none" w:sz="0" w:space="0" w:color="auto"/>
        <w:right w:val="none" w:sz="0" w:space="0" w:color="auto"/>
      </w:divBdr>
    </w:div>
    <w:div w:id="1570267229">
      <w:bodyDiv w:val="1"/>
      <w:marLeft w:val="0"/>
      <w:marRight w:val="0"/>
      <w:marTop w:val="0"/>
      <w:marBottom w:val="0"/>
      <w:divBdr>
        <w:top w:val="none" w:sz="0" w:space="0" w:color="auto"/>
        <w:left w:val="none" w:sz="0" w:space="0" w:color="auto"/>
        <w:bottom w:val="none" w:sz="0" w:space="0" w:color="auto"/>
        <w:right w:val="none" w:sz="0" w:space="0" w:color="auto"/>
      </w:divBdr>
    </w:div>
    <w:div w:id="1570311286">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038814">
      <w:bodyDiv w:val="1"/>
      <w:marLeft w:val="0"/>
      <w:marRight w:val="0"/>
      <w:marTop w:val="0"/>
      <w:marBottom w:val="0"/>
      <w:divBdr>
        <w:top w:val="none" w:sz="0" w:space="0" w:color="auto"/>
        <w:left w:val="none" w:sz="0" w:space="0" w:color="auto"/>
        <w:bottom w:val="none" w:sz="0" w:space="0" w:color="auto"/>
        <w:right w:val="none" w:sz="0" w:space="0" w:color="auto"/>
      </w:divBdr>
    </w:div>
    <w:div w:id="1572160200">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542846">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30597">
      <w:bodyDiv w:val="1"/>
      <w:marLeft w:val="0"/>
      <w:marRight w:val="0"/>
      <w:marTop w:val="0"/>
      <w:marBottom w:val="0"/>
      <w:divBdr>
        <w:top w:val="none" w:sz="0" w:space="0" w:color="auto"/>
        <w:left w:val="none" w:sz="0" w:space="0" w:color="auto"/>
        <w:bottom w:val="none" w:sz="0" w:space="0" w:color="auto"/>
        <w:right w:val="none" w:sz="0" w:space="0" w:color="auto"/>
      </w:divBdr>
    </w:div>
    <w:div w:id="1573008145">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81121">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11407">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174">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5989">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048320">
      <w:bodyDiv w:val="1"/>
      <w:marLeft w:val="0"/>
      <w:marRight w:val="0"/>
      <w:marTop w:val="0"/>
      <w:marBottom w:val="0"/>
      <w:divBdr>
        <w:top w:val="none" w:sz="0" w:space="0" w:color="auto"/>
        <w:left w:val="none" w:sz="0" w:space="0" w:color="auto"/>
        <w:bottom w:val="none" w:sz="0" w:space="0" w:color="auto"/>
        <w:right w:val="none" w:sz="0" w:space="0" w:color="auto"/>
      </w:divBdr>
    </w:div>
    <w:div w:id="1574048449">
      <w:bodyDiv w:val="1"/>
      <w:marLeft w:val="0"/>
      <w:marRight w:val="0"/>
      <w:marTop w:val="0"/>
      <w:marBottom w:val="0"/>
      <w:divBdr>
        <w:top w:val="none" w:sz="0" w:space="0" w:color="auto"/>
        <w:left w:val="none" w:sz="0" w:space="0" w:color="auto"/>
        <w:bottom w:val="none" w:sz="0" w:space="0" w:color="auto"/>
        <w:right w:val="none" w:sz="0" w:space="0" w:color="auto"/>
      </w:divBdr>
    </w:div>
    <w:div w:id="1574194585">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7288">
      <w:bodyDiv w:val="1"/>
      <w:marLeft w:val="0"/>
      <w:marRight w:val="0"/>
      <w:marTop w:val="0"/>
      <w:marBottom w:val="0"/>
      <w:divBdr>
        <w:top w:val="none" w:sz="0" w:space="0" w:color="auto"/>
        <w:left w:val="none" w:sz="0" w:space="0" w:color="auto"/>
        <w:bottom w:val="none" w:sz="0" w:space="0" w:color="auto"/>
        <w:right w:val="none" w:sz="0" w:space="0" w:color="auto"/>
      </w:divBdr>
    </w:div>
    <w:div w:id="1574657283">
      <w:bodyDiv w:val="1"/>
      <w:marLeft w:val="0"/>
      <w:marRight w:val="0"/>
      <w:marTop w:val="0"/>
      <w:marBottom w:val="0"/>
      <w:divBdr>
        <w:top w:val="none" w:sz="0" w:space="0" w:color="auto"/>
        <w:left w:val="none" w:sz="0" w:space="0" w:color="auto"/>
        <w:bottom w:val="none" w:sz="0" w:space="0" w:color="auto"/>
        <w:right w:val="none" w:sz="0" w:space="0" w:color="auto"/>
      </w:divBdr>
    </w:div>
    <w:div w:id="1574968809">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236804">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551525">
      <w:bodyDiv w:val="1"/>
      <w:marLeft w:val="0"/>
      <w:marRight w:val="0"/>
      <w:marTop w:val="0"/>
      <w:marBottom w:val="0"/>
      <w:divBdr>
        <w:top w:val="none" w:sz="0" w:space="0" w:color="auto"/>
        <w:left w:val="none" w:sz="0" w:space="0" w:color="auto"/>
        <w:bottom w:val="none" w:sz="0" w:space="0" w:color="auto"/>
        <w:right w:val="none" w:sz="0" w:space="0" w:color="auto"/>
      </w:divBdr>
    </w:div>
    <w:div w:id="1576161715">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283453">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629085">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94038">
      <w:bodyDiv w:val="1"/>
      <w:marLeft w:val="0"/>
      <w:marRight w:val="0"/>
      <w:marTop w:val="0"/>
      <w:marBottom w:val="0"/>
      <w:divBdr>
        <w:top w:val="none" w:sz="0" w:space="0" w:color="auto"/>
        <w:left w:val="none" w:sz="0" w:space="0" w:color="auto"/>
        <w:bottom w:val="none" w:sz="0" w:space="0" w:color="auto"/>
        <w:right w:val="none" w:sz="0" w:space="0" w:color="auto"/>
      </w:divBdr>
    </w:div>
    <w:div w:id="1577058937">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93445">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75208">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11">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290729">
      <w:bodyDiv w:val="1"/>
      <w:marLeft w:val="0"/>
      <w:marRight w:val="0"/>
      <w:marTop w:val="0"/>
      <w:marBottom w:val="0"/>
      <w:divBdr>
        <w:top w:val="none" w:sz="0" w:space="0" w:color="auto"/>
        <w:left w:val="none" w:sz="0" w:space="0" w:color="auto"/>
        <w:bottom w:val="none" w:sz="0" w:space="0" w:color="auto"/>
        <w:right w:val="none" w:sz="0" w:space="0" w:color="auto"/>
      </w:divBdr>
    </w:div>
    <w:div w:id="1579560723">
      <w:bodyDiv w:val="1"/>
      <w:marLeft w:val="0"/>
      <w:marRight w:val="0"/>
      <w:marTop w:val="0"/>
      <w:marBottom w:val="0"/>
      <w:divBdr>
        <w:top w:val="none" w:sz="0" w:space="0" w:color="auto"/>
        <w:left w:val="none" w:sz="0" w:space="0" w:color="auto"/>
        <w:bottom w:val="none" w:sz="0" w:space="0" w:color="auto"/>
        <w:right w:val="none" w:sz="0" w:space="0" w:color="auto"/>
      </w:divBdr>
    </w:div>
    <w:div w:id="1579562213">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80021931">
      <w:bodyDiv w:val="1"/>
      <w:marLeft w:val="0"/>
      <w:marRight w:val="0"/>
      <w:marTop w:val="0"/>
      <w:marBottom w:val="0"/>
      <w:divBdr>
        <w:top w:val="none" w:sz="0" w:space="0" w:color="auto"/>
        <w:left w:val="none" w:sz="0" w:space="0" w:color="auto"/>
        <w:bottom w:val="none" w:sz="0" w:space="0" w:color="auto"/>
        <w:right w:val="none" w:sz="0" w:space="0" w:color="auto"/>
      </w:divBdr>
    </w:div>
    <w:div w:id="1580361678">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0871030">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401399">
      <w:bodyDiv w:val="1"/>
      <w:marLeft w:val="0"/>
      <w:marRight w:val="0"/>
      <w:marTop w:val="0"/>
      <w:marBottom w:val="0"/>
      <w:divBdr>
        <w:top w:val="none" w:sz="0" w:space="0" w:color="auto"/>
        <w:left w:val="none" w:sz="0" w:space="0" w:color="auto"/>
        <w:bottom w:val="none" w:sz="0" w:space="0" w:color="auto"/>
        <w:right w:val="none" w:sz="0" w:space="0" w:color="auto"/>
      </w:divBdr>
    </w:div>
    <w:div w:id="1581674540">
      <w:bodyDiv w:val="1"/>
      <w:marLeft w:val="0"/>
      <w:marRight w:val="0"/>
      <w:marTop w:val="0"/>
      <w:marBottom w:val="0"/>
      <w:divBdr>
        <w:top w:val="none" w:sz="0" w:space="0" w:color="auto"/>
        <w:left w:val="none" w:sz="0" w:space="0" w:color="auto"/>
        <w:bottom w:val="none" w:sz="0" w:space="0" w:color="auto"/>
        <w:right w:val="none" w:sz="0" w:space="0" w:color="auto"/>
      </w:divBdr>
    </w:div>
    <w:div w:id="1581793527">
      <w:bodyDiv w:val="1"/>
      <w:marLeft w:val="0"/>
      <w:marRight w:val="0"/>
      <w:marTop w:val="0"/>
      <w:marBottom w:val="0"/>
      <w:divBdr>
        <w:top w:val="none" w:sz="0" w:space="0" w:color="auto"/>
        <w:left w:val="none" w:sz="0" w:space="0" w:color="auto"/>
        <w:bottom w:val="none" w:sz="0" w:space="0" w:color="auto"/>
        <w:right w:val="none" w:sz="0" w:space="0" w:color="auto"/>
      </w:divBdr>
    </w:div>
    <w:div w:id="1582444349">
      <w:bodyDiv w:val="1"/>
      <w:marLeft w:val="0"/>
      <w:marRight w:val="0"/>
      <w:marTop w:val="0"/>
      <w:marBottom w:val="0"/>
      <w:divBdr>
        <w:top w:val="none" w:sz="0" w:space="0" w:color="auto"/>
        <w:left w:val="none" w:sz="0" w:space="0" w:color="auto"/>
        <w:bottom w:val="none" w:sz="0" w:space="0" w:color="auto"/>
        <w:right w:val="none" w:sz="0" w:space="0" w:color="auto"/>
      </w:divBdr>
    </w:div>
    <w:div w:id="1582712830">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2979950">
      <w:bodyDiv w:val="1"/>
      <w:marLeft w:val="0"/>
      <w:marRight w:val="0"/>
      <w:marTop w:val="0"/>
      <w:marBottom w:val="0"/>
      <w:divBdr>
        <w:top w:val="none" w:sz="0" w:space="0" w:color="auto"/>
        <w:left w:val="none" w:sz="0" w:space="0" w:color="auto"/>
        <w:bottom w:val="none" w:sz="0" w:space="0" w:color="auto"/>
        <w:right w:val="none" w:sz="0" w:space="0" w:color="auto"/>
      </w:divBdr>
    </w:div>
    <w:div w:id="1582983274">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566205">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879855">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417681">
      <w:bodyDiv w:val="1"/>
      <w:marLeft w:val="0"/>
      <w:marRight w:val="0"/>
      <w:marTop w:val="0"/>
      <w:marBottom w:val="0"/>
      <w:divBdr>
        <w:top w:val="none" w:sz="0" w:space="0" w:color="auto"/>
        <w:left w:val="none" w:sz="0" w:space="0" w:color="auto"/>
        <w:bottom w:val="none" w:sz="0" w:space="0" w:color="auto"/>
        <w:right w:val="none" w:sz="0" w:space="0" w:color="auto"/>
      </w:divBdr>
    </w:div>
    <w:div w:id="15847979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529065">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5605629">
      <w:bodyDiv w:val="1"/>
      <w:marLeft w:val="0"/>
      <w:marRight w:val="0"/>
      <w:marTop w:val="0"/>
      <w:marBottom w:val="0"/>
      <w:divBdr>
        <w:top w:val="none" w:sz="0" w:space="0" w:color="auto"/>
        <w:left w:val="none" w:sz="0" w:space="0" w:color="auto"/>
        <w:bottom w:val="none" w:sz="0" w:space="0" w:color="auto"/>
        <w:right w:val="none" w:sz="0" w:space="0" w:color="auto"/>
      </w:divBdr>
    </w:div>
    <w:div w:id="1585799665">
      <w:bodyDiv w:val="1"/>
      <w:marLeft w:val="0"/>
      <w:marRight w:val="0"/>
      <w:marTop w:val="0"/>
      <w:marBottom w:val="0"/>
      <w:divBdr>
        <w:top w:val="none" w:sz="0" w:space="0" w:color="auto"/>
        <w:left w:val="none" w:sz="0" w:space="0" w:color="auto"/>
        <w:bottom w:val="none" w:sz="0" w:space="0" w:color="auto"/>
        <w:right w:val="none" w:sz="0" w:space="0" w:color="auto"/>
      </w:divBdr>
    </w:div>
    <w:div w:id="1586188344">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420417">
      <w:bodyDiv w:val="1"/>
      <w:marLeft w:val="0"/>
      <w:marRight w:val="0"/>
      <w:marTop w:val="0"/>
      <w:marBottom w:val="0"/>
      <w:divBdr>
        <w:top w:val="none" w:sz="0" w:space="0" w:color="auto"/>
        <w:left w:val="none" w:sz="0" w:space="0" w:color="auto"/>
        <w:bottom w:val="none" w:sz="0" w:space="0" w:color="auto"/>
        <w:right w:val="none" w:sz="0" w:space="0" w:color="auto"/>
      </w:divBdr>
    </w:div>
    <w:div w:id="1587962712">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886307">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342334">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726410">
      <w:bodyDiv w:val="1"/>
      <w:marLeft w:val="0"/>
      <w:marRight w:val="0"/>
      <w:marTop w:val="0"/>
      <w:marBottom w:val="0"/>
      <w:divBdr>
        <w:top w:val="none" w:sz="0" w:space="0" w:color="auto"/>
        <w:left w:val="none" w:sz="0" w:space="0" w:color="auto"/>
        <w:bottom w:val="none" w:sz="0" w:space="0" w:color="auto"/>
        <w:right w:val="none" w:sz="0" w:space="0" w:color="auto"/>
      </w:divBdr>
    </w:div>
    <w:div w:id="1590115674">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31107">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777159">
      <w:bodyDiv w:val="1"/>
      <w:marLeft w:val="0"/>
      <w:marRight w:val="0"/>
      <w:marTop w:val="0"/>
      <w:marBottom w:val="0"/>
      <w:divBdr>
        <w:top w:val="none" w:sz="0" w:space="0" w:color="auto"/>
        <w:left w:val="none" w:sz="0" w:space="0" w:color="auto"/>
        <w:bottom w:val="none" w:sz="0" w:space="0" w:color="auto"/>
        <w:right w:val="none" w:sz="0" w:space="0" w:color="auto"/>
      </w:divBdr>
    </w:div>
    <w:div w:id="1590849299">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355350">
      <w:bodyDiv w:val="1"/>
      <w:marLeft w:val="0"/>
      <w:marRight w:val="0"/>
      <w:marTop w:val="0"/>
      <w:marBottom w:val="0"/>
      <w:divBdr>
        <w:top w:val="none" w:sz="0" w:space="0" w:color="auto"/>
        <w:left w:val="none" w:sz="0" w:space="0" w:color="auto"/>
        <w:bottom w:val="none" w:sz="0" w:space="0" w:color="auto"/>
        <w:right w:val="none" w:sz="0" w:space="0" w:color="auto"/>
      </w:divBdr>
    </w:div>
    <w:div w:id="1591355579">
      <w:bodyDiv w:val="1"/>
      <w:marLeft w:val="0"/>
      <w:marRight w:val="0"/>
      <w:marTop w:val="0"/>
      <w:marBottom w:val="0"/>
      <w:divBdr>
        <w:top w:val="none" w:sz="0" w:space="0" w:color="auto"/>
        <w:left w:val="none" w:sz="0" w:space="0" w:color="auto"/>
        <w:bottom w:val="none" w:sz="0" w:space="0" w:color="auto"/>
        <w:right w:val="none" w:sz="0" w:space="0" w:color="auto"/>
      </w:divBdr>
    </w:div>
    <w:div w:id="1591355679">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1936679">
      <w:bodyDiv w:val="1"/>
      <w:marLeft w:val="0"/>
      <w:marRight w:val="0"/>
      <w:marTop w:val="0"/>
      <w:marBottom w:val="0"/>
      <w:divBdr>
        <w:top w:val="none" w:sz="0" w:space="0" w:color="auto"/>
        <w:left w:val="none" w:sz="0" w:space="0" w:color="auto"/>
        <w:bottom w:val="none" w:sz="0" w:space="0" w:color="auto"/>
        <w:right w:val="none" w:sz="0" w:space="0" w:color="auto"/>
      </w:divBdr>
    </w:div>
    <w:div w:id="1591964055">
      <w:bodyDiv w:val="1"/>
      <w:marLeft w:val="0"/>
      <w:marRight w:val="0"/>
      <w:marTop w:val="0"/>
      <w:marBottom w:val="0"/>
      <w:divBdr>
        <w:top w:val="none" w:sz="0" w:space="0" w:color="auto"/>
        <w:left w:val="none" w:sz="0" w:space="0" w:color="auto"/>
        <w:bottom w:val="none" w:sz="0" w:space="0" w:color="auto"/>
        <w:right w:val="none" w:sz="0" w:space="0" w:color="auto"/>
      </w:divBdr>
    </w:div>
    <w:div w:id="1592158159">
      <w:bodyDiv w:val="1"/>
      <w:marLeft w:val="0"/>
      <w:marRight w:val="0"/>
      <w:marTop w:val="0"/>
      <w:marBottom w:val="0"/>
      <w:divBdr>
        <w:top w:val="none" w:sz="0" w:space="0" w:color="auto"/>
        <w:left w:val="none" w:sz="0" w:space="0" w:color="auto"/>
        <w:bottom w:val="none" w:sz="0" w:space="0" w:color="auto"/>
        <w:right w:val="none" w:sz="0" w:space="0" w:color="auto"/>
      </w:divBdr>
    </w:div>
    <w:div w:id="1592350693">
      <w:bodyDiv w:val="1"/>
      <w:marLeft w:val="0"/>
      <w:marRight w:val="0"/>
      <w:marTop w:val="0"/>
      <w:marBottom w:val="0"/>
      <w:divBdr>
        <w:top w:val="none" w:sz="0" w:space="0" w:color="auto"/>
        <w:left w:val="none" w:sz="0" w:space="0" w:color="auto"/>
        <w:bottom w:val="none" w:sz="0" w:space="0" w:color="auto"/>
        <w:right w:val="none" w:sz="0" w:space="0" w:color="auto"/>
      </w:divBdr>
    </w:div>
    <w:div w:id="1592470635">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667351">
      <w:bodyDiv w:val="1"/>
      <w:marLeft w:val="0"/>
      <w:marRight w:val="0"/>
      <w:marTop w:val="0"/>
      <w:marBottom w:val="0"/>
      <w:divBdr>
        <w:top w:val="none" w:sz="0" w:space="0" w:color="auto"/>
        <w:left w:val="none" w:sz="0" w:space="0" w:color="auto"/>
        <w:bottom w:val="none" w:sz="0" w:space="0" w:color="auto"/>
        <w:right w:val="none" w:sz="0" w:space="0" w:color="auto"/>
      </w:divBdr>
    </w:div>
    <w:div w:id="1592809519">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666402">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930491">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321948">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594703701">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240437">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015">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98438">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211615">
      <w:bodyDiv w:val="1"/>
      <w:marLeft w:val="0"/>
      <w:marRight w:val="0"/>
      <w:marTop w:val="0"/>
      <w:marBottom w:val="0"/>
      <w:divBdr>
        <w:top w:val="none" w:sz="0" w:space="0" w:color="auto"/>
        <w:left w:val="none" w:sz="0" w:space="0" w:color="auto"/>
        <w:bottom w:val="none" w:sz="0" w:space="0" w:color="auto"/>
        <w:right w:val="none" w:sz="0" w:space="0" w:color="auto"/>
      </w:divBdr>
    </w:div>
    <w:div w:id="1596282202">
      <w:bodyDiv w:val="1"/>
      <w:marLeft w:val="0"/>
      <w:marRight w:val="0"/>
      <w:marTop w:val="0"/>
      <w:marBottom w:val="0"/>
      <w:divBdr>
        <w:top w:val="none" w:sz="0" w:space="0" w:color="auto"/>
        <w:left w:val="none" w:sz="0" w:space="0" w:color="auto"/>
        <w:bottom w:val="none" w:sz="0" w:space="0" w:color="auto"/>
        <w:right w:val="none" w:sz="0" w:space="0" w:color="auto"/>
      </w:divBdr>
    </w:div>
    <w:div w:id="1596284380">
      <w:bodyDiv w:val="1"/>
      <w:marLeft w:val="0"/>
      <w:marRight w:val="0"/>
      <w:marTop w:val="0"/>
      <w:marBottom w:val="0"/>
      <w:divBdr>
        <w:top w:val="none" w:sz="0" w:space="0" w:color="auto"/>
        <w:left w:val="none" w:sz="0" w:space="0" w:color="auto"/>
        <w:bottom w:val="none" w:sz="0" w:space="0" w:color="auto"/>
        <w:right w:val="none" w:sz="0" w:space="0" w:color="auto"/>
      </w:divBdr>
    </w:div>
    <w:div w:id="1596785861">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709505">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292992">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9017672">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678530">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600135488">
      <w:bodyDiv w:val="1"/>
      <w:marLeft w:val="0"/>
      <w:marRight w:val="0"/>
      <w:marTop w:val="0"/>
      <w:marBottom w:val="0"/>
      <w:divBdr>
        <w:top w:val="none" w:sz="0" w:space="0" w:color="auto"/>
        <w:left w:val="none" w:sz="0" w:space="0" w:color="auto"/>
        <w:bottom w:val="none" w:sz="0" w:space="0" w:color="auto"/>
        <w:right w:val="none" w:sz="0" w:space="0" w:color="auto"/>
      </w:divBdr>
    </w:div>
    <w:div w:id="1600137856">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0942007">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5922">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377279">
      <w:bodyDiv w:val="1"/>
      <w:marLeft w:val="0"/>
      <w:marRight w:val="0"/>
      <w:marTop w:val="0"/>
      <w:marBottom w:val="0"/>
      <w:divBdr>
        <w:top w:val="none" w:sz="0" w:space="0" w:color="auto"/>
        <w:left w:val="none" w:sz="0" w:space="0" w:color="auto"/>
        <w:bottom w:val="none" w:sz="0" w:space="0" w:color="auto"/>
        <w:right w:val="none" w:sz="0" w:space="0" w:color="auto"/>
      </w:divBdr>
    </w:div>
    <w:div w:id="1602487125">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685586">
      <w:bodyDiv w:val="1"/>
      <w:marLeft w:val="0"/>
      <w:marRight w:val="0"/>
      <w:marTop w:val="0"/>
      <w:marBottom w:val="0"/>
      <w:divBdr>
        <w:top w:val="none" w:sz="0" w:space="0" w:color="auto"/>
        <w:left w:val="none" w:sz="0" w:space="0" w:color="auto"/>
        <w:bottom w:val="none" w:sz="0" w:space="0" w:color="auto"/>
        <w:right w:val="none" w:sz="0" w:space="0" w:color="auto"/>
      </w:divBdr>
    </w:div>
    <w:div w:id="1602883260">
      <w:bodyDiv w:val="1"/>
      <w:marLeft w:val="0"/>
      <w:marRight w:val="0"/>
      <w:marTop w:val="0"/>
      <w:marBottom w:val="0"/>
      <w:divBdr>
        <w:top w:val="none" w:sz="0" w:space="0" w:color="auto"/>
        <w:left w:val="none" w:sz="0" w:space="0" w:color="auto"/>
        <w:bottom w:val="none" w:sz="0" w:space="0" w:color="auto"/>
        <w:right w:val="none" w:sz="0" w:space="0" w:color="auto"/>
      </w:divBdr>
    </w:div>
    <w:div w:id="1603101814">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49428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952768">
      <w:bodyDiv w:val="1"/>
      <w:marLeft w:val="0"/>
      <w:marRight w:val="0"/>
      <w:marTop w:val="0"/>
      <w:marBottom w:val="0"/>
      <w:divBdr>
        <w:top w:val="none" w:sz="0" w:space="0" w:color="auto"/>
        <w:left w:val="none" w:sz="0" w:space="0" w:color="auto"/>
        <w:bottom w:val="none" w:sz="0" w:space="0" w:color="auto"/>
        <w:right w:val="none" w:sz="0" w:space="0" w:color="auto"/>
      </w:divBdr>
    </w:div>
    <w:div w:id="1604217927">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65815">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09093">
      <w:bodyDiv w:val="1"/>
      <w:marLeft w:val="0"/>
      <w:marRight w:val="0"/>
      <w:marTop w:val="0"/>
      <w:marBottom w:val="0"/>
      <w:divBdr>
        <w:top w:val="none" w:sz="0" w:space="0" w:color="auto"/>
        <w:left w:val="none" w:sz="0" w:space="0" w:color="auto"/>
        <w:bottom w:val="none" w:sz="0" w:space="0" w:color="auto"/>
        <w:right w:val="none" w:sz="0" w:space="0" w:color="auto"/>
      </w:divBdr>
    </w:div>
    <w:div w:id="1605185985">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723890">
      <w:bodyDiv w:val="1"/>
      <w:marLeft w:val="0"/>
      <w:marRight w:val="0"/>
      <w:marTop w:val="0"/>
      <w:marBottom w:val="0"/>
      <w:divBdr>
        <w:top w:val="none" w:sz="0" w:space="0" w:color="auto"/>
        <w:left w:val="none" w:sz="0" w:space="0" w:color="auto"/>
        <w:bottom w:val="none" w:sz="0" w:space="0" w:color="auto"/>
        <w:right w:val="none" w:sz="0" w:space="0" w:color="auto"/>
      </w:divBdr>
    </w:div>
    <w:div w:id="1605773001">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426135">
      <w:bodyDiv w:val="1"/>
      <w:marLeft w:val="0"/>
      <w:marRight w:val="0"/>
      <w:marTop w:val="0"/>
      <w:marBottom w:val="0"/>
      <w:divBdr>
        <w:top w:val="none" w:sz="0" w:space="0" w:color="auto"/>
        <w:left w:val="none" w:sz="0" w:space="0" w:color="auto"/>
        <w:bottom w:val="none" w:sz="0" w:space="0" w:color="auto"/>
        <w:right w:val="none" w:sz="0" w:space="0" w:color="auto"/>
      </w:divBdr>
    </w:div>
    <w:div w:id="1606884241">
      <w:bodyDiv w:val="1"/>
      <w:marLeft w:val="0"/>
      <w:marRight w:val="0"/>
      <w:marTop w:val="0"/>
      <w:marBottom w:val="0"/>
      <w:divBdr>
        <w:top w:val="none" w:sz="0" w:space="0" w:color="auto"/>
        <w:left w:val="none" w:sz="0" w:space="0" w:color="auto"/>
        <w:bottom w:val="none" w:sz="0" w:space="0" w:color="auto"/>
        <w:right w:val="none" w:sz="0" w:space="0" w:color="auto"/>
      </w:divBdr>
    </w:div>
    <w:div w:id="1606959815">
      <w:bodyDiv w:val="1"/>
      <w:marLeft w:val="0"/>
      <w:marRight w:val="0"/>
      <w:marTop w:val="0"/>
      <w:marBottom w:val="0"/>
      <w:divBdr>
        <w:top w:val="none" w:sz="0" w:space="0" w:color="auto"/>
        <w:left w:val="none" w:sz="0" w:space="0" w:color="auto"/>
        <w:bottom w:val="none" w:sz="0" w:space="0" w:color="auto"/>
        <w:right w:val="none" w:sz="0" w:space="0" w:color="auto"/>
      </w:divBdr>
    </w:div>
    <w:div w:id="1607037186">
      <w:bodyDiv w:val="1"/>
      <w:marLeft w:val="0"/>
      <w:marRight w:val="0"/>
      <w:marTop w:val="0"/>
      <w:marBottom w:val="0"/>
      <w:divBdr>
        <w:top w:val="none" w:sz="0" w:space="0" w:color="auto"/>
        <w:left w:val="none" w:sz="0" w:space="0" w:color="auto"/>
        <w:bottom w:val="none" w:sz="0" w:space="0" w:color="auto"/>
        <w:right w:val="none" w:sz="0" w:space="0" w:color="auto"/>
      </w:divBdr>
    </w:div>
    <w:div w:id="1607156194">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926832">
      <w:bodyDiv w:val="1"/>
      <w:marLeft w:val="0"/>
      <w:marRight w:val="0"/>
      <w:marTop w:val="0"/>
      <w:marBottom w:val="0"/>
      <w:divBdr>
        <w:top w:val="none" w:sz="0" w:space="0" w:color="auto"/>
        <w:left w:val="none" w:sz="0" w:space="0" w:color="auto"/>
        <w:bottom w:val="none" w:sz="0" w:space="0" w:color="auto"/>
        <w:right w:val="none" w:sz="0" w:space="0" w:color="auto"/>
      </w:divBdr>
    </w:div>
    <w:div w:id="1608193484">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39345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847018">
      <w:bodyDiv w:val="1"/>
      <w:marLeft w:val="0"/>
      <w:marRight w:val="0"/>
      <w:marTop w:val="0"/>
      <w:marBottom w:val="0"/>
      <w:divBdr>
        <w:top w:val="none" w:sz="0" w:space="0" w:color="auto"/>
        <w:left w:val="none" w:sz="0" w:space="0" w:color="auto"/>
        <w:bottom w:val="none" w:sz="0" w:space="0" w:color="auto"/>
        <w:right w:val="none" w:sz="0" w:space="0" w:color="auto"/>
      </w:divBdr>
    </w:div>
    <w:div w:id="1609006861">
      <w:bodyDiv w:val="1"/>
      <w:marLeft w:val="0"/>
      <w:marRight w:val="0"/>
      <w:marTop w:val="0"/>
      <w:marBottom w:val="0"/>
      <w:divBdr>
        <w:top w:val="none" w:sz="0" w:space="0" w:color="auto"/>
        <w:left w:val="none" w:sz="0" w:space="0" w:color="auto"/>
        <w:bottom w:val="none" w:sz="0" w:space="0" w:color="auto"/>
        <w:right w:val="none" w:sz="0" w:space="0" w:color="auto"/>
      </w:divBdr>
    </w:div>
    <w:div w:id="1609041978">
      <w:bodyDiv w:val="1"/>
      <w:marLeft w:val="0"/>
      <w:marRight w:val="0"/>
      <w:marTop w:val="0"/>
      <w:marBottom w:val="0"/>
      <w:divBdr>
        <w:top w:val="none" w:sz="0" w:space="0" w:color="auto"/>
        <w:left w:val="none" w:sz="0" w:space="0" w:color="auto"/>
        <w:bottom w:val="none" w:sz="0" w:space="0" w:color="auto"/>
        <w:right w:val="none" w:sz="0" w:space="0" w:color="auto"/>
      </w:divBdr>
    </w:div>
    <w:div w:id="1609238638">
      <w:bodyDiv w:val="1"/>
      <w:marLeft w:val="0"/>
      <w:marRight w:val="0"/>
      <w:marTop w:val="0"/>
      <w:marBottom w:val="0"/>
      <w:divBdr>
        <w:top w:val="none" w:sz="0" w:space="0" w:color="auto"/>
        <w:left w:val="none" w:sz="0" w:space="0" w:color="auto"/>
        <w:bottom w:val="none" w:sz="0" w:space="0" w:color="auto"/>
        <w:right w:val="none" w:sz="0" w:space="0" w:color="auto"/>
      </w:divBdr>
    </w:div>
    <w:div w:id="160977943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354125">
      <w:bodyDiv w:val="1"/>
      <w:marLeft w:val="0"/>
      <w:marRight w:val="0"/>
      <w:marTop w:val="0"/>
      <w:marBottom w:val="0"/>
      <w:divBdr>
        <w:top w:val="none" w:sz="0" w:space="0" w:color="auto"/>
        <w:left w:val="none" w:sz="0" w:space="0" w:color="auto"/>
        <w:bottom w:val="none" w:sz="0" w:space="0" w:color="auto"/>
        <w:right w:val="none" w:sz="0" w:space="0" w:color="auto"/>
      </w:divBdr>
    </w:div>
    <w:div w:id="1610354336">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082958">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399670">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244575">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781363">
      <w:bodyDiv w:val="1"/>
      <w:marLeft w:val="0"/>
      <w:marRight w:val="0"/>
      <w:marTop w:val="0"/>
      <w:marBottom w:val="0"/>
      <w:divBdr>
        <w:top w:val="none" w:sz="0" w:space="0" w:color="auto"/>
        <w:left w:val="none" w:sz="0" w:space="0" w:color="auto"/>
        <w:bottom w:val="none" w:sz="0" w:space="0" w:color="auto"/>
        <w:right w:val="none" w:sz="0" w:space="0" w:color="auto"/>
      </w:divBdr>
    </w:div>
    <w:div w:id="1613899946">
      <w:bodyDiv w:val="1"/>
      <w:marLeft w:val="0"/>
      <w:marRight w:val="0"/>
      <w:marTop w:val="0"/>
      <w:marBottom w:val="0"/>
      <w:divBdr>
        <w:top w:val="none" w:sz="0" w:space="0" w:color="auto"/>
        <w:left w:val="none" w:sz="0" w:space="0" w:color="auto"/>
        <w:bottom w:val="none" w:sz="0" w:space="0" w:color="auto"/>
        <w:right w:val="none" w:sz="0" w:space="0" w:color="auto"/>
      </w:divBdr>
    </w:div>
    <w:div w:id="1614047569">
      <w:bodyDiv w:val="1"/>
      <w:marLeft w:val="0"/>
      <w:marRight w:val="0"/>
      <w:marTop w:val="0"/>
      <w:marBottom w:val="0"/>
      <w:divBdr>
        <w:top w:val="none" w:sz="0" w:space="0" w:color="auto"/>
        <w:left w:val="none" w:sz="0" w:space="0" w:color="auto"/>
        <w:bottom w:val="none" w:sz="0" w:space="0" w:color="auto"/>
        <w:right w:val="none" w:sz="0" w:space="0" w:color="auto"/>
      </w:divBdr>
    </w:div>
    <w:div w:id="1614245666">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635454">
      <w:bodyDiv w:val="1"/>
      <w:marLeft w:val="0"/>
      <w:marRight w:val="0"/>
      <w:marTop w:val="0"/>
      <w:marBottom w:val="0"/>
      <w:divBdr>
        <w:top w:val="none" w:sz="0" w:space="0" w:color="auto"/>
        <w:left w:val="none" w:sz="0" w:space="0" w:color="auto"/>
        <w:bottom w:val="none" w:sz="0" w:space="0" w:color="auto"/>
        <w:right w:val="none" w:sz="0" w:space="0" w:color="auto"/>
      </w:divBdr>
    </w:div>
    <w:div w:id="1614752649">
      <w:bodyDiv w:val="1"/>
      <w:marLeft w:val="0"/>
      <w:marRight w:val="0"/>
      <w:marTop w:val="0"/>
      <w:marBottom w:val="0"/>
      <w:divBdr>
        <w:top w:val="none" w:sz="0" w:space="0" w:color="auto"/>
        <w:left w:val="none" w:sz="0" w:space="0" w:color="auto"/>
        <w:bottom w:val="none" w:sz="0" w:space="0" w:color="auto"/>
        <w:right w:val="none" w:sz="0" w:space="0" w:color="auto"/>
      </w:divBdr>
    </w:div>
    <w:div w:id="1614826357">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134988">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550139">
      <w:bodyDiv w:val="1"/>
      <w:marLeft w:val="0"/>
      <w:marRight w:val="0"/>
      <w:marTop w:val="0"/>
      <w:marBottom w:val="0"/>
      <w:divBdr>
        <w:top w:val="none" w:sz="0" w:space="0" w:color="auto"/>
        <w:left w:val="none" w:sz="0" w:space="0" w:color="auto"/>
        <w:bottom w:val="none" w:sz="0" w:space="0" w:color="auto"/>
        <w:right w:val="none" w:sz="0" w:space="0" w:color="auto"/>
      </w:divBdr>
    </w:div>
    <w:div w:id="1615625424">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667038">
      <w:bodyDiv w:val="1"/>
      <w:marLeft w:val="0"/>
      <w:marRight w:val="0"/>
      <w:marTop w:val="0"/>
      <w:marBottom w:val="0"/>
      <w:divBdr>
        <w:top w:val="none" w:sz="0" w:space="0" w:color="auto"/>
        <w:left w:val="none" w:sz="0" w:space="0" w:color="auto"/>
        <w:bottom w:val="none" w:sz="0" w:space="0" w:color="auto"/>
        <w:right w:val="none" w:sz="0" w:space="0" w:color="auto"/>
      </w:divBdr>
    </w:div>
    <w:div w:id="1617059100">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367333">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829341">
      <w:bodyDiv w:val="1"/>
      <w:marLeft w:val="0"/>
      <w:marRight w:val="0"/>
      <w:marTop w:val="0"/>
      <w:marBottom w:val="0"/>
      <w:divBdr>
        <w:top w:val="none" w:sz="0" w:space="0" w:color="auto"/>
        <w:left w:val="none" w:sz="0" w:space="0" w:color="auto"/>
        <w:bottom w:val="none" w:sz="0" w:space="0" w:color="auto"/>
        <w:right w:val="none" w:sz="0" w:space="0" w:color="auto"/>
      </w:divBdr>
    </w:div>
    <w:div w:id="1618028198">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367312">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098101">
      <w:bodyDiv w:val="1"/>
      <w:marLeft w:val="0"/>
      <w:marRight w:val="0"/>
      <w:marTop w:val="0"/>
      <w:marBottom w:val="0"/>
      <w:divBdr>
        <w:top w:val="none" w:sz="0" w:space="0" w:color="auto"/>
        <w:left w:val="none" w:sz="0" w:space="0" w:color="auto"/>
        <w:bottom w:val="none" w:sz="0" w:space="0" w:color="auto"/>
        <w:right w:val="none" w:sz="0" w:space="0" w:color="auto"/>
      </w:divBdr>
    </w:div>
    <w:div w:id="1619145461">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289183">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792624">
      <w:bodyDiv w:val="1"/>
      <w:marLeft w:val="0"/>
      <w:marRight w:val="0"/>
      <w:marTop w:val="0"/>
      <w:marBottom w:val="0"/>
      <w:divBdr>
        <w:top w:val="none" w:sz="0" w:space="0" w:color="auto"/>
        <w:left w:val="none" w:sz="0" w:space="0" w:color="auto"/>
        <w:bottom w:val="none" w:sz="0" w:space="0" w:color="auto"/>
        <w:right w:val="none" w:sz="0" w:space="0" w:color="auto"/>
      </w:divBdr>
    </w:div>
    <w:div w:id="1619799414">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063718">
      <w:bodyDiv w:val="1"/>
      <w:marLeft w:val="0"/>
      <w:marRight w:val="0"/>
      <w:marTop w:val="0"/>
      <w:marBottom w:val="0"/>
      <w:divBdr>
        <w:top w:val="none" w:sz="0" w:space="0" w:color="auto"/>
        <w:left w:val="none" w:sz="0" w:space="0" w:color="auto"/>
        <w:bottom w:val="none" w:sz="0" w:space="0" w:color="auto"/>
        <w:right w:val="none" w:sz="0" w:space="0" w:color="auto"/>
      </w:divBdr>
    </w:div>
    <w:div w:id="1620069225">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4204">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333492">
      <w:bodyDiv w:val="1"/>
      <w:marLeft w:val="0"/>
      <w:marRight w:val="0"/>
      <w:marTop w:val="0"/>
      <w:marBottom w:val="0"/>
      <w:divBdr>
        <w:top w:val="none" w:sz="0" w:space="0" w:color="auto"/>
        <w:left w:val="none" w:sz="0" w:space="0" w:color="auto"/>
        <w:bottom w:val="none" w:sz="0" w:space="0" w:color="auto"/>
        <w:right w:val="none" w:sz="0" w:space="0" w:color="auto"/>
      </w:divBdr>
    </w:div>
    <w:div w:id="1620338750">
      <w:bodyDiv w:val="1"/>
      <w:marLeft w:val="0"/>
      <w:marRight w:val="0"/>
      <w:marTop w:val="0"/>
      <w:marBottom w:val="0"/>
      <w:divBdr>
        <w:top w:val="none" w:sz="0" w:space="0" w:color="auto"/>
        <w:left w:val="none" w:sz="0" w:space="0" w:color="auto"/>
        <w:bottom w:val="none" w:sz="0" w:space="0" w:color="auto"/>
        <w:right w:val="none" w:sz="0" w:space="0" w:color="auto"/>
      </w:divBdr>
    </w:div>
    <w:div w:id="1620379231">
      <w:bodyDiv w:val="1"/>
      <w:marLeft w:val="0"/>
      <w:marRight w:val="0"/>
      <w:marTop w:val="0"/>
      <w:marBottom w:val="0"/>
      <w:divBdr>
        <w:top w:val="none" w:sz="0" w:space="0" w:color="auto"/>
        <w:left w:val="none" w:sz="0" w:space="0" w:color="auto"/>
        <w:bottom w:val="none" w:sz="0" w:space="0" w:color="auto"/>
        <w:right w:val="none" w:sz="0" w:space="0" w:color="auto"/>
      </w:divBdr>
    </w:div>
    <w:div w:id="1620450145">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838548">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1033661">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835292">
      <w:bodyDiv w:val="1"/>
      <w:marLeft w:val="0"/>
      <w:marRight w:val="0"/>
      <w:marTop w:val="0"/>
      <w:marBottom w:val="0"/>
      <w:divBdr>
        <w:top w:val="none" w:sz="0" w:space="0" w:color="auto"/>
        <w:left w:val="none" w:sz="0" w:space="0" w:color="auto"/>
        <w:bottom w:val="none" w:sz="0" w:space="0" w:color="auto"/>
        <w:right w:val="none" w:sz="0" w:space="0" w:color="auto"/>
      </w:divBdr>
    </w:div>
    <w:div w:id="1622229134">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1822">
      <w:bodyDiv w:val="1"/>
      <w:marLeft w:val="0"/>
      <w:marRight w:val="0"/>
      <w:marTop w:val="0"/>
      <w:marBottom w:val="0"/>
      <w:divBdr>
        <w:top w:val="none" w:sz="0" w:space="0" w:color="auto"/>
        <w:left w:val="none" w:sz="0" w:space="0" w:color="auto"/>
        <w:bottom w:val="none" w:sz="0" w:space="0" w:color="auto"/>
        <w:right w:val="none" w:sz="0" w:space="0" w:color="auto"/>
      </w:divBdr>
    </w:div>
    <w:div w:id="1622566073">
      <w:bodyDiv w:val="1"/>
      <w:marLeft w:val="0"/>
      <w:marRight w:val="0"/>
      <w:marTop w:val="0"/>
      <w:marBottom w:val="0"/>
      <w:divBdr>
        <w:top w:val="none" w:sz="0" w:space="0" w:color="auto"/>
        <w:left w:val="none" w:sz="0" w:space="0" w:color="auto"/>
        <w:bottom w:val="none" w:sz="0" w:space="0" w:color="auto"/>
        <w:right w:val="none" w:sz="0" w:space="0" w:color="auto"/>
      </w:divBdr>
    </w:div>
    <w:div w:id="1622568434">
      <w:bodyDiv w:val="1"/>
      <w:marLeft w:val="0"/>
      <w:marRight w:val="0"/>
      <w:marTop w:val="0"/>
      <w:marBottom w:val="0"/>
      <w:divBdr>
        <w:top w:val="none" w:sz="0" w:space="0" w:color="auto"/>
        <w:left w:val="none" w:sz="0" w:space="0" w:color="auto"/>
        <w:bottom w:val="none" w:sz="0" w:space="0" w:color="auto"/>
        <w:right w:val="none" w:sz="0" w:space="0" w:color="auto"/>
      </w:divBdr>
    </w:div>
    <w:div w:id="1622764001">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881482">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66669">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3683958">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457002">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26816">
      <w:bodyDiv w:val="1"/>
      <w:marLeft w:val="0"/>
      <w:marRight w:val="0"/>
      <w:marTop w:val="0"/>
      <w:marBottom w:val="0"/>
      <w:divBdr>
        <w:top w:val="none" w:sz="0" w:space="0" w:color="auto"/>
        <w:left w:val="none" w:sz="0" w:space="0" w:color="auto"/>
        <w:bottom w:val="none" w:sz="0" w:space="0" w:color="auto"/>
        <w:right w:val="none" w:sz="0" w:space="0" w:color="auto"/>
      </w:divBdr>
    </w:div>
    <w:div w:id="1625426861">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967436">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2889">
      <w:bodyDiv w:val="1"/>
      <w:marLeft w:val="0"/>
      <w:marRight w:val="0"/>
      <w:marTop w:val="0"/>
      <w:marBottom w:val="0"/>
      <w:divBdr>
        <w:top w:val="none" w:sz="0" w:space="0" w:color="auto"/>
        <w:left w:val="none" w:sz="0" w:space="0" w:color="auto"/>
        <w:bottom w:val="none" w:sz="0" w:space="0" w:color="auto"/>
        <w:right w:val="none" w:sz="0" w:space="0" w:color="auto"/>
      </w:divBdr>
    </w:div>
    <w:div w:id="1626234282">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812696">
      <w:bodyDiv w:val="1"/>
      <w:marLeft w:val="0"/>
      <w:marRight w:val="0"/>
      <w:marTop w:val="0"/>
      <w:marBottom w:val="0"/>
      <w:divBdr>
        <w:top w:val="none" w:sz="0" w:space="0" w:color="auto"/>
        <w:left w:val="none" w:sz="0" w:space="0" w:color="auto"/>
        <w:bottom w:val="none" w:sz="0" w:space="0" w:color="auto"/>
        <w:right w:val="none" w:sz="0" w:space="0" w:color="auto"/>
      </w:divBdr>
    </w:div>
    <w:div w:id="162681614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154581">
      <w:bodyDiv w:val="1"/>
      <w:marLeft w:val="0"/>
      <w:marRight w:val="0"/>
      <w:marTop w:val="0"/>
      <w:marBottom w:val="0"/>
      <w:divBdr>
        <w:top w:val="none" w:sz="0" w:space="0" w:color="auto"/>
        <w:left w:val="none" w:sz="0" w:space="0" w:color="auto"/>
        <w:bottom w:val="none" w:sz="0" w:space="0" w:color="auto"/>
        <w:right w:val="none" w:sz="0" w:space="0" w:color="auto"/>
      </w:divBdr>
    </w:div>
    <w:div w:id="1627156978">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7850064">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03180">
      <w:bodyDiv w:val="1"/>
      <w:marLeft w:val="0"/>
      <w:marRight w:val="0"/>
      <w:marTop w:val="0"/>
      <w:marBottom w:val="0"/>
      <w:divBdr>
        <w:top w:val="none" w:sz="0" w:space="0" w:color="auto"/>
        <w:left w:val="none" w:sz="0" w:space="0" w:color="auto"/>
        <w:bottom w:val="none" w:sz="0" w:space="0" w:color="auto"/>
        <w:right w:val="none" w:sz="0" w:space="0" w:color="auto"/>
      </w:divBdr>
    </w:div>
    <w:div w:id="1628269470">
      <w:bodyDiv w:val="1"/>
      <w:marLeft w:val="0"/>
      <w:marRight w:val="0"/>
      <w:marTop w:val="0"/>
      <w:marBottom w:val="0"/>
      <w:divBdr>
        <w:top w:val="none" w:sz="0" w:space="0" w:color="auto"/>
        <w:left w:val="none" w:sz="0" w:space="0" w:color="auto"/>
        <w:bottom w:val="none" w:sz="0" w:space="0" w:color="auto"/>
        <w:right w:val="none" w:sz="0" w:space="0" w:color="auto"/>
      </w:divBdr>
    </w:div>
    <w:div w:id="1628514158">
      <w:bodyDiv w:val="1"/>
      <w:marLeft w:val="0"/>
      <w:marRight w:val="0"/>
      <w:marTop w:val="0"/>
      <w:marBottom w:val="0"/>
      <w:divBdr>
        <w:top w:val="none" w:sz="0" w:space="0" w:color="auto"/>
        <w:left w:val="none" w:sz="0" w:space="0" w:color="auto"/>
        <w:bottom w:val="none" w:sz="0" w:space="0" w:color="auto"/>
        <w:right w:val="none" w:sz="0" w:space="0" w:color="auto"/>
      </w:divBdr>
    </w:div>
    <w:div w:id="1628580978">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857405">
      <w:bodyDiv w:val="1"/>
      <w:marLeft w:val="0"/>
      <w:marRight w:val="0"/>
      <w:marTop w:val="0"/>
      <w:marBottom w:val="0"/>
      <w:divBdr>
        <w:top w:val="none" w:sz="0" w:space="0" w:color="auto"/>
        <w:left w:val="none" w:sz="0" w:space="0" w:color="auto"/>
        <w:bottom w:val="none" w:sz="0" w:space="0" w:color="auto"/>
        <w:right w:val="none" w:sz="0" w:space="0" w:color="auto"/>
      </w:divBdr>
    </w:div>
    <w:div w:id="1628966678">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579237">
      <w:bodyDiv w:val="1"/>
      <w:marLeft w:val="0"/>
      <w:marRight w:val="0"/>
      <w:marTop w:val="0"/>
      <w:marBottom w:val="0"/>
      <w:divBdr>
        <w:top w:val="none" w:sz="0" w:space="0" w:color="auto"/>
        <w:left w:val="none" w:sz="0" w:space="0" w:color="auto"/>
        <w:bottom w:val="none" w:sz="0" w:space="0" w:color="auto"/>
        <w:right w:val="none" w:sz="0" w:space="0" w:color="auto"/>
      </w:divBdr>
    </w:div>
    <w:div w:id="1629820928">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016521">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2835">
      <w:bodyDiv w:val="1"/>
      <w:marLeft w:val="0"/>
      <w:marRight w:val="0"/>
      <w:marTop w:val="0"/>
      <w:marBottom w:val="0"/>
      <w:divBdr>
        <w:top w:val="none" w:sz="0" w:space="0" w:color="auto"/>
        <w:left w:val="none" w:sz="0" w:space="0" w:color="auto"/>
        <w:bottom w:val="none" w:sz="0" w:space="0" w:color="auto"/>
        <w:right w:val="none" w:sz="0" w:space="0" w:color="auto"/>
      </w:divBdr>
    </w:div>
    <w:div w:id="1630933407">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519799">
      <w:bodyDiv w:val="1"/>
      <w:marLeft w:val="0"/>
      <w:marRight w:val="0"/>
      <w:marTop w:val="0"/>
      <w:marBottom w:val="0"/>
      <w:divBdr>
        <w:top w:val="none" w:sz="0" w:space="0" w:color="auto"/>
        <w:left w:val="none" w:sz="0" w:space="0" w:color="auto"/>
        <w:bottom w:val="none" w:sz="0" w:space="0" w:color="auto"/>
        <w:right w:val="none" w:sz="0" w:space="0" w:color="auto"/>
      </w:divBdr>
    </w:div>
    <w:div w:id="1631548567">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131496">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290484">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8278">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21393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364031">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604226">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40674">
      <w:bodyDiv w:val="1"/>
      <w:marLeft w:val="0"/>
      <w:marRight w:val="0"/>
      <w:marTop w:val="0"/>
      <w:marBottom w:val="0"/>
      <w:divBdr>
        <w:top w:val="none" w:sz="0" w:space="0" w:color="auto"/>
        <w:left w:val="none" w:sz="0" w:space="0" w:color="auto"/>
        <w:bottom w:val="none" w:sz="0" w:space="0" w:color="auto"/>
        <w:right w:val="none" w:sz="0" w:space="0" w:color="auto"/>
      </w:divBdr>
    </w:div>
    <w:div w:id="1635209018">
      <w:bodyDiv w:val="1"/>
      <w:marLeft w:val="0"/>
      <w:marRight w:val="0"/>
      <w:marTop w:val="0"/>
      <w:marBottom w:val="0"/>
      <w:divBdr>
        <w:top w:val="none" w:sz="0" w:space="0" w:color="auto"/>
        <w:left w:val="none" w:sz="0" w:space="0" w:color="auto"/>
        <w:bottom w:val="none" w:sz="0" w:space="0" w:color="auto"/>
        <w:right w:val="none" w:sz="0" w:space="0" w:color="auto"/>
      </w:divBdr>
    </w:div>
    <w:div w:id="1635483321">
      <w:bodyDiv w:val="1"/>
      <w:marLeft w:val="0"/>
      <w:marRight w:val="0"/>
      <w:marTop w:val="0"/>
      <w:marBottom w:val="0"/>
      <w:divBdr>
        <w:top w:val="none" w:sz="0" w:space="0" w:color="auto"/>
        <w:left w:val="none" w:sz="0" w:space="0" w:color="auto"/>
        <w:bottom w:val="none" w:sz="0" w:space="0" w:color="auto"/>
        <w:right w:val="none" w:sz="0" w:space="0" w:color="auto"/>
      </w:divBdr>
    </w:div>
    <w:div w:id="1635864631">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060459">
      <w:bodyDiv w:val="1"/>
      <w:marLeft w:val="0"/>
      <w:marRight w:val="0"/>
      <w:marTop w:val="0"/>
      <w:marBottom w:val="0"/>
      <w:divBdr>
        <w:top w:val="none" w:sz="0" w:space="0" w:color="auto"/>
        <w:left w:val="none" w:sz="0" w:space="0" w:color="auto"/>
        <w:bottom w:val="none" w:sz="0" w:space="0" w:color="auto"/>
        <w:right w:val="none" w:sz="0" w:space="0" w:color="auto"/>
      </w:divBdr>
    </w:div>
    <w:div w:id="1636375515">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5151">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073790">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6248">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6956">
      <w:bodyDiv w:val="1"/>
      <w:marLeft w:val="0"/>
      <w:marRight w:val="0"/>
      <w:marTop w:val="0"/>
      <w:marBottom w:val="0"/>
      <w:divBdr>
        <w:top w:val="none" w:sz="0" w:space="0" w:color="auto"/>
        <w:left w:val="none" w:sz="0" w:space="0" w:color="auto"/>
        <w:bottom w:val="none" w:sz="0" w:space="0" w:color="auto"/>
        <w:right w:val="none" w:sz="0" w:space="0" w:color="auto"/>
      </w:divBdr>
    </w:div>
    <w:div w:id="1638678350">
      <w:bodyDiv w:val="1"/>
      <w:marLeft w:val="0"/>
      <w:marRight w:val="0"/>
      <w:marTop w:val="0"/>
      <w:marBottom w:val="0"/>
      <w:divBdr>
        <w:top w:val="none" w:sz="0" w:space="0" w:color="auto"/>
        <w:left w:val="none" w:sz="0" w:space="0" w:color="auto"/>
        <w:bottom w:val="none" w:sz="0" w:space="0" w:color="auto"/>
        <w:right w:val="none" w:sz="0" w:space="0" w:color="auto"/>
      </w:divBdr>
    </w:div>
    <w:div w:id="1638679290">
      <w:bodyDiv w:val="1"/>
      <w:marLeft w:val="0"/>
      <w:marRight w:val="0"/>
      <w:marTop w:val="0"/>
      <w:marBottom w:val="0"/>
      <w:divBdr>
        <w:top w:val="none" w:sz="0" w:space="0" w:color="auto"/>
        <w:left w:val="none" w:sz="0" w:space="0" w:color="auto"/>
        <w:bottom w:val="none" w:sz="0" w:space="0" w:color="auto"/>
        <w:right w:val="none" w:sz="0" w:space="0" w:color="auto"/>
      </w:divBdr>
    </w:div>
    <w:div w:id="1638796511">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8997949">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728484">
      <w:bodyDiv w:val="1"/>
      <w:marLeft w:val="0"/>
      <w:marRight w:val="0"/>
      <w:marTop w:val="0"/>
      <w:marBottom w:val="0"/>
      <w:divBdr>
        <w:top w:val="none" w:sz="0" w:space="0" w:color="auto"/>
        <w:left w:val="none" w:sz="0" w:space="0" w:color="auto"/>
        <w:bottom w:val="none" w:sz="0" w:space="0" w:color="auto"/>
        <w:right w:val="none" w:sz="0" w:space="0" w:color="auto"/>
      </w:divBdr>
    </w:div>
    <w:div w:id="1639844983">
      <w:bodyDiv w:val="1"/>
      <w:marLeft w:val="0"/>
      <w:marRight w:val="0"/>
      <w:marTop w:val="0"/>
      <w:marBottom w:val="0"/>
      <w:divBdr>
        <w:top w:val="none" w:sz="0" w:space="0" w:color="auto"/>
        <w:left w:val="none" w:sz="0" w:space="0" w:color="auto"/>
        <w:bottom w:val="none" w:sz="0" w:space="0" w:color="auto"/>
        <w:right w:val="none" w:sz="0" w:space="0" w:color="auto"/>
      </w:divBdr>
    </w:div>
    <w:div w:id="1640190182">
      <w:bodyDiv w:val="1"/>
      <w:marLeft w:val="0"/>
      <w:marRight w:val="0"/>
      <w:marTop w:val="0"/>
      <w:marBottom w:val="0"/>
      <w:divBdr>
        <w:top w:val="none" w:sz="0" w:space="0" w:color="auto"/>
        <w:left w:val="none" w:sz="0" w:space="0" w:color="auto"/>
        <w:bottom w:val="none" w:sz="0" w:space="0" w:color="auto"/>
        <w:right w:val="none" w:sz="0" w:space="0" w:color="auto"/>
      </w:divBdr>
    </w:div>
    <w:div w:id="1640452634">
      <w:bodyDiv w:val="1"/>
      <w:marLeft w:val="0"/>
      <w:marRight w:val="0"/>
      <w:marTop w:val="0"/>
      <w:marBottom w:val="0"/>
      <w:divBdr>
        <w:top w:val="none" w:sz="0" w:space="0" w:color="auto"/>
        <w:left w:val="none" w:sz="0" w:space="0" w:color="auto"/>
        <w:bottom w:val="none" w:sz="0" w:space="0" w:color="auto"/>
        <w:right w:val="none" w:sz="0" w:space="0" w:color="auto"/>
      </w:divBdr>
    </w:div>
    <w:div w:id="1640527220">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0652330">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576248">
      <w:bodyDiv w:val="1"/>
      <w:marLeft w:val="0"/>
      <w:marRight w:val="0"/>
      <w:marTop w:val="0"/>
      <w:marBottom w:val="0"/>
      <w:divBdr>
        <w:top w:val="none" w:sz="0" w:space="0" w:color="auto"/>
        <w:left w:val="none" w:sz="0" w:space="0" w:color="auto"/>
        <w:bottom w:val="none" w:sz="0" w:space="0" w:color="auto"/>
        <w:right w:val="none" w:sz="0" w:space="0" w:color="auto"/>
      </w:divBdr>
    </w:div>
    <w:div w:id="1641613514">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418353">
      <w:bodyDiv w:val="1"/>
      <w:marLeft w:val="0"/>
      <w:marRight w:val="0"/>
      <w:marTop w:val="0"/>
      <w:marBottom w:val="0"/>
      <w:divBdr>
        <w:top w:val="none" w:sz="0" w:space="0" w:color="auto"/>
        <w:left w:val="none" w:sz="0" w:space="0" w:color="auto"/>
        <w:bottom w:val="none" w:sz="0" w:space="0" w:color="auto"/>
        <w:right w:val="none" w:sz="0" w:space="0" w:color="auto"/>
      </w:divBdr>
    </w:div>
    <w:div w:id="1642690052">
      <w:bodyDiv w:val="1"/>
      <w:marLeft w:val="0"/>
      <w:marRight w:val="0"/>
      <w:marTop w:val="0"/>
      <w:marBottom w:val="0"/>
      <w:divBdr>
        <w:top w:val="none" w:sz="0" w:space="0" w:color="auto"/>
        <w:left w:val="none" w:sz="0" w:space="0" w:color="auto"/>
        <w:bottom w:val="none" w:sz="0" w:space="0" w:color="auto"/>
        <w:right w:val="none" w:sz="0" w:space="0" w:color="auto"/>
      </w:divBdr>
    </w:div>
    <w:div w:id="1643003424">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460696">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3924583">
      <w:bodyDiv w:val="1"/>
      <w:marLeft w:val="0"/>
      <w:marRight w:val="0"/>
      <w:marTop w:val="0"/>
      <w:marBottom w:val="0"/>
      <w:divBdr>
        <w:top w:val="none" w:sz="0" w:space="0" w:color="auto"/>
        <w:left w:val="none" w:sz="0" w:space="0" w:color="auto"/>
        <w:bottom w:val="none" w:sz="0" w:space="0" w:color="auto"/>
        <w:right w:val="none" w:sz="0" w:space="0" w:color="auto"/>
      </w:divBdr>
    </w:div>
    <w:div w:id="1643926889">
      <w:bodyDiv w:val="1"/>
      <w:marLeft w:val="0"/>
      <w:marRight w:val="0"/>
      <w:marTop w:val="0"/>
      <w:marBottom w:val="0"/>
      <w:divBdr>
        <w:top w:val="none" w:sz="0" w:space="0" w:color="auto"/>
        <w:left w:val="none" w:sz="0" w:space="0" w:color="auto"/>
        <w:bottom w:val="none" w:sz="0" w:space="0" w:color="auto"/>
        <w:right w:val="none" w:sz="0" w:space="0" w:color="auto"/>
      </w:divBdr>
    </w:div>
    <w:div w:id="1644121974">
      <w:bodyDiv w:val="1"/>
      <w:marLeft w:val="0"/>
      <w:marRight w:val="0"/>
      <w:marTop w:val="0"/>
      <w:marBottom w:val="0"/>
      <w:divBdr>
        <w:top w:val="none" w:sz="0" w:space="0" w:color="auto"/>
        <w:left w:val="none" w:sz="0" w:space="0" w:color="auto"/>
        <w:bottom w:val="none" w:sz="0" w:space="0" w:color="auto"/>
        <w:right w:val="none" w:sz="0" w:space="0" w:color="auto"/>
      </w:divBdr>
    </w:div>
    <w:div w:id="1644264483">
      <w:bodyDiv w:val="1"/>
      <w:marLeft w:val="0"/>
      <w:marRight w:val="0"/>
      <w:marTop w:val="0"/>
      <w:marBottom w:val="0"/>
      <w:divBdr>
        <w:top w:val="none" w:sz="0" w:space="0" w:color="auto"/>
        <w:left w:val="none" w:sz="0" w:space="0" w:color="auto"/>
        <w:bottom w:val="none" w:sz="0" w:space="0" w:color="auto"/>
        <w:right w:val="none" w:sz="0" w:space="0" w:color="auto"/>
      </w:divBdr>
    </w:div>
    <w:div w:id="1644773587">
      <w:bodyDiv w:val="1"/>
      <w:marLeft w:val="0"/>
      <w:marRight w:val="0"/>
      <w:marTop w:val="0"/>
      <w:marBottom w:val="0"/>
      <w:divBdr>
        <w:top w:val="none" w:sz="0" w:space="0" w:color="auto"/>
        <w:left w:val="none" w:sz="0" w:space="0" w:color="auto"/>
        <w:bottom w:val="none" w:sz="0" w:space="0" w:color="auto"/>
        <w:right w:val="none" w:sz="0" w:space="0" w:color="auto"/>
      </w:divBdr>
    </w:div>
    <w:div w:id="1644852179">
      <w:bodyDiv w:val="1"/>
      <w:marLeft w:val="0"/>
      <w:marRight w:val="0"/>
      <w:marTop w:val="0"/>
      <w:marBottom w:val="0"/>
      <w:divBdr>
        <w:top w:val="none" w:sz="0" w:space="0" w:color="auto"/>
        <w:left w:val="none" w:sz="0" w:space="0" w:color="auto"/>
        <w:bottom w:val="none" w:sz="0" w:space="0" w:color="auto"/>
        <w:right w:val="none" w:sz="0" w:space="0" w:color="auto"/>
      </w:divBdr>
    </w:div>
    <w:div w:id="1645041998">
      <w:bodyDiv w:val="1"/>
      <w:marLeft w:val="0"/>
      <w:marRight w:val="0"/>
      <w:marTop w:val="0"/>
      <w:marBottom w:val="0"/>
      <w:divBdr>
        <w:top w:val="none" w:sz="0" w:space="0" w:color="auto"/>
        <w:left w:val="none" w:sz="0" w:space="0" w:color="auto"/>
        <w:bottom w:val="none" w:sz="0" w:space="0" w:color="auto"/>
        <w:right w:val="none" w:sz="0" w:space="0" w:color="auto"/>
      </w:divBdr>
    </w:div>
    <w:div w:id="1645044935">
      <w:bodyDiv w:val="1"/>
      <w:marLeft w:val="0"/>
      <w:marRight w:val="0"/>
      <w:marTop w:val="0"/>
      <w:marBottom w:val="0"/>
      <w:divBdr>
        <w:top w:val="none" w:sz="0" w:space="0" w:color="auto"/>
        <w:left w:val="none" w:sz="0" w:space="0" w:color="auto"/>
        <w:bottom w:val="none" w:sz="0" w:space="0" w:color="auto"/>
        <w:right w:val="none" w:sz="0" w:space="0" w:color="auto"/>
      </w:divBdr>
    </w:div>
    <w:div w:id="1645116320">
      <w:bodyDiv w:val="1"/>
      <w:marLeft w:val="0"/>
      <w:marRight w:val="0"/>
      <w:marTop w:val="0"/>
      <w:marBottom w:val="0"/>
      <w:divBdr>
        <w:top w:val="none" w:sz="0" w:space="0" w:color="auto"/>
        <w:left w:val="none" w:sz="0" w:space="0" w:color="auto"/>
        <w:bottom w:val="none" w:sz="0" w:space="0" w:color="auto"/>
        <w:right w:val="none" w:sz="0" w:space="0" w:color="auto"/>
      </w:divBdr>
    </w:div>
    <w:div w:id="1645162612">
      <w:bodyDiv w:val="1"/>
      <w:marLeft w:val="0"/>
      <w:marRight w:val="0"/>
      <w:marTop w:val="0"/>
      <w:marBottom w:val="0"/>
      <w:divBdr>
        <w:top w:val="none" w:sz="0" w:space="0" w:color="auto"/>
        <w:left w:val="none" w:sz="0" w:space="0" w:color="auto"/>
        <w:bottom w:val="none" w:sz="0" w:space="0" w:color="auto"/>
        <w:right w:val="none" w:sz="0" w:space="0" w:color="auto"/>
      </w:divBdr>
    </w:div>
    <w:div w:id="1645306778">
      <w:bodyDiv w:val="1"/>
      <w:marLeft w:val="0"/>
      <w:marRight w:val="0"/>
      <w:marTop w:val="0"/>
      <w:marBottom w:val="0"/>
      <w:divBdr>
        <w:top w:val="none" w:sz="0" w:space="0" w:color="auto"/>
        <w:left w:val="none" w:sz="0" w:space="0" w:color="auto"/>
        <w:bottom w:val="none" w:sz="0" w:space="0" w:color="auto"/>
        <w:right w:val="none" w:sz="0" w:space="0" w:color="auto"/>
      </w:divBdr>
    </w:div>
    <w:div w:id="1645352173">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474731">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12946">
      <w:bodyDiv w:val="1"/>
      <w:marLeft w:val="0"/>
      <w:marRight w:val="0"/>
      <w:marTop w:val="0"/>
      <w:marBottom w:val="0"/>
      <w:divBdr>
        <w:top w:val="none" w:sz="0" w:space="0" w:color="auto"/>
        <w:left w:val="none" w:sz="0" w:space="0" w:color="auto"/>
        <w:bottom w:val="none" w:sz="0" w:space="0" w:color="auto"/>
        <w:right w:val="none" w:sz="0" w:space="0" w:color="auto"/>
      </w:divBdr>
    </w:div>
    <w:div w:id="1647782258">
      <w:bodyDiv w:val="1"/>
      <w:marLeft w:val="0"/>
      <w:marRight w:val="0"/>
      <w:marTop w:val="0"/>
      <w:marBottom w:val="0"/>
      <w:divBdr>
        <w:top w:val="none" w:sz="0" w:space="0" w:color="auto"/>
        <w:left w:val="none" w:sz="0" w:space="0" w:color="auto"/>
        <w:bottom w:val="none" w:sz="0" w:space="0" w:color="auto"/>
        <w:right w:val="none" w:sz="0" w:space="0" w:color="auto"/>
      </w:divBdr>
    </w:div>
    <w:div w:id="1647858328">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8314800">
      <w:bodyDiv w:val="1"/>
      <w:marLeft w:val="0"/>
      <w:marRight w:val="0"/>
      <w:marTop w:val="0"/>
      <w:marBottom w:val="0"/>
      <w:divBdr>
        <w:top w:val="none" w:sz="0" w:space="0" w:color="auto"/>
        <w:left w:val="none" w:sz="0" w:space="0" w:color="auto"/>
        <w:bottom w:val="none" w:sz="0" w:space="0" w:color="auto"/>
        <w:right w:val="none" w:sz="0" w:space="0" w:color="auto"/>
      </w:divBdr>
    </w:div>
    <w:div w:id="1648436125">
      <w:bodyDiv w:val="1"/>
      <w:marLeft w:val="0"/>
      <w:marRight w:val="0"/>
      <w:marTop w:val="0"/>
      <w:marBottom w:val="0"/>
      <w:divBdr>
        <w:top w:val="none" w:sz="0" w:space="0" w:color="auto"/>
        <w:left w:val="none" w:sz="0" w:space="0" w:color="auto"/>
        <w:bottom w:val="none" w:sz="0" w:space="0" w:color="auto"/>
        <w:right w:val="none" w:sz="0" w:space="0" w:color="auto"/>
      </w:divBdr>
    </w:div>
    <w:div w:id="164843794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81924">
      <w:bodyDiv w:val="1"/>
      <w:marLeft w:val="0"/>
      <w:marRight w:val="0"/>
      <w:marTop w:val="0"/>
      <w:marBottom w:val="0"/>
      <w:divBdr>
        <w:top w:val="none" w:sz="0" w:space="0" w:color="auto"/>
        <w:left w:val="none" w:sz="0" w:space="0" w:color="auto"/>
        <w:bottom w:val="none" w:sz="0" w:space="0" w:color="auto"/>
        <w:right w:val="none" w:sz="0" w:space="0" w:color="auto"/>
      </w:divBdr>
    </w:div>
    <w:div w:id="1648850629">
      <w:bodyDiv w:val="1"/>
      <w:marLeft w:val="0"/>
      <w:marRight w:val="0"/>
      <w:marTop w:val="0"/>
      <w:marBottom w:val="0"/>
      <w:divBdr>
        <w:top w:val="none" w:sz="0" w:space="0" w:color="auto"/>
        <w:left w:val="none" w:sz="0" w:space="0" w:color="auto"/>
        <w:bottom w:val="none" w:sz="0" w:space="0" w:color="auto"/>
        <w:right w:val="none" w:sz="0" w:space="0" w:color="auto"/>
      </w:divBdr>
    </w:div>
    <w:div w:id="1648852154">
      <w:bodyDiv w:val="1"/>
      <w:marLeft w:val="0"/>
      <w:marRight w:val="0"/>
      <w:marTop w:val="0"/>
      <w:marBottom w:val="0"/>
      <w:divBdr>
        <w:top w:val="none" w:sz="0" w:space="0" w:color="auto"/>
        <w:left w:val="none" w:sz="0" w:space="0" w:color="auto"/>
        <w:bottom w:val="none" w:sz="0" w:space="0" w:color="auto"/>
        <w:right w:val="none" w:sz="0" w:space="0" w:color="auto"/>
      </w:divBdr>
    </w:div>
    <w:div w:id="164897057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086938">
      <w:bodyDiv w:val="1"/>
      <w:marLeft w:val="0"/>
      <w:marRight w:val="0"/>
      <w:marTop w:val="0"/>
      <w:marBottom w:val="0"/>
      <w:divBdr>
        <w:top w:val="none" w:sz="0" w:space="0" w:color="auto"/>
        <w:left w:val="none" w:sz="0" w:space="0" w:color="auto"/>
        <w:bottom w:val="none" w:sz="0" w:space="0" w:color="auto"/>
        <w:right w:val="none" w:sz="0" w:space="0" w:color="auto"/>
      </w:divBdr>
    </w:div>
    <w:div w:id="1649283096">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478844">
      <w:bodyDiv w:val="1"/>
      <w:marLeft w:val="0"/>
      <w:marRight w:val="0"/>
      <w:marTop w:val="0"/>
      <w:marBottom w:val="0"/>
      <w:divBdr>
        <w:top w:val="none" w:sz="0" w:space="0" w:color="auto"/>
        <w:left w:val="none" w:sz="0" w:space="0" w:color="auto"/>
        <w:bottom w:val="none" w:sz="0" w:space="0" w:color="auto"/>
        <w:right w:val="none" w:sz="0" w:space="0" w:color="auto"/>
      </w:divBdr>
    </w:div>
    <w:div w:id="1649672915">
      <w:bodyDiv w:val="1"/>
      <w:marLeft w:val="0"/>
      <w:marRight w:val="0"/>
      <w:marTop w:val="0"/>
      <w:marBottom w:val="0"/>
      <w:divBdr>
        <w:top w:val="none" w:sz="0" w:space="0" w:color="auto"/>
        <w:left w:val="none" w:sz="0" w:space="0" w:color="auto"/>
        <w:bottom w:val="none" w:sz="0" w:space="0" w:color="auto"/>
        <w:right w:val="none" w:sz="0" w:space="0" w:color="auto"/>
      </w:divBdr>
    </w:div>
    <w:div w:id="1649747666">
      <w:bodyDiv w:val="1"/>
      <w:marLeft w:val="0"/>
      <w:marRight w:val="0"/>
      <w:marTop w:val="0"/>
      <w:marBottom w:val="0"/>
      <w:divBdr>
        <w:top w:val="none" w:sz="0" w:space="0" w:color="auto"/>
        <w:left w:val="none" w:sz="0" w:space="0" w:color="auto"/>
        <w:bottom w:val="none" w:sz="0" w:space="0" w:color="auto"/>
        <w:right w:val="none" w:sz="0" w:space="0" w:color="auto"/>
      </w:divBdr>
    </w:div>
    <w:div w:id="1649893793">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599256">
      <w:bodyDiv w:val="1"/>
      <w:marLeft w:val="0"/>
      <w:marRight w:val="0"/>
      <w:marTop w:val="0"/>
      <w:marBottom w:val="0"/>
      <w:divBdr>
        <w:top w:val="none" w:sz="0" w:space="0" w:color="auto"/>
        <w:left w:val="none" w:sz="0" w:space="0" w:color="auto"/>
        <w:bottom w:val="none" w:sz="0" w:space="0" w:color="auto"/>
        <w:right w:val="none" w:sz="0" w:space="0" w:color="auto"/>
      </w:divBdr>
    </w:div>
    <w:div w:id="1650675162">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4">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597499">
      <w:bodyDiv w:val="1"/>
      <w:marLeft w:val="0"/>
      <w:marRight w:val="0"/>
      <w:marTop w:val="0"/>
      <w:marBottom w:val="0"/>
      <w:divBdr>
        <w:top w:val="none" w:sz="0" w:space="0" w:color="auto"/>
        <w:left w:val="none" w:sz="0" w:space="0" w:color="auto"/>
        <w:bottom w:val="none" w:sz="0" w:space="0" w:color="auto"/>
        <w:right w:val="none" w:sz="0" w:space="0" w:color="auto"/>
      </w:divBdr>
    </w:div>
    <w:div w:id="1651906334">
      <w:bodyDiv w:val="1"/>
      <w:marLeft w:val="0"/>
      <w:marRight w:val="0"/>
      <w:marTop w:val="0"/>
      <w:marBottom w:val="0"/>
      <w:divBdr>
        <w:top w:val="none" w:sz="0" w:space="0" w:color="auto"/>
        <w:left w:val="none" w:sz="0" w:space="0" w:color="auto"/>
        <w:bottom w:val="none" w:sz="0" w:space="0" w:color="auto"/>
        <w:right w:val="none" w:sz="0" w:space="0" w:color="auto"/>
      </w:divBdr>
    </w:div>
    <w:div w:id="1652055387">
      <w:bodyDiv w:val="1"/>
      <w:marLeft w:val="0"/>
      <w:marRight w:val="0"/>
      <w:marTop w:val="0"/>
      <w:marBottom w:val="0"/>
      <w:divBdr>
        <w:top w:val="none" w:sz="0" w:space="0" w:color="auto"/>
        <w:left w:val="none" w:sz="0" w:space="0" w:color="auto"/>
        <w:bottom w:val="none" w:sz="0" w:space="0" w:color="auto"/>
        <w:right w:val="none" w:sz="0" w:space="0" w:color="auto"/>
      </w:divBdr>
    </w:div>
    <w:div w:id="1652295895">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631602">
      <w:bodyDiv w:val="1"/>
      <w:marLeft w:val="0"/>
      <w:marRight w:val="0"/>
      <w:marTop w:val="0"/>
      <w:marBottom w:val="0"/>
      <w:divBdr>
        <w:top w:val="none" w:sz="0" w:space="0" w:color="auto"/>
        <w:left w:val="none" w:sz="0" w:space="0" w:color="auto"/>
        <w:bottom w:val="none" w:sz="0" w:space="0" w:color="auto"/>
        <w:right w:val="none" w:sz="0" w:space="0" w:color="auto"/>
      </w:divBdr>
    </w:div>
    <w:div w:id="1652636782">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2472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681731">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329297">
      <w:bodyDiv w:val="1"/>
      <w:marLeft w:val="0"/>
      <w:marRight w:val="0"/>
      <w:marTop w:val="0"/>
      <w:marBottom w:val="0"/>
      <w:divBdr>
        <w:top w:val="none" w:sz="0" w:space="0" w:color="auto"/>
        <w:left w:val="none" w:sz="0" w:space="0" w:color="auto"/>
        <w:bottom w:val="none" w:sz="0" w:space="0" w:color="auto"/>
        <w:right w:val="none" w:sz="0" w:space="0" w:color="auto"/>
      </w:divBdr>
    </w:div>
    <w:div w:id="1654405126">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060488">
      <w:bodyDiv w:val="1"/>
      <w:marLeft w:val="0"/>
      <w:marRight w:val="0"/>
      <w:marTop w:val="0"/>
      <w:marBottom w:val="0"/>
      <w:divBdr>
        <w:top w:val="none" w:sz="0" w:space="0" w:color="auto"/>
        <w:left w:val="none" w:sz="0" w:space="0" w:color="auto"/>
        <w:bottom w:val="none" w:sz="0" w:space="0" w:color="auto"/>
        <w:right w:val="none" w:sz="0" w:space="0" w:color="auto"/>
      </w:divBdr>
    </w:div>
    <w:div w:id="1655135067">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5248">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2962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7415225">
      <w:bodyDiv w:val="1"/>
      <w:marLeft w:val="0"/>
      <w:marRight w:val="0"/>
      <w:marTop w:val="0"/>
      <w:marBottom w:val="0"/>
      <w:divBdr>
        <w:top w:val="none" w:sz="0" w:space="0" w:color="auto"/>
        <w:left w:val="none" w:sz="0" w:space="0" w:color="auto"/>
        <w:bottom w:val="none" w:sz="0" w:space="0" w:color="auto"/>
        <w:right w:val="none" w:sz="0" w:space="0" w:color="auto"/>
      </w:divBdr>
    </w:div>
    <w:div w:id="1657415458">
      <w:bodyDiv w:val="1"/>
      <w:marLeft w:val="0"/>
      <w:marRight w:val="0"/>
      <w:marTop w:val="0"/>
      <w:marBottom w:val="0"/>
      <w:divBdr>
        <w:top w:val="none" w:sz="0" w:space="0" w:color="auto"/>
        <w:left w:val="none" w:sz="0" w:space="0" w:color="auto"/>
        <w:bottom w:val="none" w:sz="0" w:space="0" w:color="auto"/>
        <w:right w:val="none" w:sz="0" w:space="0" w:color="auto"/>
      </w:divBdr>
    </w:div>
    <w:div w:id="1657876036">
      <w:bodyDiv w:val="1"/>
      <w:marLeft w:val="0"/>
      <w:marRight w:val="0"/>
      <w:marTop w:val="0"/>
      <w:marBottom w:val="0"/>
      <w:divBdr>
        <w:top w:val="none" w:sz="0" w:space="0" w:color="auto"/>
        <w:left w:val="none" w:sz="0" w:space="0" w:color="auto"/>
        <w:bottom w:val="none" w:sz="0" w:space="0" w:color="auto"/>
        <w:right w:val="none" w:sz="0" w:space="0" w:color="auto"/>
      </w:divBdr>
    </w:div>
    <w:div w:id="1657955477">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459192">
      <w:bodyDiv w:val="1"/>
      <w:marLeft w:val="0"/>
      <w:marRight w:val="0"/>
      <w:marTop w:val="0"/>
      <w:marBottom w:val="0"/>
      <w:divBdr>
        <w:top w:val="none" w:sz="0" w:space="0" w:color="auto"/>
        <w:left w:val="none" w:sz="0" w:space="0" w:color="auto"/>
        <w:bottom w:val="none" w:sz="0" w:space="0" w:color="auto"/>
        <w:right w:val="none" w:sz="0" w:space="0" w:color="auto"/>
      </w:divBdr>
    </w:div>
    <w:div w:id="1659460013">
      <w:bodyDiv w:val="1"/>
      <w:marLeft w:val="0"/>
      <w:marRight w:val="0"/>
      <w:marTop w:val="0"/>
      <w:marBottom w:val="0"/>
      <w:divBdr>
        <w:top w:val="none" w:sz="0" w:space="0" w:color="auto"/>
        <w:left w:val="none" w:sz="0" w:space="0" w:color="auto"/>
        <w:bottom w:val="none" w:sz="0" w:space="0" w:color="auto"/>
        <w:right w:val="none" w:sz="0" w:space="0" w:color="auto"/>
      </w:divBdr>
    </w:div>
    <w:div w:id="1659841374">
      <w:bodyDiv w:val="1"/>
      <w:marLeft w:val="0"/>
      <w:marRight w:val="0"/>
      <w:marTop w:val="0"/>
      <w:marBottom w:val="0"/>
      <w:divBdr>
        <w:top w:val="none" w:sz="0" w:space="0" w:color="auto"/>
        <w:left w:val="none" w:sz="0" w:space="0" w:color="auto"/>
        <w:bottom w:val="none" w:sz="0" w:space="0" w:color="auto"/>
        <w:right w:val="none" w:sz="0" w:space="0" w:color="auto"/>
      </w:divBdr>
    </w:div>
    <w:div w:id="1659919333">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188274">
      <w:bodyDiv w:val="1"/>
      <w:marLeft w:val="0"/>
      <w:marRight w:val="0"/>
      <w:marTop w:val="0"/>
      <w:marBottom w:val="0"/>
      <w:divBdr>
        <w:top w:val="none" w:sz="0" w:space="0" w:color="auto"/>
        <w:left w:val="none" w:sz="0" w:space="0" w:color="auto"/>
        <w:bottom w:val="none" w:sz="0" w:space="0" w:color="auto"/>
        <w:right w:val="none" w:sz="0" w:space="0" w:color="auto"/>
      </w:divBdr>
    </w:div>
    <w:div w:id="16602299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578480">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47">
      <w:bodyDiv w:val="1"/>
      <w:marLeft w:val="0"/>
      <w:marRight w:val="0"/>
      <w:marTop w:val="0"/>
      <w:marBottom w:val="0"/>
      <w:divBdr>
        <w:top w:val="none" w:sz="0" w:space="0" w:color="auto"/>
        <w:left w:val="none" w:sz="0" w:space="0" w:color="auto"/>
        <w:bottom w:val="none" w:sz="0" w:space="0" w:color="auto"/>
        <w:right w:val="none" w:sz="0" w:space="0" w:color="auto"/>
      </w:divBdr>
    </w:div>
    <w:div w:id="1661107580">
      <w:bodyDiv w:val="1"/>
      <w:marLeft w:val="0"/>
      <w:marRight w:val="0"/>
      <w:marTop w:val="0"/>
      <w:marBottom w:val="0"/>
      <w:divBdr>
        <w:top w:val="none" w:sz="0" w:space="0" w:color="auto"/>
        <w:left w:val="none" w:sz="0" w:space="0" w:color="auto"/>
        <w:bottom w:val="none" w:sz="0" w:space="0" w:color="auto"/>
        <w:right w:val="none" w:sz="0" w:space="0" w:color="auto"/>
      </w:divBdr>
    </w:div>
    <w:div w:id="1661275151">
      <w:bodyDiv w:val="1"/>
      <w:marLeft w:val="0"/>
      <w:marRight w:val="0"/>
      <w:marTop w:val="0"/>
      <w:marBottom w:val="0"/>
      <w:divBdr>
        <w:top w:val="none" w:sz="0" w:space="0" w:color="auto"/>
        <w:left w:val="none" w:sz="0" w:space="0" w:color="auto"/>
        <w:bottom w:val="none" w:sz="0" w:space="0" w:color="auto"/>
        <w:right w:val="none" w:sz="0" w:space="0" w:color="auto"/>
      </w:divBdr>
    </w:div>
    <w:div w:id="1661419960">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2081326">
      <w:bodyDiv w:val="1"/>
      <w:marLeft w:val="0"/>
      <w:marRight w:val="0"/>
      <w:marTop w:val="0"/>
      <w:marBottom w:val="0"/>
      <w:divBdr>
        <w:top w:val="none" w:sz="0" w:space="0" w:color="auto"/>
        <w:left w:val="none" w:sz="0" w:space="0" w:color="auto"/>
        <w:bottom w:val="none" w:sz="0" w:space="0" w:color="auto"/>
        <w:right w:val="none" w:sz="0" w:space="0" w:color="auto"/>
      </w:divBdr>
    </w:div>
    <w:div w:id="1662082168">
      <w:bodyDiv w:val="1"/>
      <w:marLeft w:val="0"/>
      <w:marRight w:val="0"/>
      <w:marTop w:val="0"/>
      <w:marBottom w:val="0"/>
      <w:divBdr>
        <w:top w:val="none" w:sz="0" w:space="0" w:color="auto"/>
        <w:left w:val="none" w:sz="0" w:space="0" w:color="auto"/>
        <w:bottom w:val="none" w:sz="0" w:space="0" w:color="auto"/>
        <w:right w:val="none" w:sz="0" w:space="0" w:color="auto"/>
      </w:divBdr>
    </w:div>
    <w:div w:id="1662125658">
      <w:bodyDiv w:val="1"/>
      <w:marLeft w:val="0"/>
      <w:marRight w:val="0"/>
      <w:marTop w:val="0"/>
      <w:marBottom w:val="0"/>
      <w:divBdr>
        <w:top w:val="none" w:sz="0" w:space="0" w:color="auto"/>
        <w:left w:val="none" w:sz="0" w:space="0" w:color="auto"/>
        <w:bottom w:val="none" w:sz="0" w:space="0" w:color="auto"/>
        <w:right w:val="none" w:sz="0" w:space="0" w:color="auto"/>
      </w:divBdr>
    </w:div>
    <w:div w:id="1662150733">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44065">
      <w:bodyDiv w:val="1"/>
      <w:marLeft w:val="0"/>
      <w:marRight w:val="0"/>
      <w:marTop w:val="0"/>
      <w:marBottom w:val="0"/>
      <w:divBdr>
        <w:top w:val="none" w:sz="0" w:space="0" w:color="auto"/>
        <w:left w:val="none" w:sz="0" w:space="0" w:color="auto"/>
        <w:bottom w:val="none" w:sz="0" w:space="0" w:color="auto"/>
        <w:right w:val="none" w:sz="0" w:space="0" w:color="auto"/>
      </w:divBdr>
    </w:div>
    <w:div w:id="1662656937">
      <w:bodyDiv w:val="1"/>
      <w:marLeft w:val="0"/>
      <w:marRight w:val="0"/>
      <w:marTop w:val="0"/>
      <w:marBottom w:val="0"/>
      <w:divBdr>
        <w:top w:val="none" w:sz="0" w:space="0" w:color="auto"/>
        <w:left w:val="none" w:sz="0" w:space="0" w:color="auto"/>
        <w:bottom w:val="none" w:sz="0" w:space="0" w:color="auto"/>
        <w:right w:val="none" w:sz="0" w:space="0" w:color="auto"/>
      </w:divBdr>
    </w:div>
    <w:div w:id="1662809742">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8559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11764">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57616">
      <w:bodyDiv w:val="1"/>
      <w:marLeft w:val="0"/>
      <w:marRight w:val="0"/>
      <w:marTop w:val="0"/>
      <w:marBottom w:val="0"/>
      <w:divBdr>
        <w:top w:val="none" w:sz="0" w:space="0" w:color="auto"/>
        <w:left w:val="none" w:sz="0" w:space="0" w:color="auto"/>
        <w:bottom w:val="none" w:sz="0" w:space="0" w:color="auto"/>
        <w:right w:val="none" w:sz="0" w:space="0" w:color="auto"/>
      </w:divBdr>
    </w:div>
    <w:div w:id="1664510441">
      <w:bodyDiv w:val="1"/>
      <w:marLeft w:val="0"/>
      <w:marRight w:val="0"/>
      <w:marTop w:val="0"/>
      <w:marBottom w:val="0"/>
      <w:divBdr>
        <w:top w:val="none" w:sz="0" w:space="0" w:color="auto"/>
        <w:left w:val="none" w:sz="0" w:space="0" w:color="auto"/>
        <w:bottom w:val="none" w:sz="0" w:space="0" w:color="auto"/>
        <w:right w:val="none" w:sz="0" w:space="0" w:color="auto"/>
      </w:divBdr>
    </w:div>
    <w:div w:id="166462502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13829">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666509">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76654">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87814">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589199">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46422">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484069">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597894">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7263">
      <w:bodyDiv w:val="1"/>
      <w:marLeft w:val="0"/>
      <w:marRight w:val="0"/>
      <w:marTop w:val="0"/>
      <w:marBottom w:val="0"/>
      <w:divBdr>
        <w:top w:val="none" w:sz="0" w:space="0" w:color="auto"/>
        <w:left w:val="none" w:sz="0" w:space="0" w:color="auto"/>
        <w:bottom w:val="none" w:sz="0" w:space="0" w:color="auto"/>
        <w:right w:val="none" w:sz="0" w:space="0" w:color="auto"/>
      </w:divBdr>
    </w:div>
    <w:div w:id="1669675225">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0151">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215465">
      <w:bodyDiv w:val="1"/>
      <w:marLeft w:val="0"/>
      <w:marRight w:val="0"/>
      <w:marTop w:val="0"/>
      <w:marBottom w:val="0"/>
      <w:divBdr>
        <w:top w:val="none" w:sz="0" w:space="0" w:color="auto"/>
        <w:left w:val="none" w:sz="0" w:space="0" w:color="auto"/>
        <w:bottom w:val="none" w:sz="0" w:space="0" w:color="auto"/>
        <w:right w:val="none" w:sz="0" w:space="0" w:color="auto"/>
      </w:divBdr>
    </w:div>
    <w:div w:id="1670257835">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595210">
      <w:bodyDiv w:val="1"/>
      <w:marLeft w:val="0"/>
      <w:marRight w:val="0"/>
      <w:marTop w:val="0"/>
      <w:marBottom w:val="0"/>
      <w:divBdr>
        <w:top w:val="none" w:sz="0" w:space="0" w:color="auto"/>
        <w:left w:val="none" w:sz="0" w:space="0" w:color="auto"/>
        <w:bottom w:val="none" w:sz="0" w:space="0" w:color="auto"/>
        <w:right w:val="none" w:sz="0" w:space="0" w:color="auto"/>
      </w:divBdr>
    </w:div>
    <w:div w:id="1670596314">
      <w:bodyDiv w:val="1"/>
      <w:marLeft w:val="0"/>
      <w:marRight w:val="0"/>
      <w:marTop w:val="0"/>
      <w:marBottom w:val="0"/>
      <w:divBdr>
        <w:top w:val="none" w:sz="0" w:space="0" w:color="auto"/>
        <w:left w:val="none" w:sz="0" w:space="0" w:color="auto"/>
        <w:bottom w:val="none" w:sz="0" w:space="0" w:color="auto"/>
        <w:right w:val="none" w:sz="0" w:space="0" w:color="auto"/>
      </w:divBdr>
    </w:div>
    <w:div w:id="1670785846">
      <w:bodyDiv w:val="1"/>
      <w:marLeft w:val="0"/>
      <w:marRight w:val="0"/>
      <w:marTop w:val="0"/>
      <w:marBottom w:val="0"/>
      <w:divBdr>
        <w:top w:val="none" w:sz="0" w:space="0" w:color="auto"/>
        <w:left w:val="none" w:sz="0" w:space="0" w:color="auto"/>
        <w:bottom w:val="none" w:sz="0" w:space="0" w:color="auto"/>
        <w:right w:val="none" w:sz="0" w:space="0" w:color="auto"/>
      </w:divBdr>
    </w:div>
    <w:div w:id="1670789741">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1911842">
      <w:bodyDiv w:val="1"/>
      <w:marLeft w:val="0"/>
      <w:marRight w:val="0"/>
      <w:marTop w:val="0"/>
      <w:marBottom w:val="0"/>
      <w:divBdr>
        <w:top w:val="none" w:sz="0" w:space="0" w:color="auto"/>
        <w:left w:val="none" w:sz="0" w:space="0" w:color="auto"/>
        <w:bottom w:val="none" w:sz="0" w:space="0" w:color="auto"/>
        <w:right w:val="none" w:sz="0" w:space="0" w:color="auto"/>
      </w:divBdr>
    </w:div>
    <w:div w:id="1671979855">
      <w:bodyDiv w:val="1"/>
      <w:marLeft w:val="0"/>
      <w:marRight w:val="0"/>
      <w:marTop w:val="0"/>
      <w:marBottom w:val="0"/>
      <w:divBdr>
        <w:top w:val="none" w:sz="0" w:space="0" w:color="auto"/>
        <w:left w:val="none" w:sz="0" w:space="0" w:color="auto"/>
        <w:bottom w:val="none" w:sz="0" w:space="0" w:color="auto"/>
        <w:right w:val="none" w:sz="0" w:space="0" w:color="auto"/>
      </w:divBdr>
    </w:div>
    <w:div w:id="1672102022">
      <w:bodyDiv w:val="1"/>
      <w:marLeft w:val="0"/>
      <w:marRight w:val="0"/>
      <w:marTop w:val="0"/>
      <w:marBottom w:val="0"/>
      <w:divBdr>
        <w:top w:val="none" w:sz="0" w:space="0" w:color="auto"/>
        <w:left w:val="none" w:sz="0" w:space="0" w:color="auto"/>
        <w:bottom w:val="none" w:sz="0" w:space="0" w:color="auto"/>
        <w:right w:val="none" w:sz="0" w:space="0" w:color="auto"/>
      </w:divBdr>
    </w:div>
    <w:div w:id="1672415337">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38218">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22525">
      <w:bodyDiv w:val="1"/>
      <w:marLeft w:val="0"/>
      <w:marRight w:val="0"/>
      <w:marTop w:val="0"/>
      <w:marBottom w:val="0"/>
      <w:divBdr>
        <w:top w:val="none" w:sz="0" w:space="0" w:color="auto"/>
        <w:left w:val="none" w:sz="0" w:space="0" w:color="auto"/>
        <w:bottom w:val="none" w:sz="0" w:space="0" w:color="auto"/>
        <w:right w:val="none" w:sz="0" w:space="0" w:color="auto"/>
      </w:divBdr>
    </w:div>
    <w:div w:id="1673026375">
      <w:bodyDiv w:val="1"/>
      <w:marLeft w:val="0"/>
      <w:marRight w:val="0"/>
      <w:marTop w:val="0"/>
      <w:marBottom w:val="0"/>
      <w:divBdr>
        <w:top w:val="none" w:sz="0" w:space="0" w:color="auto"/>
        <w:left w:val="none" w:sz="0" w:space="0" w:color="auto"/>
        <w:bottom w:val="none" w:sz="0" w:space="0" w:color="auto"/>
        <w:right w:val="none" w:sz="0" w:space="0" w:color="auto"/>
      </w:divBdr>
    </w:div>
    <w:div w:id="1673027844">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797429">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2668">
      <w:bodyDiv w:val="1"/>
      <w:marLeft w:val="0"/>
      <w:marRight w:val="0"/>
      <w:marTop w:val="0"/>
      <w:marBottom w:val="0"/>
      <w:divBdr>
        <w:top w:val="none" w:sz="0" w:space="0" w:color="auto"/>
        <w:left w:val="none" w:sz="0" w:space="0" w:color="auto"/>
        <w:bottom w:val="none" w:sz="0" w:space="0" w:color="auto"/>
        <w:right w:val="none" w:sz="0" w:space="0" w:color="auto"/>
      </w:divBdr>
    </w:div>
    <w:div w:id="1674524263">
      <w:bodyDiv w:val="1"/>
      <w:marLeft w:val="0"/>
      <w:marRight w:val="0"/>
      <w:marTop w:val="0"/>
      <w:marBottom w:val="0"/>
      <w:divBdr>
        <w:top w:val="none" w:sz="0" w:space="0" w:color="auto"/>
        <w:left w:val="none" w:sz="0" w:space="0" w:color="auto"/>
        <w:bottom w:val="none" w:sz="0" w:space="0" w:color="auto"/>
        <w:right w:val="none" w:sz="0" w:space="0" w:color="auto"/>
      </w:divBdr>
    </w:div>
    <w:div w:id="1674800357">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061374">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493507">
      <w:bodyDiv w:val="1"/>
      <w:marLeft w:val="0"/>
      <w:marRight w:val="0"/>
      <w:marTop w:val="0"/>
      <w:marBottom w:val="0"/>
      <w:divBdr>
        <w:top w:val="none" w:sz="0" w:space="0" w:color="auto"/>
        <w:left w:val="none" w:sz="0" w:space="0" w:color="auto"/>
        <w:bottom w:val="none" w:sz="0" w:space="0" w:color="auto"/>
        <w:right w:val="none" w:sz="0" w:space="0" w:color="auto"/>
      </w:divBdr>
    </w:div>
    <w:div w:id="1675649940">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5911647">
      <w:bodyDiv w:val="1"/>
      <w:marLeft w:val="0"/>
      <w:marRight w:val="0"/>
      <w:marTop w:val="0"/>
      <w:marBottom w:val="0"/>
      <w:divBdr>
        <w:top w:val="none" w:sz="0" w:space="0" w:color="auto"/>
        <w:left w:val="none" w:sz="0" w:space="0" w:color="auto"/>
        <w:bottom w:val="none" w:sz="0" w:space="0" w:color="auto"/>
        <w:right w:val="none" w:sz="0" w:space="0" w:color="auto"/>
      </w:divBdr>
    </w:div>
    <w:div w:id="1676181209">
      <w:bodyDiv w:val="1"/>
      <w:marLeft w:val="0"/>
      <w:marRight w:val="0"/>
      <w:marTop w:val="0"/>
      <w:marBottom w:val="0"/>
      <w:divBdr>
        <w:top w:val="none" w:sz="0" w:space="0" w:color="auto"/>
        <w:left w:val="none" w:sz="0" w:space="0" w:color="auto"/>
        <w:bottom w:val="none" w:sz="0" w:space="0" w:color="auto"/>
        <w:right w:val="none" w:sz="0" w:space="0" w:color="auto"/>
      </w:divBdr>
    </w:div>
    <w:div w:id="1676416939">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688163">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5224">
      <w:bodyDiv w:val="1"/>
      <w:marLeft w:val="0"/>
      <w:marRight w:val="0"/>
      <w:marTop w:val="0"/>
      <w:marBottom w:val="0"/>
      <w:divBdr>
        <w:top w:val="none" w:sz="0" w:space="0" w:color="auto"/>
        <w:left w:val="none" w:sz="0" w:space="0" w:color="auto"/>
        <w:bottom w:val="none" w:sz="0" w:space="0" w:color="auto"/>
        <w:right w:val="none" w:sz="0" w:space="0" w:color="auto"/>
      </w:divBdr>
    </w:div>
    <w:div w:id="1678772414">
      <w:bodyDiv w:val="1"/>
      <w:marLeft w:val="0"/>
      <w:marRight w:val="0"/>
      <w:marTop w:val="0"/>
      <w:marBottom w:val="0"/>
      <w:divBdr>
        <w:top w:val="none" w:sz="0" w:space="0" w:color="auto"/>
        <w:left w:val="none" w:sz="0" w:space="0" w:color="auto"/>
        <w:bottom w:val="none" w:sz="0" w:space="0" w:color="auto"/>
        <w:right w:val="none" w:sz="0" w:space="0" w:color="auto"/>
      </w:divBdr>
    </w:div>
    <w:div w:id="1678967007">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232980">
      <w:bodyDiv w:val="1"/>
      <w:marLeft w:val="0"/>
      <w:marRight w:val="0"/>
      <w:marTop w:val="0"/>
      <w:marBottom w:val="0"/>
      <w:divBdr>
        <w:top w:val="none" w:sz="0" w:space="0" w:color="auto"/>
        <w:left w:val="none" w:sz="0" w:space="0" w:color="auto"/>
        <w:bottom w:val="none" w:sz="0" w:space="0" w:color="auto"/>
        <w:right w:val="none" w:sz="0" w:space="0" w:color="auto"/>
      </w:divBdr>
    </w:div>
    <w:div w:id="1679382899">
      <w:bodyDiv w:val="1"/>
      <w:marLeft w:val="0"/>
      <w:marRight w:val="0"/>
      <w:marTop w:val="0"/>
      <w:marBottom w:val="0"/>
      <w:divBdr>
        <w:top w:val="none" w:sz="0" w:space="0" w:color="auto"/>
        <w:left w:val="none" w:sz="0" w:space="0" w:color="auto"/>
        <w:bottom w:val="none" w:sz="0" w:space="0" w:color="auto"/>
        <w:right w:val="none" w:sz="0" w:space="0" w:color="auto"/>
      </w:divBdr>
    </w:div>
    <w:div w:id="1679499820">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79961806">
      <w:bodyDiv w:val="1"/>
      <w:marLeft w:val="0"/>
      <w:marRight w:val="0"/>
      <w:marTop w:val="0"/>
      <w:marBottom w:val="0"/>
      <w:divBdr>
        <w:top w:val="none" w:sz="0" w:space="0" w:color="auto"/>
        <w:left w:val="none" w:sz="0" w:space="0" w:color="auto"/>
        <w:bottom w:val="none" w:sz="0" w:space="0" w:color="auto"/>
        <w:right w:val="none" w:sz="0" w:space="0" w:color="auto"/>
      </w:divBdr>
    </w:div>
    <w:div w:id="1680353042">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87277">
      <w:bodyDiv w:val="1"/>
      <w:marLeft w:val="0"/>
      <w:marRight w:val="0"/>
      <w:marTop w:val="0"/>
      <w:marBottom w:val="0"/>
      <w:divBdr>
        <w:top w:val="none" w:sz="0" w:space="0" w:color="auto"/>
        <w:left w:val="none" w:sz="0" w:space="0" w:color="auto"/>
        <w:bottom w:val="none" w:sz="0" w:space="0" w:color="auto"/>
        <w:right w:val="none" w:sz="0" w:space="0" w:color="auto"/>
      </w:divBdr>
    </w:div>
    <w:div w:id="1681199041">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543555">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197604">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393347">
      <w:bodyDiv w:val="1"/>
      <w:marLeft w:val="0"/>
      <w:marRight w:val="0"/>
      <w:marTop w:val="0"/>
      <w:marBottom w:val="0"/>
      <w:divBdr>
        <w:top w:val="none" w:sz="0" w:space="0" w:color="auto"/>
        <w:left w:val="none" w:sz="0" w:space="0" w:color="auto"/>
        <w:bottom w:val="none" w:sz="0" w:space="0" w:color="auto"/>
        <w:right w:val="none" w:sz="0" w:space="0" w:color="auto"/>
      </w:divBdr>
    </w:div>
    <w:div w:id="168258642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664770">
      <w:bodyDiv w:val="1"/>
      <w:marLeft w:val="0"/>
      <w:marRight w:val="0"/>
      <w:marTop w:val="0"/>
      <w:marBottom w:val="0"/>
      <w:divBdr>
        <w:top w:val="none" w:sz="0" w:space="0" w:color="auto"/>
        <w:left w:val="none" w:sz="0" w:space="0" w:color="auto"/>
        <w:bottom w:val="none" w:sz="0" w:space="0" w:color="auto"/>
        <w:right w:val="none" w:sz="0" w:space="0" w:color="auto"/>
      </w:divBdr>
    </w:div>
    <w:div w:id="1682900788">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047361">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387384">
      <w:bodyDiv w:val="1"/>
      <w:marLeft w:val="0"/>
      <w:marRight w:val="0"/>
      <w:marTop w:val="0"/>
      <w:marBottom w:val="0"/>
      <w:divBdr>
        <w:top w:val="none" w:sz="0" w:space="0" w:color="auto"/>
        <w:left w:val="none" w:sz="0" w:space="0" w:color="auto"/>
        <w:bottom w:val="none" w:sz="0" w:space="0" w:color="auto"/>
        <w:right w:val="none" w:sz="0" w:space="0" w:color="auto"/>
      </w:divBdr>
    </w:div>
    <w:div w:id="1683776349">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241106">
      <w:bodyDiv w:val="1"/>
      <w:marLeft w:val="0"/>
      <w:marRight w:val="0"/>
      <w:marTop w:val="0"/>
      <w:marBottom w:val="0"/>
      <w:divBdr>
        <w:top w:val="none" w:sz="0" w:space="0" w:color="auto"/>
        <w:left w:val="none" w:sz="0" w:space="0" w:color="auto"/>
        <w:bottom w:val="none" w:sz="0" w:space="0" w:color="auto"/>
        <w:right w:val="none" w:sz="0" w:space="0" w:color="auto"/>
      </w:divBdr>
    </w:div>
    <w:div w:id="1684361687">
      <w:bodyDiv w:val="1"/>
      <w:marLeft w:val="0"/>
      <w:marRight w:val="0"/>
      <w:marTop w:val="0"/>
      <w:marBottom w:val="0"/>
      <w:divBdr>
        <w:top w:val="none" w:sz="0" w:space="0" w:color="auto"/>
        <w:left w:val="none" w:sz="0" w:space="0" w:color="auto"/>
        <w:bottom w:val="none" w:sz="0" w:space="0" w:color="auto"/>
        <w:right w:val="none" w:sz="0" w:space="0" w:color="auto"/>
      </w:divBdr>
    </w:div>
    <w:div w:id="1684429376">
      <w:bodyDiv w:val="1"/>
      <w:marLeft w:val="0"/>
      <w:marRight w:val="0"/>
      <w:marTop w:val="0"/>
      <w:marBottom w:val="0"/>
      <w:divBdr>
        <w:top w:val="none" w:sz="0" w:space="0" w:color="auto"/>
        <w:left w:val="none" w:sz="0" w:space="0" w:color="auto"/>
        <w:bottom w:val="none" w:sz="0" w:space="0" w:color="auto"/>
        <w:right w:val="none" w:sz="0" w:space="0" w:color="auto"/>
      </w:divBdr>
    </w:div>
    <w:div w:id="168443378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746981">
      <w:bodyDiv w:val="1"/>
      <w:marLeft w:val="0"/>
      <w:marRight w:val="0"/>
      <w:marTop w:val="0"/>
      <w:marBottom w:val="0"/>
      <w:divBdr>
        <w:top w:val="none" w:sz="0" w:space="0" w:color="auto"/>
        <w:left w:val="none" w:sz="0" w:space="0" w:color="auto"/>
        <w:bottom w:val="none" w:sz="0" w:space="0" w:color="auto"/>
        <w:right w:val="none" w:sz="0" w:space="0" w:color="auto"/>
      </w:divBdr>
    </w:div>
    <w:div w:id="1684748338">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133981">
      <w:bodyDiv w:val="1"/>
      <w:marLeft w:val="0"/>
      <w:marRight w:val="0"/>
      <w:marTop w:val="0"/>
      <w:marBottom w:val="0"/>
      <w:divBdr>
        <w:top w:val="none" w:sz="0" w:space="0" w:color="auto"/>
        <w:left w:val="none" w:sz="0" w:space="0" w:color="auto"/>
        <w:bottom w:val="none" w:sz="0" w:space="0" w:color="auto"/>
        <w:right w:val="none" w:sz="0" w:space="0" w:color="auto"/>
      </w:divBdr>
    </w:div>
    <w:div w:id="168513567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326401">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6035">
      <w:bodyDiv w:val="1"/>
      <w:marLeft w:val="0"/>
      <w:marRight w:val="0"/>
      <w:marTop w:val="0"/>
      <w:marBottom w:val="0"/>
      <w:divBdr>
        <w:top w:val="none" w:sz="0" w:space="0" w:color="auto"/>
        <w:left w:val="none" w:sz="0" w:space="0" w:color="auto"/>
        <w:bottom w:val="none" w:sz="0" w:space="0" w:color="auto"/>
        <w:right w:val="none" w:sz="0" w:space="0" w:color="auto"/>
      </w:divBdr>
    </w:div>
    <w:div w:id="1686587903">
      <w:bodyDiv w:val="1"/>
      <w:marLeft w:val="0"/>
      <w:marRight w:val="0"/>
      <w:marTop w:val="0"/>
      <w:marBottom w:val="0"/>
      <w:divBdr>
        <w:top w:val="none" w:sz="0" w:space="0" w:color="auto"/>
        <w:left w:val="none" w:sz="0" w:space="0" w:color="auto"/>
        <w:bottom w:val="none" w:sz="0" w:space="0" w:color="auto"/>
        <w:right w:val="none" w:sz="0" w:space="0" w:color="auto"/>
      </w:divBdr>
    </w:div>
    <w:div w:id="1686637728">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6906294">
      <w:bodyDiv w:val="1"/>
      <w:marLeft w:val="0"/>
      <w:marRight w:val="0"/>
      <w:marTop w:val="0"/>
      <w:marBottom w:val="0"/>
      <w:divBdr>
        <w:top w:val="none" w:sz="0" w:space="0" w:color="auto"/>
        <w:left w:val="none" w:sz="0" w:space="0" w:color="auto"/>
        <w:bottom w:val="none" w:sz="0" w:space="0" w:color="auto"/>
        <w:right w:val="none" w:sz="0" w:space="0" w:color="auto"/>
      </w:divBdr>
    </w:div>
    <w:div w:id="1687096282">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487593">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7946977">
      <w:bodyDiv w:val="1"/>
      <w:marLeft w:val="0"/>
      <w:marRight w:val="0"/>
      <w:marTop w:val="0"/>
      <w:marBottom w:val="0"/>
      <w:divBdr>
        <w:top w:val="none" w:sz="0" w:space="0" w:color="auto"/>
        <w:left w:val="none" w:sz="0" w:space="0" w:color="auto"/>
        <w:bottom w:val="none" w:sz="0" w:space="0" w:color="auto"/>
        <w:right w:val="none" w:sz="0" w:space="0" w:color="auto"/>
      </w:divBdr>
    </w:div>
    <w:div w:id="1688096187">
      <w:bodyDiv w:val="1"/>
      <w:marLeft w:val="0"/>
      <w:marRight w:val="0"/>
      <w:marTop w:val="0"/>
      <w:marBottom w:val="0"/>
      <w:divBdr>
        <w:top w:val="none" w:sz="0" w:space="0" w:color="auto"/>
        <w:left w:val="none" w:sz="0" w:space="0" w:color="auto"/>
        <w:bottom w:val="none" w:sz="0" w:space="0" w:color="auto"/>
        <w:right w:val="none" w:sz="0" w:space="0" w:color="auto"/>
      </w:divBdr>
    </w:div>
    <w:div w:id="1688369230">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66023">
      <w:bodyDiv w:val="1"/>
      <w:marLeft w:val="0"/>
      <w:marRight w:val="0"/>
      <w:marTop w:val="0"/>
      <w:marBottom w:val="0"/>
      <w:divBdr>
        <w:top w:val="none" w:sz="0" w:space="0" w:color="auto"/>
        <w:left w:val="none" w:sz="0" w:space="0" w:color="auto"/>
        <w:bottom w:val="none" w:sz="0" w:space="0" w:color="auto"/>
        <w:right w:val="none" w:sz="0" w:space="0" w:color="auto"/>
      </w:divBdr>
    </w:div>
    <w:div w:id="1689257686">
      <w:bodyDiv w:val="1"/>
      <w:marLeft w:val="0"/>
      <w:marRight w:val="0"/>
      <w:marTop w:val="0"/>
      <w:marBottom w:val="0"/>
      <w:divBdr>
        <w:top w:val="none" w:sz="0" w:space="0" w:color="auto"/>
        <w:left w:val="none" w:sz="0" w:space="0" w:color="auto"/>
        <w:bottom w:val="none" w:sz="0" w:space="0" w:color="auto"/>
        <w:right w:val="none" w:sz="0" w:space="0" w:color="auto"/>
      </w:divBdr>
    </w:div>
    <w:div w:id="1689404409">
      <w:bodyDiv w:val="1"/>
      <w:marLeft w:val="0"/>
      <w:marRight w:val="0"/>
      <w:marTop w:val="0"/>
      <w:marBottom w:val="0"/>
      <w:divBdr>
        <w:top w:val="none" w:sz="0" w:space="0" w:color="auto"/>
        <w:left w:val="none" w:sz="0" w:space="0" w:color="auto"/>
        <w:bottom w:val="none" w:sz="0" w:space="0" w:color="auto"/>
        <w:right w:val="none" w:sz="0" w:space="0" w:color="auto"/>
      </w:divBdr>
    </w:div>
    <w:div w:id="1689404636">
      <w:bodyDiv w:val="1"/>
      <w:marLeft w:val="0"/>
      <w:marRight w:val="0"/>
      <w:marTop w:val="0"/>
      <w:marBottom w:val="0"/>
      <w:divBdr>
        <w:top w:val="none" w:sz="0" w:space="0" w:color="auto"/>
        <w:left w:val="none" w:sz="0" w:space="0" w:color="auto"/>
        <w:bottom w:val="none" w:sz="0" w:space="0" w:color="auto"/>
        <w:right w:val="none" w:sz="0" w:space="0" w:color="auto"/>
      </w:divBdr>
    </w:div>
    <w:div w:id="1690138627">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178828">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7128">
      <w:bodyDiv w:val="1"/>
      <w:marLeft w:val="0"/>
      <w:marRight w:val="0"/>
      <w:marTop w:val="0"/>
      <w:marBottom w:val="0"/>
      <w:divBdr>
        <w:top w:val="none" w:sz="0" w:space="0" w:color="auto"/>
        <w:left w:val="none" w:sz="0" w:space="0" w:color="auto"/>
        <w:bottom w:val="none" w:sz="0" w:space="0" w:color="auto"/>
        <w:right w:val="none" w:sz="0" w:space="0" w:color="auto"/>
      </w:divBdr>
    </w:div>
    <w:div w:id="1693143871">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847234">
      <w:bodyDiv w:val="1"/>
      <w:marLeft w:val="0"/>
      <w:marRight w:val="0"/>
      <w:marTop w:val="0"/>
      <w:marBottom w:val="0"/>
      <w:divBdr>
        <w:top w:val="none" w:sz="0" w:space="0" w:color="auto"/>
        <w:left w:val="none" w:sz="0" w:space="0" w:color="auto"/>
        <w:bottom w:val="none" w:sz="0" w:space="0" w:color="auto"/>
        <w:right w:val="none" w:sz="0" w:space="0" w:color="auto"/>
      </w:divBdr>
    </w:div>
    <w:div w:id="1694264296">
      <w:bodyDiv w:val="1"/>
      <w:marLeft w:val="0"/>
      <w:marRight w:val="0"/>
      <w:marTop w:val="0"/>
      <w:marBottom w:val="0"/>
      <w:divBdr>
        <w:top w:val="none" w:sz="0" w:space="0" w:color="auto"/>
        <w:left w:val="none" w:sz="0" w:space="0" w:color="auto"/>
        <w:bottom w:val="none" w:sz="0" w:space="0" w:color="auto"/>
        <w:right w:val="none" w:sz="0" w:space="0" w:color="auto"/>
      </w:divBdr>
    </w:div>
    <w:div w:id="1694266796">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5115138">
      <w:bodyDiv w:val="1"/>
      <w:marLeft w:val="0"/>
      <w:marRight w:val="0"/>
      <w:marTop w:val="0"/>
      <w:marBottom w:val="0"/>
      <w:divBdr>
        <w:top w:val="none" w:sz="0" w:space="0" w:color="auto"/>
        <w:left w:val="none" w:sz="0" w:space="0" w:color="auto"/>
        <w:bottom w:val="none" w:sz="0" w:space="0" w:color="auto"/>
        <w:right w:val="none" w:sz="0" w:space="0" w:color="auto"/>
      </w:divBdr>
    </w:div>
    <w:div w:id="1695887893">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342614">
      <w:bodyDiv w:val="1"/>
      <w:marLeft w:val="0"/>
      <w:marRight w:val="0"/>
      <w:marTop w:val="0"/>
      <w:marBottom w:val="0"/>
      <w:divBdr>
        <w:top w:val="none" w:sz="0" w:space="0" w:color="auto"/>
        <w:left w:val="none" w:sz="0" w:space="0" w:color="auto"/>
        <w:bottom w:val="none" w:sz="0" w:space="0" w:color="auto"/>
        <w:right w:val="none" w:sz="0" w:space="0" w:color="auto"/>
      </w:divBdr>
    </w:div>
    <w:div w:id="1696692313">
      <w:bodyDiv w:val="1"/>
      <w:marLeft w:val="0"/>
      <w:marRight w:val="0"/>
      <w:marTop w:val="0"/>
      <w:marBottom w:val="0"/>
      <w:divBdr>
        <w:top w:val="none" w:sz="0" w:space="0" w:color="auto"/>
        <w:left w:val="none" w:sz="0" w:space="0" w:color="auto"/>
        <w:bottom w:val="none" w:sz="0" w:space="0" w:color="auto"/>
        <w:right w:val="none" w:sz="0" w:space="0" w:color="auto"/>
      </w:divBdr>
    </w:div>
    <w:div w:id="1696692794">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7002040">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846825">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97286">
      <w:bodyDiv w:val="1"/>
      <w:marLeft w:val="0"/>
      <w:marRight w:val="0"/>
      <w:marTop w:val="0"/>
      <w:marBottom w:val="0"/>
      <w:divBdr>
        <w:top w:val="none" w:sz="0" w:space="0" w:color="auto"/>
        <w:left w:val="none" w:sz="0" w:space="0" w:color="auto"/>
        <w:bottom w:val="none" w:sz="0" w:space="0" w:color="auto"/>
        <w:right w:val="none" w:sz="0" w:space="0" w:color="auto"/>
      </w:divBdr>
    </w:div>
    <w:div w:id="1698002534">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22087">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7637">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583209">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845144">
      <w:bodyDiv w:val="1"/>
      <w:marLeft w:val="0"/>
      <w:marRight w:val="0"/>
      <w:marTop w:val="0"/>
      <w:marBottom w:val="0"/>
      <w:divBdr>
        <w:top w:val="none" w:sz="0" w:space="0" w:color="auto"/>
        <w:left w:val="none" w:sz="0" w:space="0" w:color="auto"/>
        <w:bottom w:val="none" w:sz="0" w:space="0" w:color="auto"/>
        <w:right w:val="none" w:sz="0" w:space="0" w:color="auto"/>
      </w:divBdr>
    </w:div>
    <w:div w:id="1698964618">
      <w:bodyDiv w:val="1"/>
      <w:marLeft w:val="0"/>
      <w:marRight w:val="0"/>
      <w:marTop w:val="0"/>
      <w:marBottom w:val="0"/>
      <w:divBdr>
        <w:top w:val="none" w:sz="0" w:space="0" w:color="auto"/>
        <w:left w:val="none" w:sz="0" w:space="0" w:color="auto"/>
        <w:bottom w:val="none" w:sz="0" w:space="0" w:color="auto"/>
        <w:right w:val="none" w:sz="0" w:space="0" w:color="auto"/>
      </w:divBdr>
    </w:div>
    <w:div w:id="1699162616">
      <w:bodyDiv w:val="1"/>
      <w:marLeft w:val="0"/>
      <w:marRight w:val="0"/>
      <w:marTop w:val="0"/>
      <w:marBottom w:val="0"/>
      <w:divBdr>
        <w:top w:val="none" w:sz="0" w:space="0" w:color="auto"/>
        <w:left w:val="none" w:sz="0" w:space="0" w:color="auto"/>
        <w:bottom w:val="none" w:sz="0" w:space="0" w:color="auto"/>
        <w:right w:val="none" w:sz="0" w:space="0" w:color="auto"/>
      </w:divBdr>
    </w:div>
    <w:div w:id="1699311975">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699895106">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200477">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542435">
      <w:bodyDiv w:val="1"/>
      <w:marLeft w:val="0"/>
      <w:marRight w:val="0"/>
      <w:marTop w:val="0"/>
      <w:marBottom w:val="0"/>
      <w:divBdr>
        <w:top w:val="none" w:sz="0" w:space="0" w:color="auto"/>
        <w:left w:val="none" w:sz="0" w:space="0" w:color="auto"/>
        <w:bottom w:val="none" w:sz="0" w:space="0" w:color="auto"/>
        <w:right w:val="none" w:sz="0" w:space="0" w:color="auto"/>
      </w:divBdr>
    </w:div>
    <w:div w:id="170062636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09192">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543542">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1661760">
      <w:bodyDiv w:val="1"/>
      <w:marLeft w:val="0"/>
      <w:marRight w:val="0"/>
      <w:marTop w:val="0"/>
      <w:marBottom w:val="0"/>
      <w:divBdr>
        <w:top w:val="none" w:sz="0" w:space="0" w:color="auto"/>
        <w:left w:val="none" w:sz="0" w:space="0" w:color="auto"/>
        <w:bottom w:val="none" w:sz="0" w:space="0" w:color="auto"/>
        <w:right w:val="none" w:sz="0" w:space="0" w:color="auto"/>
      </w:divBdr>
    </w:div>
    <w:div w:id="1701739321">
      <w:bodyDiv w:val="1"/>
      <w:marLeft w:val="0"/>
      <w:marRight w:val="0"/>
      <w:marTop w:val="0"/>
      <w:marBottom w:val="0"/>
      <w:divBdr>
        <w:top w:val="none" w:sz="0" w:space="0" w:color="auto"/>
        <w:left w:val="none" w:sz="0" w:space="0" w:color="auto"/>
        <w:bottom w:val="none" w:sz="0" w:space="0" w:color="auto"/>
        <w:right w:val="none" w:sz="0" w:space="0" w:color="auto"/>
      </w:divBdr>
    </w:div>
    <w:div w:id="1702316857">
      <w:bodyDiv w:val="1"/>
      <w:marLeft w:val="0"/>
      <w:marRight w:val="0"/>
      <w:marTop w:val="0"/>
      <w:marBottom w:val="0"/>
      <w:divBdr>
        <w:top w:val="none" w:sz="0" w:space="0" w:color="auto"/>
        <w:left w:val="none" w:sz="0" w:space="0" w:color="auto"/>
        <w:bottom w:val="none" w:sz="0" w:space="0" w:color="auto"/>
        <w:right w:val="none" w:sz="0" w:space="0" w:color="auto"/>
      </w:divBdr>
    </w:div>
    <w:div w:id="1702437123">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823553">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00139">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281354">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3438981">
      <w:bodyDiv w:val="1"/>
      <w:marLeft w:val="0"/>
      <w:marRight w:val="0"/>
      <w:marTop w:val="0"/>
      <w:marBottom w:val="0"/>
      <w:divBdr>
        <w:top w:val="none" w:sz="0" w:space="0" w:color="auto"/>
        <w:left w:val="none" w:sz="0" w:space="0" w:color="auto"/>
        <w:bottom w:val="none" w:sz="0" w:space="0" w:color="auto"/>
        <w:right w:val="none" w:sz="0" w:space="0" w:color="auto"/>
      </w:divBdr>
    </w:div>
    <w:div w:id="1703942614">
      <w:bodyDiv w:val="1"/>
      <w:marLeft w:val="0"/>
      <w:marRight w:val="0"/>
      <w:marTop w:val="0"/>
      <w:marBottom w:val="0"/>
      <w:divBdr>
        <w:top w:val="none" w:sz="0" w:space="0" w:color="auto"/>
        <w:left w:val="none" w:sz="0" w:space="0" w:color="auto"/>
        <w:bottom w:val="none" w:sz="0" w:space="0" w:color="auto"/>
        <w:right w:val="none" w:sz="0" w:space="0" w:color="auto"/>
      </w:divBdr>
    </w:div>
    <w:div w:id="1704011456">
      <w:bodyDiv w:val="1"/>
      <w:marLeft w:val="0"/>
      <w:marRight w:val="0"/>
      <w:marTop w:val="0"/>
      <w:marBottom w:val="0"/>
      <w:divBdr>
        <w:top w:val="none" w:sz="0" w:space="0" w:color="auto"/>
        <w:left w:val="none" w:sz="0" w:space="0" w:color="auto"/>
        <w:bottom w:val="none" w:sz="0" w:space="0" w:color="auto"/>
        <w:right w:val="none" w:sz="0" w:space="0" w:color="auto"/>
      </w:divBdr>
    </w:div>
    <w:div w:id="1704164343">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13522">
      <w:bodyDiv w:val="1"/>
      <w:marLeft w:val="0"/>
      <w:marRight w:val="0"/>
      <w:marTop w:val="0"/>
      <w:marBottom w:val="0"/>
      <w:divBdr>
        <w:top w:val="none" w:sz="0" w:space="0" w:color="auto"/>
        <w:left w:val="none" w:sz="0" w:space="0" w:color="auto"/>
        <w:bottom w:val="none" w:sz="0" w:space="0" w:color="auto"/>
        <w:right w:val="none" w:sz="0" w:space="0" w:color="auto"/>
      </w:divBdr>
    </w:div>
    <w:div w:id="1704355259">
      <w:bodyDiv w:val="1"/>
      <w:marLeft w:val="0"/>
      <w:marRight w:val="0"/>
      <w:marTop w:val="0"/>
      <w:marBottom w:val="0"/>
      <w:divBdr>
        <w:top w:val="none" w:sz="0" w:space="0" w:color="auto"/>
        <w:left w:val="none" w:sz="0" w:space="0" w:color="auto"/>
        <w:bottom w:val="none" w:sz="0" w:space="0" w:color="auto"/>
        <w:right w:val="none" w:sz="0" w:space="0" w:color="auto"/>
      </w:divBdr>
    </w:div>
    <w:div w:id="1704936266">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205405">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48099">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589920">
      <w:bodyDiv w:val="1"/>
      <w:marLeft w:val="0"/>
      <w:marRight w:val="0"/>
      <w:marTop w:val="0"/>
      <w:marBottom w:val="0"/>
      <w:divBdr>
        <w:top w:val="none" w:sz="0" w:space="0" w:color="auto"/>
        <w:left w:val="none" w:sz="0" w:space="0" w:color="auto"/>
        <w:bottom w:val="none" w:sz="0" w:space="0" w:color="auto"/>
        <w:right w:val="none" w:sz="0" w:space="0" w:color="auto"/>
      </w:divBdr>
    </w:div>
    <w:div w:id="1706833846">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100671">
      <w:bodyDiv w:val="1"/>
      <w:marLeft w:val="0"/>
      <w:marRight w:val="0"/>
      <w:marTop w:val="0"/>
      <w:marBottom w:val="0"/>
      <w:divBdr>
        <w:top w:val="none" w:sz="0" w:space="0" w:color="auto"/>
        <w:left w:val="none" w:sz="0" w:space="0" w:color="auto"/>
        <w:bottom w:val="none" w:sz="0" w:space="0" w:color="auto"/>
        <w:right w:val="none" w:sz="0" w:space="0" w:color="auto"/>
      </w:divBdr>
    </w:div>
    <w:div w:id="1707102340">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1923">
      <w:bodyDiv w:val="1"/>
      <w:marLeft w:val="0"/>
      <w:marRight w:val="0"/>
      <w:marTop w:val="0"/>
      <w:marBottom w:val="0"/>
      <w:divBdr>
        <w:top w:val="none" w:sz="0" w:space="0" w:color="auto"/>
        <w:left w:val="none" w:sz="0" w:space="0" w:color="auto"/>
        <w:bottom w:val="none" w:sz="0" w:space="0" w:color="auto"/>
        <w:right w:val="none" w:sz="0" w:space="0" w:color="auto"/>
      </w:divBdr>
    </w:div>
    <w:div w:id="1707483436">
      <w:bodyDiv w:val="1"/>
      <w:marLeft w:val="0"/>
      <w:marRight w:val="0"/>
      <w:marTop w:val="0"/>
      <w:marBottom w:val="0"/>
      <w:divBdr>
        <w:top w:val="none" w:sz="0" w:space="0" w:color="auto"/>
        <w:left w:val="none" w:sz="0" w:space="0" w:color="auto"/>
        <w:bottom w:val="none" w:sz="0" w:space="0" w:color="auto"/>
        <w:right w:val="none" w:sz="0" w:space="0" w:color="auto"/>
      </w:divBdr>
    </w:div>
    <w:div w:id="1707556140">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562042">
      <w:bodyDiv w:val="1"/>
      <w:marLeft w:val="0"/>
      <w:marRight w:val="0"/>
      <w:marTop w:val="0"/>
      <w:marBottom w:val="0"/>
      <w:divBdr>
        <w:top w:val="none" w:sz="0" w:space="0" w:color="auto"/>
        <w:left w:val="none" w:sz="0" w:space="0" w:color="auto"/>
        <w:bottom w:val="none" w:sz="0" w:space="0" w:color="auto"/>
        <w:right w:val="none" w:sz="0" w:space="0" w:color="auto"/>
      </w:divBdr>
    </w:div>
    <w:div w:id="1707636810">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750470">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722464">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646735">
      <w:bodyDiv w:val="1"/>
      <w:marLeft w:val="0"/>
      <w:marRight w:val="0"/>
      <w:marTop w:val="0"/>
      <w:marBottom w:val="0"/>
      <w:divBdr>
        <w:top w:val="none" w:sz="0" w:space="0" w:color="auto"/>
        <w:left w:val="none" w:sz="0" w:space="0" w:color="auto"/>
        <w:bottom w:val="none" w:sz="0" w:space="0" w:color="auto"/>
        <w:right w:val="none" w:sz="0" w:space="0" w:color="auto"/>
      </w:divBdr>
    </w:div>
    <w:div w:id="170984199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09992630">
      <w:bodyDiv w:val="1"/>
      <w:marLeft w:val="0"/>
      <w:marRight w:val="0"/>
      <w:marTop w:val="0"/>
      <w:marBottom w:val="0"/>
      <w:divBdr>
        <w:top w:val="none" w:sz="0" w:space="0" w:color="auto"/>
        <w:left w:val="none" w:sz="0" w:space="0" w:color="auto"/>
        <w:bottom w:val="none" w:sz="0" w:space="0" w:color="auto"/>
        <w:right w:val="none" w:sz="0" w:space="0" w:color="auto"/>
      </w:divBdr>
    </w:div>
    <w:div w:id="1710841388">
      <w:bodyDiv w:val="1"/>
      <w:marLeft w:val="0"/>
      <w:marRight w:val="0"/>
      <w:marTop w:val="0"/>
      <w:marBottom w:val="0"/>
      <w:divBdr>
        <w:top w:val="none" w:sz="0" w:space="0" w:color="auto"/>
        <w:left w:val="none" w:sz="0" w:space="0" w:color="auto"/>
        <w:bottom w:val="none" w:sz="0" w:space="0" w:color="auto"/>
        <w:right w:val="none" w:sz="0" w:space="0" w:color="auto"/>
      </w:divBdr>
    </w:div>
    <w:div w:id="1711303354">
      <w:bodyDiv w:val="1"/>
      <w:marLeft w:val="0"/>
      <w:marRight w:val="0"/>
      <w:marTop w:val="0"/>
      <w:marBottom w:val="0"/>
      <w:divBdr>
        <w:top w:val="none" w:sz="0" w:space="0" w:color="auto"/>
        <w:left w:val="none" w:sz="0" w:space="0" w:color="auto"/>
        <w:bottom w:val="none" w:sz="0" w:space="0" w:color="auto"/>
        <w:right w:val="none" w:sz="0" w:space="0" w:color="auto"/>
      </w:divBdr>
    </w:div>
    <w:div w:id="1711413024">
      <w:bodyDiv w:val="1"/>
      <w:marLeft w:val="0"/>
      <w:marRight w:val="0"/>
      <w:marTop w:val="0"/>
      <w:marBottom w:val="0"/>
      <w:divBdr>
        <w:top w:val="none" w:sz="0" w:space="0" w:color="auto"/>
        <w:left w:val="none" w:sz="0" w:space="0" w:color="auto"/>
        <w:bottom w:val="none" w:sz="0" w:space="0" w:color="auto"/>
        <w:right w:val="none" w:sz="0" w:space="0" w:color="auto"/>
      </w:divBdr>
    </w:div>
    <w:div w:id="1711807509">
      <w:bodyDiv w:val="1"/>
      <w:marLeft w:val="0"/>
      <w:marRight w:val="0"/>
      <w:marTop w:val="0"/>
      <w:marBottom w:val="0"/>
      <w:divBdr>
        <w:top w:val="none" w:sz="0" w:space="0" w:color="auto"/>
        <w:left w:val="none" w:sz="0" w:space="0" w:color="auto"/>
        <w:bottom w:val="none" w:sz="0" w:space="0" w:color="auto"/>
        <w:right w:val="none" w:sz="0" w:space="0" w:color="auto"/>
      </w:divBdr>
    </w:div>
    <w:div w:id="1711879218">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83887">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17039">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452974">
      <w:bodyDiv w:val="1"/>
      <w:marLeft w:val="0"/>
      <w:marRight w:val="0"/>
      <w:marTop w:val="0"/>
      <w:marBottom w:val="0"/>
      <w:divBdr>
        <w:top w:val="none" w:sz="0" w:space="0" w:color="auto"/>
        <w:left w:val="none" w:sz="0" w:space="0" w:color="auto"/>
        <w:bottom w:val="none" w:sz="0" w:space="0" w:color="auto"/>
        <w:right w:val="none" w:sz="0" w:space="0" w:color="auto"/>
      </w:divBdr>
    </w:div>
    <w:div w:id="1714498697">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157552">
      <w:bodyDiv w:val="1"/>
      <w:marLeft w:val="0"/>
      <w:marRight w:val="0"/>
      <w:marTop w:val="0"/>
      <w:marBottom w:val="0"/>
      <w:divBdr>
        <w:top w:val="none" w:sz="0" w:space="0" w:color="auto"/>
        <w:left w:val="none" w:sz="0" w:space="0" w:color="auto"/>
        <w:bottom w:val="none" w:sz="0" w:space="0" w:color="auto"/>
        <w:right w:val="none" w:sz="0" w:space="0" w:color="auto"/>
      </w:divBdr>
    </w:div>
    <w:div w:id="1715352755">
      <w:bodyDiv w:val="1"/>
      <w:marLeft w:val="0"/>
      <w:marRight w:val="0"/>
      <w:marTop w:val="0"/>
      <w:marBottom w:val="0"/>
      <w:divBdr>
        <w:top w:val="none" w:sz="0" w:space="0" w:color="auto"/>
        <w:left w:val="none" w:sz="0" w:space="0" w:color="auto"/>
        <w:bottom w:val="none" w:sz="0" w:space="0" w:color="auto"/>
        <w:right w:val="none" w:sz="0" w:space="0" w:color="auto"/>
      </w:divBdr>
    </w:div>
    <w:div w:id="1715428730">
      <w:bodyDiv w:val="1"/>
      <w:marLeft w:val="0"/>
      <w:marRight w:val="0"/>
      <w:marTop w:val="0"/>
      <w:marBottom w:val="0"/>
      <w:divBdr>
        <w:top w:val="none" w:sz="0" w:space="0" w:color="auto"/>
        <w:left w:val="none" w:sz="0" w:space="0" w:color="auto"/>
        <w:bottom w:val="none" w:sz="0" w:space="0" w:color="auto"/>
        <w:right w:val="none" w:sz="0" w:space="0" w:color="auto"/>
      </w:divBdr>
    </w:div>
    <w:div w:id="1715471260">
      <w:bodyDiv w:val="1"/>
      <w:marLeft w:val="0"/>
      <w:marRight w:val="0"/>
      <w:marTop w:val="0"/>
      <w:marBottom w:val="0"/>
      <w:divBdr>
        <w:top w:val="none" w:sz="0" w:space="0" w:color="auto"/>
        <w:left w:val="none" w:sz="0" w:space="0" w:color="auto"/>
        <w:bottom w:val="none" w:sz="0" w:space="0" w:color="auto"/>
        <w:right w:val="none" w:sz="0" w:space="0" w:color="auto"/>
      </w:divBdr>
    </w:div>
    <w:div w:id="1715499165">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543774">
      <w:bodyDiv w:val="1"/>
      <w:marLeft w:val="0"/>
      <w:marRight w:val="0"/>
      <w:marTop w:val="0"/>
      <w:marBottom w:val="0"/>
      <w:divBdr>
        <w:top w:val="none" w:sz="0" w:space="0" w:color="auto"/>
        <w:left w:val="none" w:sz="0" w:space="0" w:color="auto"/>
        <w:bottom w:val="none" w:sz="0" w:space="0" w:color="auto"/>
        <w:right w:val="none" w:sz="0" w:space="0" w:color="auto"/>
      </w:divBdr>
    </w:div>
    <w:div w:id="1716198474">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544626">
      <w:bodyDiv w:val="1"/>
      <w:marLeft w:val="0"/>
      <w:marRight w:val="0"/>
      <w:marTop w:val="0"/>
      <w:marBottom w:val="0"/>
      <w:divBdr>
        <w:top w:val="none" w:sz="0" w:space="0" w:color="auto"/>
        <w:left w:val="none" w:sz="0" w:space="0" w:color="auto"/>
        <w:bottom w:val="none" w:sz="0" w:space="0" w:color="auto"/>
        <w:right w:val="none" w:sz="0" w:space="0" w:color="auto"/>
      </w:divBdr>
    </w:div>
    <w:div w:id="1716588317">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04003">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50996">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815196">
      <w:bodyDiv w:val="1"/>
      <w:marLeft w:val="0"/>
      <w:marRight w:val="0"/>
      <w:marTop w:val="0"/>
      <w:marBottom w:val="0"/>
      <w:divBdr>
        <w:top w:val="none" w:sz="0" w:space="0" w:color="auto"/>
        <w:left w:val="none" w:sz="0" w:space="0" w:color="auto"/>
        <w:bottom w:val="none" w:sz="0" w:space="0" w:color="auto"/>
        <w:right w:val="none" w:sz="0" w:space="0" w:color="auto"/>
      </w:divBdr>
    </w:div>
    <w:div w:id="1718969076">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236071">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35252">
      <w:bodyDiv w:val="1"/>
      <w:marLeft w:val="0"/>
      <w:marRight w:val="0"/>
      <w:marTop w:val="0"/>
      <w:marBottom w:val="0"/>
      <w:divBdr>
        <w:top w:val="none" w:sz="0" w:space="0" w:color="auto"/>
        <w:left w:val="none" w:sz="0" w:space="0" w:color="auto"/>
        <w:bottom w:val="none" w:sz="0" w:space="0" w:color="auto"/>
        <w:right w:val="none" w:sz="0" w:space="0" w:color="auto"/>
      </w:divBdr>
    </w:div>
    <w:div w:id="1719474729">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350315">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0859780">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320662">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3797">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88060">
      <w:bodyDiv w:val="1"/>
      <w:marLeft w:val="0"/>
      <w:marRight w:val="0"/>
      <w:marTop w:val="0"/>
      <w:marBottom w:val="0"/>
      <w:divBdr>
        <w:top w:val="none" w:sz="0" w:space="0" w:color="auto"/>
        <w:left w:val="none" w:sz="0" w:space="0" w:color="auto"/>
        <w:bottom w:val="none" w:sz="0" w:space="0" w:color="auto"/>
        <w:right w:val="none" w:sz="0" w:space="0" w:color="auto"/>
      </w:divBdr>
    </w:div>
    <w:div w:id="1721898414">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514880">
      <w:bodyDiv w:val="1"/>
      <w:marLeft w:val="0"/>
      <w:marRight w:val="0"/>
      <w:marTop w:val="0"/>
      <w:marBottom w:val="0"/>
      <w:divBdr>
        <w:top w:val="none" w:sz="0" w:space="0" w:color="auto"/>
        <w:left w:val="none" w:sz="0" w:space="0" w:color="auto"/>
        <w:bottom w:val="none" w:sz="0" w:space="0" w:color="auto"/>
        <w:right w:val="none" w:sz="0" w:space="0" w:color="auto"/>
      </w:divBdr>
    </w:div>
    <w:div w:id="1723097121">
      <w:bodyDiv w:val="1"/>
      <w:marLeft w:val="0"/>
      <w:marRight w:val="0"/>
      <w:marTop w:val="0"/>
      <w:marBottom w:val="0"/>
      <w:divBdr>
        <w:top w:val="none" w:sz="0" w:space="0" w:color="auto"/>
        <w:left w:val="none" w:sz="0" w:space="0" w:color="auto"/>
        <w:bottom w:val="none" w:sz="0" w:space="0" w:color="auto"/>
        <w:right w:val="none" w:sz="0" w:space="0" w:color="auto"/>
      </w:divBdr>
    </w:div>
    <w:div w:id="1723213880">
      <w:bodyDiv w:val="1"/>
      <w:marLeft w:val="0"/>
      <w:marRight w:val="0"/>
      <w:marTop w:val="0"/>
      <w:marBottom w:val="0"/>
      <w:divBdr>
        <w:top w:val="none" w:sz="0" w:space="0" w:color="auto"/>
        <w:left w:val="none" w:sz="0" w:space="0" w:color="auto"/>
        <w:bottom w:val="none" w:sz="0" w:space="0" w:color="auto"/>
        <w:right w:val="none" w:sz="0" w:space="0" w:color="auto"/>
      </w:divBdr>
    </w:div>
    <w:div w:id="1723556013">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443026">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08807">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2643">
      <w:bodyDiv w:val="1"/>
      <w:marLeft w:val="0"/>
      <w:marRight w:val="0"/>
      <w:marTop w:val="0"/>
      <w:marBottom w:val="0"/>
      <w:divBdr>
        <w:top w:val="none" w:sz="0" w:space="0" w:color="auto"/>
        <w:left w:val="none" w:sz="0" w:space="0" w:color="auto"/>
        <w:bottom w:val="none" w:sz="0" w:space="0" w:color="auto"/>
        <w:right w:val="none" w:sz="0" w:space="0" w:color="auto"/>
      </w:divBdr>
    </w:div>
    <w:div w:id="1726218284">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85713">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532368">
      <w:bodyDiv w:val="1"/>
      <w:marLeft w:val="0"/>
      <w:marRight w:val="0"/>
      <w:marTop w:val="0"/>
      <w:marBottom w:val="0"/>
      <w:divBdr>
        <w:top w:val="none" w:sz="0" w:space="0" w:color="auto"/>
        <w:left w:val="none" w:sz="0" w:space="0" w:color="auto"/>
        <w:bottom w:val="none" w:sz="0" w:space="0" w:color="auto"/>
        <w:right w:val="none" w:sz="0" w:space="0" w:color="auto"/>
      </w:divBdr>
    </w:div>
    <w:div w:id="1728651886">
      <w:bodyDiv w:val="1"/>
      <w:marLeft w:val="0"/>
      <w:marRight w:val="0"/>
      <w:marTop w:val="0"/>
      <w:marBottom w:val="0"/>
      <w:divBdr>
        <w:top w:val="none" w:sz="0" w:space="0" w:color="auto"/>
        <w:left w:val="none" w:sz="0" w:space="0" w:color="auto"/>
        <w:bottom w:val="none" w:sz="0" w:space="0" w:color="auto"/>
        <w:right w:val="none" w:sz="0" w:space="0" w:color="auto"/>
      </w:divBdr>
    </w:div>
    <w:div w:id="1728720461">
      <w:bodyDiv w:val="1"/>
      <w:marLeft w:val="0"/>
      <w:marRight w:val="0"/>
      <w:marTop w:val="0"/>
      <w:marBottom w:val="0"/>
      <w:divBdr>
        <w:top w:val="none" w:sz="0" w:space="0" w:color="auto"/>
        <w:left w:val="none" w:sz="0" w:space="0" w:color="auto"/>
        <w:bottom w:val="none" w:sz="0" w:space="0" w:color="auto"/>
        <w:right w:val="none" w:sz="0" w:space="0" w:color="auto"/>
      </w:divBdr>
    </w:div>
    <w:div w:id="1728721112">
      <w:bodyDiv w:val="1"/>
      <w:marLeft w:val="0"/>
      <w:marRight w:val="0"/>
      <w:marTop w:val="0"/>
      <w:marBottom w:val="0"/>
      <w:divBdr>
        <w:top w:val="none" w:sz="0" w:space="0" w:color="auto"/>
        <w:left w:val="none" w:sz="0" w:space="0" w:color="auto"/>
        <w:bottom w:val="none" w:sz="0" w:space="0" w:color="auto"/>
        <w:right w:val="none" w:sz="0" w:space="0" w:color="auto"/>
      </w:divBdr>
    </w:div>
    <w:div w:id="1729063543">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113325">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21103">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30180918">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615770">
      <w:bodyDiv w:val="1"/>
      <w:marLeft w:val="0"/>
      <w:marRight w:val="0"/>
      <w:marTop w:val="0"/>
      <w:marBottom w:val="0"/>
      <w:divBdr>
        <w:top w:val="none" w:sz="0" w:space="0" w:color="auto"/>
        <w:left w:val="none" w:sz="0" w:space="0" w:color="auto"/>
        <w:bottom w:val="none" w:sz="0" w:space="0" w:color="auto"/>
        <w:right w:val="none" w:sz="0" w:space="0" w:color="auto"/>
      </w:divBdr>
    </w:div>
    <w:div w:id="1730767374">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422844">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072710">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803975">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428553">
      <w:bodyDiv w:val="1"/>
      <w:marLeft w:val="0"/>
      <w:marRight w:val="0"/>
      <w:marTop w:val="0"/>
      <w:marBottom w:val="0"/>
      <w:divBdr>
        <w:top w:val="none" w:sz="0" w:space="0" w:color="auto"/>
        <w:left w:val="none" w:sz="0" w:space="0" w:color="auto"/>
        <w:bottom w:val="none" w:sz="0" w:space="0" w:color="auto"/>
        <w:right w:val="none" w:sz="0" w:space="0" w:color="auto"/>
      </w:divBdr>
    </w:div>
    <w:div w:id="1733693210">
      <w:bodyDiv w:val="1"/>
      <w:marLeft w:val="0"/>
      <w:marRight w:val="0"/>
      <w:marTop w:val="0"/>
      <w:marBottom w:val="0"/>
      <w:divBdr>
        <w:top w:val="none" w:sz="0" w:space="0" w:color="auto"/>
        <w:left w:val="none" w:sz="0" w:space="0" w:color="auto"/>
        <w:bottom w:val="none" w:sz="0" w:space="0" w:color="auto"/>
        <w:right w:val="none" w:sz="0" w:space="0" w:color="auto"/>
      </w:divBdr>
    </w:div>
    <w:div w:id="1735003840">
      <w:bodyDiv w:val="1"/>
      <w:marLeft w:val="0"/>
      <w:marRight w:val="0"/>
      <w:marTop w:val="0"/>
      <w:marBottom w:val="0"/>
      <w:divBdr>
        <w:top w:val="none" w:sz="0" w:space="0" w:color="auto"/>
        <w:left w:val="none" w:sz="0" w:space="0" w:color="auto"/>
        <w:bottom w:val="none" w:sz="0" w:space="0" w:color="auto"/>
        <w:right w:val="none" w:sz="0" w:space="0" w:color="auto"/>
      </w:divBdr>
    </w:div>
    <w:div w:id="1735154645">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351239">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5069">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5934547">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585828">
      <w:bodyDiv w:val="1"/>
      <w:marLeft w:val="0"/>
      <w:marRight w:val="0"/>
      <w:marTop w:val="0"/>
      <w:marBottom w:val="0"/>
      <w:divBdr>
        <w:top w:val="none" w:sz="0" w:space="0" w:color="auto"/>
        <w:left w:val="none" w:sz="0" w:space="0" w:color="auto"/>
        <w:bottom w:val="none" w:sz="0" w:space="0" w:color="auto"/>
        <w:right w:val="none" w:sz="0" w:space="0" w:color="auto"/>
      </w:divBdr>
    </w:div>
    <w:div w:id="1736588381">
      <w:bodyDiv w:val="1"/>
      <w:marLeft w:val="0"/>
      <w:marRight w:val="0"/>
      <w:marTop w:val="0"/>
      <w:marBottom w:val="0"/>
      <w:divBdr>
        <w:top w:val="none" w:sz="0" w:space="0" w:color="auto"/>
        <w:left w:val="none" w:sz="0" w:space="0" w:color="auto"/>
        <w:bottom w:val="none" w:sz="0" w:space="0" w:color="auto"/>
        <w:right w:val="none" w:sz="0" w:space="0" w:color="auto"/>
      </w:divBdr>
    </w:div>
    <w:div w:id="1736662290">
      <w:bodyDiv w:val="1"/>
      <w:marLeft w:val="0"/>
      <w:marRight w:val="0"/>
      <w:marTop w:val="0"/>
      <w:marBottom w:val="0"/>
      <w:divBdr>
        <w:top w:val="none" w:sz="0" w:space="0" w:color="auto"/>
        <w:left w:val="none" w:sz="0" w:space="0" w:color="auto"/>
        <w:bottom w:val="none" w:sz="0" w:space="0" w:color="auto"/>
        <w:right w:val="none" w:sz="0" w:space="0" w:color="auto"/>
      </w:divBdr>
    </w:div>
    <w:div w:id="1737363444">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587258">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363375">
      <w:bodyDiv w:val="1"/>
      <w:marLeft w:val="0"/>
      <w:marRight w:val="0"/>
      <w:marTop w:val="0"/>
      <w:marBottom w:val="0"/>
      <w:divBdr>
        <w:top w:val="none" w:sz="0" w:space="0" w:color="auto"/>
        <w:left w:val="none" w:sz="0" w:space="0" w:color="auto"/>
        <w:bottom w:val="none" w:sz="0" w:space="0" w:color="auto"/>
        <w:right w:val="none" w:sz="0" w:space="0" w:color="auto"/>
      </w:divBdr>
    </w:div>
    <w:div w:id="1738476837">
      <w:bodyDiv w:val="1"/>
      <w:marLeft w:val="0"/>
      <w:marRight w:val="0"/>
      <w:marTop w:val="0"/>
      <w:marBottom w:val="0"/>
      <w:divBdr>
        <w:top w:val="none" w:sz="0" w:space="0" w:color="auto"/>
        <w:left w:val="none" w:sz="0" w:space="0" w:color="auto"/>
        <w:bottom w:val="none" w:sz="0" w:space="0" w:color="auto"/>
        <w:right w:val="none" w:sz="0" w:space="0" w:color="auto"/>
      </w:divBdr>
    </w:div>
    <w:div w:id="1738628660">
      <w:bodyDiv w:val="1"/>
      <w:marLeft w:val="0"/>
      <w:marRight w:val="0"/>
      <w:marTop w:val="0"/>
      <w:marBottom w:val="0"/>
      <w:divBdr>
        <w:top w:val="none" w:sz="0" w:space="0" w:color="auto"/>
        <w:left w:val="none" w:sz="0" w:space="0" w:color="auto"/>
        <w:bottom w:val="none" w:sz="0" w:space="0" w:color="auto"/>
        <w:right w:val="none" w:sz="0" w:space="0" w:color="auto"/>
      </w:divBdr>
    </w:div>
    <w:div w:id="1738741433">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858974">
      <w:bodyDiv w:val="1"/>
      <w:marLeft w:val="0"/>
      <w:marRight w:val="0"/>
      <w:marTop w:val="0"/>
      <w:marBottom w:val="0"/>
      <w:divBdr>
        <w:top w:val="none" w:sz="0" w:space="0" w:color="auto"/>
        <w:left w:val="none" w:sz="0" w:space="0" w:color="auto"/>
        <w:bottom w:val="none" w:sz="0" w:space="0" w:color="auto"/>
        <w:right w:val="none" w:sz="0" w:space="0" w:color="auto"/>
      </w:divBdr>
    </w:div>
    <w:div w:id="1740056430">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06385">
      <w:bodyDiv w:val="1"/>
      <w:marLeft w:val="0"/>
      <w:marRight w:val="0"/>
      <w:marTop w:val="0"/>
      <w:marBottom w:val="0"/>
      <w:divBdr>
        <w:top w:val="none" w:sz="0" w:space="0" w:color="auto"/>
        <w:left w:val="none" w:sz="0" w:space="0" w:color="auto"/>
        <w:bottom w:val="none" w:sz="0" w:space="0" w:color="auto"/>
        <w:right w:val="none" w:sz="0" w:space="0" w:color="auto"/>
      </w:divBdr>
    </w:div>
    <w:div w:id="1740245489">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399971">
      <w:bodyDiv w:val="1"/>
      <w:marLeft w:val="0"/>
      <w:marRight w:val="0"/>
      <w:marTop w:val="0"/>
      <w:marBottom w:val="0"/>
      <w:divBdr>
        <w:top w:val="none" w:sz="0" w:space="0" w:color="auto"/>
        <w:left w:val="none" w:sz="0" w:space="0" w:color="auto"/>
        <w:bottom w:val="none" w:sz="0" w:space="0" w:color="auto"/>
        <w:right w:val="none" w:sz="0" w:space="0" w:color="auto"/>
      </w:divBdr>
    </w:div>
    <w:div w:id="1740596673">
      <w:bodyDiv w:val="1"/>
      <w:marLeft w:val="0"/>
      <w:marRight w:val="0"/>
      <w:marTop w:val="0"/>
      <w:marBottom w:val="0"/>
      <w:divBdr>
        <w:top w:val="none" w:sz="0" w:space="0" w:color="auto"/>
        <w:left w:val="none" w:sz="0" w:space="0" w:color="auto"/>
        <w:bottom w:val="none" w:sz="0" w:space="0" w:color="auto"/>
        <w:right w:val="none" w:sz="0" w:space="0" w:color="auto"/>
      </w:divBdr>
    </w:div>
    <w:div w:id="1740597591">
      <w:bodyDiv w:val="1"/>
      <w:marLeft w:val="0"/>
      <w:marRight w:val="0"/>
      <w:marTop w:val="0"/>
      <w:marBottom w:val="0"/>
      <w:divBdr>
        <w:top w:val="none" w:sz="0" w:space="0" w:color="auto"/>
        <w:left w:val="none" w:sz="0" w:space="0" w:color="auto"/>
        <w:bottom w:val="none" w:sz="0" w:space="0" w:color="auto"/>
        <w:right w:val="none" w:sz="0" w:space="0" w:color="auto"/>
      </w:divBdr>
    </w:div>
    <w:div w:id="1740857359">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443015">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1754442">
      <w:bodyDiv w:val="1"/>
      <w:marLeft w:val="0"/>
      <w:marRight w:val="0"/>
      <w:marTop w:val="0"/>
      <w:marBottom w:val="0"/>
      <w:divBdr>
        <w:top w:val="none" w:sz="0" w:space="0" w:color="auto"/>
        <w:left w:val="none" w:sz="0" w:space="0" w:color="auto"/>
        <w:bottom w:val="none" w:sz="0" w:space="0" w:color="auto"/>
        <w:right w:val="none" w:sz="0" w:space="0" w:color="auto"/>
      </w:divBdr>
    </w:div>
    <w:div w:id="1741826362">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286874">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555883">
      <w:bodyDiv w:val="1"/>
      <w:marLeft w:val="0"/>
      <w:marRight w:val="0"/>
      <w:marTop w:val="0"/>
      <w:marBottom w:val="0"/>
      <w:divBdr>
        <w:top w:val="none" w:sz="0" w:space="0" w:color="auto"/>
        <w:left w:val="none" w:sz="0" w:space="0" w:color="auto"/>
        <w:bottom w:val="none" w:sz="0" w:space="0" w:color="auto"/>
        <w:right w:val="none" w:sz="0" w:space="0" w:color="auto"/>
      </w:divBdr>
    </w:div>
    <w:div w:id="1742603070">
      <w:bodyDiv w:val="1"/>
      <w:marLeft w:val="0"/>
      <w:marRight w:val="0"/>
      <w:marTop w:val="0"/>
      <w:marBottom w:val="0"/>
      <w:divBdr>
        <w:top w:val="none" w:sz="0" w:space="0" w:color="auto"/>
        <w:left w:val="none" w:sz="0" w:space="0" w:color="auto"/>
        <w:bottom w:val="none" w:sz="0" w:space="0" w:color="auto"/>
        <w:right w:val="none" w:sz="0" w:space="0" w:color="auto"/>
      </w:divBdr>
    </w:div>
    <w:div w:id="1742629912">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409075">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674421">
      <w:bodyDiv w:val="1"/>
      <w:marLeft w:val="0"/>
      <w:marRight w:val="0"/>
      <w:marTop w:val="0"/>
      <w:marBottom w:val="0"/>
      <w:divBdr>
        <w:top w:val="none" w:sz="0" w:space="0" w:color="auto"/>
        <w:left w:val="none" w:sz="0" w:space="0" w:color="auto"/>
        <w:bottom w:val="none" w:sz="0" w:space="0" w:color="auto"/>
        <w:right w:val="none" w:sz="0" w:space="0" w:color="auto"/>
      </w:divBdr>
    </w:div>
    <w:div w:id="1743789341">
      <w:bodyDiv w:val="1"/>
      <w:marLeft w:val="0"/>
      <w:marRight w:val="0"/>
      <w:marTop w:val="0"/>
      <w:marBottom w:val="0"/>
      <w:divBdr>
        <w:top w:val="none" w:sz="0" w:space="0" w:color="auto"/>
        <w:left w:val="none" w:sz="0" w:space="0" w:color="auto"/>
        <w:bottom w:val="none" w:sz="0" w:space="0" w:color="auto"/>
        <w:right w:val="none" w:sz="0" w:space="0" w:color="auto"/>
      </w:divBdr>
    </w:div>
    <w:div w:id="1743865575">
      <w:bodyDiv w:val="1"/>
      <w:marLeft w:val="0"/>
      <w:marRight w:val="0"/>
      <w:marTop w:val="0"/>
      <w:marBottom w:val="0"/>
      <w:divBdr>
        <w:top w:val="none" w:sz="0" w:space="0" w:color="auto"/>
        <w:left w:val="none" w:sz="0" w:space="0" w:color="auto"/>
        <w:bottom w:val="none" w:sz="0" w:space="0" w:color="auto"/>
        <w:right w:val="none" w:sz="0" w:space="0" w:color="auto"/>
      </w:divBdr>
    </w:div>
    <w:div w:id="1744058208">
      <w:bodyDiv w:val="1"/>
      <w:marLeft w:val="0"/>
      <w:marRight w:val="0"/>
      <w:marTop w:val="0"/>
      <w:marBottom w:val="0"/>
      <w:divBdr>
        <w:top w:val="none" w:sz="0" w:space="0" w:color="auto"/>
        <w:left w:val="none" w:sz="0" w:space="0" w:color="auto"/>
        <w:bottom w:val="none" w:sz="0" w:space="0" w:color="auto"/>
        <w:right w:val="none" w:sz="0" w:space="0" w:color="auto"/>
      </w:divBdr>
    </w:div>
    <w:div w:id="1744176044">
      <w:bodyDiv w:val="1"/>
      <w:marLeft w:val="0"/>
      <w:marRight w:val="0"/>
      <w:marTop w:val="0"/>
      <w:marBottom w:val="0"/>
      <w:divBdr>
        <w:top w:val="none" w:sz="0" w:space="0" w:color="auto"/>
        <w:left w:val="none" w:sz="0" w:space="0" w:color="auto"/>
        <w:bottom w:val="none" w:sz="0" w:space="0" w:color="auto"/>
        <w:right w:val="none" w:sz="0" w:space="0" w:color="auto"/>
      </w:divBdr>
    </w:div>
    <w:div w:id="1744327927">
      <w:bodyDiv w:val="1"/>
      <w:marLeft w:val="0"/>
      <w:marRight w:val="0"/>
      <w:marTop w:val="0"/>
      <w:marBottom w:val="0"/>
      <w:divBdr>
        <w:top w:val="none" w:sz="0" w:space="0" w:color="auto"/>
        <w:left w:val="none" w:sz="0" w:space="0" w:color="auto"/>
        <w:bottom w:val="none" w:sz="0" w:space="0" w:color="auto"/>
        <w:right w:val="none" w:sz="0" w:space="0" w:color="auto"/>
      </w:divBdr>
    </w:div>
    <w:div w:id="1744595180">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644793">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2278">
      <w:bodyDiv w:val="1"/>
      <w:marLeft w:val="0"/>
      <w:marRight w:val="0"/>
      <w:marTop w:val="0"/>
      <w:marBottom w:val="0"/>
      <w:divBdr>
        <w:top w:val="none" w:sz="0" w:space="0" w:color="auto"/>
        <w:left w:val="none" w:sz="0" w:space="0" w:color="auto"/>
        <w:bottom w:val="none" w:sz="0" w:space="0" w:color="auto"/>
        <w:right w:val="none" w:sz="0" w:space="0" w:color="auto"/>
      </w:divBdr>
    </w:div>
    <w:div w:id="1745492515">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763004">
      <w:bodyDiv w:val="1"/>
      <w:marLeft w:val="0"/>
      <w:marRight w:val="0"/>
      <w:marTop w:val="0"/>
      <w:marBottom w:val="0"/>
      <w:divBdr>
        <w:top w:val="none" w:sz="0" w:space="0" w:color="auto"/>
        <w:left w:val="none" w:sz="0" w:space="0" w:color="auto"/>
        <w:bottom w:val="none" w:sz="0" w:space="0" w:color="auto"/>
        <w:right w:val="none" w:sz="0" w:space="0" w:color="auto"/>
      </w:divBdr>
    </w:div>
    <w:div w:id="1746877407">
      <w:bodyDiv w:val="1"/>
      <w:marLeft w:val="0"/>
      <w:marRight w:val="0"/>
      <w:marTop w:val="0"/>
      <w:marBottom w:val="0"/>
      <w:divBdr>
        <w:top w:val="none" w:sz="0" w:space="0" w:color="auto"/>
        <w:left w:val="none" w:sz="0" w:space="0" w:color="auto"/>
        <w:bottom w:val="none" w:sz="0" w:space="0" w:color="auto"/>
        <w:right w:val="none" w:sz="0" w:space="0" w:color="auto"/>
      </w:divBdr>
    </w:div>
    <w:div w:id="1746950282">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33518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532144">
      <w:bodyDiv w:val="1"/>
      <w:marLeft w:val="0"/>
      <w:marRight w:val="0"/>
      <w:marTop w:val="0"/>
      <w:marBottom w:val="0"/>
      <w:divBdr>
        <w:top w:val="none" w:sz="0" w:space="0" w:color="auto"/>
        <w:left w:val="none" w:sz="0" w:space="0" w:color="auto"/>
        <w:bottom w:val="none" w:sz="0" w:space="0" w:color="auto"/>
        <w:right w:val="none" w:sz="0" w:space="0" w:color="auto"/>
      </w:divBdr>
    </w:div>
    <w:div w:id="1747652048">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992955">
      <w:bodyDiv w:val="1"/>
      <w:marLeft w:val="0"/>
      <w:marRight w:val="0"/>
      <w:marTop w:val="0"/>
      <w:marBottom w:val="0"/>
      <w:divBdr>
        <w:top w:val="none" w:sz="0" w:space="0" w:color="auto"/>
        <w:left w:val="none" w:sz="0" w:space="0" w:color="auto"/>
        <w:bottom w:val="none" w:sz="0" w:space="0" w:color="auto"/>
        <w:right w:val="none" w:sz="0" w:space="0" w:color="auto"/>
      </w:divBdr>
    </w:div>
    <w:div w:id="1747996208">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306778">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572448">
      <w:bodyDiv w:val="1"/>
      <w:marLeft w:val="0"/>
      <w:marRight w:val="0"/>
      <w:marTop w:val="0"/>
      <w:marBottom w:val="0"/>
      <w:divBdr>
        <w:top w:val="none" w:sz="0" w:space="0" w:color="auto"/>
        <w:left w:val="none" w:sz="0" w:space="0" w:color="auto"/>
        <w:bottom w:val="none" w:sz="0" w:space="0" w:color="auto"/>
        <w:right w:val="none" w:sz="0" w:space="0" w:color="auto"/>
      </w:divBdr>
    </w:div>
    <w:div w:id="1749577066">
      <w:bodyDiv w:val="1"/>
      <w:marLeft w:val="0"/>
      <w:marRight w:val="0"/>
      <w:marTop w:val="0"/>
      <w:marBottom w:val="0"/>
      <w:divBdr>
        <w:top w:val="none" w:sz="0" w:space="0" w:color="auto"/>
        <w:left w:val="none" w:sz="0" w:space="0" w:color="auto"/>
        <w:bottom w:val="none" w:sz="0" w:space="0" w:color="auto"/>
        <w:right w:val="none" w:sz="0" w:space="0" w:color="auto"/>
      </w:divBdr>
    </w:div>
    <w:div w:id="1749696151">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156753">
      <w:bodyDiv w:val="1"/>
      <w:marLeft w:val="0"/>
      <w:marRight w:val="0"/>
      <w:marTop w:val="0"/>
      <w:marBottom w:val="0"/>
      <w:divBdr>
        <w:top w:val="none" w:sz="0" w:space="0" w:color="auto"/>
        <w:left w:val="none" w:sz="0" w:space="0" w:color="auto"/>
        <w:bottom w:val="none" w:sz="0" w:space="0" w:color="auto"/>
        <w:right w:val="none" w:sz="0" w:space="0" w:color="auto"/>
      </w:divBdr>
    </w:div>
    <w:div w:id="1750537256">
      <w:bodyDiv w:val="1"/>
      <w:marLeft w:val="0"/>
      <w:marRight w:val="0"/>
      <w:marTop w:val="0"/>
      <w:marBottom w:val="0"/>
      <w:divBdr>
        <w:top w:val="none" w:sz="0" w:space="0" w:color="auto"/>
        <w:left w:val="none" w:sz="0" w:space="0" w:color="auto"/>
        <w:bottom w:val="none" w:sz="0" w:space="0" w:color="auto"/>
        <w:right w:val="none" w:sz="0" w:space="0" w:color="auto"/>
      </w:divBdr>
    </w:div>
    <w:div w:id="1750538458">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154154">
      <w:bodyDiv w:val="1"/>
      <w:marLeft w:val="0"/>
      <w:marRight w:val="0"/>
      <w:marTop w:val="0"/>
      <w:marBottom w:val="0"/>
      <w:divBdr>
        <w:top w:val="none" w:sz="0" w:space="0" w:color="auto"/>
        <w:left w:val="none" w:sz="0" w:space="0" w:color="auto"/>
        <w:bottom w:val="none" w:sz="0" w:space="0" w:color="auto"/>
        <w:right w:val="none" w:sz="0" w:space="0" w:color="auto"/>
      </w:divBdr>
    </w:div>
    <w:div w:id="1751460377">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613345">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2160">
      <w:bodyDiv w:val="1"/>
      <w:marLeft w:val="0"/>
      <w:marRight w:val="0"/>
      <w:marTop w:val="0"/>
      <w:marBottom w:val="0"/>
      <w:divBdr>
        <w:top w:val="none" w:sz="0" w:space="0" w:color="auto"/>
        <w:left w:val="none" w:sz="0" w:space="0" w:color="auto"/>
        <w:bottom w:val="none" w:sz="0" w:space="0" w:color="auto"/>
        <w:right w:val="none" w:sz="0" w:space="0" w:color="auto"/>
      </w:divBdr>
    </w:div>
    <w:div w:id="1752267070">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85974">
      <w:bodyDiv w:val="1"/>
      <w:marLeft w:val="0"/>
      <w:marRight w:val="0"/>
      <w:marTop w:val="0"/>
      <w:marBottom w:val="0"/>
      <w:divBdr>
        <w:top w:val="none" w:sz="0" w:space="0" w:color="auto"/>
        <w:left w:val="none" w:sz="0" w:space="0" w:color="auto"/>
        <w:bottom w:val="none" w:sz="0" w:space="0" w:color="auto"/>
        <w:right w:val="none" w:sz="0" w:space="0" w:color="auto"/>
      </w:divBdr>
    </w:div>
    <w:div w:id="1752657344">
      <w:bodyDiv w:val="1"/>
      <w:marLeft w:val="0"/>
      <w:marRight w:val="0"/>
      <w:marTop w:val="0"/>
      <w:marBottom w:val="0"/>
      <w:divBdr>
        <w:top w:val="none" w:sz="0" w:space="0" w:color="auto"/>
        <w:left w:val="none" w:sz="0" w:space="0" w:color="auto"/>
        <w:bottom w:val="none" w:sz="0" w:space="0" w:color="auto"/>
        <w:right w:val="none" w:sz="0" w:space="0" w:color="auto"/>
      </w:divBdr>
    </w:div>
    <w:div w:id="1752658293">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120063">
      <w:bodyDiv w:val="1"/>
      <w:marLeft w:val="0"/>
      <w:marRight w:val="0"/>
      <w:marTop w:val="0"/>
      <w:marBottom w:val="0"/>
      <w:divBdr>
        <w:top w:val="none" w:sz="0" w:space="0" w:color="auto"/>
        <w:left w:val="none" w:sz="0" w:space="0" w:color="auto"/>
        <w:bottom w:val="none" w:sz="0" w:space="0" w:color="auto"/>
        <w:right w:val="none" w:sz="0" w:space="0" w:color="auto"/>
      </w:divBdr>
    </w:div>
    <w:div w:id="1753350328">
      <w:bodyDiv w:val="1"/>
      <w:marLeft w:val="0"/>
      <w:marRight w:val="0"/>
      <w:marTop w:val="0"/>
      <w:marBottom w:val="0"/>
      <w:divBdr>
        <w:top w:val="none" w:sz="0" w:space="0" w:color="auto"/>
        <w:left w:val="none" w:sz="0" w:space="0" w:color="auto"/>
        <w:bottom w:val="none" w:sz="0" w:space="0" w:color="auto"/>
        <w:right w:val="none" w:sz="0" w:space="0" w:color="auto"/>
      </w:divBdr>
    </w:div>
    <w:div w:id="1753426249">
      <w:bodyDiv w:val="1"/>
      <w:marLeft w:val="0"/>
      <w:marRight w:val="0"/>
      <w:marTop w:val="0"/>
      <w:marBottom w:val="0"/>
      <w:divBdr>
        <w:top w:val="none" w:sz="0" w:space="0" w:color="auto"/>
        <w:left w:val="none" w:sz="0" w:space="0" w:color="auto"/>
        <w:bottom w:val="none" w:sz="0" w:space="0" w:color="auto"/>
        <w:right w:val="none" w:sz="0" w:space="0" w:color="auto"/>
      </w:divBdr>
    </w:div>
    <w:div w:id="175342949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4086286">
      <w:bodyDiv w:val="1"/>
      <w:marLeft w:val="0"/>
      <w:marRight w:val="0"/>
      <w:marTop w:val="0"/>
      <w:marBottom w:val="0"/>
      <w:divBdr>
        <w:top w:val="none" w:sz="0" w:space="0" w:color="auto"/>
        <w:left w:val="none" w:sz="0" w:space="0" w:color="auto"/>
        <w:bottom w:val="none" w:sz="0" w:space="0" w:color="auto"/>
        <w:right w:val="none" w:sz="0" w:space="0" w:color="auto"/>
      </w:divBdr>
    </w:div>
    <w:div w:id="1754356132">
      <w:bodyDiv w:val="1"/>
      <w:marLeft w:val="0"/>
      <w:marRight w:val="0"/>
      <w:marTop w:val="0"/>
      <w:marBottom w:val="0"/>
      <w:divBdr>
        <w:top w:val="none" w:sz="0" w:space="0" w:color="auto"/>
        <w:left w:val="none" w:sz="0" w:space="0" w:color="auto"/>
        <w:bottom w:val="none" w:sz="0" w:space="0" w:color="auto"/>
        <w:right w:val="none" w:sz="0" w:space="0" w:color="auto"/>
      </w:divBdr>
    </w:div>
    <w:div w:id="1754619244">
      <w:bodyDiv w:val="1"/>
      <w:marLeft w:val="0"/>
      <w:marRight w:val="0"/>
      <w:marTop w:val="0"/>
      <w:marBottom w:val="0"/>
      <w:divBdr>
        <w:top w:val="none" w:sz="0" w:space="0" w:color="auto"/>
        <w:left w:val="none" w:sz="0" w:space="0" w:color="auto"/>
        <w:bottom w:val="none" w:sz="0" w:space="0" w:color="auto"/>
        <w:right w:val="none" w:sz="0" w:space="0" w:color="auto"/>
      </w:divBdr>
    </w:div>
    <w:div w:id="1754623175">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2100">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320702">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666814">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246232">
      <w:bodyDiv w:val="1"/>
      <w:marLeft w:val="0"/>
      <w:marRight w:val="0"/>
      <w:marTop w:val="0"/>
      <w:marBottom w:val="0"/>
      <w:divBdr>
        <w:top w:val="none" w:sz="0" w:space="0" w:color="auto"/>
        <w:left w:val="none" w:sz="0" w:space="0" w:color="auto"/>
        <w:bottom w:val="none" w:sz="0" w:space="0" w:color="auto"/>
        <w:right w:val="none" w:sz="0" w:space="0" w:color="auto"/>
      </w:divBdr>
    </w:div>
    <w:div w:id="1757284012">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363717">
      <w:bodyDiv w:val="1"/>
      <w:marLeft w:val="0"/>
      <w:marRight w:val="0"/>
      <w:marTop w:val="0"/>
      <w:marBottom w:val="0"/>
      <w:divBdr>
        <w:top w:val="none" w:sz="0" w:space="0" w:color="auto"/>
        <w:left w:val="none" w:sz="0" w:space="0" w:color="auto"/>
        <w:bottom w:val="none" w:sz="0" w:space="0" w:color="auto"/>
        <w:right w:val="none" w:sz="0" w:space="0" w:color="auto"/>
      </w:divBdr>
    </w:div>
    <w:div w:id="1757438114">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57904">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824426">
      <w:bodyDiv w:val="1"/>
      <w:marLeft w:val="0"/>
      <w:marRight w:val="0"/>
      <w:marTop w:val="0"/>
      <w:marBottom w:val="0"/>
      <w:divBdr>
        <w:top w:val="none" w:sz="0" w:space="0" w:color="auto"/>
        <w:left w:val="none" w:sz="0" w:space="0" w:color="auto"/>
        <w:bottom w:val="none" w:sz="0" w:space="0" w:color="auto"/>
        <w:right w:val="none" w:sz="0" w:space="0" w:color="auto"/>
      </w:divBdr>
    </w:div>
    <w:div w:id="1758089482">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673163">
      <w:bodyDiv w:val="1"/>
      <w:marLeft w:val="0"/>
      <w:marRight w:val="0"/>
      <w:marTop w:val="0"/>
      <w:marBottom w:val="0"/>
      <w:divBdr>
        <w:top w:val="none" w:sz="0" w:space="0" w:color="auto"/>
        <w:left w:val="none" w:sz="0" w:space="0" w:color="auto"/>
        <w:bottom w:val="none" w:sz="0" w:space="0" w:color="auto"/>
        <w:right w:val="none" w:sz="0" w:space="0" w:color="auto"/>
      </w:divBdr>
    </w:div>
    <w:div w:id="1758790571">
      <w:bodyDiv w:val="1"/>
      <w:marLeft w:val="0"/>
      <w:marRight w:val="0"/>
      <w:marTop w:val="0"/>
      <w:marBottom w:val="0"/>
      <w:divBdr>
        <w:top w:val="none" w:sz="0" w:space="0" w:color="auto"/>
        <w:left w:val="none" w:sz="0" w:space="0" w:color="auto"/>
        <w:bottom w:val="none" w:sz="0" w:space="0" w:color="auto"/>
        <w:right w:val="none" w:sz="0" w:space="0" w:color="auto"/>
      </w:divBdr>
    </w:div>
    <w:div w:id="1758863047">
      <w:bodyDiv w:val="1"/>
      <w:marLeft w:val="0"/>
      <w:marRight w:val="0"/>
      <w:marTop w:val="0"/>
      <w:marBottom w:val="0"/>
      <w:divBdr>
        <w:top w:val="none" w:sz="0" w:space="0" w:color="auto"/>
        <w:left w:val="none" w:sz="0" w:space="0" w:color="auto"/>
        <w:bottom w:val="none" w:sz="0" w:space="0" w:color="auto"/>
        <w:right w:val="none" w:sz="0" w:space="0" w:color="auto"/>
      </w:divBdr>
    </w:div>
    <w:div w:id="1759210220">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402762">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0979495">
      <w:bodyDiv w:val="1"/>
      <w:marLeft w:val="0"/>
      <w:marRight w:val="0"/>
      <w:marTop w:val="0"/>
      <w:marBottom w:val="0"/>
      <w:divBdr>
        <w:top w:val="none" w:sz="0" w:space="0" w:color="auto"/>
        <w:left w:val="none" w:sz="0" w:space="0" w:color="auto"/>
        <w:bottom w:val="none" w:sz="0" w:space="0" w:color="auto"/>
        <w:right w:val="none" w:sz="0" w:space="0" w:color="auto"/>
      </w:divBdr>
    </w:div>
    <w:div w:id="1761482383">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143998">
      <w:bodyDiv w:val="1"/>
      <w:marLeft w:val="0"/>
      <w:marRight w:val="0"/>
      <w:marTop w:val="0"/>
      <w:marBottom w:val="0"/>
      <w:divBdr>
        <w:top w:val="none" w:sz="0" w:space="0" w:color="auto"/>
        <w:left w:val="none" w:sz="0" w:space="0" w:color="auto"/>
        <w:bottom w:val="none" w:sz="0" w:space="0" w:color="auto"/>
        <w:right w:val="none" w:sz="0" w:space="0" w:color="auto"/>
      </w:divBdr>
    </w:div>
    <w:div w:id="1762337678">
      <w:bodyDiv w:val="1"/>
      <w:marLeft w:val="0"/>
      <w:marRight w:val="0"/>
      <w:marTop w:val="0"/>
      <w:marBottom w:val="0"/>
      <w:divBdr>
        <w:top w:val="none" w:sz="0" w:space="0" w:color="auto"/>
        <w:left w:val="none" w:sz="0" w:space="0" w:color="auto"/>
        <w:bottom w:val="none" w:sz="0" w:space="0" w:color="auto"/>
        <w:right w:val="none" w:sz="0" w:space="0" w:color="auto"/>
      </w:divBdr>
    </w:div>
    <w:div w:id="1762488969">
      <w:bodyDiv w:val="1"/>
      <w:marLeft w:val="0"/>
      <w:marRight w:val="0"/>
      <w:marTop w:val="0"/>
      <w:marBottom w:val="0"/>
      <w:divBdr>
        <w:top w:val="none" w:sz="0" w:space="0" w:color="auto"/>
        <w:left w:val="none" w:sz="0" w:space="0" w:color="auto"/>
        <w:bottom w:val="none" w:sz="0" w:space="0" w:color="auto"/>
        <w:right w:val="none" w:sz="0" w:space="0" w:color="auto"/>
      </w:divBdr>
    </w:div>
    <w:div w:id="1762531585">
      <w:bodyDiv w:val="1"/>
      <w:marLeft w:val="0"/>
      <w:marRight w:val="0"/>
      <w:marTop w:val="0"/>
      <w:marBottom w:val="0"/>
      <w:divBdr>
        <w:top w:val="none" w:sz="0" w:space="0" w:color="auto"/>
        <w:left w:val="none" w:sz="0" w:space="0" w:color="auto"/>
        <w:bottom w:val="none" w:sz="0" w:space="0" w:color="auto"/>
        <w:right w:val="none" w:sz="0" w:space="0" w:color="auto"/>
      </w:divBdr>
    </w:div>
    <w:div w:id="1762606976">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26019">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3452124">
      <w:bodyDiv w:val="1"/>
      <w:marLeft w:val="0"/>
      <w:marRight w:val="0"/>
      <w:marTop w:val="0"/>
      <w:marBottom w:val="0"/>
      <w:divBdr>
        <w:top w:val="none" w:sz="0" w:space="0" w:color="auto"/>
        <w:left w:val="none" w:sz="0" w:space="0" w:color="auto"/>
        <w:bottom w:val="none" w:sz="0" w:space="0" w:color="auto"/>
        <w:right w:val="none" w:sz="0" w:space="0" w:color="auto"/>
      </w:divBdr>
    </w:div>
    <w:div w:id="1763452624">
      <w:bodyDiv w:val="1"/>
      <w:marLeft w:val="0"/>
      <w:marRight w:val="0"/>
      <w:marTop w:val="0"/>
      <w:marBottom w:val="0"/>
      <w:divBdr>
        <w:top w:val="none" w:sz="0" w:space="0" w:color="auto"/>
        <w:left w:val="none" w:sz="0" w:space="0" w:color="auto"/>
        <w:bottom w:val="none" w:sz="0" w:space="0" w:color="auto"/>
        <w:right w:val="none" w:sz="0" w:space="0" w:color="auto"/>
      </w:divBdr>
    </w:div>
    <w:div w:id="1763525974">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3990286">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8251">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568086">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842329">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684184">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149532">
      <w:bodyDiv w:val="1"/>
      <w:marLeft w:val="0"/>
      <w:marRight w:val="0"/>
      <w:marTop w:val="0"/>
      <w:marBottom w:val="0"/>
      <w:divBdr>
        <w:top w:val="none" w:sz="0" w:space="0" w:color="auto"/>
        <w:left w:val="none" w:sz="0" w:space="0" w:color="auto"/>
        <w:bottom w:val="none" w:sz="0" w:space="0" w:color="auto"/>
        <w:right w:val="none" w:sz="0" w:space="0" w:color="auto"/>
      </w:divBdr>
    </w:div>
    <w:div w:id="1766151258">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416069">
      <w:bodyDiv w:val="1"/>
      <w:marLeft w:val="0"/>
      <w:marRight w:val="0"/>
      <w:marTop w:val="0"/>
      <w:marBottom w:val="0"/>
      <w:divBdr>
        <w:top w:val="none" w:sz="0" w:space="0" w:color="auto"/>
        <w:left w:val="none" w:sz="0" w:space="0" w:color="auto"/>
        <w:bottom w:val="none" w:sz="0" w:space="0" w:color="auto"/>
        <w:right w:val="none" w:sz="0" w:space="0" w:color="auto"/>
      </w:divBdr>
    </w:div>
    <w:div w:id="1766877654">
      <w:bodyDiv w:val="1"/>
      <w:marLeft w:val="0"/>
      <w:marRight w:val="0"/>
      <w:marTop w:val="0"/>
      <w:marBottom w:val="0"/>
      <w:divBdr>
        <w:top w:val="none" w:sz="0" w:space="0" w:color="auto"/>
        <w:left w:val="none" w:sz="0" w:space="0" w:color="auto"/>
        <w:bottom w:val="none" w:sz="0" w:space="0" w:color="auto"/>
        <w:right w:val="none" w:sz="0" w:space="0" w:color="auto"/>
      </w:divBdr>
    </w:div>
    <w:div w:id="1766921721">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8041928">
      <w:bodyDiv w:val="1"/>
      <w:marLeft w:val="0"/>
      <w:marRight w:val="0"/>
      <w:marTop w:val="0"/>
      <w:marBottom w:val="0"/>
      <w:divBdr>
        <w:top w:val="none" w:sz="0" w:space="0" w:color="auto"/>
        <w:left w:val="none" w:sz="0" w:space="0" w:color="auto"/>
        <w:bottom w:val="none" w:sz="0" w:space="0" w:color="auto"/>
        <w:right w:val="none" w:sz="0" w:space="0" w:color="auto"/>
      </w:divBdr>
    </w:div>
    <w:div w:id="1768578324">
      <w:bodyDiv w:val="1"/>
      <w:marLeft w:val="0"/>
      <w:marRight w:val="0"/>
      <w:marTop w:val="0"/>
      <w:marBottom w:val="0"/>
      <w:divBdr>
        <w:top w:val="none" w:sz="0" w:space="0" w:color="auto"/>
        <w:left w:val="none" w:sz="0" w:space="0" w:color="auto"/>
        <w:bottom w:val="none" w:sz="0" w:space="0" w:color="auto"/>
        <w:right w:val="none" w:sz="0" w:space="0" w:color="auto"/>
      </w:divBdr>
    </w:div>
    <w:div w:id="176877043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349262">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36901">
      <w:bodyDiv w:val="1"/>
      <w:marLeft w:val="0"/>
      <w:marRight w:val="0"/>
      <w:marTop w:val="0"/>
      <w:marBottom w:val="0"/>
      <w:divBdr>
        <w:top w:val="none" w:sz="0" w:space="0" w:color="auto"/>
        <w:left w:val="none" w:sz="0" w:space="0" w:color="auto"/>
        <w:bottom w:val="none" w:sz="0" w:space="0" w:color="auto"/>
        <w:right w:val="none" w:sz="0" w:space="0" w:color="auto"/>
      </w:divBdr>
    </w:div>
    <w:div w:id="1769889408">
      <w:bodyDiv w:val="1"/>
      <w:marLeft w:val="0"/>
      <w:marRight w:val="0"/>
      <w:marTop w:val="0"/>
      <w:marBottom w:val="0"/>
      <w:divBdr>
        <w:top w:val="none" w:sz="0" w:space="0" w:color="auto"/>
        <w:left w:val="none" w:sz="0" w:space="0" w:color="auto"/>
        <w:bottom w:val="none" w:sz="0" w:space="0" w:color="auto"/>
        <w:right w:val="none" w:sz="0" w:space="0" w:color="auto"/>
      </w:divBdr>
    </w:div>
    <w:div w:id="1770076990">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586773">
      <w:bodyDiv w:val="1"/>
      <w:marLeft w:val="0"/>
      <w:marRight w:val="0"/>
      <w:marTop w:val="0"/>
      <w:marBottom w:val="0"/>
      <w:divBdr>
        <w:top w:val="none" w:sz="0" w:space="0" w:color="auto"/>
        <w:left w:val="none" w:sz="0" w:space="0" w:color="auto"/>
        <w:bottom w:val="none" w:sz="0" w:space="0" w:color="auto"/>
        <w:right w:val="none" w:sz="0" w:space="0" w:color="auto"/>
      </w:divBdr>
    </w:div>
    <w:div w:id="1770614954">
      <w:bodyDiv w:val="1"/>
      <w:marLeft w:val="0"/>
      <w:marRight w:val="0"/>
      <w:marTop w:val="0"/>
      <w:marBottom w:val="0"/>
      <w:divBdr>
        <w:top w:val="none" w:sz="0" w:space="0" w:color="auto"/>
        <w:left w:val="none" w:sz="0" w:space="0" w:color="auto"/>
        <w:bottom w:val="none" w:sz="0" w:space="0" w:color="auto"/>
        <w:right w:val="none" w:sz="0" w:space="0" w:color="auto"/>
      </w:divBdr>
    </w:div>
    <w:div w:id="1770851964">
      <w:bodyDiv w:val="1"/>
      <w:marLeft w:val="0"/>
      <w:marRight w:val="0"/>
      <w:marTop w:val="0"/>
      <w:marBottom w:val="0"/>
      <w:divBdr>
        <w:top w:val="none" w:sz="0" w:space="0" w:color="auto"/>
        <w:left w:val="none" w:sz="0" w:space="0" w:color="auto"/>
        <w:bottom w:val="none" w:sz="0" w:space="0" w:color="auto"/>
        <w:right w:val="none" w:sz="0" w:space="0" w:color="auto"/>
      </w:divBdr>
    </w:div>
    <w:div w:id="1771008099">
      <w:bodyDiv w:val="1"/>
      <w:marLeft w:val="0"/>
      <w:marRight w:val="0"/>
      <w:marTop w:val="0"/>
      <w:marBottom w:val="0"/>
      <w:divBdr>
        <w:top w:val="none" w:sz="0" w:space="0" w:color="auto"/>
        <w:left w:val="none" w:sz="0" w:space="0" w:color="auto"/>
        <w:bottom w:val="none" w:sz="0" w:space="0" w:color="auto"/>
        <w:right w:val="none" w:sz="0" w:space="0" w:color="auto"/>
      </w:divBdr>
    </w:div>
    <w:div w:id="1771386701">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61015">
      <w:bodyDiv w:val="1"/>
      <w:marLeft w:val="0"/>
      <w:marRight w:val="0"/>
      <w:marTop w:val="0"/>
      <w:marBottom w:val="0"/>
      <w:divBdr>
        <w:top w:val="none" w:sz="0" w:space="0" w:color="auto"/>
        <w:left w:val="none" w:sz="0" w:space="0" w:color="auto"/>
        <w:bottom w:val="none" w:sz="0" w:space="0" w:color="auto"/>
        <w:right w:val="none" w:sz="0" w:space="0" w:color="auto"/>
      </w:divBdr>
    </w:div>
    <w:div w:id="1772778416">
      <w:bodyDiv w:val="1"/>
      <w:marLeft w:val="0"/>
      <w:marRight w:val="0"/>
      <w:marTop w:val="0"/>
      <w:marBottom w:val="0"/>
      <w:divBdr>
        <w:top w:val="none" w:sz="0" w:space="0" w:color="auto"/>
        <w:left w:val="none" w:sz="0" w:space="0" w:color="auto"/>
        <w:bottom w:val="none" w:sz="0" w:space="0" w:color="auto"/>
        <w:right w:val="none" w:sz="0" w:space="0" w:color="auto"/>
      </w:divBdr>
    </w:div>
    <w:div w:id="1772899058">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276419">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31445">
      <w:bodyDiv w:val="1"/>
      <w:marLeft w:val="0"/>
      <w:marRight w:val="0"/>
      <w:marTop w:val="0"/>
      <w:marBottom w:val="0"/>
      <w:divBdr>
        <w:top w:val="none" w:sz="0" w:space="0" w:color="auto"/>
        <w:left w:val="none" w:sz="0" w:space="0" w:color="auto"/>
        <w:bottom w:val="none" w:sz="0" w:space="0" w:color="auto"/>
        <w:right w:val="none" w:sz="0" w:space="0" w:color="auto"/>
      </w:divBdr>
    </w:div>
    <w:div w:id="1774350976">
      <w:bodyDiv w:val="1"/>
      <w:marLeft w:val="0"/>
      <w:marRight w:val="0"/>
      <w:marTop w:val="0"/>
      <w:marBottom w:val="0"/>
      <w:divBdr>
        <w:top w:val="none" w:sz="0" w:space="0" w:color="auto"/>
        <w:left w:val="none" w:sz="0" w:space="0" w:color="auto"/>
        <w:bottom w:val="none" w:sz="0" w:space="0" w:color="auto"/>
        <w:right w:val="none" w:sz="0" w:space="0" w:color="auto"/>
      </w:divBdr>
    </w:div>
    <w:div w:id="1774474221">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394039">
      <w:bodyDiv w:val="1"/>
      <w:marLeft w:val="0"/>
      <w:marRight w:val="0"/>
      <w:marTop w:val="0"/>
      <w:marBottom w:val="0"/>
      <w:divBdr>
        <w:top w:val="none" w:sz="0" w:space="0" w:color="auto"/>
        <w:left w:val="none" w:sz="0" w:space="0" w:color="auto"/>
        <w:bottom w:val="none" w:sz="0" w:space="0" w:color="auto"/>
        <w:right w:val="none" w:sz="0" w:space="0" w:color="auto"/>
      </w:divBdr>
    </w:div>
    <w:div w:id="1775515276">
      <w:bodyDiv w:val="1"/>
      <w:marLeft w:val="0"/>
      <w:marRight w:val="0"/>
      <w:marTop w:val="0"/>
      <w:marBottom w:val="0"/>
      <w:divBdr>
        <w:top w:val="none" w:sz="0" w:space="0" w:color="auto"/>
        <w:left w:val="none" w:sz="0" w:space="0" w:color="auto"/>
        <w:bottom w:val="none" w:sz="0" w:space="0" w:color="auto"/>
        <w:right w:val="none" w:sz="0" w:space="0" w:color="auto"/>
      </w:divBdr>
    </w:div>
    <w:div w:id="1775516023">
      <w:bodyDiv w:val="1"/>
      <w:marLeft w:val="0"/>
      <w:marRight w:val="0"/>
      <w:marTop w:val="0"/>
      <w:marBottom w:val="0"/>
      <w:divBdr>
        <w:top w:val="none" w:sz="0" w:space="0" w:color="auto"/>
        <w:left w:val="none" w:sz="0" w:space="0" w:color="auto"/>
        <w:bottom w:val="none" w:sz="0" w:space="0" w:color="auto"/>
        <w:right w:val="none" w:sz="0" w:space="0" w:color="auto"/>
      </w:divBdr>
    </w:div>
    <w:div w:id="1775592152">
      <w:bodyDiv w:val="1"/>
      <w:marLeft w:val="0"/>
      <w:marRight w:val="0"/>
      <w:marTop w:val="0"/>
      <w:marBottom w:val="0"/>
      <w:divBdr>
        <w:top w:val="none" w:sz="0" w:space="0" w:color="auto"/>
        <w:left w:val="none" w:sz="0" w:space="0" w:color="auto"/>
        <w:bottom w:val="none" w:sz="0" w:space="0" w:color="auto"/>
        <w:right w:val="none" w:sz="0" w:space="0" w:color="auto"/>
      </w:divBdr>
    </w:div>
    <w:div w:id="1775632652">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048343">
      <w:bodyDiv w:val="1"/>
      <w:marLeft w:val="0"/>
      <w:marRight w:val="0"/>
      <w:marTop w:val="0"/>
      <w:marBottom w:val="0"/>
      <w:divBdr>
        <w:top w:val="none" w:sz="0" w:space="0" w:color="auto"/>
        <w:left w:val="none" w:sz="0" w:space="0" w:color="auto"/>
        <w:bottom w:val="none" w:sz="0" w:space="0" w:color="auto"/>
        <w:right w:val="none" w:sz="0" w:space="0" w:color="auto"/>
      </w:divBdr>
    </w:div>
    <w:div w:id="1776091854">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703440">
      <w:bodyDiv w:val="1"/>
      <w:marLeft w:val="0"/>
      <w:marRight w:val="0"/>
      <w:marTop w:val="0"/>
      <w:marBottom w:val="0"/>
      <w:divBdr>
        <w:top w:val="none" w:sz="0" w:space="0" w:color="auto"/>
        <w:left w:val="none" w:sz="0" w:space="0" w:color="auto"/>
        <w:bottom w:val="none" w:sz="0" w:space="0" w:color="auto"/>
        <w:right w:val="none" w:sz="0" w:space="0" w:color="auto"/>
      </w:divBdr>
    </w:div>
    <w:div w:id="1776748683">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630009">
      <w:bodyDiv w:val="1"/>
      <w:marLeft w:val="0"/>
      <w:marRight w:val="0"/>
      <w:marTop w:val="0"/>
      <w:marBottom w:val="0"/>
      <w:divBdr>
        <w:top w:val="none" w:sz="0" w:space="0" w:color="auto"/>
        <w:left w:val="none" w:sz="0" w:space="0" w:color="auto"/>
        <w:bottom w:val="none" w:sz="0" w:space="0" w:color="auto"/>
        <w:right w:val="none" w:sz="0" w:space="0" w:color="auto"/>
      </w:divBdr>
    </w:div>
    <w:div w:id="1777869005">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909668">
      <w:bodyDiv w:val="1"/>
      <w:marLeft w:val="0"/>
      <w:marRight w:val="0"/>
      <w:marTop w:val="0"/>
      <w:marBottom w:val="0"/>
      <w:divBdr>
        <w:top w:val="none" w:sz="0" w:space="0" w:color="auto"/>
        <w:left w:val="none" w:sz="0" w:space="0" w:color="auto"/>
        <w:bottom w:val="none" w:sz="0" w:space="0" w:color="auto"/>
        <w:right w:val="none" w:sz="0" w:space="0" w:color="auto"/>
      </w:divBdr>
    </w:div>
    <w:div w:id="1778940954">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448657">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250325">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85790">
      <w:bodyDiv w:val="1"/>
      <w:marLeft w:val="0"/>
      <w:marRight w:val="0"/>
      <w:marTop w:val="0"/>
      <w:marBottom w:val="0"/>
      <w:divBdr>
        <w:top w:val="none" w:sz="0" w:space="0" w:color="auto"/>
        <w:left w:val="none" w:sz="0" w:space="0" w:color="auto"/>
        <w:bottom w:val="none" w:sz="0" w:space="0" w:color="auto"/>
        <w:right w:val="none" w:sz="0" w:space="0" w:color="auto"/>
      </w:divBdr>
    </w:div>
    <w:div w:id="1780762007">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869486">
      <w:bodyDiv w:val="1"/>
      <w:marLeft w:val="0"/>
      <w:marRight w:val="0"/>
      <w:marTop w:val="0"/>
      <w:marBottom w:val="0"/>
      <w:divBdr>
        <w:top w:val="none" w:sz="0" w:space="0" w:color="auto"/>
        <w:left w:val="none" w:sz="0" w:space="0" w:color="auto"/>
        <w:bottom w:val="none" w:sz="0" w:space="0" w:color="auto"/>
        <w:right w:val="none" w:sz="0" w:space="0" w:color="auto"/>
      </w:divBdr>
    </w:div>
    <w:div w:id="1782870686">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7919">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2991">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02585">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008">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105753">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574761">
      <w:bodyDiv w:val="1"/>
      <w:marLeft w:val="0"/>
      <w:marRight w:val="0"/>
      <w:marTop w:val="0"/>
      <w:marBottom w:val="0"/>
      <w:divBdr>
        <w:top w:val="none" w:sz="0" w:space="0" w:color="auto"/>
        <w:left w:val="none" w:sz="0" w:space="0" w:color="auto"/>
        <w:bottom w:val="none" w:sz="0" w:space="0" w:color="auto"/>
        <w:right w:val="none" w:sz="0" w:space="0" w:color="auto"/>
      </w:divBdr>
    </w:div>
    <w:div w:id="1784614516">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4837404">
      <w:bodyDiv w:val="1"/>
      <w:marLeft w:val="0"/>
      <w:marRight w:val="0"/>
      <w:marTop w:val="0"/>
      <w:marBottom w:val="0"/>
      <w:divBdr>
        <w:top w:val="none" w:sz="0" w:space="0" w:color="auto"/>
        <w:left w:val="none" w:sz="0" w:space="0" w:color="auto"/>
        <w:bottom w:val="none" w:sz="0" w:space="0" w:color="auto"/>
        <w:right w:val="none" w:sz="0" w:space="0" w:color="auto"/>
      </w:divBdr>
    </w:div>
    <w:div w:id="1785347063">
      <w:bodyDiv w:val="1"/>
      <w:marLeft w:val="0"/>
      <w:marRight w:val="0"/>
      <w:marTop w:val="0"/>
      <w:marBottom w:val="0"/>
      <w:divBdr>
        <w:top w:val="none" w:sz="0" w:space="0" w:color="auto"/>
        <w:left w:val="none" w:sz="0" w:space="0" w:color="auto"/>
        <w:bottom w:val="none" w:sz="0" w:space="0" w:color="auto"/>
        <w:right w:val="none" w:sz="0" w:space="0" w:color="auto"/>
      </w:divBdr>
    </w:div>
    <w:div w:id="1785615380">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386916">
      <w:bodyDiv w:val="1"/>
      <w:marLeft w:val="0"/>
      <w:marRight w:val="0"/>
      <w:marTop w:val="0"/>
      <w:marBottom w:val="0"/>
      <w:divBdr>
        <w:top w:val="none" w:sz="0" w:space="0" w:color="auto"/>
        <w:left w:val="none" w:sz="0" w:space="0" w:color="auto"/>
        <w:bottom w:val="none" w:sz="0" w:space="0" w:color="auto"/>
        <w:right w:val="none" w:sz="0" w:space="0" w:color="auto"/>
      </w:divBdr>
    </w:div>
    <w:div w:id="1786801793">
      <w:bodyDiv w:val="1"/>
      <w:marLeft w:val="0"/>
      <w:marRight w:val="0"/>
      <w:marTop w:val="0"/>
      <w:marBottom w:val="0"/>
      <w:divBdr>
        <w:top w:val="none" w:sz="0" w:space="0" w:color="auto"/>
        <w:left w:val="none" w:sz="0" w:space="0" w:color="auto"/>
        <w:bottom w:val="none" w:sz="0" w:space="0" w:color="auto"/>
        <w:right w:val="none" w:sz="0" w:space="0" w:color="auto"/>
      </w:divBdr>
    </w:div>
    <w:div w:id="1787037488">
      <w:bodyDiv w:val="1"/>
      <w:marLeft w:val="0"/>
      <w:marRight w:val="0"/>
      <w:marTop w:val="0"/>
      <w:marBottom w:val="0"/>
      <w:divBdr>
        <w:top w:val="none" w:sz="0" w:space="0" w:color="auto"/>
        <w:left w:val="none" w:sz="0" w:space="0" w:color="auto"/>
        <w:bottom w:val="none" w:sz="0" w:space="0" w:color="auto"/>
        <w:right w:val="none" w:sz="0" w:space="0" w:color="auto"/>
      </w:divBdr>
    </w:div>
    <w:div w:id="1787235818">
      <w:bodyDiv w:val="1"/>
      <w:marLeft w:val="0"/>
      <w:marRight w:val="0"/>
      <w:marTop w:val="0"/>
      <w:marBottom w:val="0"/>
      <w:divBdr>
        <w:top w:val="none" w:sz="0" w:space="0" w:color="auto"/>
        <w:left w:val="none" w:sz="0" w:space="0" w:color="auto"/>
        <w:bottom w:val="none" w:sz="0" w:space="0" w:color="auto"/>
        <w:right w:val="none" w:sz="0" w:space="0" w:color="auto"/>
      </w:divBdr>
    </w:div>
    <w:div w:id="1787574491">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700082">
      <w:bodyDiv w:val="1"/>
      <w:marLeft w:val="0"/>
      <w:marRight w:val="0"/>
      <w:marTop w:val="0"/>
      <w:marBottom w:val="0"/>
      <w:divBdr>
        <w:top w:val="none" w:sz="0" w:space="0" w:color="auto"/>
        <w:left w:val="none" w:sz="0" w:space="0" w:color="auto"/>
        <w:bottom w:val="none" w:sz="0" w:space="0" w:color="auto"/>
        <w:right w:val="none" w:sz="0" w:space="0" w:color="auto"/>
      </w:divBdr>
    </w:div>
    <w:div w:id="1787893691">
      <w:bodyDiv w:val="1"/>
      <w:marLeft w:val="0"/>
      <w:marRight w:val="0"/>
      <w:marTop w:val="0"/>
      <w:marBottom w:val="0"/>
      <w:divBdr>
        <w:top w:val="none" w:sz="0" w:space="0" w:color="auto"/>
        <w:left w:val="none" w:sz="0" w:space="0" w:color="auto"/>
        <w:bottom w:val="none" w:sz="0" w:space="0" w:color="auto"/>
        <w:right w:val="none" w:sz="0" w:space="0" w:color="auto"/>
      </w:divBdr>
    </w:div>
    <w:div w:id="178796333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355991">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9855583">
      <w:bodyDiv w:val="1"/>
      <w:marLeft w:val="0"/>
      <w:marRight w:val="0"/>
      <w:marTop w:val="0"/>
      <w:marBottom w:val="0"/>
      <w:divBdr>
        <w:top w:val="none" w:sz="0" w:space="0" w:color="auto"/>
        <w:left w:val="none" w:sz="0" w:space="0" w:color="auto"/>
        <w:bottom w:val="none" w:sz="0" w:space="0" w:color="auto"/>
        <w:right w:val="none" w:sz="0" w:space="0" w:color="auto"/>
      </w:divBdr>
    </w:div>
    <w:div w:id="1790195425">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203773">
      <w:bodyDiv w:val="1"/>
      <w:marLeft w:val="0"/>
      <w:marRight w:val="0"/>
      <w:marTop w:val="0"/>
      <w:marBottom w:val="0"/>
      <w:divBdr>
        <w:top w:val="none" w:sz="0" w:space="0" w:color="auto"/>
        <w:left w:val="none" w:sz="0" w:space="0" w:color="auto"/>
        <w:bottom w:val="none" w:sz="0" w:space="0" w:color="auto"/>
        <w:right w:val="none" w:sz="0" w:space="0" w:color="auto"/>
      </w:divBdr>
    </w:div>
    <w:div w:id="1790657733">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33508">
      <w:bodyDiv w:val="1"/>
      <w:marLeft w:val="0"/>
      <w:marRight w:val="0"/>
      <w:marTop w:val="0"/>
      <w:marBottom w:val="0"/>
      <w:divBdr>
        <w:top w:val="none" w:sz="0" w:space="0" w:color="auto"/>
        <w:left w:val="none" w:sz="0" w:space="0" w:color="auto"/>
        <w:bottom w:val="none" w:sz="0" w:space="0" w:color="auto"/>
        <w:right w:val="none" w:sz="0" w:space="0" w:color="auto"/>
      </w:divBdr>
    </w:div>
    <w:div w:id="1790777320">
      <w:bodyDiv w:val="1"/>
      <w:marLeft w:val="0"/>
      <w:marRight w:val="0"/>
      <w:marTop w:val="0"/>
      <w:marBottom w:val="0"/>
      <w:divBdr>
        <w:top w:val="none" w:sz="0" w:space="0" w:color="auto"/>
        <w:left w:val="none" w:sz="0" w:space="0" w:color="auto"/>
        <w:bottom w:val="none" w:sz="0" w:space="0" w:color="auto"/>
        <w:right w:val="none" w:sz="0" w:space="0" w:color="auto"/>
      </w:divBdr>
    </w:div>
    <w:div w:id="179085084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168230">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514674">
      <w:bodyDiv w:val="1"/>
      <w:marLeft w:val="0"/>
      <w:marRight w:val="0"/>
      <w:marTop w:val="0"/>
      <w:marBottom w:val="0"/>
      <w:divBdr>
        <w:top w:val="none" w:sz="0" w:space="0" w:color="auto"/>
        <w:left w:val="none" w:sz="0" w:space="0" w:color="auto"/>
        <w:bottom w:val="none" w:sz="0" w:space="0" w:color="auto"/>
        <w:right w:val="none" w:sz="0" w:space="0" w:color="auto"/>
      </w:divBdr>
    </w:div>
    <w:div w:id="1791624380">
      <w:bodyDiv w:val="1"/>
      <w:marLeft w:val="0"/>
      <w:marRight w:val="0"/>
      <w:marTop w:val="0"/>
      <w:marBottom w:val="0"/>
      <w:divBdr>
        <w:top w:val="none" w:sz="0" w:space="0" w:color="auto"/>
        <w:left w:val="none" w:sz="0" w:space="0" w:color="auto"/>
        <w:bottom w:val="none" w:sz="0" w:space="0" w:color="auto"/>
        <w:right w:val="none" w:sz="0" w:space="0" w:color="auto"/>
      </w:divBdr>
    </w:div>
    <w:div w:id="1792019437">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286340">
      <w:bodyDiv w:val="1"/>
      <w:marLeft w:val="0"/>
      <w:marRight w:val="0"/>
      <w:marTop w:val="0"/>
      <w:marBottom w:val="0"/>
      <w:divBdr>
        <w:top w:val="none" w:sz="0" w:space="0" w:color="auto"/>
        <w:left w:val="none" w:sz="0" w:space="0" w:color="auto"/>
        <w:bottom w:val="none" w:sz="0" w:space="0" w:color="auto"/>
        <w:right w:val="none" w:sz="0" w:space="0" w:color="auto"/>
      </w:divBdr>
    </w:div>
    <w:div w:id="1792481629">
      <w:bodyDiv w:val="1"/>
      <w:marLeft w:val="0"/>
      <w:marRight w:val="0"/>
      <w:marTop w:val="0"/>
      <w:marBottom w:val="0"/>
      <w:divBdr>
        <w:top w:val="none" w:sz="0" w:space="0" w:color="auto"/>
        <w:left w:val="none" w:sz="0" w:space="0" w:color="auto"/>
        <w:bottom w:val="none" w:sz="0" w:space="0" w:color="auto"/>
        <w:right w:val="none" w:sz="0" w:space="0" w:color="auto"/>
      </w:divBdr>
    </w:div>
    <w:div w:id="1792747369">
      <w:bodyDiv w:val="1"/>
      <w:marLeft w:val="0"/>
      <w:marRight w:val="0"/>
      <w:marTop w:val="0"/>
      <w:marBottom w:val="0"/>
      <w:divBdr>
        <w:top w:val="none" w:sz="0" w:space="0" w:color="auto"/>
        <w:left w:val="none" w:sz="0" w:space="0" w:color="auto"/>
        <w:bottom w:val="none" w:sz="0" w:space="0" w:color="auto"/>
        <w:right w:val="none" w:sz="0" w:space="0" w:color="auto"/>
      </w:divBdr>
    </w:div>
    <w:div w:id="1793135058">
      <w:bodyDiv w:val="1"/>
      <w:marLeft w:val="0"/>
      <w:marRight w:val="0"/>
      <w:marTop w:val="0"/>
      <w:marBottom w:val="0"/>
      <w:divBdr>
        <w:top w:val="none" w:sz="0" w:space="0" w:color="auto"/>
        <w:left w:val="none" w:sz="0" w:space="0" w:color="auto"/>
        <w:bottom w:val="none" w:sz="0" w:space="0" w:color="auto"/>
        <w:right w:val="none" w:sz="0" w:space="0" w:color="auto"/>
      </w:divBdr>
    </w:div>
    <w:div w:id="1793207142">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665966">
      <w:bodyDiv w:val="1"/>
      <w:marLeft w:val="0"/>
      <w:marRight w:val="0"/>
      <w:marTop w:val="0"/>
      <w:marBottom w:val="0"/>
      <w:divBdr>
        <w:top w:val="none" w:sz="0" w:space="0" w:color="auto"/>
        <w:left w:val="none" w:sz="0" w:space="0" w:color="auto"/>
        <w:bottom w:val="none" w:sz="0" w:space="0" w:color="auto"/>
        <w:right w:val="none" w:sz="0" w:space="0" w:color="auto"/>
      </w:divBdr>
    </w:div>
    <w:div w:id="1793790233">
      <w:bodyDiv w:val="1"/>
      <w:marLeft w:val="0"/>
      <w:marRight w:val="0"/>
      <w:marTop w:val="0"/>
      <w:marBottom w:val="0"/>
      <w:divBdr>
        <w:top w:val="none" w:sz="0" w:space="0" w:color="auto"/>
        <w:left w:val="none" w:sz="0" w:space="0" w:color="auto"/>
        <w:bottom w:val="none" w:sz="0" w:space="0" w:color="auto"/>
        <w:right w:val="none" w:sz="0" w:space="0" w:color="auto"/>
      </w:divBdr>
    </w:div>
    <w:div w:id="1793942302">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014607">
      <w:bodyDiv w:val="1"/>
      <w:marLeft w:val="0"/>
      <w:marRight w:val="0"/>
      <w:marTop w:val="0"/>
      <w:marBottom w:val="0"/>
      <w:divBdr>
        <w:top w:val="none" w:sz="0" w:space="0" w:color="auto"/>
        <w:left w:val="none" w:sz="0" w:space="0" w:color="auto"/>
        <w:bottom w:val="none" w:sz="0" w:space="0" w:color="auto"/>
        <w:right w:val="none" w:sz="0" w:space="0" w:color="auto"/>
      </w:divBdr>
    </w:div>
    <w:div w:id="1794128880">
      <w:bodyDiv w:val="1"/>
      <w:marLeft w:val="0"/>
      <w:marRight w:val="0"/>
      <w:marTop w:val="0"/>
      <w:marBottom w:val="0"/>
      <w:divBdr>
        <w:top w:val="none" w:sz="0" w:space="0" w:color="auto"/>
        <w:left w:val="none" w:sz="0" w:space="0" w:color="auto"/>
        <w:bottom w:val="none" w:sz="0" w:space="0" w:color="auto"/>
        <w:right w:val="none" w:sz="0" w:space="0" w:color="auto"/>
      </w:divBdr>
    </w:div>
    <w:div w:id="1794253216">
      <w:bodyDiv w:val="1"/>
      <w:marLeft w:val="0"/>
      <w:marRight w:val="0"/>
      <w:marTop w:val="0"/>
      <w:marBottom w:val="0"/>
      <w:divBdr>
        <w:top w:val="none" w:sz="0" w:space="0" w:color="auto"/>
        <w:left w:val="none" w:sz="0" w:space="0" w:color="auto"/>
        <w:bottom w:val="none" w:sz="0" w:space="0" w:color="auto"/>
        <w:right w:val="none" w:sz="0" w:space="0" w:color="auto"/>
      </w:divBdr>
    </w:div>
    <w:div w:id="1794670402">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788681">
      <w:bodyDiv w:val="1"/>
      <w:marLeft w:val="0"/>
      <w:marRight w:val="0"/>
      <w:marTop w:val="0"/>
      <w:marBottom w:val="0"/>
      <w:divBdr>
        <w:top w:val="none" w:sz="0" w:space="0" w:color="auto"/>
        <w:left w:val="none" w:sz="0" w:space="0" w:color="auto"/>
        <w:bottom w:val="none" w:sz="0" w:space="0" w:color="auto"/>
        <w:right w:val="none" w:sz="0" w:space="0" w:color="auto"/>
      </w:divBdr>
    </w:div>
    <w:div w:id="1794979353">
      <w:bodyDiv w:val="1"/>
      <w:marLeft w:val="0"/>
      <w:marRight w:val="0"/>
      <w:marTop w:val="0"/>
      <w:marBottom w:val="0"/>
      <w:divBdr>
        <w:top w:val="none" w:sz="0" w:space="0" w:color="auto"/>
        <w:left w:val="none" w:sz="0" w:space="0" w:color="auto"/>
        <w:bottom w:val="none" w:sz="0" w:space="0" w:color="auto"/>
        <w:right w:val="none" w:sz="0" w:space="0" w:color="auto"/>
      </w:divBdr>
    </w:div>
    <w:div w:id="1795101975">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1204">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364044">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6874754">
      <w:bodyDiv w:val="1"/>
      <w:marLeft w:val="0"/>
      <w:marRight w:val="0"/>
      <w:marTop w:val="0"/>
      <w:marBottom w:val="0"/>
      <w:divBdr>
        <w:top w:val="none" w:sz="0" w:space="0" w:color="auto"/>
        <w:left w:val="none" w:sz="0" w:space="0" w:color="auto"/>
        <w:bottom w:val="none" w:sz="0" w:space="0" w:color="auto"/>
        <w:right w:val="none" w:sz="0" w:space="0" w:color="auto"/>
      </w:divBdr>
    </w:div>
    <w:div w:id="1796941871">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3013">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482771">
      <w:bodyDiv w:val="1"/>
      <w:marLeft w:val="0"/>
      <w:marRight w:val="0"/>
      <w:marTop w:val="0"/>
      <w:marBottom w:val="0"/>
      <w:divBdr>
        <w:top w:val="none" w:sz="0" w:space="0" w:color="auto"/>
        <w:left w:val="none" w:sz="0" w:space="0" w:color="auto"/>
        <w:bottom w:val="none" w:sz="0" w:space="0" w:color="auto"/>
        <w:right w:val="none" w:sz="0" w:space="0" w:color="auto"/>
      </w:divBdr>
    </w:div>
    <w:div w:id="1797529629">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92022">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07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42566">
      <w:bodyDiv w:val="1"/>
      <w:marLeft w:val="0"/>
      <w:marRight w:val="0"/>
      <w:marTop w:val="0"/>
      <w:marBottom w:val="0"/>
      <w:divBdr>
        <w:top w:val="none" w:sz="0" w:space="0" w:color="auto"/>
        <w:left w:val="none" w:sz="0" w:space="0" w:color="auto"/>
        <w:bottom w:val="none" w:sz="0" w:space="0" w:color="auto"/>
        <w:right w:val="none" w:sz="0" w:space="0" w:color="auto"/>
      </w:divBdr>
    </w:div>
    <w:div w:id="1798064301">
      <w:bodyDiv w:val="1"/>
      <w:marLeft w:val="0"/>
      <w:marRight w:val="0"/>
      <w:marTop w:val="0"/>
      <w:marBottom w:val="0"/>
      <w:divBdr>
        <w:top w:val="none" w:sz="0" w:space="0" w:color="auto"/>
        <w:left w:val="none" w:sz="0" w:space="0" w:color="auto"/>
        <w:bottom w:val="none" w:sz="0" w:space="0" w:color="auto"/>
        <w:right w:val="none" w:sz="0" w:space="0" w:color="auto"/>
      </w:divBdr>
    </w:div>
    <w:div w:id="1798331222">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1509">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378862">
      <w:bodyDiv w:val="1"/>
      <w:marLeft w:val="0"/>
      <w:marRight w:val="0"/>
      <w:marTop w:val="0"/>
      <w:marBottom w:val="0"/>
      <w:divBdr>
        <w:top w:val="none" w:sz="0" w:space="0" w:color="auto"/>
        <w:left w:val="none" w:sz="0" w:space="0" w:color="auto"/>
        <w:bottom w:val="none" w:sz="0" w:space="0" w:color="auto"/>
        <w:right w:val="none" w:sz="0" w:space="0" w:color="auto"/>
      </w:divBdr>
    </w:div>
    <w:div w:id="1799452567">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04730">
      <w:bodyDiv w:val="1"/>
      <w:marLeft w:val="0"/>
      <w:marRight w:val="0"/>
      <w:marTop w:val="0"/>
      <w:marBottom w:val="0"/>
      <w:divBdr>
        <w:top w:val="none" w:sz="0" w:space="0" w:color="auto"/>
        <w:left w:val="none" w:sz="0" w:space="0" w:color="auto"/>
        <w:bottom w:val="none" w:sz="0" w:space="0" w:color="auto"/>
        <w:right w:val="none" w:sz="0" w:space="0" w:color="auto"/>
      </w:divBdr>
    </w:div>
    <w:div w:id="1802068659">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267341">
      <w:bodyDiv w:val="1"/>
      <w:marLeft w:val="0"/>
      <w:marRight w:val="0"/>
      <w:marTop w:val="0"/>
      <w:marBottom w:val="0"/>
      <w:divBdr>
        <w:top w:val="none" w:sz="0" w:space="0" w:color="auto"/>
        <w:left w:val="none" w:sz="0" w:space="0" w:color="auto"/>
        <w:bottom w:val="none" w:sz="0" w:space="0" w:color="auto"/>
        <w:right w:val="none" w:sz="0" w:space="0" w:color="auto"/>
      </w:divBdr>
    </w:div>
    <w:div w:id="1802336330">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111398">
      <w:bodyDiv w:val="1"/>
      <w:marLeft w:val="0"/>
      <w:marRight w:val="0"/>
      <w:marTop w:val="0"/>
      <w:marBottom w:val="0"/>
      <w:divBdr>
        <w:top w:val="none" w:sz="0" w:space="0" w:color="auto"/>
        <w:left w:val="none" w:sz="0" w:space="0" w:color="auto"/>
        <w:bottom w:val="none" w:sz="0" w:space="0" w:color="auto"/>
        <w:right w:val="none" w:sz="0" w:space="0" w:color="auto"/>
      </w:divBdr>
    </w:div>
    <w:div w:id="1803182826">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01271">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003288">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55608">
      <w:bodyDiv w:val="1"/>
      <w:marLeft w:val="0"/>
      <w:marRight w:val="0"/>
      <w:marTop w:val="0"/>
      <w:marBottom w:val="0"/>
      <w:divBdr>
        <w:top w:val="none" w:sz="0" w:space="0" w:color="auto"/>
        <w:left w:val="none" w:sz="0" w:space="0" w:color="auto"/>
        <w:bottom w:val="none" w:sz="0" w:space="0" w:color="auto"/>
        <w:right w:val="none" w:sz="0" w:space="0" w:color="auto"/>
      </w:divBdr>
    </w:div>
    <w:div w:id="1805925886">
      <w:bodyDiv w:val="1"/>
      <w:marLeft w:val="0"/>
      <w:marRight w:val="0"/>
      <w:marTop w:val="0"/>
      <w:marBottom w:val="0"/>
      <w:divBdr>
        <w:top w:val="none" w:sz="0" w:space="0" w:color="auto"/>
        <w:left w:val="none" w:sz="0" w:space="0" w:color="auto"/>
        <w:bottom w:val="none" w:sz="0" w:space="0" w:color="auto"/>
        <w:right w:val="none" w:sz="0" w:space="0" w:color="auto"/>
      </w:divBdr>
    </w:div>
    <w:div w:id="1806042821">
      <w:bodyDiv w:val="1"/>
      <w:marLeft w:val="0"/>
      <w:marRight w:val="0"/>
      <w:marTop w:val="0"/>
      <w:marBottom w:val="0"/>
      <w:divBdr>
        <w:top w:val="none" w:sz="0" w:space="0" w:color="auto"/>
        <w:left w:val="none" w:sz="0" w:space="0" w:color="auto"/>
        <w:bottom w:val="none" w:sz="0" w:space="0" w:color="auto"/>
        <w:right w:val="none" w:sz="0" w:space="0" w:color="auto"/>
      </w:divBdr>
    </w:div>
    <w:div w:id="1806241200">
      <w:bodyDiv w:val="1"/>
      <w:marLeft w:val="0"/>
      <w:marRight w:val="0"/>
      <w:marTop w:val="0"/>
      <w:marBottom w:val="0"/>
      <w:divBdr>
        <w:top w:val="none" w:sz="0" w:space="0" w:color="auto"/>
        <w:left w:val="none" w:sz="0" w:space="0" w:color="auto"/>
        <w:bottom w:val="none" w:sz="0" w:space="0" w:color="auto"/>
        <w:right w:val="none" w:sz="0" w:space="0" w:color="auto"/>
      </w:divBdr>
    </w:div>
    <w:div w:id="180626728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510249">
      <w:bodyDiv w:val="1"/>
      <w:marLeft w:val="0"/>
      <w:marRight w:val="0"/>
      <w:marTop w:val="0"/>
      <w:marBottom w:val="0"/>
      <w:divBdr>
        <w:top w:val="none" w:sz="0" w:space="0" w:color="auto"/>
        <w:left w:val="none" w:sz="0" w:space="0" w:color="auto"/>
        <w:bottom w:val="none" w:sz="0" w:space="0" w:color="auto"/>
        <w:right w:val="none" w:sz="0" w:space="0" w:color="auto"/>
      </w:divBdr>
    </w:div>
    <w:div w:id="1806654827">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2311">
      <w:bodyDiv w:val="1"/>
      <w:marLeft w:val="0"/>
      <w:marRight w:val="0"/>
      <w:marTop w:val="0"/>
      <w:marBottom w:val="0"/>
      <w:divBdr>
        <w:top w:val="none" w:sz="0" w:space="0" w:color="auto"/>
        <w:left w:val="none" w:sz="0" w:space="0" w:color="auto"/>
        <w:bottom w:val="none" w:sz="0" w:space="0" w:color="auto"/>
        <w:right w:val="none" w:sz="0" w:space="0" w:color="auto"/>
      </w:divBdr>
    </w:div>
    <w:div w:id="180689797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8204321">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551130">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3303">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12821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10052778">
      <w:bodyDiv w:val="1"/>
      <w:marLeft w:val="0"/>
      <w:marRight w:val="0"/>
      <w:marTop w:val="0"/>
      <w:marBottom w:val="0"/>
      <w:divBdr>
        <w:top w:val="none" w:sz="0" w:space="0" w:color="auto"/>
        <w:left w:val="none" w:sz="0" w:space="0" w:color="auto"/>
        <w:bottom w:val="none" w:sz="0" w:space="0" w:color="auto"/>
        <w:right w:val="none" w:sz="0" w:space="0" w:color="auto"/>
      </w:divBdr>
    </w:div>
    <w:div w:id="1810126191">
      <w:bodyDiv w:val="1"/>
      <w:marLeft w:val="0"/>
      <w:marRight w:val="0"/>
      <w:marTop w:val="0"/>
      <w:marBottom w:val="0"/>
      <w:divBdr>
        <w:top w:val="none" w:sz="0" w:space="0" w:color="auto"/>
        <w:left w:val="none" w:sz="0" w:space="0" w:color="auto"/>
        <w:bottom w:val="none" w:sz="0" w:space="0" w:color="auto"/>
        <w:right w:val="none" w:sz="0" w:space="0" w:color="auto"/>
      </w:divBdr>
    </w:div>
    <w:div w:id="1810248817">
      <w:bodyDiv w:val="1"/>
      <w:marLeft w:val="0"/>
      <w:marRight w:val="0"/>
      <w:marTop w:val="0"/>
      <w:marBottom w:val="0"/>
      <w:divBdr>
        <w:top w:val="none" w:sz="0" w:space="0" w:color="auto"/>
        <w:left w:val="none" w:sz="0" w:space="0" w:color="auto"/>
        <w:bottom w:val="none" w:sz="0" w:space="0" w:color="auto"/>
        <w:right w:val="none" w:sz="0" w:space="0" w:color="auto"/>
      </w:divBdr>
    </w:div>
    <w:div w:id="1810317453">
      <w:bodyDiv w:val="1"/>
      <w:marLeft w:val="0"/>
      <w:marRight w:val="0"/>
      <w:marTop w:val="0"/>
      <w:marBottom w:val="0"/>
      <w:divBdr>
        <w:top w:val="none" w:sz="0" w:space="0" w:color="auto"/>
        <w:left w:val="none" w:sz="0" w:space="0" w:color="auto"/>
        <w:bottom w:val="none" w:sz="0" w:space="0" w:color="auto"/>
        <w:right w:val="none" w:sz="0" w:space="0" w:color="auto"/>
      </w:divBdr>
    </w:div>
    <w:div w:id="1810515757">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29487">
      <w:bodyDiv w:val="1"/>
      <w:marLeft w:val="0"/>
      <w:marRight w:val="0"/>
      <w:marTop w:val="0"/>
      <w:marBottom w:val="0"/>
      <w:divBdr>
        <w:top w:val="none" w:sz="0" w:space="0" w:color="auto"/>
        <w:left w:val="none" w:sz="0" w:space="0" w:color="auto"/>
        <w:bottom w:val="none" w:sz="0" w:space="0" w:color="auto"/>
        <w:right w:val="none" w:sz="0" w:space="0" w:color="auto"/>
      </w:divBdr>
    </w:div>
    <w:div w:id="1810631300">
      <w:bodyDiv w:val="1"/>
      <w:marLeft w:val="0"/>
      <w:marRight w:val="0"/>
      <w:marTop w:val="0"/>
      <w:marBottom w:val="0"/>
      <w:divBdr>
        <w:top w:val="none" w:sz="0" w:space="0" w:color="auto"/>
        <w:left w:val="none" w:sz="0" w:space="0" w:color="auto"/>
        <w:bottom w:val="none" w:sz="0" w:space="0" w:color="auto"/>
        <w:right w:val="none" w:sz="0" w:space="0" w:color="auto"/>
      </w:divBdr>
    </w:div>
    <w:div w:id="1810706156">
      <w:bodyDiv w:val="1"/>
      <w:marLeft w:val="0"/>
      <w:marRight w:val="0"/>
      <w:marTop w:val="0"/>
      <w:marBottom w:val="0"/>
      <w:divBdr>
        <w:top w:val="none" w:sz="0" w:space="0" w:color="auto"/>
        <w:left w:val="none" w:sz="0" w:space="0" w:color="auto"/>
        <w:bottom w:val="none" w:sz="0" w:space="0" w:color="auto"/>
        <w:right w:val="none" w:sz="0" w:space="0" w:color="auto"/>
      </w:divBdr>
    </w:div>
    <w:div w:id="1810777381">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6606">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090706">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4963">
      <w:bodyDiv w:val="1"/>
      <w:marLeft w:val="0"/>
      <w:marRight w:val="0"/>
      <w:marTop w:val="0"/>
      <w:marBottom w:val="0"/>
      <w:divBdr>
        <w:top w:val="none" w:sz="0" w:space="0" w:color="auto"/>
        <w:left w:val="none" w:sz="0" w:space="0" w:color="auto"/>
        <w:bottom w:val="none" w:sz="0" w:space="0" w:color="auto"/>
        <w:right w:val="none" w:sz="0" w:space="0" w:color="auto"/>
      </w:divBdr>
    </w:div>
    <w:div w:id="181116526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5912">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212672">
      <w:bodyDiv w:val="1"/>
      <w:marLeft w:val="0"/>
      <w:marRight w:val="0"/>
      <w:marTop w:val="0"/>
      <w:marBottom w:val="0"/>
      <w:divBdr>
        <w:top w:val="none" w:sz="0" w:space="0" w:color="auto"/>
        <w:left w:val="none" w:sz="0" w:space="0" w:color="auto"/>
        <w:bottom w:val="none" w:sz="0" w:space="0" w:color="auto"/>
        <w:right w:val="none" w:sz="0" w:space="0" w:color="auto"/>
      </w:divBdr>
    </w:div>
    <w:div w:id="181221395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481217">
      <w:bodyDiv w:val="1"/>
      <w:marLeft w:val="0"/>
      <w:marRight w:val="0"/>
      <w:marTop w:val="0"/>
      <w:marBottom w:val="0"/>
      <w:divBdr>
        <w:top w:val="none" w:sz="0" w:space="0" w:color="auto"/>
        <w:left w:val="none" w:sz="0" w:space="0" w:color="auto"/>
        <w:bottom w:val="none" w:sz="0" w:space="0" w:color="auto"/>
        <w:right w:val="none" w:sz="0" w:space="0" w:color="auto"/>
      </w:divBdr>
    </w:div>
    <w:div w:id="1812595005">
      <w:bodyDiv w:val="1"/>
      <w:marLeft w:val="0"/>
      <w:marRight w:val="0"/>
      <w:marTop w:val="0"/>
      <w:marBottom w:val="0"/>
      <w:divBdr>
        <w:top w:val="none" w:sz="0" w:space="0" w:color="auto"/>
        <w:left w:val="none" w:sz="0" w:space="0" w:color="auto"/>
        <w:bottom w:val="none" w:sz="0" w:space="0" w:color="auto"/>
        <w:right w:val="none" w:sz="0" w:space="0" w:color="auto"/>
      </w:divBdr>
    </w:div>
    <w:div w:id="181312995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475517">
      <w:bodyDiv w:val="1"/>
      <w:marLeft w:val="0"/>
      <w:marRight w:val="0"/>
      <w:marTop w:val="0"/>
      <w:marBottom w:val="0"/>
      <w:divBdr>
        <w:top w:val="none" w:sz="0" w:space="0" w:color="auto"/>
        <w:left w:val="none" w:sz="0" w:space="0" w:color="auto"/>
        <w:bottom w:val="none" w:sz="0" w:space="0" w:color="auto"/>
        <w:right w:val="none" w:sz="0" w:space="0" w:color="auto"/>
      </w:divBdr>
    </w:div>
    <w:div w:id="1813518857">
      <w:bodyDiv w:val="1"/>
      <w:marLeft w:val="0"/>
      <w:marRight w:val="0"/>
      <w:marTop w:val="0"/>
      <w:marBottom w:val="0"/>
      <w:divBdr>
        <w:top w:val="none" w:sz="0" w:space="0" w:color="auto"/>
        <w:left w:val="none" w:sz="0" w:space="0" w:color="auto"/>
        <w:bottom w:val="none" w:sz="0" w:space="0" w:color="auto"/>
        <w:right w:val="none" w:sz="0" w:space="0" w:color="auto"/>
      </w:divBdr>
    </w:div>
    <w:div w:id="1814105734">
      <w:bodyDiv w:val="1"/>
      <w:marLeft w:val="0"/>
      <w:marRight w:val="0"/>
      <w:marTop w:val="0"/>
      <w:marBottom w:val="0"/>
      <w:divBdr>
        <w:top w:val="none" w:sz="0" w:space="0" w:color="auto"/>
        <w:left w:val="none" w:sz="0" w:space="0" w:color="auto"/>
        <w:bottom w:val="none" w:sz="0" w:space="0" w:color="auto"/>
        <w:right w:val="none" w:sz="0" w:space="0" w:color="auto"/>
      </w:divBdr>
    </w:div>
    <w:div w:id="1814712847">
      <w:bodyDiv w:val="1"/>
      <w:marLeft w:val="0"/>
      <w:marRight w:val="0"/>
      <w:marTop w:val="0"/>
      <w:marBottom w:val="0"/>
      <w:divBdr>
        <w:top w:val="none" w:sz="0" w:space="0" w:color="auto"/>
        <w:left w:val="none" w:sz="0" w:space="0" w:color="auto"/>
        <w:bottom w:val="none" w:sz="0" w:space="0" w:color="auto"/>
        <w:right w:val="none" w:sz="0" w:space="0" w:color="auto"/>
      </w:divBdr>
    </w:div>
    <w:div w:id="1814954500">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364538">
      <w:bodyDiv w:val="1"/>
      <w:marLeft w:val="0"/>
      <w:marRight w:val="0"/>
      <w:marTop w:val="0"/>
      <w:marBottom w:val="0"/>
      <w:divBdr>
        <w:top w:val="none" w:sz="0" w:space="0" w:color="auto"/>
        <w:left w:val="none" w:sz="0" w:space="0" w:color="auto"/>
        <w:bottom w:val="none" w:sz="0" w:space="0" w:color="auto"/>
        <w:right w:val="none" w:sz="0" w:space="0" w:color="auto"/>
      </w:divBdr>
    </w:div>
    <w:div w:id="1816219874">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793143">
      <w:bodyDiv w:val="1"/>
      <w:marLeft w:val="0"/>
      <w:marRight w:val="0"/>
      <w:marTop w:val="0"/>
      <w:marBottom w:val="0"/>
      <w:divBdr>
        <w:top w:val="none" w:sz="0" w:space="0" w:color="auto"/>
        <w:left w:val="none" w:sz="0" w:space="0" w:color="auto"/>
        <w:bottom w:val="none" w:sz="0" w:space="0" w:color="auto"/>
        <w:right w:val="none" w:sz="0" w:space="0" w:color="auto"/>
      </w:divBdr>
    </w:div>
    <w:div w:id="1816986869">
      <w:bodyDiv w:val="1"/>
      <w:marLeft w:val="0"/>
      <w:marRight w:val="0"/>
      <w:marTop w:val="0"/>
      <w:marBottom w:val="0"/>
      <w:divBdr>
        <w:top w:val="none" w:sz="0" w:space="0" w:color="auto"/>
        <w:left w:val="none" w:sz="0" w:space="0" w:color="auto"/>
        <w:bottom w:val="none" w:sz="0" w:space="0" w:color="auto"/>
        <w:right w:val="none" w:sz="0" w:space="0" w:color="auto"/>
      </w:divBdr>
    </w:div>
    <w:div w:id="1817338310">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456049">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299712">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107684">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2650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341281">
      <w:bodyDiv w:val="1"/>
      <w:marLeft w:val="0"/>
      <w:marRight w:val="0"/>
      <w:marTop w:val="0"/>
      <w:marBottom w:val="0"/>
      <w:divBdr>
        <w:top w:val="none" w:sz="0" w:space="0" w:color="auto"/>
        <w:left w:val="none" w:sz="0" w:space="0" w:color="auto"/>
        <w:bottom w:val="none" w:sz="0" w:space="0" w:color="auto"/>
        <w:right w:val="none" w:sz="0" w:space="0" w:color="auto"/>
      </w:divBdr>
    </w:div>
    <w:div w:id="1820804783">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267049">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1996569">
      <w:bodyDiv w:val="1"/>
      <w:marLeft w:val="0"/>
      <w:marRight w:val="0"/>
      <w:marTop w:val="0"/>
      <w:marBottom w:val="0"/>
      <w:divBdr>
        <w:top w:val="none" w:sz="0" w:space="0" w:color="auto"/>
        <w:left w:val="none" w:sz="0" w:space="0" w:color="auto"/>
        <w:bottom w:val="none" w:sz="0" w:space="0" w:color="auto"/>
        <w:right w:val="none" w:sz="0" w:space="0" w:color="auto"/>
      </w:divBdr>
    </w:div>
    <w:div w:id="1821998627">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037427">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80902">
      <w:bodyDiv w:val="1"/>
      <w:marLeft w:val="0"/>
      <w:marRight w:val="0"/>
      <w:marTop w:val="0"/>
      <w:marBottom w:val="0"/>
      <w:divBdr>
        <w:top w:val="none" w:sz="0" w:space="0" w:color="auto"/>
        <w:left w:val="none" w:sz="0" w:space="0" w:color="auto"/>
        <w:bottom w:val="none" w:sz="0" w:space="0" w:color="auto"/>
        <w:right w:val="none" w:sz="0" w:space="0" w:color="auto"/>
      </w:divBdr>
    </w:div>
    <w:div w:id="1822381764">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693225">
      <w:bodyDiv w:val="1"/>
      <w:marLeft w:val="0"/>
      <w:marRight w:val="0"/>
      <w:marTop w:val="0"/>
      <w:marBottom w:val="0"/>
      <w:divBdr>
        <w:top w:val="none" w:sz="0" w:space="0" w:color="auto"/>
        <w:left w:val="none" w:sz="0" w:space="0" w:color="auto"/>
        <w:bottom w:val="none" w:sz="0" w:space="0" w:color="auto"/>
        <w:right w:val="none" w:sz="0" w:space="0" w:color="auto"/>
      </w:divBdr>
    </w:div>
    <w:div w:id="1822695328">
      <w:bodyDiv w:val="1"/>
      <w:marLeft w:val="0"/>
      <w:marRight w:val="0"/>
      <w:marTop w:val="0"/>
      <w:marBottom w:val="0"/>
      <w:divBdr>
        <w:top w:val="none" w:sz="0" w:space="0" w:color="auto"/>
        <w:left w:val="none" w:sz="0" w:space="0" w:color="auto"/>
        <w:bottom w:val="none" w:sz="0" w:space="0" w:color="auto"/>
        <w:right w:val="none" w:sz="0" w:space="0" w:color="auto"/>
      </w:divBdr>
    </w:div>
    <w:div w:id="1822890488">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233294">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59899">
      <w:bodyDiv w:val="1"/>
      <w:marLeft w:val="0"/>
      <w:marRight w:val="0"/>
      <w:marTop w:val="0"/>
      <w:marBottom w:val="0"/>
      <w:divBdr>
        <w:top w:val="none" w:sz="0" w:space="0" w:color="auto"/>
        <w:left w:val="none" w:sz="0" w:space="0" w:color="auto"/>
        <w:bottom w:val="none" w:sz="0" w:space="0" w:color="auto"/>
        <w:right w:val="none" w:sz="0" w:space="0" w:color="auto"/>
      </w:divBdr>
    </w:div>
    <w:div w:id="1823961138">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78873">
      <w:bodyDiv w:val="1"/>
      <w:marLeft w:val="0"/>
      <w:marRight w:val="0"/>
      <w:marTop w:val="0"/>
      <w:marBottom w:val="0"/>
      <w:divBdr>
        <w:top w:val="none" w:sz="0" w:space="0" w:color="auto"/>
        <w:left w:val="none" w:sz="0" w:space="0" w:color="auto"/>
        <w:bottom w:val="none" w:sz="0" w:space="0" w:color="auto"/>
        <w:right w:val="none" w:sz="0" w:space="0" w:color="auto"/>
      </w:divBdr>
    </w:div>
    <w:div w:id="1824200659">
      <w:bodyDiv w:val="1"/>
      <w:marLeft w:val="0"/>
      <w:marRight w:val="0"/>
      <w:marTop w:val="0"/>
      <w:marBottom w:val="0"/>
      <w:divBdr>
        <w:top w:val="none" w:sz="0" w:space="0" w:color="auto"/>
        <w:left w:val="none" w:sz="0" w:space="0" w:color="auto"/>
        <w:bottom w:val="none" w:sz="0" w:space="0" w:color="auto"/>
        <w:right w:val="none" w:sz="0" w:space="0" w:color="auto"/>
      </w:divBdr>
    </w:div>
    <w:div w:id="1824546319">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500672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703180">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6435913">
      <w:bodyDiv w:val="1"/>
      <w:marLeft w:val="0"/>
      <w:marRight w:val="0"/>
      <w:marTop w:val="0"/>
      <w:marBottom w:val="0"/>
      <w:divBdr>
        <w:top w:val="none" w:sz="0" w:space="0" w:color="auto"/>
        <w:left w:val="none" w:sz="0" w:space="0" w:color="auto"/>
        <w:bottom w:val="none" w:sz="0" w:space="0" w:color="auto"/>
        <w:right w:val="none" w:sz="0" w:space="0" w:color="auto"/>
      </w:divBdr>
    </w:div>
    <w:div w:id="1826774775">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6893130">
      <w:bodyDiv w:val="1"/>
      <w:marLeft w:val="0"/>
      <w:marRight w:val="0"/>
      <w:marTop w:val="0"/>
      <w:marBottom w:val="0"/>
      <w:divBdr>
        <w:top w:val="none" w:sz="0" w:space="0" w:color="auto"/>
        <w:left w:val="none" w:sz="0" w:space="0" w:color="auto"/>
        <w:bottom w:val="none" w:sz="0" w:space="0" w:color="auto"/>
        <w:right w:val="none" w:sz="0" w:space="0" w:color="auto"/>
      </w:divBdr>
    </w:div>
    <w:div w:id="1826966365">
      <w:bodyDiv w:val="1"/>
      <w:marLeft w:val="0"/>
      <w:marRight w:val="0"/>
      <w:marTop w:val="0"/>
      <w:marBottom w:val="0"/>
      <w:divBdr>
        <w:top w:val="none" w:sz="0" w:space="0" w:color="auto"/>
        <w:left w:val="none" w:sz="0" w:space="0" w:color="auto"/>
        <w:bottom w:val="none" w:sz="0" w:space="0" w:color="auto"/>
        <w:right w:val="none" w:sz="0" w:space="0" w:color="auto"/>
      </w:divBdr>
    </w:div>
    <w:div w:id="1827092019">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671203">
      <w:bodyDiv w:val="1"/>
      <w:marLeft w:val="0"/>
      <w:marRight w:val="0"/>
      <w:marTop w:val="0"/>
      <w:marBottom w:val="0"/>
      <w:divBdr>
        <w:top w:val="none" w:sz="0" w:space="0" w:color="auto"/>
        <w:left w:val="none" w:sz="0" w:space="0" w:color="auto"/>
        <w:bottom w:val="none" w:sz="0" w:space="0" w:color="auto"/>
        <w:right w:val="none" w:sz="0" w:space="0" w:color="auto"/>
      </w:divBdr>
    </w:div>
    <w:div w:id="1827743459">
      <w:bodyDiv w:val="1"/>
      <w:marLeft w:val="0"/>
      <w:marRight w:val="0"/>
      <w:marTop w:val="0"/>
      <w:marBottom w:val="0"/>
      <w:divBdr>
        <w:top w:val="none" w:sz="0" w:space="0" w:color="auto"/>
        <w:left w:val="none" w:sz="0" w:space="0" w:color="auto"/>
        <w:bottom w:val="none" w:sz="0" w:space="0" w:color="auto"/>
        <w:right w:val="none" w:sz="0" w:space="0" w:color="auto"/>
      </w:divBdr>
    </w:div>
    <w:div w:id="1828133396">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591469">
      <w:bodyDiv w:val="1"/>
      <w:marLeft w:val="0"/>
      <w:marRight w:val="0"/>
      <w:marTop w:val="0"/>
      <w:marBottom w:val="0"/>
      <w:divBdr>
        <w:top w:val="none" w:sz="0" w:space="0" w:color="auto"/>
        <w:left w:val="none" w:sz="0" w:space="0" w:color="auto"/>
        <w:bottom w:val="none" w:sz="0" w:space="0" w:color="auto"/>
        <w:right w:val="none" w:sz="0" w:space="0" w:color="auto"/>
      </w:divBdr>
    </w:div>
    <w:div w:id="1828592747">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95880">
      <w:bodyDiv w:val="1"/>
      <w:marLeft w:val="0"/>
      <w:marRight w:val="0"/>
      <w:marTop w:val="0"/>
      <w:marBottom w:val="0"/>
      <w:divBdr>
        <w:top w:val="none" w:sz="0" w:space="0" w:color="auto"/>
        <w:left w:val="none" w:sz="0" w:space="0" w:color="auto"/>
        <w:bottom w:val="none" w:sz="0" w:space="0" w:color="auto"/>
        <w:right w:val="none" w:sz="0" w:space="0" w:color="auto"/>
      </w:divBdr>
    </w:div>
    <w:div w:id="1829975779">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29982439">
      <w:bodyDiv w:val="1"/>
      <w:marLeft w:val="0"/>
      <w:marRight w:val="0"/>
      <w:marTop w:val="0"/>
      <w:marBottom w:val="0"/>
      <w:divBdr>
        <w:top w:val="none" w:sz="0" w:space="0" w:color="auto"/>
        <w:left w:val="none" w:sz="0" w:space="0" w:color="auto"/>
        <w:bottom w:val="none" w:sz="0" w:space="0" w:color="auto"/>
        <w:right w:val="none" w:sz="0" w:space="0" w:color="auto"/>
      </w:divBdr>
    </w:div>
    <w:div w:id="1830057905">
      <w:bodyDiv w:val="1"/>
      <w:marLeft w:val="0"/>
      <w:marRight w:val="0"/>
      <w:marTop w:val="0"/>
      <w:marBottom w:val="0"/>
      <w:divBdr>
        <w:top w:val="none" w:sz="0" w:space="0" w:color="auto"/>
        <w:left w:val="none" w:sz="0" w:space="0" w:color="auto"/>
        <w:bottom w:val="none" w:sz="0" w:space="0" w:color="auto"/>
        <w:right w:val="none" w:sz="0" w:space="0" w:color="auto"/>
      </w:divBdr>
    </w:div>
    <w:div w:id="1830290583">
      <w:bodyDiv w:val="1"/>
      <w:marLeft w:val="0"/>
      <w:marRight w:val="0"/>
      <w:marTop w:val="0"/>
      <w:marBottom w:val="0"/>
      <w:divBdr>
        <w:top w:val="none" w:sz="0" w:space="0" w:color="auto"/>
        <w:left w:val="none" w:sz="0" w:space="0" w:color="auto"/>
        <w:bottom w:val="none" w:sz="0" w:space="0" w:color="auto"/>
        <w:right w:val="none" w:sz="0" w:space="0" w:color="auto"/>
      </w:divBdr>
    </w:div>
    <w:div w:id="1830319883">
      <w:bodyDiv w:val="1"/>
      <w:marLeft w:val="0"/>
      <w:marRight w:val="0"/>
      <w:marTop w:val="0"/>
      <w:marBottom w:val="0"/>
      <w:divBdr>
        <w:top w:val="none" w:sz="0" w:space="0" w:color="auto"/>
        <w:left w:val="none" w:sz="0" w:space="0" w:color="auto"/>
        <w:bottom w:val="none" w:sz="0" w:space="0" w:color="auto"/>
        <w:right w:val="none" w:sz="0" w:space="0" w:color="auto"/>
      </w:divBdr>
    </w:div>
    <w:div w:id="1830364076">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0710905">
      <w:bodyDiv w:val="1"/>
      <w:marLeft w:val="0"/>
      <w:marRight w:val="0"/>
      <w:marTop w:val="0"/>
      <w:marBottom w:val="0"/>
      <w:divBdr>
        <w:top w:val="none" w:sz="0" w:space="0" w:color="auto"/>
        <w:left w:val="none" w:sz="0" w:space="0" w:color="auto"/>
        <w:bottom w:val="none" w:sz="0" w:space="0" w:color="auto"/>
        <w:right w:val="none" w:sz="0" w:space="0" w:color="auto"/>
      </w:divBdr>
    </w:div>
    <w:div w:id="1831171538">
      <w:bodyDiv w:val="1"/>
      <w:marLeft w:val="0"/>
      <w:marRight w:val="0"/>
      <w:marTop w:val="0"/>
      <w:marBottom w:val="0"/>
      <w:divBdr>
        <w:top w:val="none" w:sz="0" w:space="0" w:color="auto"/>
        <w:left w:val="none" w:sz="0" w:space="0" w:color="auto"/>
        <w:bottom w:val="none" w:sz="0" w:space="0" w:color="auto"/>
        <w:right w:val="none" w:sz="0" w:space="0" w:color="auto"/>
      </w:divBdr>
    </w:div>
    <w:div w:id="1831173119">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2118">
      <w:bodyDiv w:val="1"/>
      <w:marLeft w:val="0"/>
      <w:marRight w:val="0"/>
      <w:marTop w:val="0"/>
      <w:marBottom w:val="0"/>
      <w:divBdr>
        <w:top w:val="none" w:sz="0" w:space="0" w:color="auto"/>
        <w:left w:val="none" w:sz="0" w:space="0" w:color="auto"/>
        <w:bottom w:val="none" w:sz="0" w:space="0" w:color="auto"/>
        <w:right w:val="none" w:sz="0" w:space="0" w:color="auto"/>
      </w:divBdr>
    </w:div>
    <w:div w:id="1831603937">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2022534">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795548">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2987733">
      <w:bodyDiv w:val="1"/>
      <w:marLeft w:val="0"/>
      <w:marRight w:val="0"/>
      <w:marTop w:val="0"/>
      <w:marBottom w:val="0"/>
      <w:divBdr>
        <w:top w:val="none" w:sz="0" w:space="0" w:color="auto"/>
        <w:left w:val="none" w:sz="0" w:space="0" w:color="auto"/>
        <w:bottom w:val="none" w:sz="0" w:space="0" w:color="auto"/>
        <w:right w:val="none" w:sz="0" w:space="0" w:color="auto"/>
      </w:divBdr>
    </w:div>
    <w:div w:id="1833257238">
      <w:bodyDiv w:val="1"/>
      <w:marLeft w:val="0"/>
      <w:marRight w:val="0"/>
      <w:marTop w:val="0"/>
      <w:marBottom w:val="0"/>
      <w:divBdr>
        <w:top w:val="none" w:sz="0" w:space="0" w:color="auto"/>
        <w:left w:val="none" w:sz="0" w:space="0" w:color="auto"/>
        <w:bottom w:val="none" w:sz="0" w:space="0" w:color="auto"/>
        <w:right w:val="none" w:sz="0" w:space="0" w:color="auto"/>
      </w:divBdr>
    </w:div>
    <w:div w:id="1833374163">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105495">
      <w:bodyDiv w:val="1"/>
      <w:marLeft w:val="0"/>
      <w:marRight w:val="0"/>
      <w:marTop w:val="0"/>
      <w:marBottom w:val="0"/>
      <w:divBdr>
        <w:top w:val="none" w:sz="0" w:space="0" w:color="auto"/>
        <w:left w:val="none" w:sz="0" w:space="0" w:color="auto"/>
        <w:bottom w:val="none" w:sz="0" w:space="0" w:color="auto"/>
        <w:right w:val="none" w:sz="0" w:space="0" w:color="auto"/>
      </w:divBdr>
    </w:div>
    <w:div w:id="1834174482">
      <w:bodyDiv w:val="1"/>
      <w:marLeft w:val="0"/>
      <w:marRight w:val="0"/>
      <w:marTop w:val="0"/>
      <w:marBottom w:val="0"/>
      <w:divBdr>
        <w:top w:val="none" w:sz="0" w:space="0" w:color="auto"/>
        <w:left w:val="none" w:sz="0" w:space="0" w:color="auto"/>
        <w:bottom w:val="none" w:sz="0" w:space="0" w:color="auto"/>
        <w:right w:val="none" w:sz="0" w:space="0" w:color="auto"/>
      </w:divBdr>
    </w:div>
    <w:div w:id="1834253893">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6539">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682455">
      <w:bodyDiv w:val="1"/>
      <w:marLeft w:val="0"/>
      <w:marRight w:val="0"/>
      <w:marTop w:val="0"/>
      <w:marBottom w:val="0"/>
      <w:divBdr>
        <w:top w:val="none" w:sz="0" w:space="0" w:color="auto"/>
        <w:left w:val="none" w:sz="0" w:space="0" w:color="auto"/>
        <w:bottom w:val="none" w:sz="0" w:space="0" w:color="auto"/>
        <w:right w:val="none" w:sz="0" w:space="0" w:color="auto"/>
      </w:divBdr>
    </w:div>
    <w:div w:id="1834686943">
      <w:bodyDiv w:val="1"/>
      <w:marLeft w:val="0"/>
      <w:marRight w:val="0"/>
      <w:marTop w:val="0"/>
      <w:marBottom w:val="0"/>
      <w:divBdr>
        <w:top w:val="none" w:sz="0" w:space="0" w:color="auto"/>
        <w:left w:val="none" w:sz="0" w:space="0" w:color="auto"/>
        <w:bottom w:val="none" w:sz="0" w:space="0" w:color="auto"/>
        <w:right w:val="none" w:sz="0" w:space="0" w:color="auto"/>
      </w:divBdr>
    </w:div>
    <w:div w:id="1834832220">
      <w:bodyDiv w:val="1"/>
      <w:marLeft w:val="0"/>
      <w:marRight w:val="0"/>
      <w:marTop w:val="0"/>
      <w:marBottom w:val="0"/>
      <w:divBdr>
        <w:top w:val="none" w:sz="0" w:space="0" w:color="auto"/>
        <w:left w:val="none" w:sz="0" w:space="0" w:color="auto"/>
        <w:bottom w:val="none" w:sz="0" w:space="0" w:color="auto"/>
        <w:right w:val="none" w:sz="0" w:space="0" w:color="auto"/>
      </w:divBdr>
    </w:div>
    <w:div w:id="1835487042">
      <w:bodyDiv w:val="1"/>
      <w:marLeft w:val="0"/>
      <w:marRight w:val="0"/>
      <w:marTop w:val="0"/>
      <w:marBottom w:val="0"/>
      <w:divBdr>
        <w:top w:val="none" w:sz="0" w:space="0" w:color="auto"/>
        <w:left w:val="none" w:sz="0" w:space="0" w:color="auto"/>
        <w:bottom w:val="none" w:sz="0" w:space="0" w:color="auto"/>
        <w:right w:val="none" w:sz="0" w:space="0" w:color="auto"/>
      </w:divBdr>
    </w:div>
    <w:div w:id="1835493760">
      <w:bodyDiv w:val="1"/>
      <w:marLeft w:val="0"/>
      <w:marRight w:val="0"/>
      <w:marTop w:val="0"/>
      <w:marBottom w:val="0"/>
      <w:divBdr>
        <w:top w:val="none" w:sz="0" w:space="0" w:color="auto"/>
        <w:left w:val="none" w:sz="0" w:space="0" w:color="auto"/>
        <w:bottom w:val="none" w:sz="0" w:space="0" w:color="auto"/>
        <w:right w:val="none" w:sz="0" w:space="0" w:color="auto"/>
      </w:divBdr>
    </w:div>
    <w:div w:id="1835608877">
      <w:bodyDiv w:val="1"/>
      <w:marLeft w:val="0"/>
      <w:marRight w:val="0"/>
      <w:marTop w:val="0"/>
      <w:marBottom w:val="0"/>
      <w:divBdr>
        <w:top w:val="none" w:sz="0" w:space="0" w:color="auto"/>
        <w:left w:val="none" w:sz="0" w:space="0" w:color="auto"/>
        <w:bottom w:val="none" w:sz="0" w:space="0" w:color="auto"/>
        <w:right w:val="none" w:sz="0" w:space="0" w:color="auto"/>
      </w:divBdr>
    </w:div>
    <w:div w:id="1835948695">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25526">
      <w:bodyDiv w:val="1"/>
      <w:marLeft w:val="0"/>
      <w:marRight w:val="0"/>
      <w:marTop w:val="0"/>
      <w:marBottom w:val="0"/>
      <w:divBdr>
        <w:top w:val="none" w:sz="0" w:space="0" w:color="auto"/>
        <w:left w:val="none" w:sz="0" w:space="0" w:color="auto"/>
        <w:bottom w:val="none" w:sz="0" w:space="0" w:color="auto"/>
        <w:right w:val="none" w:sz="0" w:space="0" w:color="auto"/>
      </w:divBdr>
    </w:div>
    <w:div w:id="1836726892">
      <w:bodyDiv w:val="1"/>
      <w:marLeft w:val="0"/>
      <w:marRight w:val="0"/>
      <w:marTop w:val="0"/>
      <w:marBottom w:val="0"/>
      <w:divBdr>
        <w:top w:val="none" w:sz="0" w:space="0" w:color="auto"/>
        <w:left w:val="none" w:sz="0" w:space="0" w:color="auto"/>
        <w:bottom w:val="none" w:sz="0" w:space="0" w:color="auto"/>
        <w:right w:val="none" w:sz="0" w:space="0" w:color="auto"/>
      </w:divBdr>
    </w:div>
    <w:div w:id="1836872500">
      <w:bodyDiv w:val="1"/>
      <w:marLeft w:val="0"/>
      <w:marRight w:val="0"/>
      <w:marTop w:val="0"/>
      <w:marBottom w:val="0"/>
      <w:divBdr>
        <w:top w:val="none" w:sz="0" w:space="0" w:color="auto"/>
        <w:left w:val="none" w:sz="0" w:space="0" w:color="auto"/>
        <w:bottom w:val="none" w:sz="0" w:space="0" w:color="auto"/>
        <w:right w:val="none" w:sz="0" w:space="0" w:color="auto"/>
      </w:divBdr>
    </w:div>
    <w:div w:id="1836915597">
      <w:bodyDiv w:val="1"/>
      <w:marLeft w:val="0"/>
      <w:marRight w:val="0"/>
      <w:marTop w:val="0"/>
      <w:marBottom w:val="0"/>
      <w:divBdr>
        <w:top w:val="none" w:sz="0" w:space="0" w:color="auto"/>
        <w:left w:val="none" w:sz="0" w:space="0" w:color="auto"/>
        <w:bottom w:val="none" w:sz="0" w:space="0" w:color="auto"/>
        <w:right w:val="none" w:sz="0" w:space="0" w:color="auto"/>
      </w:divBdr>
    </w:div>
    <w:div w:id="1837260925">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7989519">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568963">
      <w:bodyDiv w:val="1"/>
      <w:marLeft w:val="0"/>
      <w:marRight w:val="0"/>
      <w:marTop w:val="0"/>
      <w:marBottom w:val="0"/>
      <w:divBdr>
        <w:top w:val="none" w:sz="0" w:space="0" w:color="auto"/>
        <w:left w:val="none" w:sz="0" w:space="0" w:color="auto"/>
        <w:bottom w:val="none" w:sz="0" w:space="0" w:color="auto"/>
        <w:right w:val="none" w:sz="0" w:space="0" w:color="auto"/>
      </w:divBdr>
    </w:div>
    <w:div w:id="1838689683">
      <w:bodyDiv w:val="1"/>
      <w:marLeft w:val="0"/>
      <w:marRight w:val="0"/>
      <w:marTop w:val="0"/>
      <w:marBottom w:val="0"/>
      <w:divBdr>
        <w:top w:val="none" w:sz="0" w:space="0" w:color="auto"/>
        <w:left w:val="none" w:sz="0" w:space="0" w:color="auto"/>
        <w:bottom w:val="none" w:sz="0" w:space="0" w:color="auto"/>
        <w:right w:val="none" w:sz="0" w:space="0" w:color="auto"/>
      </w:divBdr>
    </w:div>
    <w:div w:id="1838841698">
      <w:bodyDiv w:val="1"/>
      <w:marLeft w:val="0"/>
      <w:marRight w:val="0"/>
      <w:marTop w:val="0"/>
      <w:marBottom w:val="0"/>
      <w:divBdr>
        <w:top w:val="none" w:sz="0" w:space="0" w:color="auto"/>
        <w:left w:val="none" w:sz="0" w:space="0" w:color="auto"/>
        <w:bottom w:val="none" w:sz="0" w:space="0" w:color="auto"/>
        <w:right w:val="none" w:sz="0" w:space="0" w:color="auto"/>
      </w:divBdr>
    </w:div>
    <w:div w:id="183888481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035850">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346741">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653563">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1038599">
      <w:bodyDiv w:val="1"/>
      <w:marLeft w:val="0"/>
      <w:marRight w:val="0"/>
      <w:marTop w:val="0"/>
      <w:marBottom w:val="0"/>
      <w:divBdr>
        <w:top w:val="none" w:sz="0" w:space="0" w:color="auto"/>
        <w:left w:val="none" w:sz="0" w:space="0" w:color="auto"/>
        <w:bottom w:val="none" w:sz="0" w:space="0" w:color="auto"/>
        <w:right w:val="none" w:sz="0" w:space="0" w:color="auto"/>
      </w:divBdr>
    </w:div>
    <w:div w:id="1841312841">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8397">
      <w:bodyDiv w:val="1"/>
      <w:marLeft w:val="0"/>
      <w:marRight w:val="0"/>
      <w:marTop w:val="0"/>
      <w:marBottom w:val="0"/>
      <w:divBdr>
        <w:top w:val="none" w:sz="0" w:space="0" w:color="auto"/>
        <w:left w:val="none" w:sz="0" w:space="0" w:color="auto"/>
        <w:bottom w:val="none" w:sz="0" w:space="0" w:color="auto"/>
        <w:right w:val="none" w:sz="0" w:space="0" w:color="auto"/>
      </w:divBdr>
    </w:div>
    <w:div w:id="1841852066">
      <w:bodyDiv w:val="1"/>
      <w:marLeft w:val="0"/>
      <w:marRight w:val="0"/>
      <w:marTop w:val="0"/>
      <w:marBottom w:val="0"/>
      <w:divBdr>
        <w:top w:val="none" w:sz="0" w:space="0" w:color="auto"/>
        <w:left w:val="none" w:sz="0" w:space="0" w:color="auto"/>
        <w:bottom w:val="none" w:sz="0" w:space="0" w:color="auto"/>
        <w:right w:val="none" w:sz="0" w:space="0" w:color="auto"/>
      </w:divBdr>
    </w:div>
    <w:div w:id="1842357651">
      <w:bodyDiv w:val="1"/>
      <w:marLeft w:val="0"/>
      <w:marRight w:val="0"/>
      <w:marTop w:val="0"/>
      <w:marBottom w:val="0"/>
      <w:divBdr>
        <w:top w:val="none" w:sz="0" w:space="0" w:color="auto"/>
        <w:left w:val="none" w:sz="0" w:space="0" w:color="auto"/>
        <w:bottom w:val="none" w:sz="0" w:space="0" w:color="auto"/>
        <w:right w:val="none" w:sz="0" w:space="0" w:color="auto"/>
      </w:divBdr>
    </w:div>
    <w:div w:id="1842428355">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771813">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543937">
      <w:bodyDiv w:val="1"/>
      <w:marLeft w:val="0"/>
      <w:marRight w:val="0"/>
      <w:marTop w:val="0"/>
      <w:marBottom w:val="0"/>
      <w:divBdr>
        <w:top w:val="none" w:sz="0" w:space="0" w:color="auto"/>
        <w:left w:val="none" w:sz="0" w:space="0" w:color="auto"/>
        <w:bottom w:val="none" w:sz="0" w:space="0" w:color="auto"/>
        <w:right w:val="none" w:sz="0" w:space="0" w:color="auto"/>
      </w:divBdr>
    </w:div>
    <w:div w:id="1843815793">
      <w:bodyDiv w:val="1"/>
      <w:marLeft w:val="0"/>
      <w:marRight w:val="0"/>
      <w:marTop w:val="0"/>
      <w:marBottom w:val="0"/>
      <w:divBdr>
        <w:top w:val="none" w:sz="0" w:space="0" w:color="auto"/>
        <w:left w:val="none" w:sz="0" w:space="0" w:color="auto"/>
        <w:bottom w:val="none" w:sz="0" w:space="0" w:color="auto"/>
        <w:right w:val="none" w:sz="0" w:space="0" w:color="auto"/>
      </w:divBdr>
    </w:div>
    <w:div w:id="1844083891">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74130">
      <w:bodyDiv w:val="1"/>
      <w:marLeft w:val="0"/>
      <w:marRight w:val="0"/>
      <w:marTop w:val="0"/>
      <w:marBottom w:val="0"/>
      <w:divBdr>
        <w:top w:val="none" w:sz="0" w:space="0" w:color="auto"/>
        <w:left w:val="none" w:sz="0" w:space="0" w:color="auto"/>
        <w:bottom w:val="none" w:sz="0" w:space="0" w:color="auto"/>
        <w:right w:val="none" w:sz="0" w:space="0" w:color="auto"/>
      </w:divBdr>
    </w:div>
    <w:div w:id="1844276029">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5239490">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046397">
      <w:bodyDiv w:val="1"/>
      <w:marLeft w:val="0"/>
      <w:marRight w:val="0"/>
      <w:marTop w:val="0"/>
      <w:marBottom w:val="0"/>
      <w:divBdr>
        <w:top w:val="none" w:sz="0" w:space="0" w:color="auto"/>
        <w:left w:val="none" w:sz="0" w:space="0" w:color="auto"/>
        <w:bottom w:val="none" w:sz="0" w:space="0" w:color="auto"/>
        <w:right w:val="none" w:sz="0" w:space="0" w:color="auto"/>
      </w:divBdr>
    </w:div>
    <w:div w:id="1846434587">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742102">
      <w:bodyDiv w:val="1"/>
      <w:marLeft w:val="0"/>
      <w:marRight w:val="0"/>
      <w:marTop w:val="0"/>
      <w:marBottom w:val="0"/>
      <w:divBdr>
        <w:top w:val="none" w:sz="0" w:space="0" w:color="auto"/>
        <w:left w:val="none" w:sz="0" w:space="0" w:color="auto"/>
        <w:bottom w:val="none" w:sz="0" w:space="0" w:color="auto"/>
        <w:right w:val="none" w:sz="0" w:space="0" w:color="auto"/>
      </w:divBdr>
    </w:div>
    <w:div w:id="1846900490">
      <w:bodyDiv w:val="1"/>
      <w:marLeft w:val="0"/>
      <w:marRight w:val="0"/>
      <w:marTop w:val="0"/>
      <w:marBottom w:val="0"/>
      <w:divBdr>
        <w:top w:val="none" w:sz="0" w:space="0" w:color="auto"/>
        <w:left w:val="none" w:sz="0" w:space="0" w:color="auto"/>
        <w:bottom w:val="none" w:sz="0" w:space="0" w:color="auto"/>
        <w:right w:val="none" w:sz="0" w:space="0" w:color="auto"/>
      </w:divBdr>
    </w:div>
    <w:div w:id="1847017722">
      <w:bodyDiv w:val="1"/>
      <w:marLeft w:val="0"/>
      <w:marRight w:val="0"/>
      <w:marTop w:val="0"/>
      <w:marBottom w:val="0"/>
      <w:divBdr>
        <w:top w:val="none" w:sz="0" w:space="0" w:color="auto"/>
        <w:left w:val="none" w:sz="0" w:space="0" w:color="auto"/>
        <w:bottom w:val="none" w:sz="0" w:space="0" w:color="auto"/>
        <w:right w:val="none" w:sz="0" w:space="0" w:color="auto"/>
      </w:divBdr>
    </w:div>
    <w:div w:id="1847132293">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7942771">
      <w:bodyDiv w:val="1"/>
      <w:marLeft w:val="0"/>
      <w:marRight w:val="0"/>
      <w:marTop w:val="0"/>
      <w:marBottom w:val="0"/>
      <w:divBdr>
        <w:top w:val="none" w:sz="0" w:space="0" w:color="auto"/>
        <w:left w:val="none" w:sz="0" w:space="0" w:color="auto"/>
        <w:bottom w:val="none" w:sz="0" w:space="0" w:color="auto"/>
        <w:right w:val="none" w:sz="0" w:space="0" w:color="auto"/>
      </w:divBdr>
    </w:div>
    <w:div w:id="1848012152">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523035">
      <w:bodyDiv w:val="1"/>
      <w:marLeft w:val="0"/>
      <w:marRight w:val="0"/>
      <w:marTop w:val="0"/>
      <w:marBottom w:val="0"/>
      <w:divBdr>
        <w:top w:val="none" w:sz="0" w:space="0" w:color="auto"/>
        <w:left w:val="none" w:sz="0" w:space="0" w:color="auto"/>
        <w:bottom w:val="none" w:sz="0" w:space="0" w:color="auto"/>
        <w:right w:val="none" w:sz="0" w:space="0" w:color="auto"/>
      </w:divBdr>
    </w:div>
    <w:div w:id="1848788084">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100374">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447717">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783186">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018453">
      <w:bodyDiv w:val="1"/>
      <w:marLeft w:val="0"/>
      <w:marRight w:val="0"/>
      <w:marTop w:val="0"/>
      <w:marBottom w:val="0"/>
      <w:divBdr>
        <w:top w:val="none" w:sz="0" w:space="0" w:color="auto"/>
        <w:left w:val="none" w:sz="0" w:space="0" w:color="auto"/>
        <w:bottom w:val="none" w:sz="0" w:space="0" w:color="auto"/>
        <w:right w:val="none" w:sz="0" w:space="0" w:color="auto"/>
      </w:divBdr>
    </w:div>
    <w:div w:id="1850606968">
      <w:bodyDiv w:val="1"/>
      <w:marLeft w:val="0"/>
      <w:marRight w:val="0"/>
      <w:marTop w:val="0"/>
      <w:marBottom w:val="0"/>
      <w:divBdr>
        <w:top w:val="none" w:sz="0" w:space="0" w:color="auto"/>
        <w:left w:val="none" w:sz="0" w:space="0" w:color="auto"/>
        <w:bottom w:val="none" w:sz="0" w:space="0" w:color="auto"/>
        <w:right w:val="none" w:sz="0" w:space="0" w:color="auto"/>
      </w:divBdr>
    </w:div>
    <w:div w:id="1850632109">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69627">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9370">
      <w:bodyDiv w:val="1"/>
      <w:marLeft w:val="0"/>
      <w:marRight w:val="0"/>
      <w:marTop w:val="0"/>
      <w:marBottom w:val="0"/>
      <w:divBdr>
        <w:top w:val="none" w:sz="0" w:space="0" w:color="auto"/>
        <w:left w:val="none" w:sz="0" w:space="0" w:color="auto"/>
        <w:bottom w:val="none" w:sz="0" w:space="0" w:color="auto"/>
        <w:right w:val="none" w:sz="0" w:space="0" w:color="auto"/>
      </w:divBdr>
    </w:div>
    <w:div w:id="1851068428">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3603">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40703">
      <w:bodyDiv w:val="1"/>
      <w:marLeft w:val="0"/>
      <w:marRight w:val="0"/>
      <w:marTop w:val="0"/>
      <w:marBottom w:val="0"/>
      <w:divBdr>
        <w:top w:val="none" w:sz="0" w:space="0" w:color="auto"/>
        <w:left w:val="none" w:sz="0" w:space="0" w:color="auto"/>
        <w:bottom w:val="none" w:sz="0" w:space="0" w:color="auto"/>
        <w:right w:val="none" w:sz="0" w:space="0" w:color="auto"/>
      </w:divBdr>
    </w:div>
    <w:div w:id="1853104741">
      <w:bodyDiv w:val="1"/>
      <w:marLeft w:val="0"/>
      <w:marRight w:val="0"/>
      <w:marTop w:val="0"/>
      <w:marBottom w:val="0"/>
      <w:divBdr>
        <w:top w:val="none" w:sz="0" w:space="0" w:color="auto"/>
        <w:left w:val="none" w:sz="0" w:space="0" w:color="auto"/>
        <w:bottom w:val="none" w:sz="0" w:space="0" w:color="auto"/>
        <w:right w:val="none" w:sz="0" w:space="0" w:color="auto"/>
      </w:divBdr>
    </w:div>
    <w:div w:id="1853177103">
      <w:bodyDiv w:val="1"/>
      <w:marLeft w:val="0"/>
      <w:marRight w:val="0"/>
      <w:marTop w:val="0"/>
      <w:marBottom w:val="0"/>
      <w:divBdr>
        <w:top w:val="none" w:sz="0" w:space="0" w:color="auto"/>
        <w:left w:val="none" w:sz="0" w:space="0" w:color="auto"/>
        <w:bottom w:val="none" w:sz="0" w:space="0" w:color="auto"/>
        <w:right w:val="none" w:sz="0" w:space="0" w:color="auto"/>
      </w:divBdr>
    </w:div>
    <w:div w:id="1853760270">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68547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070601">
      <w:bodyDiv w:val="1"/>
      <w:marLeft w:val="0"/>
      <w:marRight w:val="0"/>
      <w:marTop w:val="0"/>
      <w:marBottom w:val="0"/>
      <w:divBdr>
        <w:top w:val="none" w:sz="0" w:space="0" w:color="auto"/>
        <w:left w:val="none" w:sz="0" w:space="0" w:color="auto"/>
        <w:bottom w:val="none" w:sz="0" w:space="0" w:color="auto"/>
        <w:right w:val="none" w:sz="0" w:space="0" w:color="auto"/>
      </w:divBdr>
    </w:div>
    <w:div w:id="1855151643">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341220">
      <w:bodyDiv w:val="1"/>
      <w:marLeft w:val="0"/>
      <w:marRight w:val="0"/>
      <w:marTop w:val="0"/>
      <w:marBottom w:val="0"/>
      <w:divBdr>
        <w:top w:val="none" w:sz="0" w:space="0" w:color="auto"/>
        <w:left w:val="none" w:sz="0" w:space="0" w:color="auto"/>
        <w:bottom w:val="none" w:sz="0" w:space="0" w:color="auto"/>
        <w:right w:val="none" w:sz="0" w:space="0" w:color="auto"/>
      </w:divBdr>
    </w:div>
    <w:div w:id="1855418401">
      <w:bodyDiv w:val="1"/>
      <w:marLeft w:val="0"/>
      <w:marRight w:val="0"/>
      <w:marTop w:val="0"/>
      <w:marBottom w:val="0"/>
      <w:divBdr>
        <w:top w:val="none" w:sz="0" w:space="0" w:color="auto"/>
        <w:left w:val="none" w:sz="0" w:space="0" w:color="auto"/>
        <w:bottom w:val="none" w:sz="0" w:space="0" w:color="auto"/>
        <w:right w:val="none" w:sz="0" w:space="0" w:color="auto"/>
      </w:divBdr>
    </w:div>
    <w:div w:id="1855456573">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259804">
      <w:bodyDiv w:val="1"/>
      <w:marLeft w:val="0"/>
      <w:marRight w:val="0"/>
      <w:marTop w:val="0"/>
      <w:marBottom w:val="0"/>
      <w:divBdr>
        <w:top w:val="none" w:sz="0" w:space="0" w:color="auto"/>
        <w:left w:val="none" w:sz="0" w:space="0" w:color="auto"/>
        <w:bottom w:val="none" w:sz="0" w:space="0" w:color="auto"/>
        <w:right w:val="none" w:sz="0" w:space="0" w:color="auto"/>
      </w:divBdr>
    </w:div>
    <w:div w:id="1856575958">
      <w:bodyDiv w:val="1"/>
      <w:marLeft w:val="0"/>
      <w:marRight w:val="0"/>
      <w:marTop w:val="0"/>
      <w:marBottom w:val="0"/>
      <w:divBdr>
        <w:top w:val="none" w:sz="0" w:space="0" w:color="auto"/>
        <w:left w:val="none" w:sz="0" w:space="0" w:color="auto"/>
        <w:bottom w:val="none" w:sz="0" w:space="0" w:color="auto"/>
        <w:right w:val="none" w:sz="0" w:space="0" w:color="auto"/>
      </w:divBdr>
    </w:div>
    <w:div w:id="1856577673">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499230">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034160">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427117">
      <w:bodyDiv w:val="1"/>
      <w:marLeft w:val="0"/>
      <w:marRight w:val="0"/>
      <w:marTop w:val="0"/>
      <w:marBottom w:val="0"/>
      <w:divBdr>
        <w:top w:val="none" w:sz="0" w:space="0" w:color="auto"/>
        <w:left w:val="none" w:sz="0" w:space="0" w:color="auto"/>
        <w:bottom w:val="none" w:sz="0" w:space="0" w:color="auto"/>
        <w:right w:val="none" w:sz="0" w:space="0" w:color="auto"/>
      </w:divBdr>
    </w:div>
    <w:div w:id="1858427849">
      <w:bodyDiv w:val="1"/>
      <w:marLeft w:val="0"/>
      <w:marRight w:val="0"/>
      <w:marTop w:val="0"/>
      <w:marBottom w:val="0"/>
      <w:divBdr>
        <w:top w:val="none" w:sz="0" w:space="0" w:color="auto"/>
        <w:left w:val="none" w:sz="0" w:space="0" w:color="auto"/>
        <w:bottom w:val="none" w:sz="0" w:space="0" w:color="auto"/>
        <w:right w:val="none" w:sz="0" w:space="0" w:color="auto"/>
      </w:divBdr>
    </w:div>
    <w:div w:id="1858695386">
      <w:bodyDiv w:val="1"/>
      <w:marLeft w:val="0"/>
      <w:marRight w:val="0"/>
      <w:marTop w:val="0"/>
      <w:marBottom w:val="0"/>
      <w:divBdr>
        <w:top w:val="none" w:sz="0" w:space="0" w:color="auto"/>
        <w:left w:val="none" w:sz="0" w:space="0" w:color="auto"/>
        <w:bottom w:val="none" w:sz="0" w:space="0" w:color="auto"/>
        <w:right w:val="none" w:sz="0" w:space="0" w:color="auto"/>
      </w:divBdr>
    </w:div>
    <w:div w:id="1859082842">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198869">
      <w:bodyDiv w:val="1"/>
      <w:marLeft w:val="0"/>
      <w:marRight w:val="0"/>
      <w:marTop w:val="0"/>
      <w:marBottom w:val="0"/>
      <w:divBdr>
        <w:top w:val="none" w:sz="0" w:space="0" w:color="auto"/>
        <w:left w:val="none" w:sz="0" w:space="0" w:color="auto"/>
        <w:bottom w:val="none" w:sz="0" w:space="0" w:color="auto"/>
        <w:right w:val="none" w:sz="0" w:space="0" w:color="auto"/>
      </w:divBdr>
    </w:div>
    <w:div w:id="1859273723">
      <w:bodyDiv w:val="1"/>
      <w:marLeft w:val="0"/>
      <w:marRight w:val="0"/>
      <w:marTop w:val="0"/>
      <w:marBottom w:val="0"/>
      <w:divBdr>
        <w:top w:val="none" w:sz="0" w:space="0" w:color="auto"/>
        <w:left w:val="none" w:sz="0" w:space="0" w:color="auto"/>
        <w:bottom w:val="none" w:sz="0" w:space="0" w:color="auto"/>
        <w:right w:val="none" w:sz="0" w:space="0" w:color="auto"/>
      </w:divBdr>
    </w:div>
    <w:div w:id="1859462834">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659538">
      <w:bodyDiv w:val="1"/>
      <w:marLeft w:val="0"/>
      <w:marRight w:val="0"/>
      <w:marTop w:val="0"/>
      <w:marBottom w:val="0"/>
      <w:divBdr>
        <w:top w:val="none" w:sz="0" w:space="0" w:color="auto"/>
        <w:left w:val="none" w:sz="0" w:space="0" w:color="auto"/>
        <w:bottom w:val="none" w:sz="0" w:space="0" w:color="auto"/>
        <w:right w:val="none" w:sz="0" w:space="0" w:color="auto"/>
      </w:divBdr>
    </w:div>
    <w:div w:id="1859732203">
      <w:bodyDiv w:val="1"/>
      <w:marLeft w:val="0"/>
      <w:marRight w:val="0"/>
      <w:marTop w:val="0"/>
      <w:marBottom w:val="0"/>
      <w:divBdr>
        <w:top w:val="none" w:sz="0" w:space="0" w:color="auto"/>
        <w:left w:val="none" w:sz="0" w:space="0" w:color="auto"/>
        <w:bottom w:val="none" w:sz="0" w:space="0" w:color="auto"/>
        <w:right w:val="none" w:sz="0" w:space="0" w:color="auto"/>
      </w:divBdr>
    </w:div>
    <w:div w:id="1859736358">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391609">
      <w:bodyDiv w:val="1"/>
      <w:marLeft w:val="0"/>
      <w:marRight w:val="0"/>
      <w:marTop w:val="0"/>
      <w:marBottom w:val="0"/>
      <w:divBdr>
        <w:top w:val="none" w:sz="0" w:space="0" w:color="auto"/>
        <w:left w:val="none" w:sz="0" w:space="0" w:color="auto"/>
        <w:bottom w:val="none" w:sz="0" w:space="0" w:color="auto"/>
        <w:right w:val="none" w:sz="0" w:space="0" w:color="auto"/>
      </w:divBdr>
    </w:div>
    <w:div w:id="1860509288">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0773768">
      <w:bodyDiv w:val="1"/>
      <w:marLeft w:val="0"/>
      <w:marRight w:val="0"/>
      <w:marTop w:val="0"/>
      <w:marBottom w:val="0"/>
      <w:divBdr>
        <w:top w:val="none" w:sz="0" w:space="0" w:color="auto"/>
        <w:left w:val="none" w:sz="0" w:space="0" w:color="auto"/>
        <w:bottom w:val="none" w:sz="0" w:space="0" w:color="auto"/>
        <w:right w:val="none" w:sz="0" w:space="0" w:color="auto"/>
      </w:divBdr>
    </w:div>
    <w:div w:id="1860852889">
      <w:bodyDiv w:val="1"/>
      <w:marLeft w:val="0"/>
      <w:marRight w:val="0"/>
      <w:marTop w:val="0"/>
      <w:marBottom w:val="0"/>
      <w:divBdr>
        <w:top w:val="none" w:sz="0" w:space="0" w:color="auto"/>
        <w:left w:val="none" w:sz="0" w:space="0" w:color="auto"/>
        <w:bottom w:val="none" w:sz="0" w:space="0" w:color="auto"/>
        <w:right w:val="none" w:sz="0" w:space="0" w:color="auto"/>
      </w:divBdr>
    </w:div>
    <w:div w:id="1860969962">
      <w:bodyDiv w:val="1"/>
      <w:marLeft w:val="0"/>
      <w:marRight w:val="0"/>
      <w:marTop w:val="0"/>
      <w:marBottom w:val="0"/>
      <w:divBdr>
        <w:top w:val="none" w:sz="0" w:space="0" w:color="auto"/>
        <w:left w:val="none" w:sz="0" w:space="0" w:color="auto"/>
        <w:bottom w:val="none" w:sz="0" w:space="0" w:color="auto"/>
        <w:right w:val="none" w:sz="0" w:space="0" w:color="auto"/>
      </w:divBdr>
    </w:div>
    <w:div w:id="1861040966">
      <w:bodyDiv w:val="1"/>
      <w:marLeft w:val="0"/>
      <w:marRight w:val="0"/>
      <w:marTop w:val="0"/>
      <w:marBottom w:val="0"/>
      <w:divBdr>
        <w:top w:val="none" w:sz="0" w:space="0" w:color="auto"/>
        <w:left w:val="none" w:sz="0" w:space="0" w:color="auto"/>
        <w:bottom w:val="none" w:sz="0" w:space="0" w:color="auto"/>
        <w:right w:val="none" w:sz="0" w:space="0" w:color="auto"/>
      </w:divBdr>
    </w:div>
    <w:div w:id="1861316344">
      <w:bodyDiv w:val="1"/>
      <w:marLeft w:val="0"/>
      <w:marRight w:val="0"/>
      <w:marTop w:val="0"/>
      <w:marBottom w:val="0"/>
      <w:divBdr>
        <w:top w:val="none" w:sz="0" w:space="0" w:color="auto"/>
        <w:left w:val="none" w:sz="0" w:space="0" w:color="auto"/>
        <w:bottom w:val="none" w:sz="0" w:space="0" w:color="auto"/>
        <w:right w:val="none" w:sz="0" w:space="0" w:color="auto"/>
      </w:divBdr>
    </w:div>
    <w:div w:id="1861360623">
      <w:bodyDiv w:val="1"/>
      <w:marLeft w:val="0"/>
      <w:marRight w:val="0"/>
      <w:marTop w:val="0"/>
      <w:marBottom w:val="0"/>
      <w:divBdr>
        <w:top w:val="none" w:sz="0" w:space="0" w:color="auto"/>
        <w:left w:val="none" w:sz="0" w:space="0" w:color="auto"/>
        <w:bottom w:val="none" w:sz="0" w:space="0" w:color="auto"/>
        <w:right w:val="none" w:sz="0" w:space="0" w:color="auto"/>
      </w:divBdr>
    </w:div>
    <w:div w:id="1861623706">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704063">
      <w:bodyDiv w:val="1"/>
      <w:marLeft w:val="0"/>
      <w:marRight w:val="0"/>
      <w:marTop w:val="0"/>
      <w:marBottom w:val="0"/>
      <w:divBdr>
        <w:top w:val="none" w:sz="0" w:space="0" w:color="auto"/>
        <w:left w:val="none" w:sz="0" w:space="0" w:color="auto"/>
        <w:bottom w:val="none" w:sz="0" w:space="0" w:color="auto"/>
        <w:right w:val="none" w:sz="0" w:space="0" w:color="auto"/>
      </w:divBdr>
    </w:div>
    <w:div w:id="1861773740">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664991">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88890">
      <w:bodyDiv w:val="1"/>
      <w:marLeft w:val="0"/>
      <w:marRight w:val="0"/>
      <w:marTop w:val="0"/>
      <w:marBottom w:val="0"/>
      <w:divBdr>
        <w:top w:val="none" w:sz="0" w:space="0" w:color="auto"/>
        <w:left w:val="none" w:sz="0" w:space="0" w:color="auto"/>
        <w:bottom w:val="none" w:sz="0" w:space="0" w:color="auto"/>
        <w:right w:val="none" w:sz="0" w:space="0" w:color="auto"/>
      </w:divBdr>
    </w:div>
    <w:div w:id="1863784306">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592395">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633446">
      <w:bodyDiv w:val="1"/>
      <w:marLeft w:val="0"/>
      <w:marRight w:val="0"/>
      <w:marTop w:val="0"/>
      <w:marBottom w:val="0"/>
      <w:divBdr>
        <w:top w:val="none" w:sz="0" w:space="0" w:color="auto"/>
        <w:left w:val="none" w:sz="0" w:space="0" w:color="auto"/>
        <w:bottom w:val="none" w:sz="0" w:space="0" w:color="auto"/>
        <w:right w:val="none" w:sz="0" w:space="0" w:color="auto"/>
      </w:divBdr>
    </w:div>
    <w:div w:id="1864704259">
      <w:bodyDiv w:val="1"/>
      <w:marLeft w:val="0"/>
      <w:marRight w:val="0"/>
      <w:marTop w:val="0"/>
      <w:marBottom w:val="0"/>
      <w:divBdr>
        <w:top w:val="none" w:sz="0" w:space="0" w:color="auto"/>
        <w:left w:val="none" w:sz="0" w:space="0" w:color="auto"/>
        <w:bottom w:val="none" w:sz="0" w:space="0" w:color="auto"/>
        <w:right w:val="none" w:sz="0" w:space="0" w:color="auto"/>
      </w:divBdr>
    </w:div>
    <w:div w:id="186497817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5751557">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6945534">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135917">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449147">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0414">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293900">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1450">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290373">
      <w:bodyDiv w:val="1"/>
      <w:marLeft w:val="0"/>
      <w:marRight w:val="0"/>
      <w:marTop w:val="0"/>
      <w:marBottom w:val="0"/>
      <w:divBdr>
        <w:top w:val="none" w:sz="0" w:space="0" w:color="auto"/>
        <w:left w:val="none" w:sz="0" w:space="0" w:color="auto"/>
        <w:bottom w:val="none" w:sz="0" w:space="0" w:color="auto"/>
        <w:right w:val="none" w:sz="0" w:space="0" w:color="auto"/>
      </w:divBdr>
    </w:div>
    <w:div w:id="1870531562">
      <w:bodyDiv w:val="1"/>
      <w:marLeft w:val="0"/>
      <w:marRight w:val="0"/>
      <w:marTop w:val="0"/>
      <w:marBottom w:val="0"/>
      <w:divBdr>
        <w:top w:val="none" w:sz="0" w:space="0" w:color="auto"/>
        <w:left w:val="none" w:sz="0" w:space="0" w:color="auto"/>
        <w:bottom w:val="none" w:sz="0" w:space="0" w:color="auto"/>
        <w:right w:val="none" w:sz="0" w:space="0" w:color="auto"/>
      </w:divBdr>
    </w:div>
    <w:div w:id="1870606726">
      <w:bodyDiv w:val="1"/>
      <w:marLeft w:val="0"/>
      <w:marRight w:val="0"/>
      <w:marTop w:val="0"/>
      <w:marBottom w:val="0"/>
      <w:divBdr>
        <w:top w:val="none" w:sz="0" w:space="0" w:color="auto"/>
        <w:left w:val="none" w:sz="0" w:space="0" w:color="auto"/>
        <w:bottom w:val="none" w:sz="0" w:space="0" w:color="auto"/>
        <w:right w:val="none" w:sz="0" w:space="0" w:color="auto"/>
      </w:divBdr>
    </w:div>
    <w:div w:id="1870684120">
      <w:bodyDiv w:val="1"/>
      <w:marLeft w:val="0"/>
      <w:marRight w:val="0"/>
      <w:marTop w:val="0"/>
      <w:marBottom w:val="0"/>
      <w:divBdr>
        <w:top w:val="none" w:sz="0" w:space="0" w:color="auto"/>
        <w:left w:val="none" w:sz="0" w:space="0" w:color="auto"/>
        <w:bottom w:val="none" w:sz="0" w:space="0" w:color="auto"/>
        <w:right w:val="none" w:sz="0" w:space="0" w:color="auto"/>
      </w:divBdr>
    </w:div>
    <w:div w:id="1870684835">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141574">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33195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918527">
      <w:bodyDiv w:val="1"/>
      <w:marLeft w:val="0"/>
      <w:marRight w:val="0"/>
      <w:marTop w:val="0"/>
      <w:marBottom w:val="0"/>
      <w:divBdr>
        <w:top w:val="none" w:sz="0" w:space="0" w:color="auto"/>
        <w:left w:val="none" w:sz="0" w:space="0" w:color="auto"/>
        <w:bottom w:val="none" w:sz="0" w:space="0" w:color="auto"/>
        <w:right w:val="none" w:sz="0" w:space="0" w:color="auto"/>
      </w:divBdr>
    </w:div>
    <w:div w:id="1872956950">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2961661">
      <w:bodyDiv w:val="1"/>
      <w:marLeft w:val="0"/>
      <w:marRight w:val="0"/>
      <w:marTop w:val="0"/>
      <w:marBottom w:val="0"/>
      <w:divBdr>
        <w:top w:val="none" w:sz="0" w:space="0" w:color="auto"/>
        <w:left w:val="none" w:sz="0" w:space="0" w:color="auto"/>
        <w:bottom w:val="none" w:sz="0" w:space="0" w:color="auto"/>
        <w:right w:val="none" w:sz="0" w:space="0" w:color="auto"/>
      </w:divBdr>
    </w:div>
    <w:div w:id="1873222708">
      <w:bodyDiv w:val="1"/>
      <w:marLeft w:val="0"/>
      <w:marRight w:val="0"/>
      <w:marTop w:val="0"/>
      <w:marBottom w:val="0"/>
      <w:divBdr>
        <w:top w:val="none" w:sz="0" w:space="0" w:color="auto"/>
        <w:left w:val="none" w:sz="0" w:space="0" w:color="auto"/>
        <w:bottom w:val="none" w:sz="0" w:space="0" w:color="auto"/>
        <w:right w:val="none" w:sz="0" w:space="0" w:color="auto"/>
      </w:divBdr>
    </w:div>
    <w:div w:id="1873227055">
      <w:bodyDiv w:val="1"/>
      <w:marLeft w:val="0"/>
      <w:marRight w:val="0"/>
      <w:marTop w:val="0"/>
      <w:marBottom w:val="0"/>
      <w:divBdr>
        <w:top w:val="none" w:sz="0" w:space="0" w:color="auto"/>
        <w:left w:val="none" w:sz="0" w:space="0" w:color="auto"/>
        <w:bottom w:val="none" w:sz="0" w:space="0" w:color="auto"/>
        <w:right w:val="none" w:sz="0" w:space="0" w:color="auto"/>
      </w:divBdr>
    </w:div>
    <w:div w:id="1873301928">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58952">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4032281">
      <w:bodyDiv w:val="1"/>
      <w:marLeft w:val="0"/>
      <w:marRight w:val="0"/>
      <w:marTop w:val="0"/>
      <w:marBottom w:val="0"/>
      <w:divBdr>
        <w:top w:val="none" w:sz="0" w:space="0" w:color="auto"/>
        <w:left w:val="none" w:sz="0" w:space="0" w:color="auto"/>
        <w:bottom w:val="none" w:sz="0" w:space="0" w:color="auto"/>
        <w:right w:val="none" w:sz="0" w:space="0" w:color="auto"/>
      </w:divBdr>
    </w:div>
    <w:div w:id="1874490841">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4802276">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851149">
      <w:bodyDiv w:val="1"/>
      <w:marLeft w:val="0"/>
      <w:marRight w:val="0"/>
      <w:marTop w:val="0"/>
      <w:marBottom w:val="0"/>
      <w:divBdr>
        <w:top w:val="none" w:sz="0" w:space="0" w:color="auto"/>
        <w:left w:val="none" w:sz="0" w:space="0" w:color="auto"/>
        <w:bottom w:val="none" w:sz="0" w:space="0" w:color="auto"/>
        <w:right w:val="none" w:sz="0" w:space="0" w:color="auto"/>
      </w:divBdr>
    </w:div>
    <w:div w:id="1875924316">
      <w:bodyDiv w:val="1"/>
      <w:marLeft w:val="0"/>
      <w:marRight w:val="0"/>
      <w:marTop w:val="0"/>
      <w:marBottom w:val="0"/>
      <w:divBdr>
        <w:top w:val="none" w:sz="0" w:space="0" w:color="auto"/>
        <w:left w:val="none" w:sz="0" w:space="0" w:color="auto"/>
        <w:bottom w:val="none" w:sz="0" w:space="0" w:color="auto"/>
        <w:right w:val="none" w:sz="0" w:space="0" w:color="auto"/>
      </w:divBdr>
    </w:div>
    <w:div w:id="1876188408">
      <w:bodyDiv w:val="1"/>
      <w:marLeft w:val="0"/>
      <w:marRight w:val="0"/>
      <w:marTop w:val="0"/>
      <w:marBottom w:val="0"/>
      <w:divBdr>
        <w:top w:val="none" w:sz="0" w:space="0" w:color="auto"/>
        <w:left w:val="none" w:sz="0" w:space="0" w:color="auto"/>
        <w:bottom w:val="none" w:sz="0" w:space="0" w:color="auto"/>
        <w:right w:val="none" w:sz="0" w:space="0" w:color="auto"/>
      </w:divBdr>
    </w:div>
    <w:div w:id="1876195827">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698254">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7427976">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699336">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156146">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9201775">
      <w:bodyDiv w:val="1"/>
      <w:marLeft w:val="0"/>
      <w:marRight w:val="0"/>
      <w:marTop w:val="0"/>
      <w:marBottom w:val="0"/>
      <w:divBdr>
        <w:top w:val="none" w:sz="0" w:space="0" w:color="auto"/>
        <w:left w:val="none" w:sz="0" w:space="0" w:color="auto"/>
        <w:bottom w:val="none" w:sz="0" w:space="0" w:color="auto"/>
        <w:right w:val="none" w:sz="0" w:space="0" w:color="auto"/>
      </w:divBdr>
    </w:div>
    <w:div w:id="1879202956">
      <w:bodyDiv w:val="1"/>
      <w:marLeft w:val="0"/>
      <w:marRight w:val="0"/>
      <w:marTop w:val="0"/>
      <w:marBottom w:val="0"/>
      <w:divBdr>
        <w:top w:val="none" w:sz="0" w:space="0" w:color="auto"/>
        <w:left w:val="none" w:sz="0" w:space="0" w:color="auto"/>
        <w:bottom w:val="none" w:sz="0" w:space="0" w:color="auto"/>
        <w:right w:val="none" w:sz="0" w:space="0" w:color="auto"/>
      </w:divBdr>
    </w:div>
    <w:div w:id="1879276704">
      <w:bodyDiv w:val="1"/>
      <w:marLeft w:val="0"/>
      <w:marRight w:val="0"/>
      <w:marTop w:val="0"/>
      <w:marBottom w:val="0"/>
      <w:divBdr>
        <w:top w:val="none" w:sz="0" w:space="0" w:color="auto"/>
        <w:left w:val="none" w:sz="0" w:space="0" w:color="auto"/>
        <w:bottom w:val="none" w:sz="0" w:space="0" w:color="auto"/>
        <w:right w:val="none" w:sz="0" w:space="0" w:color="auto"/>
      </w:divBdr>
    </w:div>
    <w:div w:id="187932041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463308">
      <w:bodyDiv w:val="1"/>
      <w:marLeft w:val="0"/>
      <w:marRight w:val="0"/>
      <w:marTop w:val="0"/>
      <w:marBottom w:val="0"/>
      <w:divBdr>
        <w:top w:val="none" w:sz="0" w:space="0" w:color="auto"/>
        <w:left w:val="none" w:sz="0" w:space="0" w:color="auto"/>
        <w:bottom w:val="none" w:sz="0" w:space="0" w:color="auto"/>
        <w:right w:val="none" w:sz="0" w:space="0" w:color="auto"/>
      </w:divBdr>
    </w:div>
    <w:div w:id="187946707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731718">
      <w:bodyDiv w:val="1"/>
      <w:marLeft w:val="0"/>
      <w:marRight w:val="0"/>
      <w:marTop w:val="0"/>
      <w:marBottom w:val="0"/>
      <w:divBdr>
        <w:top w:val="none" w:sz="0" w:space="0" w:color="auto"/>
        <w:left w:val="none" w:sz="0" w:space="0" w:color="auto"/>
        <w:bottom w:val="none" w:sz="0" w:space="0" w:color="auto"/>
        <w:right w:val="none" w:sz="0" w:space="0" w:color="auto"/>
      </w:divBdr>
    </w:div>
    <w:div w:id="1880508749">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286604">
      <w:bodyDiv w:val="1"/>
      <w:marLeft w:val="0"/>
      <w:marRight w:val="0"/>
      <w:marTop w:val="0"/>
      <w:marBottom w:val="0"/>
      <w:divBdr>
        <w:top w:val="none" w:sz="0" w:space="0" w:color="auto"/>
        <w:left w:val="none" w:sz="0" w:space="0" w:color="auto"/>
        <w:bottom w:val="none" w:sz="0" w:space="0" w:color="auto"/>
        <w:right w:val="none" w:sz="0" w:space="0" w:color="auto"/>
      </w:divBdr>
    </w:div>
    <w:div w:id="1881361005">
      <w:bodyDiv w:val="1"/>
      <w:marLeft w:val="0"/>
      <w:marRight w:val="0"/>
      <w:marTop w:val="0"/>
      <w:marBottom w:val="0"/>
      <w:divBdr>
        <w:top w:val="none" w:sz="0" w:space="0" w:color="auto"/>
        <w:left w:val="none" w:sz="0" w:space="0" w:color="auto"/>
        <w:bottom w:val="none" w:sz="0" w:space="0" w:color="auto"/>
        <w:right w:val="none" w:sz="0" w:space="0" w:color="auto"/>
      </w:divBdr>
    </w:div>
    <w:div w:id="1882279498">
      <w:bodyDiv w:val="1"/>
      <w:marLeft w:val="0"/>
      <w:marRight w:val="0"/>
      <w:marTop w:val="0"/>
      <w:marBottom w:val="0"/>
      <w:divBdr>
        <w:top w:val="none" w:sz="0" w:space="0" w:color="auto"/>
        <w:left w:val="none" w:sz="0" w:space="0" w:color="auto"/>
        <w:bottom w:val="none" w:sz="0" w:space="0" w:color="auto"/>
        <w:right w:val="none" w:sz="0" w:space="0" w:color="auto"/>
      </w:divBdr>
    </w:div>
    <w:div w:id="1882281207">
      <w:bodyDiv w:val="1"/>
      <w:marLeft w:val="0"/>
      <w:marRight w:val="0"/>
      <w:marTop w:val="0"/>
      <w:marBottom w:val="0"/>
      <w:divBdr>
        <w:top w:val="none" w:sz="0" w:space="0" w:color="auto"/>
        <w:left w:val="none" w:sz="0" w:space="0" w:color="auto"/>
        <w:bottom w:val="none" w:sz="0" w:space="0" w:color="auto"/>
        <w:right w:val="none" w:sz="0" w:space="0" w:color="auto"/>
      </w:divBdr>
    </w:div>
    <w:div w:id="1882473789">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746983">
      <w:bodyDiv w:val="1"/>
      <w:marLeft w:val="0"/>
      <w:marRight w:val="0"/>
      <w:marTop w:val="0"/>
      <w:marBottom w:val="0"/>
      <w:divBdr>
        <w:top w:val="none" w:sz="0" w:space="0" w:color="auto"/>
        <w:left w:val="none" w:sz="0" w:space="0" w:color="auto"/>
        <w:bottom w:val="none" w:sz="0" w:space="0" w:color="auto"/>
        <w:right w:val="none" w:sz="0" w:space="0" w:color="auto"/>
      </w:divBdr>
    </w:div>
    <w:div w:id="1882814846">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11015">
      <w:bodyDiv w:val="1"/>
      <w:marLeft w:val="0"/>
      <w:marRight w:val="0"/>
      <w:marTop w:val="0"/>
      <w:marBottom w:val="0"/>
      <w:divBdr>
        <w:top w:val="none" w:sz="0" w:space="0" w:color="auto"/>
        <w:left w:val="none" w:sz="0" w:space="0" w:color="auto"/>
        <w:bottom w:val="none" w:sz="0" w:space="0" w:color="auto"/>
        <w:right w:val="none" w:sz="0" w:space="0" w:color="auto"/>
      </w:divBdr>
    </w:div>
    <w:div w:id="1883201823">
      <w:bodyDiv w:val="1"/>
      <w:marLeft w:val="0"/>
      <w:marRight w:val="0"/>
      <w:marTop w:val="0"/>
      <w:marBottom w:val="0"/>
      <w:divBdr>
        <w:top w:val="none" w:sz="0" w:space="0" w:color="auto"/>
        <w:left w:val="none" w:sz="0" w:space="0" w:color="auto"/>
        <w:bottom w:val="none" w:sz="0" w:space="0" w:color="auto"/>
        <w:right w:val="none" w:sz="0" w:space="0" w:color="auto"/>
      </w:divBdr>
    </w:div>
    <w:div w:id="1883203514">
      <w:bodyDiv w:val="1"/>
      <w:marLeft w:val="0"/>
      <w:marRight w:val="0"/>
      <w:marTop w:val="0"/>
      <w:marBottom w:val="0"/>
      <w:divBdr>
        <w:top w:val="none" w:sz="0" w:space="0" w:color="auto"/>
        <w:left w:val="none" w:sz="0" w:space="0" w:color="auto"/>
        <w:bottom w:val="none" w:sz="0" w:space="0" w:color="auto"/>
        <w:right w:val="none" w:sz="0" w:space="0" w:color="auto"/>
      </w:divBdr>
    </w:div>
    <w:div w:id="1883398504">
      <w:bodyDiv w:val="1"/>
      <w:marLeft w:val="0"/>
      <w:marRight w:val="0"/>
      <w:marTop w:val="0"/>
      <w:marBottom w:val="0"/>
      <w:divBdr>
        <w:top w:val="none" w:sz="0" w:space="0" w:color="auto"/>
        <w:left w:val="none" w:sz="0" w:space="0" w:color="auto"/>
        <w:bottom w:val="none" w:sz="0" w:space="0" w:color="auto"/>
        <w:right w:val="none" w:sz="0" w:space="0" w:color="auto"/>
      </w:divBdr>
    </w:div>
    <w:div w:id="1883512419">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132">
      <w:bodyDiv w:val="1"/>
      <w:marLeft w:val="0"/>
      <w:marRight w:val="0"/>
      <w:marTop w:val="0"/>
      <w:marBottom w:val="0"/>
      <w:divBdr>
        <w:top w:val="none" w:sz="0" w:space="0" w:color="auto"/>
        <w:left w:val="none" w:sz="0" w:space="0" w:color="auto"/>
        <w:bottom w:val="none" w:sz="0" w:space="0" w:color="auto"/>
        <w:right w:val="none" w:sz="0" w:space="0" w:color="auto"/>
      </w:divBdr>
    </w:div>
    <w:div w:id="1884049693">
      <w:bodyDiv w:val="1"/>
      <w:marLeft w:val="0"/>
      <w:marRight w:val="0"/>
      <w:marTop w:val="0"/>
      <w:marBottom w:val="0"/>
      <w:divBdr>
        <w:top w:val="none" w:sz="0" w:space="0" w:color="auto"/>
        <w:left w:val="none" w:sz="0" w:space="0" w:color="auto"/>
        <w:bottom w:val="none" w:sz="0" w:space="0" w:color="auto"/>
        <w:right w:val="none" w:sz="0" w:space="0" w:color="auto"/>
      </w:divBdr>
    </w:div>
    <w:div w:id="1884250975">
      <w:bodyDiv w:val="1"/>
      <w:marLeft w:val="0"/>
      <w:marRight w:val="0"/>
      <w:marTop w:val="0"/>
      <w:marBottom w:val="0"/>
      <w:divBdr>
        <w:top w:val="none" w:sz="0" w:space="0" w:color="auto"/>
        <w:left w:val="none" w:sz="0" w:space="0" w:color="auto"/>
        <w:bottom w:val="none" w:sz="0" w:space="0" w:color="auto"/>
        <w:right w:val="none" w:sz="0" w:space="0" w:color="auto"/>
      </w:divBdr>
    </w:div>
    <w:div w:id="1884361928">
      <w:bodyDiv w:val="1"/>
      <w:marLeft w:val="0"/>
      <w:marRight w:val="0"/>
      <w:marTop w:val="0"/>
      <w:marBottom w:val="0"/>
      <w:divBdr>
        <w:top w:val="none" w:sz="0" w:space="0" w:color="auto"/>
        <w:left w:val="none" w:sz="0" w:space="0" w:color="auto"/>
        <w:bottom w:val="none" w:sz="0" w:space="0" w:color="auto"/>
        <w:right w:val="none" w:sz="0" w:space="0" w:color="auto"/>
      </w:divBdr>
    </w:div>
    <w:div w:id="1884436357">
      <w:bodyDiv w:val="1"/>
      <w:marLeft w:val="0"/>
      <w:marRight w:val="0"/>
      <w:marTop w:val="0"/>
      <w:marBottom w:val="0"/>
      <w:divBdr>
        <w:top w:val="none" w:sz="0" w:space="0" w:color="auto"/>
        <w:left w:val="none" w:sz="0" w:space="0" w:color="auto"/>
        <w:bottom w:val="none" w:sz="0" w:space="0" w:color="auto"/>
        <w:right w:val="none" w:sz="0" w:space="0" w:color="auto"/>
      </w:divBdr>
    </w:div>
    <w:div w:id="1884513792">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24735">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62929">
      <w:bodyDiv w:val="1"/>
      <w:marLeft w:val="0"/>
      <w:marRight w:val="0"/>
      <w:marTop w:val="0"/>
      <w:marBottom w:val="0"/>
      <w:divBdr>
        <w:top w:val="none" w:sz="0" w:space="0" w:color="auto"/>
        <w:left w:val="none" w:sz="0" w:space="0" w:color="auto"/>
        <w:bottom w:val="none" w:sz="0" w:space="0" w:color="auto"/>
        <w:right w:val="none" w:sz="0" w:space="0" w:color="auto"/>
      </w:divBdr>
    </w:div>
    <w:div w:id="1886411405">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444774">
      <w:bodyDiv w:val="1"/>
      <w:marLeft w:val="0"/>
      <w:marRight w:val="0"/>
      <w:marTop w:val="0"/>
      <w:marBottom w:val="0"/>
      <w:divBdr>
        <w:top w:val="none" w:sz="0" w:space="0" w:color="auto"/>
        <w:left w:val="none" w:sz="0" w:space="0" w:color="auto"/>
        <w:bottom w:val="none" w:sz="0" w:space="0" w:color="auto"/>
        <w:right w:val="none" w:sz="0" w:space="0" w:color="auto"/>
      </w:divBdr>
    </w:div>
    <w:div w:id="1887595808">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838607">
      <w:bodyDiv w:val="1"/>
      <w:marLeft w:val="0"/>
      <w:marRight w:val="0"/>
      <w:marTop w:val="0"/>
      <w:marBottom w:val="0"/>
      <w:divBdr>
        <w:top w:val="none" w:sz="0" w:space="0" w:color="auto"/>
        <w:left w:val="none" w:sz="0" w:space="0" w:color="auto"/>
        <w:bottom w:val="none" w:sz="0" w:space="0" w:color="auto"/>
        <w:right w:val="none" w:sz="0" w:space="0" w:color="auto"/>
      </w:divBdr>
    </w:div>
    <w:div w:id="1887839188">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300671">
      <w:bodyDiv w:val="1"/>
      <w:marLeft w:val="0"/>
      <w:marRight w:val="0"/>
      <w:marTop w:val="0"/>
      <w:marBottom w:val="0"/>
      <w:divBdr>
        <w:top w:val="none" w:sz="0" w:space="0" w:color="auto"/>
        <w:left w:val="none" w:sz="0" w:space="0" w:color="auto"/>
        <w:bottom w:val="none" w:sz="0" w:space="0" w:color="auto"/>
        <w:right w:val="none" w:sz="0" w:space="0" w:color="auto"/>
      </w:divBdr>
    </w:div>
    <w:div w:id="1888756978">
      <w:bodyDiv w:val="1"/>
      <w:marLeft w:val="0"/>
      <w:marRight w:val="0"/>
      <w:marTop w:val="0"/>
      <w:marBottom w:val="0"/>
      <w:divBdr>
        <w:top w:val="none" w:sz="0" w:space="0" w:color="auto"/>
        <w:left w:val="none" w:sz="0" w:space="0" w:color="auto"/>
        <w:bottom w:val="none" w:sz="0" w:space="0" w:color="auto"/>
        <w:right w:val="none" w:sz="0" w:space="0" w:color="auto"/>
      </w:divBdr>
    </w:div>
    <w:div w:id="1888837371">
      <w:bodyDiv w:val="1"/>
      <w:marLeft w:val="0"/>
      <w:marRight w:val="0"/>
      <w:marTop w:val="0"/>
      <w:marBottom w:val="0"/>
      <w:divBdr>
        <w:top w:val="none" w:sz="0" w:space="0" w:color="auto"/>
        <w:left w:val="none" w:sz="0" w:space="0" w:color="auto"/>
        <w:bottom w:val="none" w:sz="0" w:space="0" w:color="auto"/>
        <w:right w:val="none" w:sz="0" w:space="0" w:color="auto"/>
      </w:divBdr>
    </w:div>
    <w:div w:id="1888949225">
      <w:bodyDiv w:val="1"/>
      <w:marLeft w:val="0"/>
      <w:marRight w:val="0"/>
      <w:marTop w:val="0"/>
      <w:marBottom w:val="0"/>
      <w:divBdr>
        <w:top w:val="none" w:sz="0" w:space="0" w:color="auto"/>
        <w:left w:val="none" w:sz="0" w:space="0" w:color="auto"/>
        <w:bottom w:val="none" w:sz="0" w:space="0" w:color="auto"/>
        <w:right w:val="none" w:sz="0" w:space="0" w:color="auto"/>
      </w:divBdr>
    </w:div>
    <w:div w:id="1889026920">
      <w:bodyDiv w:val="1"/>
      <w:marLeft w:val="0"/>
      <w:marRight w:val="0"/>
      <w:marTop w:val="0"/>
      <w:marBottom w:val="0"/>
      <w:divBdr>
        <w:top w:val="none" w:sz="0" w:space="0" w:color="auto"/>
        <w:left w:val="none" w:sz="0" w:space="0" w:color="auto"/>
        <w:bottom w:val="none" w:sz="0" w:space="0" w:color="auto"/>
        <w:right w:val="none" w:sz="0" w:space="0" w:color="auto"/>
      </w:divBdr>
    </w:div>
    <w:div w:id="1889105766">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492897">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0653">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44839">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82905">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1844522">
      <w:bodyDiv w:val="1"/>
      <w:marLeft w:val="0"/>
      <w:marRight w:val="0"/>
      <w:marTop w:val="0"/>
      <w:marBottom w:val="0"/>
      <w:divBdr>
        <w:top w:val="none" w:sz="0" w:space="0" w:color="auto"/>
        <w:left w:val="none" w:sz="0" w:space="0" w:color="auto"/>
        <w:bottom w:val="none" w:sz="0" w:space="0" w:color="auto"/>
        <w:right w:val="none" w:sz="0" w:space="0" w:color="auto"/>
      </w:divBdr>
    </w:div>
    <w:div w:id="1891988166">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18596">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223751">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808966">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53466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733981">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1393">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121145">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92004">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82283">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773130">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578718">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820595">
      <w:bodyDiv w:val="1"/>
      <w:marLeft w:val="0"/>
      <w:marRight w:val="0"/>
      <w:marTop w:val="0"/>
      <w:marBottom w:val="0"/>
      <w:divBdr>
        <w:top w:val="none" w:sz="0" w:space="0" w:color="auto"/>
        <w:left w:val="none" w:sz="0" w:space="0" w:color="auto"/>
        <w:bottom w:val="none" w:sz="0" w:space="0" w:color="auto"/>
        <w:right w:val="none" w:sz="0" w:space="0" w:color="auto"/>
      </w:divBdr>
    </w:div>
    <w:div w:id="1896889798">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158879">
      <w:bodyDiv w:val="1"/>
      <w:marLeft w:val="0"/>
      <w:marRight w:val="0"/>
      <w:marTop w:val="0"/>
      <w:marBottom w:val="0"/>
      <w:divBdr>
        <w:top w:val="none" w:sz="0" w:space="0" w:color="auto"/>
        <w:left w:val="none" w:sz="0" w:space="0" w:color="auto"/>
        <w:bottom w:val="none" w:sz="0" w:space="0" w:color="auto"/>
        <w:right w:val="none" w:sz="0" w:space="0" w:color="auto"/>
      </w:divBdr>
    </w:div>
    <w:div w:id="1897159983">
      <w:bodyDiv w:val="1"/>
      <w:marLeft w:val="0"/>
      <w:marRight w:val="0"/>
      <w:marTop w:val="0"/>
      <w:marBottom w:val="0"/>
      <w:divBdr>
        <w:top w:val="none" w:sz="0" w:space="0" w:color="auto"/>
        <w:left w:val="none" w:sz="0" w:space="0" w:color="auto"/>
        <w:bottom w:val="none" w:sz="0" w:space="0" w:color="auto"/>
        <w:right w:val="none" w:sz="0" w:space="0" w:color="auto"/>
      </w:divBdr>
    </w:div>
    <w:div w:id="1897356580">
      <w:bodyDiv w:val="1"/>
      <w:marLeft w:val="0"/>
      <w:marRight w:val="0"/>
      <w:marTop w:val="0"/>
      <w:marBottom w:val="0"/>
      <w:divBdr>
        <w:top w:val="none" w:sz="0" w:space="0" w:color="auto"/>
        <w:left w:val="none" w:sz="0" w:space="0" w:color="auto"/>
        <w:bottom w:val="none" w:sz="0" w:space="0" w:color="auto"/>
        <w:right w:val="none" w:sz="0" w:space="0" w:color="auto"/>
      </w:divBdr>
    </w:div>
    <w:div w:id="1897467145">
      <w:bodyDiv w:val="1"/>
      <w:marLeft w:val="0"/>
      <w:marRight w:val="0"/>
      <w:marTop w:val="0"/>
      <w:marBottom w:val="0"/>
      <w:divBdr>
        <w:top w:val="none" w:sz="0" w:space="0" w:color="auto"/>
        <w:left w:val="none" w:sz="0" w:space="0" w:color="auto"/>
        <w:bottom w:val="none" w:sz="0" w:space="0" w:color="auto"/>
        <w:right w:val="none" w:sz="0" w:space="0" w:color="auto"/>
      </w:divBdr>
    </w:div>
    <w:div w:id="1897475758">
      <w:bodyDiv w:val="1"/>
      <w:marLeft w:val="0"/>
      <w:marRight w:val="0"/>
      <w:marTop w:val="0"/>
      <w:marBottom w:val="0"/>
      <w:divBdr>
        <w:top w:val="none" w:sz="0" w:space="0" w:color="auto"/>
        <w:left w:val="none" w:sz="0" w:space="0" w:color="auto"/>
        <w:bottom w:val="none" w:sz="0" w:space="0" w:color="auto"/>
        <w:right w:val="none" w:sz="0" w:space="0" w:color="auto"/>
      </w:divBdr>
    </w:div>
    <w:div w:id="1897692442">
      <w:bodyDiv w:val="1"/>
      <w:marLeft w:val="0"/>
      <w:marRight w:val="0"/>
      <w:marTop w:val="0"/>
      <w:marBottom w:val="0"/>
      <w:divBdr>
        <w:top w:val="none" w:sz="0" w:space="0" w:color="auto"/>
        <w:left w:val="none" w:sz="0" w:space="0" w:color="auto"/>
        <w:bottom w:val="none" w:sz="0" w:space="0" w:color="auto"/>
        <w:right w:val="none" w:sz="0" w:space="0" w:color="auto"/>
      </w:divBdr>
    </w:div>
    <w:div w:id="1897742828">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398415">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395197">
      <w:bodyDiv w:val="1"/>
      <w:marLeft w:val="0"/>
      <w:marRight w:val="0"/>
      <w:marTop w:val="0"/>
      <w:marBottom w:val="0"/>
      <w:divBdr>
        <w:top w:val="none" w:sz="0" w:space="0" w:color="auto"/>
        <w:left w:val="none" w:sz="0" w:space="0" w:color="auto"/>
        <w:bottom w:val="none" w:sz="0" w:space="0" w:color="auto"/>
        <w:right w:val="none" w:sz="0" w:space="0" w:color="auto"/>
      </w:divBdr>
    </w:div>
    <w:div w:id="1899825331">
      <w:bodyDiv w:val="1"/>
      <w:marLeft w:val="0"/>
      <w:marRight w:val="0"/>
      <w:marTop w:val="0"/>
      <w:marBottom w:val="0"/>
      <w:divBdr>
        <w:top w:val="none" w:sz="0" w:space="0" w:color="auto"/>
        <w:left w:val="none" w:sz="0" w:space="0" w:color="auto"/>
        <w:bottom w:val="none" w:sz="0" w:space="0" w:color="auto"/>
        <w:right w:val="none" w:sz="0" w:space="0" w:color="auto"/>
      </w:divBdr>
    </w:div>
    <w:div w:id="1900045080">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288682">
      <w:bodyDiv w:val="1"/>
      <w:marLeft w:val="0"/>
      <w:marRight w:val="0"/>
      <w:marTop w:val="0"/>
      <w:marBottom w:val="0"/>
      <w:divBdr>
        <w:top w:val="none" w:sz="0" w:space="0" w:color="auto"/>
        <w:left w:val="none" w:sz="0" w:space="0" w:color="auto"/>
        <w:bottom w:val="none" w:sz="0" w:space="0" w:color="auto"/>
        <w:right w:val="none" w:sz="0" w:space="0" w:color="auto"/>
      </w:divBdr>
    </w:div>
    <w:div w:id="1900361819">
      <w:bodyDiv w:val="1"/>
      <w:marLeft w:val="0"/>
      <w:marRight w:val="0"/>
      <w:marTop w:val="0"/>
      <w:marBottom w:val="0"/>
      <w:divBdr>
        <w:top w:val="none" w:sz="0" w:space="0" w:color="auto"/>
        <w:left w:val="none" w:sz="0" w:space="0" w:color="auto"/>
        <w:bottom w:val="none" w:sz="0" w:space="0" w:color="auto"/>
        <w:right w:val="none" w:sz="0" w:space="0" w:color="auto"/>
      </w:divBdr>
    </w:div>
    <w:div w:id="1900438547">
      <w:bodyDiv w:val="1"/>
      <w:marLeft w:val="0"/>
      <w:marRight w:val="0"/>
      <w:marTop w:val="0"/>
      <w:marBottom w:val="0"/>
      <w:divBdr>
        <w:top w:val="none" w:sz="0" w:space="0" w:color="auto"/>
        <w:left w:val="none" w:sz="0" w:space="0" w:color="auto"/>
        <w:bottom w:val="none" w:sz="0" w:space="0" w:color="auto"/>
        <w:right w:val="none" w:sz="0" w:space="0" w:color="auto"/>
      </w:divBdr>
    </w:div>
    <w:div w:id="1900705283">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164215">
      <w:bodyDiv w:val="1"/>
      <w:marLeft w:val="0"/>
      <w:marRight w:val="0"/>
      <w:marTop w:val="0"/>
      <w:marBottom w:val="0"/>
      <w:divBdr>
        <w:top w:val="none" w:sz="0" w:space="0" w:color="auto"/>
        <w:left w:val="none" w:sz="0" w:space="0" w:color="auto"/>
        <w:bottom w:val="none" w:sz="0" w:space="0" w:color="auto"/>
        <w:right w:val="none" w:sz="0" w:space="0" w:color="auto"/>
      </w:divBdr>
    </w:div>
    <w:div w:id="1901287045">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59408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251034">
      <w:bodyDiv w:val="1"/>
      <w:marLeft w:val="0"/>
      <w:marRight w:val="0"/>
      <w:marTop w:val="0"/>
      <w:marBottom w:val="0"/>
      <w:divBdr>
        <w:top w:val="none" w:sz="0" w:space="0" w:color="auto"/>
        <w:left w:val="none" w:sz="0" w:space="0" w:color="auto"/>
        <w:bottom w:val="none" w:sz="0" w:space="0" w:color="auto"/>
        <w:right w:val="none" w:sz="0" w:space="0" w:color="auto"/>
      </w:divBdr>
    </w:div>
    <w:div w:id="1903446495">
      <w:bodyDiv w:val="1"/>
      <w:marLeft w:val="0"/>
      <w:marRight w:val="0"/>
      <w:marTop w:val="0"/>
      <w:marBottom w:val="0"/>
      <w:divBdr>
        <w:top w:val="none" w:sz="0" w:space="0" w:color="auto"/>
        <w:left w:val="none" w:sz="0" w:space="0" w:color="auto"/>
        <w:bottom w:val="none" w:sz="0" w:space="0" w:color="auto"/>
        <w:right w:val="none" w:sz="0" w:space="0" w:color="auto"/>
      </w:divBdr>
    </w:div>
    <w:div w:id="1903639360">
      <w:bodyDiv w:val="1"/>
      <w:marLeft w:val="0"/>
      <w:marRight w:val="0"/>
      <w:marTop w:val="0"/>
      <w:marBottom w:val="0"/>
      <w:divBdr>
        <w:top w:val="none" w:sz="0" w:space="0" w:color="auto"/>
        <w:left w:val="none" w:sz="0" w:space="0" w:color="auto"/>
        <w:bottom w:val="none" w:sz="0" w:space="0" w:color="auto"/>
        <w:right w:val="none" w:sz="0" w:space="0" w:color="auto"/>
      </w:divBdr>
    </w:div>
    <w:div w:id="1903786419">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343">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099961">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45171">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4829738">
      <w:bodyDiv w:val="1"/>
      <w:marLeft w:val="0"/>
      <w:marRight w:val="0"/>
      <w:marTop w:val="0"/>
      <w:marBottom w:val="0"/>
      <w:divBdr>
        <w:top w:val="none" w:sz="0" w:space="0" w:color="auto"/>
        <w:left w:val="none" w:sz="0" w:space="0" w:color="auto"/>
        <w:bottom w:val="none" w:sz="0" w:space="0" w:color="auto"/>
        <w:right w:val="none" w:sz="0" w:space="0" w:color="auto"/>
      </w:divBdr>
    </w:div>
    <w:div w:id="1904830123">
      <w:bodyDiv w:val="1"/>
      <w:marLeft w:val="0"/>
      <w:marRight w:val="0"/>
      <w:marTop w:val="0"/>
      <w:marBottom w:val="0"/>
      <w:divBdr>
        <w:top w:val="none" w:sz="0" w:space="0" w:color="auto"/>
        <w:left w:val="none" w:sz="0" w:space="0" w:color="auto"/>
        <w:bottom w:val="none" w:sz="0" w:space="0" w:color="auto"/>
        <w:right w:val="none" w:sz="0" w:space="0" w:color="auto"/>
      </w:divBdr>
    </w:div>
    <w:div w:id="1905480190">
      <w:bodyDiv w:val="1"/>
      <w:marLeft w:val="0"/>
      <w:marRight w:val="0"/>
      <w:marTop w:val="0"/>
      <w:marBottom w:val="0"/>
      <w:divBdr>
        <w:top w:val="none" w:sz="0" w:space="0" w:color="auto"/>
        <w:left w:val="none" w:sz="0" w:space="0" w:color="auto"/>
        <w:bottom w:val="none" w:sz="0" w:space="0" w:color="auto"/>
        <w:right w:val="none" w:sz="0" w:space="0" w:color="auto"/>
      </w:divBdr>
    </w:div>
    <w:div w:id="1905557102">
      <w:bodyDiv w:val="1"/>
      <w:marLeft w:val="0"/>
      <w:marRight w:val="0"/>
      <w:marTop w:val="0"/>
      <w:marBottom w:val="0"/>
      <w:divBdr>
        <w:top w:val="none" w:sz="0" w:space="0" w:color="auto"/>
        <w:left w:val="none" w:sz="0" w:space="0" w:color="auto"/>
        <w:bottom w:val="none" w:sz="0" w:space="0" w:color="auto"/>
        <w:right w:val="none" w:sz="0" w:space="0" w:color="auto"/>
      </w:divBdr>
    </w:div>
    <w:div w:id="1905722499">
      <w:bodyDiv w:val="1"/>
      <w:marLeft w:val="0"/>
      <w:marRight w:val="0"/>
      <w:marTop w:val="0"/>
      <w:marBottom w:val="0"/>
      <w:divBdr>
        <w:top w:val="none" w:sz="0" w:space="0" w:color="auto"/>
        <w:left w:val="none" w:sz="0" w:space="0" w:color="auto"/>
        <w:bottom w:val="none" w:sz="0" w:space="0" w:color="auto"/>
        <w:right w:val="none" w:sz="0" w:space="0" w:color="auto"/>
      </w:divBdr>
    </w:div>
    <w:div w:id="1905722767">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142735">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6393">
      <w:bodyDiv w:val="1"/>
      <w:marLeft w:val="0"/>
      <w:marRight w:val="0"/>
      <w:marTop w:val="0"/>
      <w:marBottom w:val="0"/>
      <w:divBdr>
        <w:top w:val="none" w:sz="0" w:space="0" w:color="auto"/>
        <w:left w:val="none" w:sz="0" w:space="0" w:color="auto"/>
        <w:bottom w:val="none" w:sz="0" w:space="0" w:color="auto"/>
        <w:right w:val="none" w:sz="0" w:space="0" w:color="auto"/>
      </w:divBdr>
    </w:div>
    <w:div w:id="1907645606">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106709">
      <w:bodyDiv w:val="1"/>
      <w:marLeft w:val="0"/>
      <w:marRight w:val="0"/>
      <w:marTop w:val="0"/>
      <w:marBottom w:val="0"/>
      <w:divBdr>
        <w:top w:val="none" w:sz="0" w:space="0" w:color="auto"/>
        <w:left w:val="none" w:sz="0" w:space="0" w:color="auto"/>
        <w:bottom w:val="none" w:sz="0" w:space="0" w:color="auto"/>
        <w:right w:val="none" w:sz="0" w:space="0" w:color="auto"/>
      </w:divBdr>
    </w:div>
    <w:div w:id="1908178809">
      <w:bodyDiv w:val="1"/>
      <w:marLeft w:val="0"/>
      <w:marRight w:val="0"/>
      <w:marTop w:val="0"/>
      <w:marBottom w:val="0"/>
      <w:divBdr>
        <w:top w:val="none" w:sz="0" w:space="0" w:color="auto"/>
        <w:left w:val="none" w:sz="0" w:space="0" w:color="auto"/>
        <w:bottom w:val="none" w:sz="0" w:space="0" w:color="auto"/>
        <w:right w:val="none" w:sz="0" w:space="0" w:color="auto"/>
      </w:divBdr>
    </w:div>
    <w:div w:id="1908375224">
      <w:bodyDiv w:val="1"/>
      <w:marLeft w:val="0"/>
      <w:marRight w:val="0"/>
      <w:marTop w:val="0"/>
      <w:marBottom w:val="0"/>
      <w:divBdr>
        <w:top w:val="none" w:sz="0" w:space="0" w:color="auto"/>
        <w:left w:val="none" w:sz="0" w:space="0" w:color="auto"/>
        <w:bottom w:val="none" w:sz="0" w:space="0" w:color="auto"/>
        <w:right w:val="none" w:sz="0" w:space="0" w:color="auto"/>
      </w:divBdr>
    </w:div>
    <w:div w:id="1908683160">
      <w:bodyDiv w:val="1"/>
      <w:marLeft w:val="0"/>
      <w:marRight w:val="0"/>
      <w:marTop w:val="0"/>
      <w:marBottom w:val="0"/>
      <w:divBdr>
        <w:top w:val="none" w:sz="0" w:space="0" w:color="auto"/>
        <w:left w:val="none" w:sz="0" w:space="0" w:color="auto"/>
        <w:bottom w:val="none" w:sz="0" w:space="0" w:color="auto"/>
        <w:right w:val="none" w:sz="0" w:space="0" w:color="auto"/>
      </w:divBdr>
    </w:div>
    <w:div w:id="1908685121">
      <w:bodyDiv w:val="1"/>
      <w:marLeft w:val="0"/>
      <w:marRight w:val="0"/>
      <w:marTop w:val="0"/>
      <w:marBottom w:val="0"/>
      <w:divBdr>
        <w:top w:val="none" w:sz="0" w:space="0" w:color="auto"/>
        <w:left w:val="none" w:sz="0" w:space="0" w:color="auto"/>
        <w:bottom w:val="none" w:sz="0" w:space="0" w:color="auto"/>
        <w:right w:val="none" w:sz="0" w:space="0" w:color="auto"/>
      </w:divBdr>
    </w:div>
    <w:div w:id="1908807758">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732711">
      <w:bodyDiv w:val="1"/>
      <w:marLeft w:val="0"/>
      <w:marRight w:val="0"/>
      <w:marTop w:val="0"/>
      <w:marBottom w:val="0"/>
      <w:divBdr>
        <w:top w:val="none" w:sz="0" w:space="0" w:color="auto"/>
        <w:left w:val="none" w:sz="0" w:space="0" w:color="auto"/>
        <w:bottom w:val="none" w:sz="0" w:space="0" w:color="auto"/>
        <w:right w:val="none" w:sz="0" w:space="0" w:color="auto"/>
      </w:divBdr>
    </w:div>
    <w:div w:id="1909798898">
      <w:bodyDiv w:val="1"/>
      <w:marLeft w:val="0"/>
      <w:marRight w:val="0"/>
      <w:marTop w:val="0"/>
      <w:marBottom w:val="0"/>
      <w:divBdr>
        <w:top w:val="none" w:sz="0" w:space="0" w:color="auto"/>
        <w:left w:val="none" w:sz="0" w:space="0" w:color="auto"/>
        <w:bottom w:val="none" w:sz="0" w:space="0" w:color="auto"/>
        <w:right w:val="none" w:sz="0" w:space="0" w:color="auto"/>
      </w:divBdr>
    </w:div>
    <w:div w:id="1909807186">
      <w:bodyDiv w:val="1"/>
      <w:marLeft w:val="0"/>
      <w:marRight w:val="0"/>
      <w:marTop w:val="0"/>
      <w:marBottom w:val="0"/>
      <w:divBdr>
        <w:top w:val="none" w:sz="0" w:space="0" w:color="auto"/>
        <w:left w:val="none" w:sz="0" w:space="0" w:color="auto"/>
        <w:bottom w:val="none" w:sz="0" w:space="0" w:color="auto"/>
        <w:right w:val="none" w:sz="0" w:space="0" w:color="auto"/>
      </w:divBdr>
    </w:div>
    <w:div w:id="191065213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0924655">
      <w:bodyDiv w:val="1"/>
      <w:marLeft w:val="0"/>
      <w:marRight w:val="0"/>
      <w:marTop w:val="0"/>
      <w:marBottom w:val="0"/>
      <w:divBdr>
        <w:top w:val="none" w:sz="0" w:space="0" w:color="auto"/>
        <w:left w:val="none" w:sz="0" w:space="0" w:color="auto"/>
        <w:bottom w:val="none" w:sz="0" w:space="0" w:color="auto"/>
        <w:right w:val="none" w:sz="0" w:space="0" w:color="auto"/>
      </w:divBdr>
    </w:div>
    <w:div w:id="191116117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500189">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275469">
      <w:bodyDiv w:val="1"/>
      <w:marLeft w:val="0"/>
      <w:marRight w:val="0"/>
      <w:marTop w:val="0"/>
      <w:marBottom w:val="0"/>
      <w:divBdr>
        <w:top w:val="none" w:sz="0" w:space="0" w:color="auto"/>
        <w:left w:val="none" w:sz="0" w:space="0" w:color="auto"/>
        <w:bottom w:val="none" w:sz="0" w:space="0" w:color="auto"/>
        <w:right w:val="none" w:sz="0" w:space="0" w:color="auto"/>
      </w:divBdr>
    </w:div>
    <w:div w:id="1912806986">
      <w:bodyDiv w:val="1"/>
      <w:marLeft w:val="0"/>
      <w:marRight w:val="0"/>
      <w:marTop w:val="0"/>
      <w:marBottom w:val="0"/>
      <w:divBdr>
        <w:top w:val="none" w:sz="0" w:space="0" w:color="auto"/>
        <w:left w:val="none" w:sz="0" w:space="0" w:color="auto"/>
        <w:bottom w:val="none" w:sz="0" w:space="0" w:color="auto"/>
        <w:right w:val="none" w:sz="0" w:space="0" w:color="auto"/>
      </w:divBdr>
    </w:div>
    <w:div w:id="1912813245">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3079613">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93400">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421458">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17874">
      <w:bodyDiv w:val="1"/>
      <w:marLeft w:val="0"/>
      <w:marRight w:val="0"/>
      <w:marTop w:val="0"/>
      <w:marBottom w:val="0"/>
      <w:divBdr>
        <w:top w:val="none" w:sz="0" w:space="0" w:color="auto"/>
        <w:left w:val="none" w:sz="0" w:space="0" w:color="auto"/>
        <w:bottom w:val="none" w:sz="0" w:space="0" w:color="auto"/>
        <w:right w:val="none" w:sz="0" w:space="0" w:color="auto"/>
      </w:divBdr>
    </w:div>
    <w:div w:id="1913656000">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3926794">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198778">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319155">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6799">
      <w:bodyDiv w:val="1"/>
      <w:marLeft w:val="0"/>
      <w:marRight w:val="0"/>
      <w:marTop w:val="0"/>
      <w:marBottom w:val="0"/>
      <w:divBdr>
        <w:top w:val="none" w:sz="0" w:space="0" w:color="auto"/>
        <w:left w:val="none" w:sz="0" w:space="0" w:color="auto"/>
        <w:bottom w:val="none" w:sz="0" w:space="0" w:color="auto"/>
        <w:right w:val="none" w:sz="0" w:space="0" w:color="auto"/>
      </w:divBdr>
    </w:div>
    <w:div w:id="1914897571">
      <w:bodyDiv w:val="1"/>
      <w:marLeft w:val="0"/>
      <w:marRight w:val="0"/>
      <w:marTop w:val="0"/>
      <w:marBottom w:val="0"/>
      <w:divBdr>
        <w:top w:val="none" w:sz="0" w:space="0" w:color="auto"/>
        <w:left w:val="none" w:sz="0" w:space="0" w:color="auto"/>
        <w:bottom w:val="none" w:sz="0" w:space="0" w:color="auto"/>
        <w:right w:val="none" w:sz="0" w:space="0" w:color="auto"/>
      </w:divBdr>
    </w:div>
    <w:div w:id="1915040915">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583564">
      <w:bodyDiv w:val="1"/>
      <w:marLeft w:val="0"/>
      <w:marRight w:val="0"/>
      <w:marTop w:val="0"/>
      <w:marBottom w:val="0"/>
      <w:divBdr>
        <w:top w:val="none" w:sz="0" w:space="0" w:color="auto"/>
        <w:left w:val="none" w:sz="0" w:space="0" w:color="auto"/>
        <w:bottom w:val="none" w:sz="0" w:space="0" w:color="auto"/>
        <w:right w:val="none" w:sz="0" w:space="0" w:color="auto"/>
      </w:divBdr>
    </w:div>
    <w:div w:id="1915620975">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890293">
      <w:bodyDiv w:val="1"/>
      <w:marLeft w:val="0"/>
      <w:marRight w:val="0"/>
      <w:marTop w:val="0"/>
      <w:marBottom w:val="0"/>
      <w:divBdr>
        <w:top w:val="none" w:sz="0" w:space="0" w:color="auto"/>
        <w:left w:val="none" w:sz="0" w:space="0" w:color="auto"/>
        <w:bottom w:val="none" w:sz="0" w:space="0" w:color="auto"/>
        <w:right w:val="none" w:sz="0" w:space="0" w:color="auto"/>
      </w:divBdr>
    </w:div>
    <w:div w:id="1916432934">
      <w:bodyDiv w:val="1"/>
      <w:marLeft w:val="0"/>
      <w:marRight w:val="0"/>
      <w:marTop w:val="0"/>
      <w:marBottom w:val="0"/>
      <w:divBdr>
        <w:top w:val="none" w:sz="0" w:space="0" w:color="auto"/>
        <w:left w:val="none" w:sz="0" w:space="0" w:color="auto"/>
        <w:bottom w:val="none" w:sz="0" w:space="0" w:color="auto"/>
        <w:right w:val="none" w:sz="0" w:space="0" w:color="auto"/>
      </w:divBdr>
    </w:div>
    <w:div w:id="1917206158">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7864369">
      <w:bodyDiv w:val="1"/>
      <w:marLeft w:val="0"/>
      <w:marRight w:val="0"/>
      <w:marTop w:val="0"/>
      <w:marBottom w:val="0"/>
      <w:divBdr>
        <w:top w:val="none" w:sz="0" w:space="0" w:color="auto"/>
        <w:left w:val="none" w:sz="0" w:space="0" w:color="auto"/>
        <w:bottom w:val="none" w:sz="0" w:space="0" w:color="auto"/>
        <w:right w:val="none" w:sz="0" w:space="0" w:color="auto"/>
      </w:divBdr>
    </w:div>
    <w:div w:id="1918243002">
      <w:bodyDiv w:val="1"/>
      <w:marLeft w:val="0"/>
      <w:marRight w:val="0"/>
      <w:marTop w:val="0"/>
      <w:marBottom w:val="0"/>
      <w:divBdr>
        <w:top w:val="none" w:sz="0" w:space="0" w:color="auto"/>
        <w:left w:val="none" w:sz="0" w:space="0" w:color="auto"/>
        <w:bottom w:val="none" w:sz="0" w:space="0" w:color="auto"/>
        <w:right w:val="none" w:sz="0" w:space="0" w:color="auto"/>
      </w:divBdr>
    </w:div>
    <w:div w:id="1918322558">
      <w:bodyDiv w:val="1"/>
      <w:marLeft w:val="0"/>
      <w:marRight w:val="0"/>
      <w:marTop w:val="0"/>
      <w:marBottom w:val="0"/>
      <w:divBdr>
        <w:top w:val="none" w:sz="0" w:space="0" w:color="auto"/>
        <w:left w:val="none" w:sz="0" w:space="0" w:color="auto"/>
        <w:bottom w:val="none" w:sz="0" w:space="0" w:color="auto"/>
        <w:right w:val="none" w:sz="0" w:space="0" w:color="auto"/>
      </w:divBdr>
    </w:div>
    <w:div w:id="1918399692">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900705">
      <w:bodyDiv w:val="1"/>
      <w:marLeft w:val="0"/>
      <w:marRight w:val="0"/>
      <w:marTop w:val="0"/>
      <w:marBottom w:val="0"/>
      <w:divBdr>
        <w:top w:val="none" w:sz="0" w:space="0" w:color="auto"/>
        <w:left w:val="none" w:sz="0" w:space="0" w:color="auto"/>
        <w:bottom w:val="none" w:sz="0" w:space="0" w:color="auto"/>
        <w:right w:val="none" w:sz="0" w:space="0" w:color="auto"/>
      </w:divBdr>
    </w:div>
    <w:div w:id="1919287767">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316349">
      <w:bodyDiv w:val="1"/>
      <w:marLeft w:val="0"/>
      <w:marRight w:val="0"/>
      <w:marTop w:val="0"/>
      <w:marBottom w:val="0"/>
      <w:divBdr>
        <w:top w:val="none" w:sz="0" w:space="0" w:color="auto"/>
        <w:left w:val="none" w:sz="0" w:space="0" w:color="auto"/>
        <w:bottom w:val="none" w:sz="0" w:space="0" w:color="auto"/>
        <w:right w:val="none" w:sz="0" w:space="0" w:color="auto"/>
      </w:divBdr>
    </w:div>
    <w:div w:id="1919754678">
      <w:bodyDiv w:val="1"/>
      <w:marLeft w:val="0"/>
      <w:marRight w:val="0"/>
      <w:marTop w:val="0"/>
      <w:marBottom w:val="0"/>
      <w:divBdr>
        <w:top w:val="none" w:sz="0" w:space="0" w:color="auto"/>
        <w:left w:val="none" w:sz="0" w:space="0" w:color="auto"/>
        <w:bottom w:val="none" w:sz="0" w:space="0" w:color="auto"/>
        <w:right w:val="none" w:sz="0" w:space="0" w:color="auto"/>
      </w:divBdr>
    </w:div>
    <w:div w:id="1919974720">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019741">
      <w:bodyDiv w:val="1"/>
      <w:marLeft w:val="0"/>
      <w:marRight w:val="0"/>
      <w:marTop w:val="0"/>
      <w:marBottom w:val="0"/>
      <w:divBdr>
        <w:top w:val="none" w:sz="0" w:space="0" w:color="auto"/>
        <w:left w:val="none" w:sz="0" w:space="0" w:color="auto"/>
        <w:bottom w:val="none" w:sz="0" w:space="0" w:color="auto"/>
        <w:right w:val="none" w:sz="0" w:space="0" w:color="auto"/>
      </w:divBdr>
    </w:div>
    <w:div w:id="1920021480">
      <w:bodyDiv w:val="1"/>
      <w:marLeft w:val="0"/>
      <w:marRight w:val="0"/>
      <w:marTop w:val="0"/>
      <w:marBottom w:val="0"/>
      <w:divBdr>
        <w:top w:val="none" w:sz="0" w:space="0" w:color="auto"/>
        <w:left w:val="none" w:sz="0" w:space="0" w:color="auto"/>
        <w:bottom w:val="none" w:sz="0" w:space="0" w:color="auto"/>
        <w:right w:val="none" w:sz="0" w:space="0" w:color="auto"/>
      </w:divBdr>
    </w:div>
    <w:div w:id="1920602421">
      <w:bodyDiv w:val="1"/>
      <w:marLeft w:val="0"/>
      <w:marRight w:val="0"/>
      <w:marTop w:val="0"/>
      <w:marBottom w:val="0"/>
      <w:divBdr>
        <w:top w:val="none" w:sz="0" w:space="0" w:color="auto"/>
        <w:left w:val="none" w:sz="0" w:space="0" w:color="auto"/>
        <w:bottom w:val="none" w:sz="0" w:space="0" w:color="auto"/>
        <w:right w:val="none" w:sz="0" w:space="0" w:color="auto"/>
      </w:divBdr>
    </w:div>
    <w:div w:id="1920672319">
      <w:bodyDiv w:val="1"/>
      <w:marLeft w:val="0"/>
      <w:marRight w:val="0"/>
      <w:marTop w:val="0"/>
      <w:marBottom w:val="0"/>
      <w:divBdr>
        <w:top w:val="none" w:sz="0" w:space="0" w:color="auto"/>
        <w:left w:val="none" w:sz="0" w:space="0" w:color="auto"/>
        <w:bottom w:val="none" w:sz="0" w:space="0" w:color="auto"/>
        <w:right w:val="none" w:sz="0" w:space="0" w:color="auto"/>
      </w:divBdr>
    </w:div>
    <w:div w:id="1921209747">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526279">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372127">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219746">
      <w:bodyDiv w:val="1"/>
      <w:marLeft w:val="0"/>
      <w:marRight w:val="0"/>
      <w:marTop w:val="0"/>
      <w:marBottom w:val="0"/>
      <w:divBdr>
        <w:top w:val="none" w:sz="0" w:space="0" w:color="auto"/>
        <w:left w:val="none" w:sz="0" w:space="0" w:color="auto"/>
        <w:bottom w:val="none" w:sz="0" w:space="0" w:color="auto"/>
        <w:right w:val="none" w:sz="0" w:space="0" w:color="auto"/>
      </w:divBdr>
    </w:div>
    <w:div w:id="1923566888">
      <w:bodyDiv w:val="1"/>
      <w:marLeft w:val="0"/>
      <w:marRight w:val="0"/>
      <w:marTop w:val="0"/>
      <w:marBottom w:val="0"/>
      <w:divBdr>
        <w:top w:val="none" w:sz="0" w:space="0" w:color="auto"/>
        <w:left w:val="none" w:sz="0" w:space="0" w:color="auto"/>
        <w:bottom w:val="none" w:sz="0" w:space="0" w:color="auto"/>
        <w:right w:val="none" w:sz="0" w:space="0" w:color="auto"/>
      </w:divBdr>
    </w:div>
    <w:div w:id="1923683129">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903282">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03334">
      <w:bodyDiv w:val="1"/>
      <w:marLeft w:val="0"/>
      <w:marRight w:val="0"/>
      <w:marTop w:val="0"/>
      <w:marBottom w:val="0"/>
      <w:divBdr>
        <w:top w:val="none" w:sz="0" w:space="0" w:color="auto"/>
        <w:left w:val="none" w:sz="0" w:space="0" w:color="auto"/>
        <w:bottom w:val="none" w:sz="0" w:space="0" w:color="auto"/>
        <w:right w:val="none" w:sz="0" w:space="0" w:color="auto"/>
      </w:divBdr>
    </w:div>
    <w:div w:id="1924222637">
      <w:bodyDiv w:val="1"/>
      <w:marLeft w:val="0"/>
      <w:marRight w:val="0"/>
      <w:marTop w:val="0"/>
      <w:marBottom w:val="0"/>
      <w:divBdr>
        <w:top w:val="none" w:sz="0" w:space="0" w:color="auto"/>
        <w:left w:val="none" w:sz="0" w:space="0" w:color="auto"/>
        <w:bottom w:val="none" w:sz="0" w:space="0" w:color="auto"/>
        <w:right w:val="none" w:sz="0" w:space="0" w:color="auto"/>
      </w:divBdr>
    </w:div>
    <w:div w:id="1924223736">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413977">
      <w:bodyDiv w:val="1"/>
      <w:marLeft w:val="0"/>
      <w:marRight w:val="0"/>
      <w:marTop w:val="0"/>
      <w:marBottom w:val="0"/>
      <w:divBdr>
        <w:top w:val="none" w:sz="0" w:space="0" w:color="auto"/>
        <w:left w:val="none" w:sz="0" w:space="0" w:color="auto"/>
        <w:bottom w:val="none" w:sz="0" w:space="0" w:color="auto"/>
        <w:right w:val="none" w:sz="0" w:space="0" w:color="auto"/>
      </w:divBdr>
    </w:div>
    <w:div w:id="1924677981">
      <w:bodyDiv w:val="1"/>
      <w:marLeft w:val="0"/>
      <w:marRight w:val="0"/>
      <w:marTop w:val="0"/>
      <w:marBottom w:val="0"/>
      <w:divBdr>
        <w:top w:val="none" w:sz="0" w:space="0" w:color="auto"/>
        <w:left w:val="none" w:sz="0" w:space="0" w:color="auto"/>
        <w:bottom w:val="none" w:sz="0" w:space="0" w:color="auto"/>
        <w:right w:val="none" w:sz="0" w:space="0" w:color="auto"/>
      </w:divBdr>
    </w:div>
    <w:div w:id="1924800209">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996598">
      <w:bodyDiv w:val="1"/>
      <w:marLeft w:val="0"/>
      <w:marRight w:val="0"/>
      <w:marTop w:val="0"/>
      <w:marBottom w:val="0"/>
      <w:divBdr>
        <w:top w:val="none" w:sz="0" w:space="0" w:color="auto"/>
        <w:left w:val="none" w:sz="0" w:space="0" w:color="auto"/>
        <w:bottom w:val="none" w:sz="0" w:space="0" w:color="auto"/>
        <w:right w:val="none" w:sz="0" w:space="0" w:color="auto"/>
      </w:divBdr>
    </w:div>
    <w:div w:id="1925021465">
      <w:bodyDiv w:val="1"/>
      <w:marLeft w:val="0"/>
      <w:marRight w:val="0"/>
      <w:marTop w:val="0"/>
      <w:marBottom w:val="0"/>
      <w:divBdr>
        <w:top w:val="none" w:sz="0" w:space="0" w:color="auto"/>
        <w:left w:val="none" w:sz="0" w:space="0" w:color="auto"/>
        <w:bottom w:val="none" w:sz="0" w:space="0" w:color="auto"/>
        <w:right w:val="none" w:sz="0" w:space="0" w:color="auto"/>
      </w:divBdr>
    </w:div>
    <w:div w:id="1925063275">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339015">
      <w:bodyDiv w:val="1"/>
      <w:marLeft w:val="0"/>
      <w:marRight w:val="0"/>
      <w:marTop w:val="0"/>
      <w:marBottom w:val="0"/>
      <w:divBdr>
        <w:top w:val="none" w:sz="0" w:space="0" w:color="auto"/>
        <w:left w:val="none" w:sz="0" w:space="0" w:color="auto"/>
        <w:bottom w:val="none" w:sz="0" w:space="0" w:color="auto"/>
        <w:right w:val="none" w:sz="0" w:space="0" w:color="auto"/>
      </w:divBdr>
    </w:div>
    <w:div w:id="1925411019">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604768">
      <w:bodyDiv w:val="1"/>
      <w:marLeft w:val="0"/>
      <w:marRight w:val="0"/>
      <w:marTop w:val="0"/>
      <w:marBottom w:val="0"/>
      <w:divBdr>
        <w:top w:val="none" w:sz="0" w:space="0" w:color="auto"/>
        <w:left w:val="none" w:sz="0" w:space="0" w:color="auto"/>
        <w:bottom w:val="none" w:sz="0" w:space="0" w:color="auto"/>
        <w:right w:val="none" w:sz="0" w:space="0" w:color="auto"/>
      </w:divBdr>
    </w:div>
    <w:div w:id="1925721458">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6064040">
      <w:bodyDiv w:val="1"/>
      <w:marLeft w:val="0"/>
      <w:marRight w:val="0"/>
      <w:marTop w:val="0"/>
      <w:marBottom w:val="0"/>
      <w:divBdr>
        <w:top w:val="none" w:sz="0" w:space="0" w:color="auto"/>
        <w:left w:val="none" w:sz="0" w:space="0" w:color="auto"/>
        <w:bottom w:val="none" w:sz="0" w:space="0" w:color="auto"/>
        <w:right w:val="none" w:sz="0" w:space="0" w:color="auto"/>
      </w:divBdr>
    </w:div>
    <w:div w:id="1926111937">
      <w:bodyDiv w:val="1"/>
      <w:marLeft w:val="0"/>
      <w:marRight w:val="0"/>
      <w:marTop w:val="0"/>
      <w:marBottom w:val="0"/>
      <w:divBdr>
        <w:top w:val="none" w:sz="0" w:space="0" w:color="auto"/>
        <w:left w:val="none" w:sz="0" w:space="0" w:color="auto"/>
        <w:bottom w:val="none" w:sz="0" w:space="0" w:color="auto"/>
        <w:right w:val="none" w:sz="0" w:space="0" w:color="auto"/>
      </w:divBdr>
    </w:div>
    <w:div w:id="1926187000">
      <w:bodyDiv w:val="1"/>
      <w:marLeft w:val="0"/>
      <w:marRight w:val="0"/>
      <w:marTop w:val="0"/>
      <w:marBottom w:val="0"/>
      <w:divBdr>
        <w:top w:val="none" w:sz="0" w:space="0" w:color="auto"/>
        <w:left w:val="none" w:sz="0" w:space="0" w:color="auto"/>
        <w:bottom w:val="none" w:sz="0" w:space="0" w:color="auto"/>
        <w:right w:val="none" w:sz="0" w:space="0" w:color="auto"/>
      </w:divBdr>
    </w:div>
    <w:div w:id="1926450265">
      <w:bodyDiv w:val="1"/>
      <w:marLeft w:val="0"/>
      <w:marRight w:val="0"/>
      <w:marTop w:val="0"/>
      <w:marBottom w:val="0"/>
      <w:divBdr>
        <w:top w:val="none" w:sz="0" w:space="0" w:color="auto"/>
        <w:left w:val="none" w:sz="0" w:space="0" w:color="auto"/>
        <w:bottom w:val="none" w:sz="0" w:space="0" w:color="auto"/>
        <w:right w:val="none" w:sz="0" w:space="0" w:color="auto"/>
      </w:divBdr>
    </w:div>
    <w:div w:id="1926570886">
      <w:bodyDiv w:val="1"/>
      <w:marLeft w:val="0"/>
      <w:marRight w:val="0"/>
      <w:marTop w:val="0"/>
      <w:marBottom w:val="0"/>
      <w:divBdr>
        <w:top w:val="none" w:sz="0" w:space="0" w:color="auto"/>
        <w:left w:val="none" w:sz="0" w:space="0" w:color="auto"/>
        <w:bottom w:val="none" w:sz="0" w:space="0" w:color="auto"/>
        <w:right w:val="none" w:sz="0" w:space="0" w:color="auto"/>
      </w:divBdr>
    </w:div>
    <w:div w:id="1926649177">
      <w:bodyDiv w:val="1"/>
      <w:marLeft w:val="0"/>
      <w:marRight w:val="0"/>
      <w:marTop w:val="0"/>
      <w:marBottom w:val="0"/>
      <w:divBdr>
        <w:top w:val="none" w:sz="0" w:space="0" w:color="auto"/>
        <w:left w:val="none" w:sz="0" w:space="0" w:color="auto"/>
        <w:bottom w:val="none" w:sz="0" w:space="0" w:color="auto"/>
        <w:right w:val="none" w:sz="0" w:space="0" w:color="auto"/>
      </w:divBdr>
    </w:div>
    <w:div w:id="1927028808">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300628">
      <w:bodyDiv w:val="1"/>
      <w:marLeft w:val="0"/>
      <w:marRight w:val="0"/>
      <w:marTop w:val="0"/>
      <w:marBottom w:val="0"/>
      <w:divBdr>
        <w:top w:val="none" w:sz="0" w:space="0" w:color="auto"/>
        <w:left w:val="none" w:sz="0" w:space="0" w:color="auto"/>
        <w:bottom w:val="none" w:sz="0" w:space="0" w:color="auto"/>
        <w:right w:val="none" w:sz="0" w:space="0" w:color="auto"/>
      </w:divBdr>
    </w:div>
    <w:div w:id="1927423529">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807073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538793">
      <w:bodyDiv w:val="1"/>
      <w:marLeft w:val="0"/>
      <w:marRight w:val="0"/>
      <w:marTop w:val="0"/>
      <w:marBottom w:val="0"/>
      <w:divBdr>
        <w:top w:val="none" w:sz="0" w:space="0" w:color="auto"/>
        <w:left w:val="none" w:sz="0" w:space="0" w:color="auto"/>
        <w:bottom w:val="none" w:sz="0" w:space="0" w:color="auto"/>
        <w:right w:val="none" w:sz="0" w:space="0" w:color="auto"/>
      </w:divBdr>
    </w:div>
    <w:div w:id="1929384990">
      <w:bodyDiv w:val="1"/>
      <w:marLeft w:val="0"/>
      <w:marRight w:val="0"/>
      <w:marTop w:val="0"/>
      <w:marBottom w:val="0"/>
      <w:divBdr>
        <w:top w:val="none" w:sz="0" w:space="0" w:color="auto"/>
        <w:left w:val="none" w:sz="0" w:space="0" w:color="auto"/>
        <w:bottom w:val="none" w:sz="0" w:space="0" w:color="auto"/>
        <w:right w:val="none" w:sz="0" w:space="0" w:color="auto"/>
      </w:divBdr>
    </w:div>
    <w:div w:id="1929458714">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30235885">
      <w:bodyDiv w:val="1"/>
      <w:marLeft w:val="0"/>
      <w:marRight w:val="0"/>
      <w:marTop w:val="0"/>
      <w:marBottom w:val="0"/>
      <w:divBdr>
        <w:top w:val="none" w:sz="0" w:space="0" w:color="auto"/>
        <w:left w:val="none" w:sz="0" w:space="0" w:color="auto"/>
        <w:bottom w:val="none" w:sz="0" w:space="0" w:color="auto"/>
        <w:right w:val="none" w:sz="0" w:space="0" w:color="auto"/>
      </w:divBdr>
    </w:div>
    <w:div w:id="1930849056">
      <w:bodyDiv w:val="1"/>
      <w:marLeft w:val="0"/>
      <w:marRight w:val="0"/>
      <w:marTop w:val="0"/>
      <w:marBottom w:val="0"/>
      <w:divBdr>
        <w:top w:val="none" w:sz="0" w:space="0" w:color="auto"/>
        <w:left w:val="none" w:sz="0" w:space="0" w:color="auto"/>
        <w:bottom w:val="none" w:sz="0" w:space="0" w:color="auto"/>
        <w:right w:val="none" w:sz="0" w:space="0" w:color="auto"/>
      </w:divBdr>
    </w:div>
    <w:div w:id="1930969053">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03039">
      <w:bodyDiv w:val="1"/>
      <w:marLeft w:val="0"/>
      <w:marRight w:val="0"/>
      <w:marTop w:val="0"/>
      <w:marBottom w:val="0"/>
      <w:divBdr>
        <w:top w:val="none" w:sz="0" w:space="0" w:color="auto"/>
        <w:left w:val="none" w:sz="0" w:space="0" w:color="auto"/>
        <w:bottom w:val="none" w:sz="0" w:space="0" w:color="auto"/>
        <w:right w:val="none" w:sz="0" w:space="0" w:color="auto"/>
      </w:divBdr>
    </w:div>
    <w:div w:id="1931692822">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815415">
      <w:bodyDiv w:val="1"/>
      <w:marLeft w:val="0"/>
      <w:marRight w:val="0"/>
      <w:marTop w:val="0"/>
      <w:marBottom w:val="0"/>
      <w:divBdr>
        <w:top w:val="none" w:sz="0" w:space="0" w:color="auto"/>
        <w:left w:val="none" w:sz="0" w:space="0" w:color="auto"/>
        <w:bottom w:val="none" w:sz="0" w:space="0" w:color="auto"/>
        <w:right w:val="none" w:sz="0" w:space="0" w:color="auto"/>
      </w:divBdr>
    </w:div>
    <w:div w:id="1931816102">
      <w:bodyDiv w:val="1"/>
      <w:marLeft w:val="0"/>
      <w:marRight w:val="0"/>
      <w:marTop w:val="0"/>
      <w:marBottom w:val="0"/>
      <w:divBdr>
        <w:top w:val="none" w:sz="0" w:space="0" w:color="auto"/>
        <w:left w:val="none" w:sz="0" w:space="0" w:color="auto"/>
        <w:bottom w:val="none" w:sz="0" w:space="0" w:color="auto"/>
        <w:right w:val="none" w:sz="0" w:space="0" w:color="auto"/>
      </w:divBdr>
    </w:div>
    <w:div w:id="1932080073">
      <w:bodyDiv w:val="1"/>
      <w:marLeft w:val="0"/>
      <w:marRight w:val="0"/>
      <w:marTop w:val="0"/>
      <w:marBottom w:val="0"/>
      <w:divBdr>
        <w:top w:val="none" w:sz="0" w:space="0" w:color="auto"/>
        <w:left w:val="none" w:sz="0" w:space="0" w:color="auto"/>
        <w:bottom w:val="none" w:sz="0" w:space="0" w:color="auto"/>
        <w:right w:val="none" w:sz="0" w:space="0" w:color="auto"/>
      </w:divBdr>
    </w:div>
    <w:div w:id="1932081031">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229714">
      <w:bodyDiv w:val="1"/>
      <w:marLeft w:val="0"/>
      <w:marRight w:val="0"/>
      <w:marTop w:val="0"/>
      <w:marBottom w:val="0"/>
      <w:divBdr>
        <w:top w:val="none" w:sz="0" w:space="0" w:color="auto"/>
        <w:left w:val="none" w:sz="0" w:space="0" w:color="auto"/>
        <w:bottom w:val="none" w:sz="0" w:space="0" w:color="auto"/>
        <w:right w:val="none" w:sz="0" w:space="0" w:color="auto"/>
      </w:divBdr>
    </w:div>
    <w:div w:id="1932277770">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3737726">
      <w:bodyDiv w:val="1"/>
      <w:marLeft w:val="0"/>
      <w:marRight w:val="0"/>
      <w:marTop w:val="0"/>
      <w:marBottom w:val="0"/>
      <w:divBdr>
        <w:top w:val="none" w:sz="0" w:space="0" w:color="auto"/>
        <w:left w:val="none" w:sz="0" w:space="0" w:color="auto"/>
        <w:bottom w:val="none" w:sz="0" w:space="0" w:color="auto"/>
        <w:right w:val="none" w:sz="0" w:space="0" w:color="auto"/>
      </w:divBdr>
    </w:div>
    <w:div w:id="1933850790">
      <w:bodyDiv w:val="1"/>
      <w:marLeft w:val="0"/>
      <w:marRight w:val="0"/>
      <w:marTop w:val="0"/>
      <w:marBottom w:val="0"/>
      <w:divBdr>
        <w:top w:val="none" w:sz="0" w:space="0" w:color="auto"/>
        <w:left w:val="none" w:sz="0" w:space="0" w:color="auto"/>
        <w:bottom w:val="none" w:sz="0" w:space="0" w:color="auto"/>
        <w:right w:val="none" w:sz="0" w:space="0" w:color="auto"/>
      </w:divBdr>
    </w:div>
    <w:div w:id="1933927381">
      <w:bodyDiv w:val="1"/>
      <w:marLeft w:val="0"/>
      <w:marRight w:val="0"/>
      <w:marTop w:val="0"/>
      <w:marBottom w:val="0"/>
      <w:divBdr>
        <w:top w:val="none" w:sz="0" w:space="0" w:color="auto"/>
        <w:left w:val="none" w:sz="0" w:space="0" w:color="auto"/>
        <w:bottom w:val="none" w:sz="0" w:space="0" w:color="auto"/>
        <w:right w:val="none" w:sz="0" w:space="0" w:color="auto"/>
      </w:divBdr>
    </w:div>
    <w:div w:id="1933929956">
      <w:bodyDiv w:val="1"/>
      <w:marLeft w:val="0"/>
      <w:marRight w:val="0"/>
      <w:marTop w:val="0"/>
      <w:marBottom w:val="0"/>
      <w:divBdr>
        <w:top w:val="none" w:sz="0" w:space="0" w:color="auto"/>
        <w:left w:val="none" w:sz="0" w:space="0" w:color="auto"/>
        <w:bottom w:val="none" w:sz="0" w:space="0" w:color="auto"/>
        <w:right w:val="none" w:sz="0" w:space="0" w:color="auto"/>
      </w:divBdr>
    </w:div>
    <w:div w:id="1934390839">
      <w:bodyDiv w:val="1"/>
      <w:marLeft w:val="0"/>
      <w:marRight w:val="0"/>
      <w:marTop w:val="0"/>
      <w:marBottom w:val="0"/>
      <w:divBdr>
        <w:top w:val="none" w:sz="0" w:space="0" w:color="auto"/>
        <w:left w:val="none" w:sz="0" w:space="0" w:color="auto"/>
        <w:bottom w:val="none" w:sz="0" w:space="0" w:color="auto"/>
        <w:right w:val="none" w:sz="0" w:space="0" w:color="auto"/>
      </w:divBdr>
    </w:div>
    <w:div w:id="1934512883">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45419">
      <w:bodyDiv w:val="1"/>
      <w:marLeft w:val="0"/>
      <w:marRight w:val="0"/>
      <w:marTop w:val="0"/>
      <w:marBottom w:val="0"/>
      <w:divBdr>
        <w:top w:val="none" w:sz="0" w:space="0" w:color="auto"/>
        <w:left w:val="none" w:sz="0" w:space="0" w:color="auto"/>
        <w:bottom w:val="none" w:sz="0" w:space="0" w:color="auto"/>
        <w:right w:val="none" w:sz="0" w:space="0" w:color="auto"/>
      </w:divBdr>
    </w:div>
    <w:div w:id="1935170018">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630608">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84775">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358465">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595944">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39946">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665527">
      <w:bodyDiv w:val="1"/>
      <w:marLeft w:val="0"/>
      <w:marRight w:val="0"/>
      <w:marTop w:val="0"/>
      <w:marBottom w:val="0"/>
      <w:divBdr>
        <w:top w:val="none" w:sz="0" w:space="0" w:color="auto"/>
        <w:left w:val="none" w:sz="0" w:space="0" w:color="auto"/>
        <w:bottom w:val="none" w:sz="0" w:space="0" w:color="auto"/>
        <w:right w:val="none" w:sz="0" w:space="0" w:color="auto"/>
      </w:divBdr>
    </w:div>
    <w:div w:id="1937864396">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7980423">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44590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639454">
      <w:bodyDiv w:val="1"/>
      <w:marLeft w:val="0"/>
      <w:marRight w:val="0"/>
      <w:marTop w:val="0"/>
      <w:marBottom w:val="0"/>
      <w:divBdr>
        <w:top w:val="none" w:sz="0" w:space="0" w:color="auto"/>
        <w:left w:val="none" w:sz="0" w:space="0" w:color="auto"/>
        <w:bottom w:val="none" w:sz="0" w:space="0" w:color="auto"/>
        <w:right w:val="none" w:sz="0" w:space="0" w:color="auto"/>
      </w:divBdr>
    </w:div>
    <w:div w:id="1938709966">
      <w:bodyDiv w:val="1"/>
      <w:marLeft w:val="0"/>
      <w:marRight w:val="0"/>
      <w:marTop w:val="0"/>
      <w:marBottom w:val="0"/>
      <w:divBdr>
        <w:top w:val="none" w:sz="0" w:space="0" w:color="auto"/>
        <w:left w:val="none" w:sz="0" w:space="0" w:color="auto"/>
        <w:bottom w:val="none" w:sz="0" w:space="0" w:color="auto"/>
        <w:right w:val="none" w:sz="0" w:space="0" w:color="auto"/>
      </w:divBdr>
    </w:div>
    <w:div w:id="1938711764">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8907799">
      <w:bodyDiv w:val="1"/>
      <w:marLeft w:val="0"/>
      <w:marRight w:val="0"/>
      <w:marTop w:val="0"/>
      <w:marBottom w:val="0"/>
      <w:divBdr>
        <w:top w:val="none" w:sz="0" w:space="0" w:color="auto"/>
        <w:left w:val="none" w:sz="0" w:space="0" w:color="auto"/>
        <w:bottom w:val="none" w:sz="0" w:space="0" w:color="auto"/>
        <w:right w:val="none" w:sz="0" w:space="0" w:color="auto"/>
      </w:divBdr>
    </w:div>
    <w:div w:id="1939484144">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19102">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219044">
      <w:bodyDiv w:val="1"/>
      <w:marLeft w:val="0"/>
      <w:marRight w:val="0"/>
      <w:marTop w:val="0"/>
      <w:marBottom w:val="0"/>
      <w:divBdr>
        <w:top w:val="none" w:sz="0" w:space="0" w:color="auto"/>
        <w:left w:val="none" w:sz="0" w:space="0" w:color="auto"/>
        <w:bottom w:val="none" w:sz="0" w:space="0" w:color="auto"/>
        <w:right w:val="none" w:sz="0" w:space="0" w:color="auto"/>
      </w:divBdr>
    </w:div>
    <w:div w:id="1940290064">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7533">
      <w:bodyDiv w:val="1"/>
      <w:marLeft w:val="0"/>
      <w:marRight w:val="0"/>
      <w:marTop w:val="0"/>
      <w:marBottom w:val="0"/>
      <w:divBdr>
        <w:top w:val="none" w:sz="0" w:space="0" w:color="auto"/>
        <w:left w:val="none" w:sz="0" w:space="0" w:color="auto"/>
        <w:bottom w:val="none" w:sz="0" w:space="0" w:color="auto"/>
        <w:right w:val="none" w:sz="0" w:space="0" w:color="auto"/>
      </w:divBdr>
    </w:div>
    <w:div w:id="1941059342">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644275">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107701">
      <w:bodyDiv w:val="1"/>
      <w:marLeft w:val="0"/>
      <w:marRight w:val="0"/>
      <w:marTop w:val="0"/>
      <w:marBottom w:val="0"/>
      <w:divBdr>
        <w:top w:val="none" w:sz="0" w:space="0" w:color="auto"/>
        <w:left w:val="none" w:sz="0" w:space="0" w:color="auto"/>
        <w:bottom w:val="none" w:sz="0" w:space="0" w:color="auto"/>
        <w:right w:val="none" w:sz="0" w:space="0" w:color="auto"/>
      </w:divBdr>
    </w:div>
    <w:div w:id="1942109316">
      <w:bodyDiv w:val="1"/>
      <w:marLeft w:val="0"/>
      <w:marRight w:val="0"/>
      <w:marTop w:val="0"/>
      <w:marBottom w:val="0"/>
      <w:divBdr>
        <w:top w:val="none" w:sz="0" w:space="0" w:color="auto"/>
        <w:left w:val="none" w:sz="0" w:space="0" w:color="auto"/>
        <w:bottom w:val="none" w:sz="0" w:space="0" w:color="auto"/>
        <w:right w:val="none" w:sz="0" w:space="0" w:color="auto"/>
      </w:divBdr>
    </w:div>
    <w:div w:id="1942180141">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88254">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762576">
      <w:bodyDiv w:val="1"/>
      <w:marLeft w:val="0"/>
      <w:marRight w:val="0"/>
      <w:marTop w:val="0"/>
      <w:marBottom w:val="0"/>
      <w:divBdr>
        <w:top w:val="none" w:sz="0" w:space="0" w:color="auto"/>
        <w:left w:val="none" w:sz="0" w:space="0" w:color="auto"/>
        <w:bottom w:val="none" w:sz="0" w:space="0" w:color="auto"/>
        <w:right w:val="none" w:sz="0" w:space="0" w:color="auto"/>
      </w:divBdr>
    </w:div>
    <w:div w:id="1943025458">
      <w:bodyDiv w:val="1"/>
      <w:marLeft w:val="0"/>
      <w:marRight w:val="0"/>
      <w:marTop w:val="0"/>
      <w:marBottom w:val="0"/>
      <w:divBdr>
        <w:top w:val="none" w:sz="0" w:space="0" w:color="auto"/>
        <w:left w:val="none" w:sz="0" w:space="0" w:color="auto"/>
        <w:bottom w:val="none" w:sz="0" w:space="0" w:color="auto"/>
        <w:right w:val="none" w:sz="0" w:space="0" w:color="auto"/>
      </w:divBdr>
    </w:div>
    <w:div w:id="1943609213">
      <w:bodyDiv w:val="1"/>
      <w:marLeft w:val="0"/>
      <w:marRight w:val="0"/>
      <w:marTop w:val="0"/>
      <w:marBottom w:val="0"/>
      <w:divBdr>
        <w:top w:val="none" w:sz="0" w:space="0" w:color="auto"/>
        <w:left w:val="none" w:sz="0" w:space="0" w:color="auto"/>
        <w:bottom w:val="none" w:sz="0" w:space="0" w:color="auto"/>
        <w:right w:val="none" w:sz="0" w:space="0" w:color="auto"/>
      </w:divBdr>
    </w:div>
    <w:div w:id="1944071493">
      <w:bodyDiv w:val="1"/>
      <w:marLeft w:val="0"/>
      <w:marRight w:val="0"/>
      <w:marTop w:val="0"/>
      <w:marBottom w:val="0"/>
      <w:divBdr>
        <w:top w:val="none" w:sz="0" w:space="0" w:color="auto"/>
        <w:left w:val="none" w:sz="0" w:space="0" w:color="auto"/>
        <w:bottom w:val="none" w:sz="0" w:space="0" w:color="auto"/>
        <w:right w:val="none" w:sz="0" w:space="0" w:color="auto"/>
      </w:divBdr>
    </w:div>
    <w:div w:id="1944335901">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917363">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267811">
      <w:bodyDiv w:val="1"/>
      <w:marLeft w:val="0"/>
      <w:marRight w:val="0"/>
      <w:marTop w:val="0"/>
      <w:marBottom w:val="0"/>
      <w:divBdr>
        <w:top w:val="none" w:sz="0" w:space="0" w:color="auto"/>
        <w:left w:val="none" w:sz="0" w:space="0" w:color="auto"/>
        <w:bottom w:val="none" w:sz="0" w:space="0" w:color="auto"/>
        <w:right w:val="none" w:sz="0" w:space="0" w:color="auto"/>
      </w:divBdr>
    </w:div>
    <w:div w:id="194530792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151463">
      <w:bodyDiv w:val="1"/>
      <w:marLeft w:val="0"/>
      <w:marRight w:val="0"/>
      <w:marTop w:val="0"/>
      <w:marBottom w:val="0"/>
      <w:divBdr>
        <w:top w:val="none" w:sz="0" w:space="0" w:color="auto"/>
        <w:left w:val="none" w:sz="0" w:space="0" w:color="auto"/>
        <w:bottom w:val="none" w:sz="0" w:space="0" w:color="auto"/>
        <w:right w:val="none" w:sz="0" w:space="0" w:color="auto"/>
      </w:divBdr>
    </w:div>
    <w:div w:id="1947228620">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7955489">
      <w:bodyDiv w:val="1"/>
      <w:marLeft w:val="0"/>
      <w:marRight w:val="0"/>
      <w:marTop w:val="0"/>
      <w:marBottom w:val="0"/>
      <w:divBdr>
        <w:top w:val="none" w:sz="0" w:space="0" w:color="auto"/>
        <w:left w:val="none" w:sz="0" w:space="0" w:color="auto"/>
        <w:bottom w:val="none" w:sz="0" w:space="0" w:color="auto"/>
        <w:right w:val="none" w:sz="0" w:space="0" w:color="auto"/>
      </w:divBdr>
    </w:div>
    <w:div w:id="194819082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735278">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9041237">
      <w:bodyDiv w:val="1"/>
      <w:marLeft w:val="0"/>
      <w:marRight w:val="0"/>
      <w:marTop w:val="0"/>
      <w:marBottom w:val="0"/>
      <w:divBdr>
        <w:top w:val="none" w:sz="0" w:space="0" w:color="auto"/>
        <w:left w:val="none" w:sz="0" w:space="0" w:color="auto"/>
        <w:bottom w:val="none" w:sz="0" w:space="0" w:color="auto"/>
        <w:right w:val="none" w:sz="0" w:space="0" w:color="auto"/>
      </w:divBdr>
    </w:div>
    <w:div w:id="1949121690">
      <w:bodyDiv w:val="1"/>
      <w:marLeft w:val="0"/>
      <w:marRight w:val="0"/>
      <w:marTop w:val="0"/>
      <w:marBottom w:val="0"/>
      <w:divBdr>
        <w:top w:val="none" w:sz="0" w:space="0" w:color="auto"/>
        <w:left w:val="none" w:sz="0" w:space="0" w:color="auto"/>
        <w:bottom w:val="none" w:sz="0" w:space="0" w:color="auto"/>
        <w:right w:val="none" w:sz="0" w:space="0" w:color="auto"/>
      </w:divBdr>
    </w:div>
    <w:div w:id="1949314520">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49507780">
      <w:bodyDiv w:val="1"/>
      <w:marLeft w:val="0"/>
      <w:marRight w:val="0"/>
      <w:marTop w:val="0"/>
      <w:marBottom w:val="0"/>
      <w:divBdr>
        <w:top w:val="none" w:sz="0" w:space="0" w:color="auto"/>
        <w:left w:val="none" w:sz="0" w:space="0" w:color="auto"/>
        <w:bottom w:val="none" w:sz="0" w:space="0" w:color="auto"/>
        <w:right w:val="none" w:sz="0" w:space="0" w:color="auto"/>
      </w:divBdr>
    </w:div>
    <w:div w:id="194996914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352253">
      <w:bodyDiv w:val="1"/>
      <w:marLeft w:val="0"/>
      <w:marRight w:val="0"/>
      <w:marTop w:val="0"/>
      <w:marBottom w:val="0"/>
      <w:divBdr>
        <w:top w:val="none" w:sz="0" w:space="0" w:color="auto"/>
        <w:left w:val="none" w:sz="0" w:space="0" w:color="auto"/>
        <w:bottom w:val="none" w:sz="0" w:space="0" w:color="auto"/>
        <w:right w:val="none" w:sz="0" w:space="0" w:color="auto"/>
      </w:divBdr>
    </w:div>
    <w:div w:id="1950425347">
      <w:bodyDiv w:val="1"/>
      <w:marLeft w:val="0"/>
      <w:marRight w:val="0"/>
      <w:marTop w:val="0"/>
      <w:marBottom w:val="0"/>
      <w:divBdr>
        <w:top w:val="none" w:sz="0" w:space="0" w:color="auto"/>
        <w:left w:val="none" w:sz="0" w:space="0" w:color="auto"/>
        <w:bottom w:val="none" w:sz="0" w:space="0" w:color="auto"/>
        <w:right w:val="none" w:sz="0" w:space="0" w:color="auto"/>
      </w:divBdr>
    </w:div>
    <w:div w:id="1950820804">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1007848">
      <w:bodyDiv w:val="1"/>
      <w:marLeft w:val="0"/>
      <w:marRight w:val="0"/>
      <w:marTop w:val="0"/>
      <w:marBottom w:val="0"/>
      <w:divBdr>
        <w:top w:val="none" w:sz="0" w:space="0" w:color="auto"/>
        <w:left w:val="none" w:sz="0" w:space="0" w:color="auto"/>
        <w:bottom w:val="none" w:sz="0" w:space="0" w:color="auto"/>
        <w:right w:val="none" w:sz="0" w:space="0" w:color="auto"/>
      </w:divBdr>
    </w:div>
    <w:div w:id="1951427342">
      <w:bodyDiv w:val="1"/>
      <w:marLeft w:val="0"/>
      <w:marRight w:val="0"/>
      <w:marTop w:val="0"/>
      <w:marBottom w:val="0"/>
      <w:divBdr>
        <w:top w:val="none" w:sz="0" w:space="0" w:color="auto"/>
        <w:left w:val="none" w:sz="0" w:space="0" w:color="auto"/>
        <w:bottom w:val="none" w:sz="0" w:space="0" w:color="auto"/>
        <w:right w:val="none" w:sz="0" w:space="0" w:color="auto"/>
      </w:divBdr>
    </w:div>
    <w:div w:id="1951547848">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742217">
      <w:bodyDiv w:val="1"/>
      <w:marLeft w:val="0"/>
      <w:marRight w:val="0"/>
      <w:marTop w:val="0"/>
      <w:marBottom w:val="0"/>
      <w:divBdr>
        <w:top w:val="none" w:sz="0" w:space="0" w:color="auto"/>
        <w:left w:val="none" w:sz="0" w:space="0" w:color="auto"/>
        <w:bottom w:val="none" w:sz="0" w:space="0" w:color="auto"/>
        <w:right w:val="none" w:sz="0" w:space="0" w:color="auto"/>
      </w:divBdr>
    </w:div>
    <w:div w:id="1952321410">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854836">
      <w:bodyDiv w:val="1"/>
      <w:marLeft w:val="0"/>
      <w:marRight w:val="0"/>
      <w:marTop w:val="0"/>
      <w:marBottom w:val="0"/>
      <w:divBdr>
        <w:top w:val="none" w:sz="0" w:space="0" w:color="auto"/>
        <w:left w:val="none" w:sz="0" w:space="0" w:color="auto"/>
        <w:bottom w:val="none" w:sz="0" w:space="0" w:color="auto"/>
        <w:right w:val="none" w:sz="0" w:space="0" w:color="auto"/>
      </w:divBdr>
    </w:div>
    <w:div w:id="1952862430">
      <w:bodyDiv w:val="1"/>
      <w:marLeft w:val="0"/>
      <w:marRight w:val="0"/>
      <w:marTop w:val="0"/>
      <w:marBottom w:val="0"/>
      <w:divBdr>
        <w:top w:val="none" w:sz="0" w:space="0" w:color="auto"/>
        <w:left w:val="none" w:sz="0" w:space="0" w:color="auto"/>
        <w:bottom w:val="none" w:sz="0" w:space="0" w:color="auto"/>
        <w:right w:val="none" w:sz="0" w:space="0" w:color="auto"/>
      </w:divBdr>
    </w:div>
    <w:div w:id="1952973053">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3246261">
      <w:bodyDiv w:val="1"/>
      <w:marLeft w:val="0"/>
      <w:marRight w:val="0"/>
      <w:marTop w:val="0"/>
      <w:marBottom w:val="0"/>
      <w:divBdr>
        <w:top w:val="none" w:sz="0" w:space="0" w:color="auto"/>
        <w:left w:val="none" w:sz="0" w:space="0" w:color="auto"/>
        <w:bottom w:val="none" w:sz="0" w:space="0" w:color="auto"/>
        <w:right w:val="none" w:sz="0" w:space="0" w:color="auto"/>
      </w:divBdr>
    </w:div>
    <w:div w:id="1953394056">
      <w:bodyDiv w:val="1"/>
      <w:marLeft w:val="0"/>
      <w:marRight w:val="0"/>
      <w:marTop w:val="0"/>
      <w:marBottom w:val="0"/>
      <w:divBdr>
        <w:top w:val="none" w:sz="0" w:space="0" w:color="auto"/>
        <w:left w:val="none" w:sz="0" w:space="0" w:color="auto"/>
        <w:bottom w:val="none" w:sz="0" w:space="0" w:color="auto"/>
        <w:right w:val="none" w:sz="0" w:space="0" w:color="auto"/>
      </w:divBdr>
    </w:div>
    <w:div w:id="1953583470">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778298">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7787">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053252">
      <w:bodyDiv w:val="1"/>
      <w:marLeft w:val="0"/>
      <w:marRight w:val="0"/>
      <w:marTop w:val="0"/>
      <w:marBottom w:val="0"/>
      <w:divBdr>
        <w:top w:val="none" w:sz="0" w:space="0" w:color="auto"/>
        <w:left w:val="none" w:sz="0" w:space="0" w:color="auto"/>
        <w:bottom w:val="none" w:sz="0" w:space="0" w:color="auto"/>
        <w:right w:val="none" w:sz="0" w:space="0" w:color="auto"/>
      </w:divBdr>
    </w:div>
    <w:div w:id="1954170941">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287674">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943587">
      <w:bodyDiv w:val="1"/>
      <w:marLeft w:val="0"/>
      <w:marRight w:val="0"/>
      <w:marTop w:val="0"/>
      <w:marBottom w:val="0"/>
      <w:divBdr>
        <w:top w:val="none" w:sz="0" w:space="0" w:color="auto"/>
        <w:left w:val="none" w:sz="0" w:space="0" w:color="auto"/>
        <w:bottom w:val="none" w:sz="0" w:space="0" w:color="auto"/>
        <w:right w:val="none" w:sz="0" w:space="0" w:color="auto"/>
      </w:divBdr>
    </w:div>
    <w:div w:id="1955019206">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045">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5553036">
      <w:bodyDiv w:val="1"/>
      <w:marLeft w:val="0"/>
      <w:marRight w:val="0"/>
      <w:marTop w:val="0"/>
      <w:marBottom w:val="0"/>
      <w:divBdr>
        <w:top w:val="none" w:sz="0" w:space="0" w:color="auto"/>
        <w:left w:val="none" w:sz="0" w:space="0" w:color="auto"/>
        <w:bottom w:val="none" w:sz="0" w:space="0" w:color="auto"/>
        <w:right w:val="none" w:sz="0" w:space="0" w:color="auto"/>
      </w:divBdr>
    </w:div>
    <w:div w:id="1955790917">
      <w:bodyDiv w:val="1"/>
      <w:marLeft w:val="0"/>
      <w:marRight w:val="0"/>
      <w:marTop w:val="0"/>
      <w:marBottom w:val="0"/>
      <w:divBdr>
        <w:top w:val="none" w:sz="0" w:space="0" w:color="auto"/>
        <w:left w:val="none" w:sz="0" w:space="0" w:color="auto"/>
        <w:bottom w:val="none" w:sz="0" w:space="0" w:color="auto"/>
        <w:right w:val="none" w:sz="0" w:space="0" w:color="auto"/>
      </w:divBdr>
    </w:div>
    <w:div w:id="1955936841">
      <w:bodyDiv w:val="1"/>
      <w:marLeft w:val="0"/>
      <w:marRight w:val="0"/>
      <w:marTop w:val="0"/>
      <w:marBottom w:val="0"/>
      <w:divBdr>
        <w:top w:val="none" w:sz="0" w:space="0" w:color="auto"/>
        <w:left w:val="none" w:sz="0" w:space="0" w:color="auto"/>
        <w:bottom w:val="none" w:sz="0" w:space="0" w:color="auto"/>
        <w:right w:val="none" w:sz="0" w:space="0" w:color="auto"/>
      </w:divBdr>
    </w:div>
    <w:div w:id="1956254476">
      <w:bodyDiv w:val="1"/>
      <w:marLeft w:val="0"/>
      <w:marRight w:val="0"/>
      <w:marTop w:val="0"/>
      <w:marBottom w:val="0"/>
      <w:divBdr>
        <w:top w:val="none" w:sz="0" w:space="0" w:color="auto"/>
        <w:left w:val="none" w:sz="0" w:space="0" w:color="auto"/>
        <w:bottom w:val="none" w:sz="0" w:space="0" w:color="auto"/>
        <w:right w:val="none" w:sz="0" w:space="0" w:color="auto"/>
      </w:divBdr>
    </w:div>
    <w:div w:id="1956326530">
      <w:bodyDiv w:val="1"/>
      <w:marLeft w:val="0"/>
      <w:marRight w:val="0"/>
      <w:marTop w:val="0"/>
      <w:marBottom w:val="0"/>
      <w:divBdr>
        <w:top w:val="none" w:sz="0" w:space="0" w:color="auto"/>
        <w:left w:val="none" w:sz="0" w:space="0" w:color="auto"/>
        <w:bottom w:val="none" w:sz="0" w:space="0" w:color="auto"/>
        <w:right w:val="none" w:sz="0" w:space="0" w:color="auto"/>
      </w:divBdr>
    </w:div>
    <w:div w:id="1956327653">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2583">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173263">
      <w:bodyDiv w:val="1"/>
      <w:marLeft w:val="0"/>
      <w:marRight w:val="0"/>
      <w:marTop w:val="0"/>
      <w:marBottom w:val="0"/>
      <w:divBdr>
        <w:top w:val="none" w:sz="0" w:space="0" w:color="auto"/>
        <w:left w:val="none" w:sz="0" w:space="0" w:color="auto"/>
        <w:bottom w:val="none" w:sz="0" w:space="0" w:color="auto"/>
        <w:right w:val="none" w:sz="0" w:space="0" w:color="auto"/>
      </w:divBdr>
    </w:div>
    <w:div w:id="1957326195">
      <w:bodyDiv w:val="1"/>
      <w:marLeft w:val="0"/>
      <w:marRight w:val="0"/>
      <w:marTop w:val="0"/>
      <w:marBottom w:val="0"/>
      <w:divBdr>
        <w:top w:val="none" w:sz="0" w:space="0" w:color="auto"/>
        <w:left w:val="none" w:sz="0" w:space="0" w:color="auto"/>
        <w:bottom w:val="none" w:sz="0" w:space="0" w:color="auto"/>
        <w:right w:val="none" w:sz="0" w:space="0" w:color="auto"/>
      </w:divBdr>
    </w:div>
    <w:div w:id="1957368440">
      <w:bodyDiv w:val="1"/>
      <w:marLeft w:val="0"/>
      <w:marRight w:val="0"/>
      <w:marTop w:val="0"/>
      <w:marBottom w:val="0"/>
      <w:divBdr>
        <w:top w:val="none" w:sz="0" w:space="0" w:color="auto"/>
        <w:left w:val="none" w:sz="0" w:space="0" w:color="auto"/>
        <w:bottom w:val="none" w:sz="0" w:space="0" w:color="auto"/>
        <w:right w:val="none" w:sz="0" w:space="0" w:color="auto"/>
      </w:divBdr>
    </w:div>
    <w:div w:id="1957520591">
      <w:bodyDiv w:val="1"/>
      <w:marLeft w:val="0"/>
      <w:marRight w:val="0"/>
      <w:marTop w:val="0"/>
      <w:marBottom w:val="0"/>
      <w:divBdr>
        <w:top w:val="none" w:sz="0" w:space="0" w:color="auto"/>
        <w:left w:val="none" w:sz="0" w:space="0" w:color="auto"/>
        <w:bottom w:val="none" w:sz="0" w:space="0" w:color="auto"/>
        <w:right w:val="none" w:sz="0" w:space="0" w:color="auto"/>
      </w:divBdr>
    </w:div>
    <w:div w:id="1957637730">
      <w:bodyDiv w:val="1"/>
      <w:marLeft w:val="0"/>
      <w:marRight w:val="0"/>
      <w:marTop w:val="0"/>
      <w:marBottom w:val="0"/>
      <w:divBdr>
        <w:top w:val="none" w:sz="0" w:space="0" w:color="auto"/>
        <w:left w:val="none" w:sz="0" w:space="0" w:color="auto"/>
        <w:bottom w:val="none" w:sz="0" w:space="0" w:color="auto"/>
        <w:right w:val="none" w:sz="0" w:space="0" w:color="auto"/>
      </w:divBdr>
    </w:div>
    <w:div w:id="1957828872">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639965">
      <w:bodyDiv w:val="1"/>
      <w:marLeft w:val="0"/>
      <w:marRight w:val="0"/>
      <w:marTop w:val="0"/>
      <w:marBottom w:val="0"/>
      <w:divBdr>
        <w:top w:val="none" w:sz="0" w:space="0" w:color="auto"/>
        <w:left w:val="none" w:sz="0" w:space="0" w:color="auto"/>
        <w:bottom w:val="none" w:sz="0" w:space="0" w:color="auto"/>
        <w:right w:val="none" w:sz="0" w:space="0" w:color="auto"/>
      </w:divBdr>
    </w:div>
    <w:div w:id="1958757202">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59948379">
      <w:bodyDiv w:val="1"/>
      <w:marLeft w:val="0"/>
      <w:marRight w:val="0"/>
      <w:marTop w:val="0"/>
      <w:marBottom w:val="0"/>
      <w:divBdr>
        <w:top w:val="none" w:sz="0" w:space="0" w:color="auto"/>
        <w:left w:val="none" w:sz="0" w:space="0" w:color="auto"/>
        <w:bottom w:val="none" w:sz="0" w:space="0" w:color="auto"/>
        <w:right w:val="none" w:sz="0" w:space="0" w:color="auto"/>
      </w:divBdr>
    </w:div>
    <w:div w:id="1960063272">
      <w:bodyDiv w:val="1"/>
      <w:marLeft w:val="0"/>
      <w:marRight w:val="0"/>
      <w:marTop w:val="0"/>
      <w:marBottom w:val="0"/>
      <w:divBdr>
        <w:top w:val="none" w:sz="0" w:space="0" w:color="auto"/>
        <w:left w:val="none" w:sz="0" w:space="0" w:color="auto"/>
        <w:bottom w:val="none" w:sz="0" w:space="0" w:color="auto"/>
        <w:right w:val="none" w:sz="0" w:space="0" w:color="auto"/>
      </w:divBdr>
    </w:div>
    <w:div w:id="1960256607">
      <w:bodyDiv w:val="1"/>
      <w:marLeft w:val="0"/>
      <w:marRight w:val="0"/>
      <w:marTop w:val="0"/>
      <w:marBottom w:val="0"/>
      <w:divBdr>
        <w:top w:val="none" w:sz="0" w:space="0" w:color="auto"/>
        <w:left w:val="none" w:sz="0" w:space="0" w:color="auto"/>
        <w:bottom w:val="none" w:sz="0" w:space="0" w:color="auto"/>
        <w:right w:val="none" w:sz="0" w:space="0" w:color="auto"/>
      </w:divBdr>
    </w:div>
    <w:div w:id="1960257549">
      <w:bodyDiv w:val="1"/>
      <w:marLeft w:val="0"/>
      <w:marRight w:val="0"/>
      <w:marTop w:val="0"/>
      <w:marBottom w:val="0"/>
      <w:divBdr>
        <w:top w:val="none" w:sz="0" w:space="0" w:color="auto"/>
        <w:left w:val="none" w:sz="0" w:space="0" w:color="auto"/>
        <w:bottom w:val="none" w:sz="0" w:space="0" w:color="auto"/>
        <w:right w:val="none" w:sz="0" w:space="0" w:color="auto"/>
      </w:divBdr>
    </w:div>
    <w:div w:id="1960451883">
      <w:bodyDiv w:val="1"/>
      <w:marLeft w:val="0"/>
      <w:marRight w:val="0"/>
      <w:marTop w:val="0"/>
      <w:marBottom w:val="0"/>
      <w:divBdr>
        <w:top w:val="none" w:sz="0" w:space="0" w:color="auto"/>
        <w:left w:val="none" w:sz="0" w:space="0" w:color="auto"/>
        <w:bottom w:val="none" w:sz="0" w:space="0" w:color="auto"/>
        <w:right w:val="none" w:sz="0" w:space="0" w:color="auto"/>
      </w:divBdr>
    </w:div>
    <w:div w:id="1960523880">
      <w:bodyDiv w:val="1"/>
      <w:marLeft w:val="0"/>
      <w:marRight w:val="0"/>
      <w:marTop w:val="0"/>
      <w:marBottom w:val="0"/>
      <w:divBdr>
        <w:top w:val="none" w:sz="0" w:space="0" w:color="auto"/>
        <w:left w:val="none" w:sz="0" w:space="0" w:color="auto"/>
        <w:bottom w:val="none" w:sz="0" w:space="0" w:color="auto"/>
        <w:right w:val="none" w:sz="0" w:space="0" w:color="auto"/>
      </w:divBdr>
    </w:div>
    <w:div w:id="1960718118">
      <w:bodyDiv w:val="1"/>
      <w:marLeft w:val="0"/>
      <w:marRight w:val="0"/>
      <w:marTop w:val="0"/>
      <w:marBottom w:val="0"/>
      <w:divBdr>
        <w:top w:val="none" w:sz="0" w:space="0" w:color="auto"/>
        <w:left w:val="none" w:sz="0" w:space="0" w:color="auto"/>
        <w:bottom w:val="none" w:sz="0" w:space="0" w:color="auto"/>
        <w:right w:val="none" w:sz="0" w:space="0" w:color="auto"/>
      </w:divBdr>
    </w:div>
    <w:div w:id="1960720719">
      <w:bodyDiv w:val="1"/>
      <w:marLeft w:val="0"/>
      <w:marRight w:val="0"/>
      <w:marTop w:val="0"/>
      <w:marBottom w:val="0"/>
      <w:divBdr>
        <w:top w:val="none" w:sz="0" w:space="0" w:color="auto"/>
        <w:left w:val="none" w:sz="0" w:space="0" w:color="auto"/>
        <w:bottom w:val="none" w:sz="0" w:space="0" w:color="auto"/>
        <w:right w:val="none" w:sz="0" w:space="0" w:color="auto"/>
      </w:divBdr>
    </w:div>
    <w:div w:id="1960867534">
      <w:bodyDiv w:val="1"/>
      <w:marLeft w:val="0"/>
      <w:marRight w:val="0"/>
      <w:marTop w:val="0"/>
      <w:marBottom w:val="0"/>
      <w:divBdr>
        <w:top w:val="none" w:sz="0" w:space="0" w:color="auto"/>
        <w:left w:val="none" w:sz="0" w:space="0" w:color="auto"/>
        <w:bottom w:val="none" w:sz="0" w:space="0" w:color="auto"/>
        <w:right w:val="none" w:sz="0" w:space="0" w:color="auto"/>
      </w:divBdr>
    </w:div>
    <w:div w:id="1960987604">
      <w:bodyDiv w:val="1"/>
      <w:marLeft w:val="0"/>
      <w:marRight w:val="0"/>
      <w:marTop w:val="0"/>
      <w:marBottom w:val="0"/>
      <w:divBdr>
        <w:top w:val="none" w:sz="0" w:space="0" w:color="auto"/>
        <w:left w:val="none" w:sz="0" w:space="0" w:color="auto"/>
        <w:bottom w:val="none" w:sz="0" w:space="0" w:color="auto"/>
        <w:right w:val="none" w:sz="0" w:space="0" w:color="auto"/>
      </w:divBdr>
    </w:div>
    <w:div w:id="1961064385">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645430">
      <w:bodyDiv w:val="1"/>
      <w:marLeft w:val="0"/>
      <w:marRight w:val="0"/>
      <w:marTop w:val="0"/>
      <w:marBottom w:val="0"/>
      <w:divBdr>
        <w:top w:val="none" w:sz="0" w:space="0" w:color="auto"/>
        <w:left w:val="none" w:sz="0" w:space="0" w:color="auto"/>
        <w:bottom w:val="none" w:sz="0" w:space="0" w:color="auto"/>
        <w:right w:val="none" w:sz="0" w:space="0" w:color="auto"/>
      </w:divBdr>
    </w:div>
    <w:div w:id="1961959754">
      <w:bodyDiv w:val="1"/>
      <w:marLeft w:val="0"/>
      <w:marRight w:val="0"/>
      <w:marTop w:val="0"/>
      <w:marBottom w:val="0"/>
      <w:divBdr>
        <w:top w:val="none" w:sz="0" w:space="0" w:color="auto"/>
        <w:left w:val="none" w:sz="0" w:space="0" w:color="auto"/>
        <w:bottom w:val="none" w:sz="0" w:space="0" w:color="auto"/>
        <w:right w:val="none" w:sz="0" w:space="0" w:color="auto"/>
      </w:divBdr>
    </w:div>
    <w:div w:id="1962034167">
      <w:bodyDiv w:val="1"/>
      <w:marLeft w:val="0"/>
      <w:marRight w:val="0"/>
      <w:marTop w:val="0"/>
      <w:marBottom w:val="0"/>
      <w:divBdr>
        <w:top w:val="none" w:sz="0" w:space="0" w:color="auto"/>
        <w:left w:val="none" w:sz="0" w:space="0" w:color="auto"/>
        <w:bottom w:val="none" w:sz="0" w:space="0" w:color="auto"/>
        <w:right w:val="none" w:sz="0" w:space="0" w:color="auto"/>
      </w:divBdr>
    </w:div>
    <w:div w:id="1962102261">
      <w:bodyDiv w:val="1"/>
      <w:marLeft w:val="0"/>
      <w:marRight w:val="0"/>
      <w:marTop w:val="0"/>
      <w:marBottom w:val="0"/>
      <w:divBdr>
        <w:top w:val="none" w:sz="0" w:space="0" w:color="auto"/>
        <w:left w:val="none" w:sz="0" w:space="0" w:color="auto"/>
        <w:bottom w:val="none" w:sz="0" w:space="0" w:color="auto"/>
        <w:right w:val="none" w:sz="0" w:space="0" w:color="auto"/>
      </w:divBdr>
    </w:div>
    <w:div w:id="1962108124">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26538">
      <w:bodyDiv w:val="1"/>
      <w:marLeft w:val="0"/>
      <w:marRight w:val="0"/>
      <w:marTop w:val="0"/>
      <w:marBottom w:val="0"/>
      <w:divBdr>
        <w:top w:val="none" w:sz="0" w:space="0" w:color="auto"/>
        <w:left w:val="none" w:sz="0" w:space="0" w:color="auto"/>
        <w:bottom w:val="none" w:sz="0" w:space="0" w:color="auto"/>
        <w:right w:val="none" w:sz="0" w:space="0" w:color="auto"/>
      </w:divBdr>
    </w:div>
    <w:div w:id="1962304675">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147925">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411815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230246">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04263">
      <w:bodyDiv w:val="1"/>
      <w:marLeft w:val="0"/>
      <w:marRight w:val="0"/>
      <w:marTop w:val="0"/>
      <w:marBottom w:val="0"/>
      <w:divBdr>
        <w:top w:val="none" w:sz="0" w:space="0" w:color="auto"/>
        <w:left w:val="none" w:sz="0" w:space="0" w:color="auto"/>
        <w:bottom w:val="none" w:sz="0" w:space="0" w:color="auto"/>
        <w:right w:val="none" w:sz="0" w:space="0" w:color="auto"/>
      </w:divBdr>
    </w:div>
    <w:div w:id="1965380762">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110950">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7196103">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89464">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5809">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87892">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089691">
      <w:bodyDiv w:val="1"/>
      <w:marLeft w:val="0"/>
      <w:marRight w:val="0"/>
      <w:marTop w:val="0"/>
      <w:marBottom w:val="0"/>
      <w:divBdr>
        <w:top w:val="none" w:sz="0" w:space="0" w:color="auto"/>
        <w:left w:val="none" w:sz="0" w:space="0" w:color="auto"/>
        <w:bottom w:val="none" w:sz="0" w:space="0" w:color="auto"/>
        <w:right w:val="none" w:sz="0" w:space="0" w:color="auto"/>
      </w:divBdr>
    </w:div>
    <w:div w:id="1970628214">
      <w:bodyDiv w:val="1"/>
      <w:marLeft w:val="0"/>
      <w:marRight w:val="0"/>
      <w:marTop w:val="0"/>
      <w:marBottom w:val="0"/>
      <w:divBdr>
        <w:top w:val="none" w:sz="0" w:space="0" w:color="auto"/>
        <w:left w:val="none" w:sz="0" w:space="0" w:color="auto"/>
        <w:bottom w:val="none" w:sz="0" w:space="0" w:color="auto"/>
        <w:right w:val="none" w:sz="0" w:space="0" w:color="auto"/>
      </w:divBdr>
    </w:div>
    <w:div w:id="1970822383">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158576">
      <w:bodyDiv w:val="1"/>
      <w:marLeft w:val="0"/>
      <w:marRight w:val="0"/>
      <w:marTop w:val="0"/>
      <w:marBottom w:val="0"/>
      <w:divBdr>
        <w:top w:val="none" w:sz="0" w:space="0" w:color="auto"/>
        <w:left w:val="none" w:sz="0" w:space="0" w:color="auto"/>
        <w:bottom w:val="none" w:sz="0" w:space="0" w:color="auto"/>
        <w:right w:val="none" w:sz="0" w:space="0" w:color="auto"/>
      </w:divBdr>
    </w:div>
    <w:div w:id="1971206647">
      <w:bodyDiv w:val="1"/>
      <w:marLeft w:val="0"/>
      <w:marRight w:val="0"/>
      <w:marTop w:val="0"/>
      <w:marBottom w:val="0"/>
      <w:divBdr>
        <w:top w:val="none" w:sz="0" w:space="0" w:color="auto"/>
        <w:left w:val="none" w:sz="0" w:space="0" w:color="auto"/>
        <w:bottom w:val="none" w:sz="0" w:space="0" w:color="auto"/>
        <w:right w:val="none" w:sz="0" w:space="0" w:color="auto"/>
      </w:divBdr>
    </w:div>
    <w:div w:id="1971279950">
      <w:bodyDiv w:val="1"/>
      <w:marLeft w:val="0"/>
      <w:marRight w:val="0"/>
      <w:marTop w:val="0"/>
      <w:marBottom w:val="0"/>
      <w:divBdr>
        <w:top w:val="none" w:sz="0" w:space="0" w:color="auto"/>
        <w:left w:val="none" w:sz="0" w:space="0" w:color="auto"/>
        <w:bottom w:val="none" w:sz="0" w:space="0" w:color="auto"/>
        <w:right w:val="none" w:sz="0" w:space="0" w:color="auto"/>
      </w:divBdr>
    </w:div>
    <w:div w:id="1971551428">
      <w:bodyDiv w:val="1"/>
      <w:marLeft w:val="0"/>
      <w:marRight w:val="0"/>
      <w:marTop w:val="0"/>
      <w:marBottom w:val="0"/>
      <w:divBdr>
        <w:top w:val="none" w:sz="0" w:space="0" w:color="auto"/>
        <w:left w:val="none" w:sz="0" w:space="0" w:color="auto"/>
        <w:bottom w:val="none" w:sz="0" w:space="0" w:color="auto"/>
        <w:right w:val="none" w:sz="0" w:space="0" w:color="auto"/>
      </w:divBdr>
    </w:div>
    <w:div w:id="1971670819">
      <w:bodyDiv w:val="1"/>
      <w:marLeft w:val="0"/>
      <w:marRight w:val="0"/>
      <w:marTop w:val="0"/>
      <w:marBottom w:val="0"/>
      <w:divBdr>
        <w:top w:val="none" w:sz="0" w:space="0" w:color="auto"/>
        <w:left w:val="none" w:sz="0" w:space="0" w:color="auto"/>
        <w:bottom w:val="none" w:sz="0" w:space="0" w:color="auto"/>
        <w:right w:val="none" w:sz="0" w:space="0" w:color="auto"/>
      </w:divBdr>
    </w:div>
    <w:div w:id="1971813437">
      <w:bodyDiv w:val="1"/>
      <w:marLeft w:val="0"/>
      <w:marRight w:val="0"/>
      <w:marTop w:val="0"/>
      <w:marBottom w:val="0"/>
      <w:divBdr>
        <w:top w:val="none" w:sz="0" w:space="0" w:color="auto"/>
        <w:left w:val="none" w:sz="0" w:space="0" w:color="auto"/>
        <w:bottom w:val="none" w:sz="0" w:space="0" w:color="auto"/>
        <w:right w:val="none" w:sz="0" w:space="0" w:color="auto"/>
      </w:divBdr>
    </w:div>
    <w:div w:id="1971979241">
      <w:bodyDiv w:val="1"/>
      <w:marLeft w:val="0"/>
      <w:marRight w:val="0"/>
      <w:marTop w:val="0"/>
      <w:marBottom w:val="0"/>
      <w:divBdr>
        <w:top w:val="none" w:sz="0" w:space="0" w:color="auto"/>
        <w:left w:val="none" w:sz="0" w:space="0" w:color="auto"/>
        <w:bottom w:val="none" w:sz="0" w:space="0" w:color="auto"/>
        <w:right w:val="none" w:sz="0" w:space="0" w:color="auto"/>
      </w:divBdr>
    </w:div>
    <w:div w:id="1972006984">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245219">
      <w:bodyDiv w:val="1"/>
      <w:marLeft w:val="0"/>
      <w:marRight w:val="0"/>
      <w:marTop w:val="0"/>
      <w:marBottom w:val="0"/>
      <w:divBdr>
        <w:top w:val="none" w:sz="0" w:space="0" w:color="auto"/>
        <w:left w:val="none" w:sz="0" w:space="0" w:color="auto"/>
        <w:bottom w:val="none" w:sz="0" w:space="0" w:color="auto"/>
        <w:right w:val="none" w:sz="0" w:space="0" w:color="auto"/>
      </w:divBdr>
    </w:div>
    <w:div w:id="1972317635">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3051657">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559647">
      <w:bodyDiv w:val="1"/>
      <w:marLeft w:val="0"/>
      <w:marRight w:val="0"/>
      <w:marTop w:val="0"/>
      <w:marBottom w:val="0"/>
      <w:divBdr>
        <w:top w:val="none" w:sz="0" w:space="0" w:color="auto"/>
        <w:left w:val="none" w:sz="0" w:space="0" w:color="auto"/>
        <w:bottom w:val="none" w:sz="0" w:space="0" w:color="auto"/>
        <w:right w:val="none" w:sz="0" w:space="0" w:color="auto"/>
      </w:divBdr>
    </w:div>
    <w:div w:id="1974826722">
      <w:bodyDiv w:val="1"/>
      <w:marLeft w:val="0"/>
      <w:marRight w:val="0"/>
      <w:marTop w:val="0"/>
      <w:marBottom w:val="0"/>
      <w:divBdr>
        <w:top w:val="none" w:sz="0" w:space="0" w:color="auto"/>
        <w:left w:val="none" w:sz="0" w:space="0" w:color="auto"/>
        <w:bottom w:val="none" w:sz="0" w:space="0" w:color="auto"/>
        <w:right w:val="none" w:sz="0" w:space="0" w:color="auto"/>
      </w:divBdr>
    </w:div>
    <w:div w:id="1974866686">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911534">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180665">
      <w:bodyDiv w:val="1"/>
      <w:marLeft w:val="0"/>
      <w:marRight w:val="0"/>
      <w:marTop w:val="0"/>
      <w:marBottom w:val="0"/>
      <w:divBdr>
        <w:top w:val="none" w:sz="0" w:space="0" w:color="auto"/>
        <w:left w:val="none" w:sz="0" w:space="0" w:color="auto"/>
        <w:bottom w:val="none" w:sz="0" w:space="0" w:color="auto"/>
        <w:right w:val="none" w:sz="0" w:space="0" w:color="auto"/>
      </w:divBdr>
    </w:div>
    <w:div w:id="1976254718">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295979">
      <w:bodyDiv w:val="1"/>
      <w:marLeft w:val="0"/>
      <w:marRight w:val="0"/>
      <w:marTop w:val="0"/>
      <w:marBottom w:val="0"/>
      <w:divBdr>
        <w:top w:val="none" w:sz="0" w:space="0" w:color="auto"/>
        <w:left w:val="none" w:sz="0" w:space="0" w:color="auto"/>
        <w:bottom w:val="none" w:sz="0" w:space="0" w:color="auto"/>
        <w:right w:val="none" w:sz="0" w:space="0" w:color="auto"/>
      </w:divBdr>
    </w:div>
    <w:div w:id="1977366960">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683875">
      <w:bodyDiv w:val="1"/>
      <w:marLeft w:val="0"/>
      <w:marRight w:val="0"/>
      <w:marTop w:val="0"/>
      <w:marBottom w:val="0"/>
      <w:divBdr>
        <w:top w:val="none" w:sz="0" w:space="0" w:color="auto"/>
        <w:left w:val="none" w:sz="0" w:space="0" w:color="auto"/>
        <w:bottom w:val="none" w:sz="0" w:space="0" w:color="auto"/>
        <w:right w:val="none" w:sz="0" w:space="0" w:color="auto"/>
      </w:divBdr>
    </w:div>
    <w:div w:id="1977950066">
      <w:bodyDiv w:val="1"/>
      <w:marLeft w:val="0"/>
      <w:marRight w:val="0"/>
      <w:marTop w:val="0"/>
      <w:marBottom w:val="0"/>
      <w:divBdr>
        <w:top w:val="none" w:sz="0" w:space="0" w:color="auto"/>
        <w:left w:val="none" w:sz="0" w:space="0" w:color="auto"/>
        <w:bottom w:val="none" w:sz="0" w:space="0" w:color="auto"/>
        <w:right w:val="none" w:sz="0" w:space="0" w:color="auto"/>
      </w:divBdr>
    </w:div>
    <w:div w:id="1978148022">
      <w:bodyDiv w:val="1"/>
      <w:marLeft w:val="0"/>
      <w:marRight w:val="0"/>
      <w:marTop w:val="0"/>
      <w:marBottom w:val="0"/>
      <w:divBdr>
        <w:top w:val="none" w:sz="0" w:space="0" w:color="auto"/>
        <w:left w:val="none" w:sz="0" w:space="0" w:color="auto"/>
        <w:bottom w:val="none" w:sz="0" w:space="0" w:color="auto"/>
        <w:right w:val="none" w:sz="0" w:space="0" w:color="auto"/>
      </w:divBdr>
    </w:div>
    <w:div w:id="1978220168">
      <w:bodyDiv w:val="1"/>
      <w:marLeft w:val="0"/>
      <w:marRight w:val="0"/>
      <w:marTop w:val="0"/>
      <w:marBottom w:val="0"/>
      <w:divBdr>
        <w:top w:val="none" w:sz="0" w:space="0" w:color="auto"/>
        <w:left w:val="none" w:sz="0" w:space="0" w:color="auto"/>
        <w:bottom w:val="none" w:sz="0" w:space="0" w:color="auto"/>
        <w:right w:val="none" w:sz="0" w:space="0" w:color="auto"/>
      </w:divBdr>
    </w:div>
    <w:div w:id="1978294621">
      <w:bodyDiv w:val="1"/>
      <w:marLeft w:val="0"/>
      <w:marRight w:val="0"/>
      <w:marTop w:val="0"/>
      <w:marBottom w:val="0"/>
      <w:divBdr>
        <w:top w:val="none" w:sz="0" w:space="0" w:color="auto"/>
        <w:left w:val="none" w:sz="0" w:space="0" w:color="auto"/>
        <w:bottom w:val="none" w:sz="0" w:space="0" w:color="auto"/>
        <w:right w:val="none" w:sz="0" w:space="0" w:color="auto"/>
      </w:divBdr>
    </w:div>
    <w:div w:id="1978491948">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607266">
      <w:bodyDiv w:val="1"/>
      <w:marLeft w:val="0"/>
      <w:marRight w:val="0"/>
      <w:marTop w:val="0"/>
      <w:marBottom w:val="0"/>
      <w:divBdr>
        <w:top w:val="none" w:sz="0" w:space="0" w:color="auto"/>
        <w:left w:val="none" w:sz="0" w:space="0" w:color="auto"/>
        <w:bottom w:val="none" w:sz="0" w:space="0" w:color="auto"/>
        <w:right w:val="none" w:sz="0" w:space="0" w:color="auto"/>
      </w:divBdr>
    </w:div>
    <w:div w:id="1979648433">
      <w:bodyDiv w:val="1"/>
      <w:marLeft w:val="0"/>
      <w:marRight w:val="0"/>
      <w:marTop w:val="0"/>
      <w:marBottom w:val="0"/>
      <w:divBdr>
        <w:top w:val="none" w:sz="0" w:space="0" w:color="auto"/>
        <w:left w:val="none" w:sz="0" w:space="0" w:color="auto"/>
        <w:bottom w:val="none" w:sz="0" w:space="0" w:color="auto"/>
        <w:right w:val="none" w:sz="0" w:space="0" w:color="auto"/>
      </w:divBdr>
    </w:div>
    <w:div w:id="1979799989">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332131">
      <w:bodyDiv w:val="1"/>
      <w:marLeft w:val="0"/>
      <w:marRight w:val="0"/>
      <w:marTop w:val="0"/>
      <w:marBottom w:val="0"/>
      <w:divBdr>
        <w:top w:val="none" w:sz="0" w:space="0" w:color="auto"/>
        <w:left w:val="none" w:sz="0" w:space="0" w:color="auto"/>
        <w:bottom w:val="none" w:sz="0" w:space="0" w:color="auto"/>
        <w:right w:val="none" w:sz="0" w:space="0" w:color="auto"/>
      </w:divBdr>
    </w:div>
    <w:div w:id="1980648094">
      <w:bodyDiv w:val="1"/>
      <w:marLeft w:val="0"/>
      <w:marRight w:val="0"/>
      <w:marTop w:val="0"/>
      <w:marBottom w:val="0"/>
      <w:divBdr>
        <w:top w:val="none" w:sz="0" w:space="0" w:color="auto"/>
        <w:left w:val="none" w:sz="0" w:space="0" w:color="auto"/>
        <w:bottom w:val="none" w:sz="0" w:space="0" w:color="auto"/>
        <w:right w:val="none" w:sz="0" w:space="0" w:color="auto"/>
      </w:divBdr>
    </w:div>
    <w:div w:id="1980841049">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768430">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071202">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395">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2998159">
      <w:bodyDiv w:val="1"/>
      <w:marLeft w:val="0"/>
      <w:marRight w:val="0"/>
      <w:marTop w:val="0"/>
      <w:marBottom w:val="0"/>
      <w:divBdr>
        <w:top w:val="none" w:sz="0" w:space="0" w:color="auto"/>
        <w:left w:val="none" w:sz="0" w:space="0" w:color="auto"/>
        <w:bottom w:val="none" w:sz="0" w:space="0" w:color="auto"/>
        <w:right w:val="none" w:sz="0" w:space="0" w:color="auto"/>
      </w:divBdr>
    </w:div>
    <w:div w:id="1983078974">
      <w:bodyDiv w:val="1"/>
      <w:marLeft w:val="0"/>
      <w:marRight w:val="0"/>
      <w:marTop w:val="0"/>
      <w:marBottom w:val="0"/>
      <w:divBdr>
        <w:top w:val="none" w:sz="0" w:space="0" w:color="auto"/>
        <w:left w:val="none" w:sz="0" w:space="0" w:color="auto"/>
        <w:bottom w:val="none" w:sz="0" w:space="0" w:color="auto"/>
        <w:right w:val="none" w:sz="0" w:space="0" w:color="auto"/>
      </w:divBdr>
    </w:div>
    <w:div w:id="1983266076">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3804173">
      <w:bodyDiv w:val="1"/>
      <w:marLeft w:val="0"/>
      <w:marRight w:val="0"/>
      <w:marTop w:val="0"/>
      <w:marBottom w:val="0"/>
      <w:divBdr>
        <w:top w:val="none" w:sz="0" w:space="0" w:color="auto"/>
        <w:left w:val="none" w:sz="0" w:space="0" w:color="auto"/>
        <w:bottom w:val="none" w:sz="0" w:space="0" w:color="auto"/>
        <w:right w:val="none" w:sz="0" w:space="0" w:color="auto"/>
      </w:divBdr>
    </w:div>
    <w:div w:id="1983851785">
      <w:bodyDiv w:val="1"/>
      <w:marLeft w:val="0"/>
      <w:marRight w:val="0"/>
      <w:marTop w:val="0"/>
      <w:marBottom w:val="0"/>
      <w:divBdr>
        <w:top w:val="none" w:sz="0" w:space="0" w:color="auto"/>
        <w:left w:val="none" w:sz="0" w:space="0" w:color="auto"/>
        <w:bottom w:val="none" w:sz="0" w:space="0" w:color="auto"/>
        <w:right w:val="none" w:sz="0" w:space="0" w:color="auto"/>
      </w:divBdr>
    </w:div>
    <w:div w:id="1984382532">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96482">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920310">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348037">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6086567">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548768">
      <w:bodyDiv w:val="1"/>
      <w:marLeft w:val="0"/>
      <w:marRight w:val="0"/>
      <w:marTop w:val="0"/>
      <w:marBottom w:val="0"/>
      <w:divBdr>
        <w:top w:val="none" w:sz="0" w:space="0" w:color="auto"/>
        <w:left w:val="none" w:sz="0" w:space="0" w:color="auto"/>
        <w:bottom w:val="none" w:sz="0" w:space="0" w:color="auto"/>
        <w:right w:val="none" w:sz="0" w:space="0" w:color="auto"/>
      </w:divBdr>
    </w:div>
    <w:div w:id="1986666078">
      <w:bodyDiv w:val="1"/>
      <w:marLeft w:val="0"/>
      <w:marRight w:val="0"/>
      <w:marTop w:val="0"/>
      <w:marBottom w:val="0"/>
      <w:divBdr>
        <w:top w:val="none" w:sz="0" w:space="0" w:color="auto"/>
        <w:left w:val="none" w:sz="0" w:space="0" w:color="auto"/>
        <w:bottom w:val="none" w:sz="0" w:space="0" w:color="auto"/>
        <w:right w:val="none" w:sz="0" w:space="0" w:color="auto"/>
      </w:divBdr>
    </w:div>
    <w:div w:id="1987083757">
      <w:bodyDiv w:val="1"/>
      <w:marLeft w:val="0"/>
      <w:marRight w:val="0"/>
      <w:marTop w:val="0"/>
      <w:marBottom w:val="0"/>
      <w:divBdr>
        <w:top w:val="none" w:sz="0" w:space="0" w:color="auto"/>
        <w:left w:val="none" w:sz="0" w:space="0" w:color="auto"/>
        <w:bottom w:val="none" w:sz="0" w:space="0" w:color="auto"/>
        <w:right w:val="none" w:sz="0" w:space="0" w:color="auto"/>
      </w:divBdr>
    </w:div>
    <w:div w:id="1987127136">
      <w:bodyDiv w:val="1"/>
      <w:marLeft w:val="0"/>
      <w:marRight w:val="0"/>
      <w:marTop w:val="0"/>
      <w:marBottom w:val="0"/>
      <w:divBdr>
        <w:top w:val="none" w:sz="0" w:space="0" w:color="auto"/>
        <w:left w:val="none" w:sz="0" w:space="0" w:color="auto"/>
        <w:bottom w:val="none" w:sz="0" w:space="0" w:color="auto"/>
        <w:right w:val="none" w:sz="0" w:space="0" w:color="auto"/>
      </w:divBdr>
    </w:div>
    <w:div w:id="1987198917">
      <w:bodyDiv w:val="1"/>
      <w:marLeft w:val="0"/>
      <w:marRight w:val="0"/>
      <w:marTop w:val="0"/>
      <w:marBottom w:val="0"/>
      <w:divBdr>
        <w:top w:val="none" w:sz="0" w:space="0" w:color="auto"/>
        <w:left w:val="none" w:sz="0" w:space="0" w:color="auto"/>
        <w:bottom w:val="none" w:sz="0" w:space="0" w:color="auto"/>
        <w:right w:val="none" w:sz="0" w:space="0" w:color="auto"/>
      </w:divBdr>
    </w:div>
    <w:div w:id="1987468596">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129128">
      <w:bodyDiv w:val="1"/>
      <w:marLeft w:val="0"/>
      <w:marRight w:val="0"/>
      <w:marTop w:val="0"/>
      <w:marBottom w:val="0"/>
      <w:divBdr>
        <w:top w:val="none" w:sz="0" w:space="0" w:color="auto"/>
        <w:left w:val="none" w:sz="0" w:space="0" w:color="auto"/>
        <w:bottom w:val="none" w:sz="0" w:space="0" w:color="auto"/>
        <w:right w:val="none" w:sz="0" w:space="0" w:color="auto"/>
      </w:divBdr>
    </w:div>
    <w:div w:id="1988197925">
      <w:bodyDiv w:val="1"/>
      <w:marLeft w:val="0"/>
      <w:marRight w:val="0"/>
      <w:marTop w:val="0"/>
      <w:marBottom w:val="0"/>
      <w:divBdr>
        <w:top w:val="none" w:sz="0" w:space="0" w:color="auto"/>
        <w:left w:val="none" w:sz="0" w:space="0" w:color="auto"/>
        <w:bottom w:val="none" w:sz="0" w:space="0" w:color="auto"/>
        <w:right w:val="none" w:sz="0" w:space="0" w:color="auto"/>
      </w:divBdr>
    </w:div>
    <w:div w:id="1988318666">
      <w:bodyDiv w:val="1"/>
      <w:marLeft w:val="0"/>
      <w:marRight w:val="0"/>
      <w:marTop w:val="0"/>
      <w:marBottom w:val="0"/>
      <w:divBdr>
        <w:top w:val="none" w:sz="0" w:space="0" w:color="auto"/>
        <w:left w:val="none" w:sz="0" w:space="0" w:color="auto"/>
        <w:bottom w:val="none" w:sz="0" w:space="0" w:color="auto"/>
        <w:right w:val="none" w:sz="0" w:space="0" w:color="auto"/>
      </w:divBdr>
    </w:div>
    <w:div w:id="1988362856">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701161">
      <w:bodyDiv w:val="1"/>
      <w:marLeft w:val="0"/>
      <w:marRight w:val="0"/>
      <w:marTop w:val="0"/>
      <w:marBottom w:val="0"/>
      <w:divBdr>
        <w:top w:val="none" w:sz="0" w:space="0" w:color="auto"/>
        <w:left w:val="none" w:sz="0" w:space="0" w:color="auto"/>
        <w:bottom w:val="none" w:sz="0" w:space="0" w:color="auto"/>
        <w:right w:val="none" w:sz="0" w:space="0" w:color="auto"/>
      </w:divBdr>
    </w:div>
    <w:div w:id="1988852344">
      <w:bodyDiv w:val="1"/>
      <w:marLeft w:val="0"/>
      <w:marRight w:val="0"/>
      <w:marTop w:val="0"/>
      <w:marBottom w:val="0"/>
      <w:divBdr>
        <w:top w:val="none" w:sz="0" w:space="0" w:color="auto"/>
        <w:left w:val="none" w:sz="0" w:space="0" w:color="auto"/>
        <w:bottom w:val="none" w:sz="0" w:space="0" w:color="auto"/>
        <w:right w:val="none" w:sz="0" w:space="0" w:color="auto"/>
      </w:divBdr>
    </w:div>
    <w:div w:id="1989245765">
      <w:bodyDiv w:val="1"/>
      <w:marLeft w:val="0"/>
      <w:marRight w:val="0"/>
      <w:marTop w:val="0"/>
      <w:marBottom w:val="0"/>
      <w:divBdr>
        <w:top w:val="none" w:sz="0" w:space="0" w:color="auto"/>
        <w:left w:val="none" w:sz="0" w:space="0" w:color="auto"/>
        <w:bottom w:val="none" w:sz="0" w:space="0" w:color="auto"/>
        <w:right w:val="none" w:sz="0" w:space="0" w:color="auto"/>
      </w:divBdr>
    </w:div>
    <w:div w:id="1989312354">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32441">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90013381">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357990">
      <w:bodyDiv w:val="1"/>
      <w:marLeft w:val="0"/>
      <w:marRight w:val="0"/>
      <w:marTop w:val="0"/>
      <w:marBottom w:val="0"/>
      <w:divBdr>
        <w:top w:val="none" w:sz="0" w:space="0" w:color="auto"/>
        <w:left w:val="none" w:sz="0" w:space="0" w:color="auto"/>
        <w:bottom w:val="none" w:sz="0" w:space="0" w:color="auto"/>
        <w:right w:val="none" w:sz="0" w:space="0" w:color="auto"/>
      </w:divBdr>
    </w:div>
    <w:div w:id="1990816926">
      <w:bodyDiv w:val="1"/>
      <w:marLeft w:val="0"/>
      <w:marRight w:val="0"/>
      <w:marTop w:val="0"/>
      <w:marBottom w:val="0"/>
      <w:divBdr>
        <w:top w:val="none" w:sz="0" w:space="0" w:color="auto"/>
        <w:left w:val="none" w:sz="0" w:space="0" w:color="auto"/>
        <w:bottom w:val="none" w:sz="0" w:space="0" w:color="auto"/>
        <w:right w:val="none" w:sz="0" w:space="0" w:color="auto"/>
      </w:divBdr>
    </w:div>
    <w:div w:id="1990942267">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669417">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447030">
      <w:bodyDiv w:val="1"/>
      <w:marLeft w:val="0"/>
      <w:marRight w:val="0"/>
      <w:marTop w:val="0"/>
      <w:marBottom w:val="0"/>
      <w:divBdr>
        <w:top w:val="none" w:sz="0" w:space="0" w:color="auto"/>
        <w:left w:val="none" w:sz="0" w:space="0" w:color="auto"/>
        <w:bottom w:val="none" w:sz="0" w:space="0" w:color="auto"/>
        <w:right w:val="none" w:sz="0" w:space="0" w:color="auto"/>
      </w:divBdr>
    </w:div>
    <w:div w:id="1992826187">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3946190">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601118">
      <w:bodyDiv w:val="1"/>
      <w:marLeft w:val="0"/>
      <w:marRight w:val="0"/>
      <w:marTop w:val="0"/>
      <w:marBottom w:val="0"/>
      <w:divBdr>
        <w:top w:val="none" w:sz="0" w:space="0" w:color="auto"/>
        <w:left w:val="none" w:sz="0" w:space="0" w:color="auto"/>
        <w:bottom w:val="none" w:sz="0" w:space="0" w:color="auto"/>
        <w:right w:val="none" w:sz="0" w:space="0" w:color="auto"/>
      </w:divBdr>
    </w:div>
    <w:div w:id="1994676154">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4799291">
      <w:bodyDiv w:val="1"/>
      <w:marLeft w:val="0"/>
      <w:marRight w:val="0"/>
      <w:marTop w:val="0"/>
      <w:marBottom w:val="0"/>
      <w:divBdr>
        <w:top w:val="none" w:sz="0" w:space="0" w:color="auto"/>
        <w:left w:val="none" w:sz="0" w:space="0" w:color="auto"/>
        <w:bottom w:val="none" w:sz="0" w:space="0" w:color="auto"/>
        <w:right w:val="none" w:sz="0" w:space="0" w:color="auto"/>
      </w:divBdr>
    </w:div>
    <w:div w:id="1994868151">
      <w:bodyDiv w:val="1"/>
      <w:marLeft w:val="0"/>
      <w:marRight w:val="0"/>
      <w:marTop w:val="0"/>
      <w:marBottom w:val="0"/>
      <w:divBdr>
        <w:top w:val="none" w:sz="0" w:space="0" w:color="auto"/>
        <w:left w:val="none" w:sz="0" w:space="0" w:color="auto"/>
        <w:bottom w:val="none" w:sz="0" w:space="0" w:color="auto"/>
        <w:right w:val="none" w:sz="0" w:space="0" w:color="auto"/>
      </w:divBdr>
    </w:div>
    <w:div w:id="1994944891">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256209">
      <w:bodyDiv w:val="1"/>
      <w:marLeft w:val="0"/>
      <w:marRight w:val="0"/>
      <w:marTop w:val="0"/>
      <w:marBottom w:val="0"/>
      <w:divBdr>
        <w:top w:val="none" w:sz="0" w:space="0" w:color="auto"/>
        <w:left w:val="none" w:sz="0" w:space="0" w:color="auto"/>
        <w:bottom w:val="none" w:sz="0" w:space="0" w:color="auto"/>
        <w:right w:val="none" w:sz="0" w:space="0" w:color="auto"/>
      </w:divBdr>
    </w:div>
    <w:div w:id="199552657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644773">
      <w:bodyDiv w:val="1"/>
      <w:marLeft w:val="0"/>
      <w:marRight w:val="0"/>
      <w:marTop w:val="0"/>
      <w:marBottom w:val="0"/>
      <w:divBdr>
        <w:top w:val="none" w:sz="0" w:space="0" w:color="auto"/>
        <w:left w:val="none" w:sz="0" w:space="0" w:color="auto"/>
        <w:bottom w:val="none" w:sz="0" w:space="0" w:color="auto"/>
        <w:right w:val="none" w:sz="0" w:space="0" w:color="auto"/>
      </w:divBdr>
    </w:div>
    <w:div w:id="1995715272">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760778">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882133">
      <w:bodyDiv w:val="1"/>
      <w:marLeft w:val="0"/>
      <w:marRight w:val="0"/>
      <w:marTop w:val="0"/>
      <w:marBottom w:val="0"/>
      <w:divBdr>
        <w:top w:val="none" w:sz="0" w:space="0" w:color="auto"/>
        <w:left w:val="none" w:sz="0" w:space="0" w:color="auto"/>
        <w:bottom w:val="none" w:sz="0" w:space="0" w:color="auto"/>
        <w:right w:val="none" w:sz="0" w:space="0" w:color="auto"/>
      </w:divBdr>
    </w:div>
    <w:div w:id="1996910490">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225287">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416072">
      <w:bodyDiv w:val="1"/>
      <w:marLeft w:val="0"/>
      <w:marRight w:val="0"/>
      <w:marTop w:val="0"/>
      <w:marBottom w:val="0"/>
      <w:divBdr>
        <w:top w:val="none" w:sz="0" w:space="0" w:color="auto"/>
        <w:left w:val="none" w:sz="0" w:space="0" w:color="auto"/>
        <w:bottom w:val="none" w:sz="0" w:space="0" w:color="auto"/>
        <w:right w:val="none" w:sz="0" w:space="0" w:color="auto"/>
      </w:divBdr>
    </w:div>
    <w:div w:id="1997563563">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458992">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91023">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537511">
      <w:bodyDiv w:val="1"/>
      <w:marLeft w:val="0"/>
      <w:marRight w:val="0"/>
      <w:marTop w:val="0"/>
      <w:marBottom w:val="0"/>
      <w:divBdr>
        <w:top w:val="none" w:sz="0" w:space="0" w:color="auto"/>
        <w:left w:val="none" w:sz="0" w:space="0" w:color="auto"/>
        <w:bottom w:val="none" w:sz="0" w:space="0" w:color="auto"/>
        <w:right w:val="none" w:sz="0" w:space="0" w:color="auto"/>
      </w:divBdr>
    </w:div>
    <w:div w:id="2001689779">
      <w:bodyDiv w:val="1"/>
      <w:marLeft w:val="0"/>
      <w:marRight w:val="0"/>
      <w:marTop w:val="0"/>
      <w:marBottom w:val="0"/>
      <w:divBdr>
        <w:top w:val="none" w:sz="0" w:space="0" w:color="auto"/>
        <w:left w:val="none" w:sz="0" w:space="0" w:color="auto"/>
        <w:bottom w:val="none" w:sz="0" w:space="0" w:color="auto"/>
        <w:right w:val="none" w:sz="0" w:space="0" w:color="auto"/>
      </w:divBdr>
    </w:div>
    <w:div w:id="2001810865">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461277">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2660234">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159004">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431425">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778168">
      <w:bodyDiv w:val="1"/>
      <w:marLeft w:val="0"/>
      <w:marRight w:val="0"/>
      <w:marTop w:val="0"/>
      <w:marBottom w:val="0"/>
      <w:divBdr>
        <w:top w:val="none" w:sz="0" w:space="0" w:color="auto"/>
        <w:left w:val="none" w:sz="0" w:space="0" w:color="auto"/>
        <w:bottom w:val="none" w:sz="0" w:space="0" w:color="auto"/>
        <w:right w:val="none" w:sz="0" w:space="0" w:color="auto"/>
      </w:divBdr>
    </w:div>
    <w:div w:id="2004970586">
      <w:bodyDiv w:val="1"/>
      <w:marLeft w:val="0"/>
      <w:marRight w:val="0"/>
      <w:marTop w:val="0"/>
      <w:marBottom w:val="0"/>
      <w:divBdr>
        <w:top w:val="none" w:sz="0" w:space="0" w:color="auto"/>
        <w:left w:val="none" w:sz="0" w:space="0" w:color="auto"/>
        <w:bottom w:val="none" w:sz="0" w:space="0" w:color="auto"/>
        <w:right w:val="none" w:sz="0" w:space="0" w:color="auto"/>
      </w:divBdr>
    </w:div>
    <w:div w:id="2004971341">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432074">
      <w:bodyDiv w:val="1"/>
      <w:marLeft w:val="0"/>
      <w:marRight w:val="0"/>
      <w:marTop w:val="0"/>
      <w:marBottom w:val="0"/>
      <w:divBdr>
        <w:top w:val="none" w:sz="0" w:space="0" w:color="auto"/>
        <w:left w:val="none" w:sz="0" w:space="0" w:color="auto"/>
        <w:bottom w:val="none" w:sz="0" w:space="0" w:color="auto"/>
        <w:right w:val="none" w:sz="0" w:space="0" w:color="auto"/>
      </w:divBdr>
    </w:div>
    <w:div w:id="2005815490">
      <w:bodyDiv w:val="1"/>
      <w:marLeft w:val="0"/>
      <w:marRight w:val="0"/>
      <w:marTop w:val="0"/>
      <w:marBottom w:val="0"/>
      <w:divBdr>
        <w:top w:val="none" w:sz="0" w:space="0" w:color="auto"/>
        <w:left w:val="none" w:sz="0" w:space="0" w:color="auto"/>
        <w:bottom w:val="none" w:sz="0" w:space="0" w:color="auto"/>
        <w:right w:val="none" w:sz="0" w:space="0" w:color="auto"/>
      </w:divBdr>
    </w:div>
    <w:div w:id="2005818256">
      <w:bodyDiv w:val="1"/>
      <w:marLeft w:val="0"/>
      <w:marRight w:val="0"/>
      <w:marTop w:val="0"/>
      <w:marBottom w:val="0"/>
      <w:divBdr>
        <w:top w:val="none" w:sz="0" w:space="0" w:color="auto"/>
        <w:left w:val="none" w:sz="0" w:space="0" w:color="auto"/>
        <w:bottom w:val="none" w:sz="0" w:space="0" w:color="auto"/>
        <w:right w:val="none" w:sz="0" w:space="0" w:color="auto"/>
      </w:divBdr>
    </w:div>
    <w:div w:id="2005820896">
      <w:bodyDiv w:val="1"/>
      <w:marLeft w:val="0"/>
      <w:marRight w:val="0"/>
      <w:marTop w:val="0"/>
      <w:marBottom w:val="0"/>
      <w:divBdr>
        <w:top w:val="none" w:sz="0" w:space="0" w:color="auto"/>
        <w:left w:val="none" w:sz="0" w:space="0" w:color="auto"/>
        <w:bottom w:val="none" w:sz="0" w:space="0" w:color="auto"/>
        <w:right w:val="none" w:sz="0" w:space="0" w:color="auto"/>
      </w:divBdr>
    </w:div>
    <w:div w:id="2006008604">
      <w:bodyDiv w:val="1"/>
      <w:marLeft w:val="0"/>
      <w:marRight w:val="0"/>
      <w:marTop w:val="0"/>
      <w:marBottom w:val="0"/>
      <w:divBdr>
        <w:top w:val="none" w:sz="0" w:space="0" w:color="auto"/>
        <w:left w:val="none" w:sz="0" w:space="0" w:color="auto"/>
        <w:bottom w:val="none" w:sz="0" w:space="0" w:color="auto"/>
        <w:right w:val="none" w:sz="0" w:space="0" w:color="auto"/>
      </w:divBdr>
    </w:div>
    <w:div w:id="2006083295">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173606">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511482">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138295">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400429">
      <w:bodyDiv w:val="1"/>
      <w:marLeft w:val="0"/>
      <w:marRight w:val="0"/>
      <w:marTop w:val="0"/>
      <w:marBottom w:val="0"/>
      <w:divBdr>
        <w:top w:val="none" w:sz="0" w:space="0" w:color="auto"/>
        <w:left w:val="none" w:sz="0" w:space="0" w:color="auto"/>
        <w:bottom w:val="none" w:sz="0" w:space="0" w:color="auto"/>
        <w:right w:val="none" w:sz="0" w:space="0" w:color="auto"/>
      </w:divBdr>
    </w:div>
    <w:div w:id="2009749782">
      <w:bodyDiv w:val="1"/>
      <w:marLeft w:val="0"/>
      <w:marRight w:val="0"/>
      <w:marTop w:val="0"/>
      <w:marBottom w:val="0"/>
      <w:divBdr>
        <w:top w:val="none" w:sz="0" w:space="0" w:color="auto"/>
        <w:left w:val="none" w:sz="0" w:space="0" w:color="auto"/>
        <w:bottom w:val="none" w:sz="0" w:space="0" w:color="auto"/>
        <w:right w:val="none" w:sz="0" w:space="0" w:color="auto"/>
      </w:divBdr>
    </w:div>
    <w:div w:id="2009861776">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906710">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0275">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101607">
      <w:bodyDiv w:val="1"/>
      <w:marLeft w:val="0"/>
      <w:marRight w:val="0"/>
      <w:marTop w:val="0"/>
      <w:marBottom w:val="0"/>
      <w:divBdr>
        <w:top w:val="none" w:sz="0" w:space="0" w:color="auto"/>
        <w:left w:val="none" w:sz="0" w:space="0" w:color="auto"/>
        <w:bottom w:val="none" w:sz="0" w:space="0" w:color="auto"/>
        <w:right w:val="none" w:sz="0" w:space="0" w:color="auto"/>
      </w:divBdr>
    </w:div>
    <w:div w:id="2012174531">
      <w:bodyDiv w:val="1"/>
      <w:marLeft w:val="0"/>
      <w:marRight w:val="0"/>
      <w:marTop w:val="0"/>
      <w:marBottom w:val="0"/>
      <w:divBdr>
        <w:top w:val="none" w:sz="0" w:space="0" w:color="auto"/>
        <w:left w:val="none" w:sz="0" w:space="0" w:color="auto"/>
        <w:bottom w:val="none" w:sz="0" w:space="0" w:color="auto"/>
        <w:right w:val="none" w:sz="0" w:space="0" w:color="auto"/>
      </w:divBdr>
    </w:div>
    <w:div w:id="2012678317">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222298">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951509">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2223">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455543">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060871">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761331">
      <w:bodyDiv w:val="1"/>
      <w:marLeft w:val="0"/>
      <w:marRight w:val="0"/>
      <w:marTop w:val="0"/>
      <w:marBottom w:val="0"/>
      <w:divBdr>
        <w:top w:val="none" w:sz="0" w:space="0" w:color="auto"/>
        <w:left w:val="none" w:sz="0" w:space="0" w:color="auto"/>
        <w:bottom w:val="none" w:sz="0" w:space="0" w:color="auto"/>
        <w:right w:val="none" w:sz="0" w:space="0" w:color="auto"/>
      </w:divBdr>
    </w:div>
    <w:div w:id="2016027447">
      <w:bodyDiv w:val="1"/>
      <w:marLeft w:val="0"/>
      <w:marRight w:val="0"/>
      <w:marTop w:val="0"/>
      <w:marBottom w:val="0"/>
      <w:divBdr>
        <w:top w:val="none" w:sz="0" w:space="0" w:color="auto"/>
        <w:left w:val="none" w:sz="0" w:space="0" w:color="auto"/>
        <w:bottom w:val="none" w:sz="0" w:space="0" w:color="auto"/>
        <w:right w:val="none" w:sz="0" w:space="0" w:color="auto"/>
      </w:divBdr>
    </w:div>
    <w:div w:id="2016760057">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68220">
      <w:bodyDiv w:val="1"/>
      <w:marLeft w:val="0"/>
      <w:marRight w:val="0"/>
      <w:marTop w:val="0"/>
      <w:marBottom w:val="0"/>
      <w:divBdr>
        <w:top w:val="none" w:sz="0" w:space="0" w:color="auto"/>
        <w:left w:val="none" w:sz="0" w:space="0" w:color="auto"/>
        <w:bottom w:val="none" w:sz="0" w:space="0" w:color="auto"/>
        <w:right w:val="none" w:sz="0" w:space="0" w:color="auto"/>
      </w:divBdr>
    </w:div>
    <w:div w:id="2017880977">
      <w:bodyDiv w:val="1"/>
      <w:marLeft w:val="0"/>
      <w:marRight w:val="0"/>
      <w:marTop w:val="0"/>
      <w:marBottom w:val="0"/>
      <w:divBdr>
        <w:top w:val="none" w:sz="0" w:space="0" w:color="auto"/>
        <w:left w:val="none" w:sz="0" w:space="0" w:color="auto"/>
        <w:bottom w:val="none" w:sz="0" w:space="0" w:color="auto"/>
        <w:right w:val="none" w:sz="0" w:space="0" w:color="auto"/>
      </w:divBdr>
    </w:div>
    <w:div w:id="2017993768">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458843">
      <w:bodyDiv w:val="1"/>
      <w:marLeft w:val="0"/>
      <w:marRight w:val="0"/>
      <w:marTop w:val="0"/>
      <w:marBottom w:val="0"/>
      <w:divBdr>
        <w:top w:val="none" w:sz="0" w:space="0" w:color="auto"/>
        <w:left w:val="none" w:sz="0" w:space="0" w:color="auto"/>
        <w:bottom w:val="none" w:sz="0" w:space="0" w:color="auto"/>
        <w:right w:val="none" w:sz="0" w:space="0" w:color="auto"/>
      </w:divBdr>
    </w:div>
    <w:div w:id="2018535764">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379686">
      <w:bodyDiv w:val="1"/>
      <w:marLeft w:val="0"/>
      <w:marRight w:val="0"/>
      <w:marTop w:val="0"/>
      <w:marBottom w:val="0"/>
      <w:divBdr>
        <w:top w:val="none" w:sz="0" w:space="0" w:color="auto"/>
        <w:left w:val="none" w:sz="0" w:space="0" w:color="auto"/>
        <w:bottom w:val="none" w:sz="0" w:space="0" w:color="auto"/>
        <w:right w:val="none" w:sz="0" w:space="0" w:color="auto"/>
      </w:divBdr>
    </w:div>
    <w:div w:id="2019579114">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0691491">
      <w:bodyDiv w:val="1"/>
      <w:marLeft w:val="0"/>
      <w:marRight w:val="0"/>
      <w:marTop w:val="0"/>
      <w:marBottom w:val="0"/>
      <w:divBdr>
        <w:top w:val="none" w:sz="0" w:space="0" w:color="auto"/>
        <w:left w:val="none" w:sz="0" w:space="0" w:color="auto"/>
        <w:bottom w:val="none" w:sz="0" w:space="0" w:color="auto"/>
        <w:right w:val="none" w:sz="0" w:space="0" w:color="auto"/>
      </w:divBdr>
    </w:div>
    <w:div w:id="2020963881">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617824">
      <w:bodyDiv w:val="1"/>
      <w:marLeft w:val="0"/>
      <w:marRight w:val="0"/>
      <w:marTop w:val="0"/>
      <w:marBottom w:val="0"/>
      <w:divBdr>
        <w:top w:val="none" w:sz="0" w:space="0" w:color="auto"/>
        <w:left w:val="none" w:sz="0" w:space="0" w:color="auto"/>
        <w:bottom w:val="none" w:sz="0" w:space="0" w:color="auto"/>
        <w:right w:val="none" w:sz="0" w:space="0" w:color="auto"/>
      </w:divBdr>
    </w:div>
    <w:div w:id="2021661638">
      <w:bodyDiv w:val="1"/>
      <w:marLeft w:val="0"/>
      <w:marRight w:val="0"/>
      <w:marTop w:val="0"/>
      <w:marBottom w:val="0"/>
      <w:divBdr>
        <w:top w:val="none" w:sz="0" w:space="0" w:color="auto"/>
        <w:left w:val="none" w:sz="0" w:space="0" w:color="auto"/>
        <w:bottom w:val="none" w:sz="0" w:space="0" w:color="auto"/>
        <w:right w:val="none" w:sz="0" w:space="0" w:color="auto"/>
      </w:divBdr>
    </w:div>
    <w:div w:id="20218562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2508562">
      <w:bodyDiv w:val="1"/>
      <w:marLeft w:val="0"/>
      <w:marRight w:val="0"/>
      <w:marTop w:val="0"/>
      <w:marBottom w:val="0"/>
      <w:divBdr>
        <w:top w:val="none" w:sz="0" w:space="0" w:color="auto"/>
        <w:left w:val="none" w:sz="0" w:space="0" w:color="auto"/>
        <w:bottom w:val="none" w:sz="0" w:space="0" w:color="auto"/>
        <w:right w:val="none" w:sz="0" w:space="0" w:color="auto"/>
      </w:divBdr>
    </w:div>
    <w:div w:id="2022511620">
      <w:bodyDiv w:val="1"/>
      <w:marLeft w:val="0"/>
      <w:marRight w:val="0"/>
      <w:marTop w:val="0"/>
      <w:marBottom w:val="0"/>
      <w:divBdr>
        <w:top w:val="none" w:sz="0" w:space="0" w:color="auto"/>
        <w:left w:val="none" w:sz="0" w:space="0" w:color="auto"/>
        <w:bottom w:val="none" w:sz="0" w:space="0" w:color="auto"/>
        <w:right w:val="none" w:sz="0" w:space="0" w:color="auto"/>
      </w:divBdr>
    </w:div>
    <w:div w:id="2023043670">
      <w:bodyDiv w:val="1"/>
      <w:marLeft w:val="0"/>
      <w:marRight w:val="0"/>
      <w:marTop w:val="0"/>
      <w:marBottom w:val="0"/>
      <w:divBdr>
        <w:top w:val="none" w:sz="0" w:space="0" w:color="auto"/>
        <w:left w:val="none" w:sz="0" w:space="0" w:color="auto"/>
        <w:bottom w:val="none" w:sz="0" w:space="0" w:color="auto"/>
        <w:right w:val="none" w:sz="0" w:space="0" w:color="auto"/>
      </w:divBdr>
    </w:div>
    <w:div w:id="2023504368">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085841">
      <w:bodyDiv w:val="1"/>
      <w:marLeft w:val="0"/>
      <w:marRight w:val="0"/>
      <w:marTop w:val="0"/>
      <w:marBottom w:val="0"/>
      <w:divBdr>
        <w:top w:val="none" w:sz="0" w:space="0" w:color="auto"/>
        <w:left w:val="none" w:sz="0" w:space="0" w:color="auto"/>
        <w:bottom w:val="none" w:sz="0" w:space="0" w:color="auto"/>
        <w:right w:val="none" w:sz="0" w:space="0" w:color="auto"/>
      </w:divBdr>
    </w:div>
    <w:div w:id="2024085871">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7805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4938341">
      <w:bodyDiv w:val="1"/>
      <w:marLeft w:val="0"/>
      <w:marRight w:val="0"/>
      <w:marTop w:val="0"/>
      <w:marBottom w:val="0"/>
      <w:divBdr>
        <w:top w:val="none" w:sz="0" w:space="0" w:color="auto"/>
        <w:left w:val="none" w:sz="0" w:space="0" w:color="auto"/>
        <w:bottom w:val="none" w:sz="0" w:space="0" w:color="auto"/>
        <w:right w:val="none" w:sz="0" w:space="0" w:color="auto"/>
      </w:divBdr>
    </w:div>
    <w:div w:id="2025159598">
      <w:bodyDiv w:val="1"/>
      <w:marLeft w:val="0"/>
      <w:marRight w:val="0"/>
      <w:marTop w:val="0"/>
      <w:marBottom w:val="0"/>
      <w:divBdr>
        <w:top w:val="none" w:sz="0" w:space="0" w:color="auto"/>
        <w:left w:val="none" w:sz="0" w:space="0" w:color="auto"/>
        <w:bottom w:val="none" w:sz="0" w:space="0" w:color="auto"/>
        <w:right w:val="none" w:sz="0" w:space="0" w:color="auto"/>
      </w:divBdr>
    </w:div>
    <w:div w:id="2025403446">
      <w:bodyDiv w:val="1"/>
      <w:marLeft w:val="0"/>
      <w:marRight w:val="0"/>
      <w:marTop w:val="0"/>
      <w:marBottom w:val="0"/>
      <w:divBdr>
        <w:top w:val="none" w:sz="0" w:space="0" w:color="auto"/>
        <w:left w:val="none" w:sz="0" w:space="0" w:color="auto"/>
        <w:bottom w:val="none" w:sz="0" w:space="0" w:color="auto"/>
        <w:right w:val="none" w:sz="0" w:space="0" w:color="auto"/>
      </w:divBdr>
    </w:div>
    <w:div w:id="2025664431">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5738871">
      <w:bodyDiv w:val="1"/>
      <w:marLeft w:val="0"/>
      <w:marRight w:val="0"/>
      <w:marTop w:val="0"/>
      <w:marBottom w:val="0"/>
      <w:divBdr>
        <w:top w:val="none" w:sz="0" w:space="0" w:color="auto"/>
        <w:left w:val="none" w:sz="0" w:space="0" w:color="auto"/>
        <w:bottom w:val="none" w:sz="0" w:space="0" w:color="auto"/>
        <w:right w:val="none" w:sz="0" w:space="0" w:color="auto"/>
      </w:divBdr>
    </w:div>
    <w:div w:id="2025856957">
      <w:bodyDiv w:val="1"/>
      <w:marLeft w:val="0"/>
      <w:marRight w:val="0"/>
      <w:marTop w:val="0"/>
      <w:marBottom w:val="0"/>
      <w:divBdr>
        <w:top w:val="none" w:sz="0" w:space="0" w:color="auto"/>
        <w:left w:val="none" w:sz="0" w:space="0" w:color="auto"/>
        <w:bottom w:val="none" w:sz="0" w:space="0" w:color="auto"/>
        <w:right w:val="none" w:sz="0" w:space="0" w:color="auto"/>
      </w:divBdr>
    </w:div>
    <w:div w:id="2026053439">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7175503">
      <w:bodyDiv w:val="1"/>
      <w:marLeft w:val="0"/>
      <w:marRight w:val="0"/>
      <w:marTop w:val="0"/>
      <w:marBottom w:val="0"/>
      <w:divBdr>
        <w:top w:val="none" w:sz="0" w:space="0" w:color="auto"/>
        <w:left w:val="none" w:sz="0" w:space="0" w:color="auto"/>
        <w:bottom w:val="none" w:sz="0" w:space="0" w:color="auto"/>
        <w:right w:val="none" w:sz="0" w:space="0" w:color="auto"/>
      </w:divBdr>
    </w:div>
    <w:div w:id="2027246964">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3379">
      <w:bodyDiv w:val="1"/>
      <w:marLeft w:val="0"/>
      <w:marRight w:val="0"/>
      <w:marTop w:val="0"/>
      <w:marBottom w:val="0"/>
      <w:divBdr>
        <w:top w:val="none" w:sz="0" w:space="0" w:color="auto"/>
        <w:left w:val="none" w:sz="0" w:space="0" w:color="auto"/>
        <w:bottom w:val="none" w:sz="0" w:space="0" w:color="auto"/>
        <w:right w:val="none" w:sz="0" w:space="0" w:color="auto"/>
      </w:divBdr>
    </w:div>
    <w:div w:id="202743587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83158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361498">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561918">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289372">
      <w:bodyDiv w:val="1"/>
      <w:marLeft w:val="0"/>
      <w:marRight w:val="0"/>
      <w:marTop w:val="0"/>
      <w:marBottom w:val="0"/>
      <w:divBdr>
        <w:top w:val="none" w:sz="0" w:space="0" w:color="auto"/>
        <w:left w:val="none" w:sz="0" w:space="0" w:color="auto"/>
        <w:bottom w:val="none" w:sz="0" w:space="0" w:color="auto"/>
        <w:right w:val="none" w:sz="0" w:space="0" w:color="auto"/>
      </w:divBdr>
    </w:div>
    <w:div w:id="2029482556">
      <w:bodyDiv w:val="1"/>
      <w:marLeft w:val="0"/>
      <w:marRight w:val="0"/>
      <w:marTop w:val="0"/>
      <w:marBottom w:val="0"/>
      <w:divBdr>
        <w:top w:val="none" w:sz="0" w:space="0" w:color="auto"/>
        <w:left w:val="none" w:sz="0" w:space="0" w:color="auto"/>
        <w:bottom w:val="none" w:sz="0" w:space="0" w:color="auto"/>
        <w:right w:val="none" w:sz="0" w:space="0" w:color="auto"/>
      </w:divBdr>
    </w:div>
    <w:div w:id="2029787984">
      <w:bodyDiv w:val="1"/>
      <w:marLeft w:val="0"/>
      <w:marRight w:val="0"/>
      <w:marTop w:val="0"/>
      <w:marBottom w:val="0"/>
      <w:divBdr>
        <w:top w:val="none" w:sz="0" w:space="0" w:color="auto"/>
        <w:left w:val="none" w:sz="0" w:space="0" w:color="auto"/>
        <w:bottom w:val="none" w:sz="0" w:space="0" w:color="auto"/>
        <w:right w:val="none" w:sz="0" w:space="0" w:color="auto"/>
      </w:divBdr>
    </w:div>
    <w:div w:id="2029914686">
      <w:bodyDiv w:val="1"/>
      <w:marLeft w:val="0"/>
      <w:marRight w:val="0"/>
      <w:marTop w:val="0"/>
      <w:marBottom w:val="0"/>
      <w:divBdr>
        <w:top w:val="none" w:sz="0" w:space="0" w:color="auto"/>
        <w:left w:val="none" w:sz="0" w:space="0" w:color="auto"/>
        <w:bottom w:val="none" w:sz="0" w:space="0" w:color="auto"/>
        <w:right w:val="none" w:sz="0" w:space="0" w:color="auto"/>
      </w:divBdr>
    </w:div>
    <w:div w:id="2029940037">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103">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528169">
      <w:bodyDiv w:val="1"/>
      <w:marLeft w:val="0"/>
      <w:marRight w:val="0"/>
      <w:marTop w:val="0"/>
      <w:marBottom w:val="0"/>
      <w:divBdr>
        <w:top w:val="none" w:sz="0" w:space="0" w:color="auto"/>
        <w:left w:val="none" w:sz="0" w:space="0" w:color="auto"/>
        <w:bottom w:val="none" w:sz="0" w:space="0" w:color="auto"/>
        <w:right w:val="none" w:sz="0" w:space="0" w:color="auto"/>
      </w:divBdr>
    </w:div>
    <w:div w:id="2030641960">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15845">
      <w:bodyDiv w:val="1"/>
      <w:marLeft w:val="0"/>
      <w:marRight w:val="0"/>
      <w:marTop w:val="0"/>
      <w:marBottom w:val="0"/>
      <w:divBdr>
        <w:top w:val="none" w:sz="0" w:space="0" w:color="auto"/>
        <w:left w:val="none" w:sz="0" w:space="0" w:color="auto"/>
        <w:bottom w:val="none" w:sz="0" w:space="0" w:color="auto"/>
        <w:right w:val="none" w:sz="0" w:space="0" w:color="auto"/>
      </w:divBdr>
    </w:div>
    <w:div w:id="2030835754">
      <w:bodyDiv w:val="1"/>
      <w:marLeft w:val="0"/>
      <w:marRight w:val="0"/>
      <w:marTop w:val="0"/>
      <w:marBottom w:val="0"/>
      <w:divBdr>
        <w:top w:val="none" w:sz="0" w:space="0" w:color="auto"/>
        <w:left w:val="none" w:sz="0" w:space="0" w:color="auto"/>
        <w:bottom w:val="none" w:sz="0" w:space="0" w:color="auto"/>
        <w:right w:val="none" w:sz="0" w:space="0" w:color="auto"/>
      </w:divBdr>
    </w:div>
    <w:div w:id="2031056328">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298636">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417236">
      <w:bodyDiv w:val="1"/>
      <w:marLeft w:val="0"/>
      <w:marRight w:val="0"/>
      <w:marTop w:val="0"/>
      <w:marBottom w:val="0"/>
      <w:divBdr>
        <w:top w:val="none" w:sz="0" w:space="0" w:color="auto"/>
        <w:left w:val="none" w:sz="0" w:space="0" w:color="auto"/>
        <w:bottom w:val="none" w:sz="0" w:space="0" w:color="auto"/>
        <w:right w:val="none" w:sz="0" w:space="0" w:color="auto"/>
      </w:divBdr>
    </w:div>
    <w:div w:id="2032612004">
      <w:bodyDiv w:val="1"/>
      <w:marLeft w:val="0"/>
      <w:marRight w:val="0"/>
      <w:marTop w:val="0"/>
      <w:marBottom w:val="0"/>
      <w:divBdr>
        <w:top w:val="none" w:sz="0" w:space="0" w:color="auto"/>
        <w:left w:val="none" w:sz="0" w:space="0" w:color="auto"/>
        <w:bottom w:val="none" w:sz="0" w:space="0" w:color="auto"/>
        <w:right w:val="none" w:sz="0" w:space="0" w:color="auto"/>
      </w:divBdr>
    </w:div>
    <w:div w:id="2032954695">
      <w:bodyDiv w:val="1"/>
      <w:marLeft w:val="0"/>
      <w:marRight w:val="0"/>
      <w:marTop w:val="0"/>
      <w:marBottom w:val="0"/>
      <w:divBdr>
        <w:top w:val="none" w:sz="0" w:space="0" w:color="auto"/>
        <w:left w:val="none" w:sz="0" w:space="0" w:color="auto"/>
        <w:bottom w:val="none" w:sz="0" w:space="0" w:color="auto"/>
        <w:right w:val="none" w:sz="0" w:space="0" w:color="auto"/>
      </w:divBdr>
    </w:div>
    <w:div w:id="2033264593">
      <w:bodyDiv w:val="1"/>
      <w:marLeft w:val="0"/>
      <w:marRight w:val="0"/>
      <w:marTop w:val="0"/>
      <w:marBottom w:val="0"/>
      <w:divBdr>
        <w:top w:val="none" w:sz="0" w:space="0" w:color="auto"/>
        <w:left w:val="none" w:sz="0" w:space="0" w:color="auto"/>
        <w:bottom w:val="none" w:sz="0" w:space="0" w:color="auto"/>
        <w:right w:val="none" w:sz="0" w:space="0" w:color="auto"/>
      </w:divBdr>
    </w:div>
    <w:div w:id="2033608881">
      <w:bodyDiv w:val="1"/>
      <w:marLeft w:val="0"/>
      <w:marRight w:val="0"/>
      <w:marTop w:val="0"/>
      <w:marBottom w:val="0"/>
      <w:divBdr>
        <w:top w:val="none" w:sz="0" w:space="0" w:color="auto"/>
        <w:left w:val="none" w:sz="0" w:space="0" w:color="auto"/>
        <w:bottom w:val="none" w:sz="0" w:space="0" w:color="auto"/>
        <w:right w:val="none" w:sz="0" w:space="0" w:color="auto"/>
      </w:divBdr>
    </w:div>
    <w:div w:id="2033872686">
      <w:bodyDiv w:val="1"/>
      <w:marLeft w:val="0"/>
      <w:marRight w:val="0"/>
      <w:marTop w:val="0"/>
      <w:marBottom w:val="0"/>
      <w:divBdr>
        <w:top w:val="none" w:sz="0" w:space="0" w:color="auto"/>
        <w:left w:val="none" w:sz="0" w:space="0" w:color="auto"/>
        <w:bottom w:val="none" w:sz="0" w:space="0" w:color="auto"/>
        <w:right w:val="none" w:sz="0" w:space="0" w:color="auto"/>
      </w:divBdr>
    </w:div>
    <w:div w:id="2034066416">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453937">
      <w:bodyDiv w:val="1"/>
      <w:marLeft w:val="0"/>
      <w:marRight w:val="0"/>
      <w:marTop w:val="0"/>
      <w:marBottom w:val="0"/>
      <w:divBdr>
        <w:top w:val="none" w:sz="0" w:space="0" w:color="auto"/>
        <w:left w:val="none" w:sz="0" w:space="0" w:color="auto"/>
        <w:bottom w:val="none" w:sz="0" w:space="0" w:color="auto"/>
        <w:right w:val="none" w:sz="0" w:space="0" w:color="auto"/>
      </w:divBdr>
    </w:div>
    <w:div w:id="2034454160">
      <w:bodyDiv w:val="1"/>
      <w:marLeft w:val="0"/>
      <w:marRight w:val="0"/>
      <w:marTop w:val="0"/>
      <w:marBottom w:val="0"/>
      <w:divBdr>
        <w:top w:val="none" w:sz="0" w:space="0" w:color="auto"/>
        <w:left w:val="none" w:sz="0" w:space="0" w:color="auto"/>
        <w:bottom w:val="none" w:sz="0" w:space="0" w:color="auto"/>
        <w:right w:val="none" w:sz="0" w:space="0" w:color="auto"/>
      </w:divBdr>
    </w:div>
    <w:div w:id="2034501322">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5912">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7387">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84974">
      <w:bodyDiv w:val="1"/>
      <w:marLeft w:val="0"/>
      <w:marRight w:val="0"/>
      <w:marTop w:val="0"/>
      <w:marBottom w:val="0"/>
      <w:divBdr>
        <w:top w:val="none" w:sz="0" w:space="0" w:color="auto"/>
        <w:left w:val="none" w:sz="0" w:space="0" w:color="auto"/>
        <w:bottom w:val="none" w:sz="0" w:space="0" w:color="auto"/>
        <w:right w:val="none" w:sz="0" w:space="0" w:color="auto"/>
      </w:divBdr>
    </w:div>
    <w:div w:id="2035229368">
      <w:bodyDiv w:val="1"/>
      <w:marLeft w:val="0"/>
      <w:marRight w:val="0"/>
      <w:marTop w:val="0"/>
      <w:marBottom w:val="0"/>
      <w:divBdr>
        <w:top w:val="none" w:sz="0" w:space="0" w:color="auto"/>
        <w:left w:val="none" w:sz="0" w:space="0" w:color="auto"/>
        <w:bottom w:val="none" w:sz="0" w:space="0" w:color="auto"/>
        <w:right w:val="none" w:sz="0" w:space="0" w:color="auto"/>
      </w:divBdr>
    </w:div>
    <w:div w:id="2035571916">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5956518">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2081">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652238">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19001">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33001">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4710">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232332">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471081">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73743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887042">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7869">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852075">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583702">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658499">
      <w:bodyDiv w:val="1"/>
      <w:marLeft w:val="0"/>
      <w:marRight w:val="0"/>
      <w:marTop w:val="0"/>
      <w:marBottom w:val="0"/>
      <w:divBdr>
        <w:top w:val="none" w:sz="0" w:space="0" w:color="auto"/>
        <w:left w:val="none" w:sz="0" w:space="0" w:color="auto"/>
        <w:bottom w:val="none" w:sz="0" w:space="0" w:color="auto"/>
        <w:right w:val="none" w:sz="0" w:space="0" w:color="auto"/>
      </w:divBdr>
    </w:div>
    <w:div w:id="2042704464">
      <w:bodyDiv w:val="1"/>
      <w:marLeft w:val="0"/>
      <w:marRight w:val="0"/>
      <w:marTop w:val="0"/>
      <w:marBottom w:val="0"/>
      <w:divBdr>
        <w:top w:val="none" w:sz="0" w:space="0" w:color="auto"/>
        <w:left w:val="none" w:sz="0" w:space="0" w:color="auto"/>
        <w:bottom w:val="none" w:sz="0" w:space="0" w:color="auto"/>
        <w:right w:val="none" w:sz="0" w:space="0" w:color="auto"/>
      </w:divBdr>
    </w:div>
    <w:div w:id="2042777764">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587">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091866">
      <w:bodyDiv w:val="1"/>
      <w:marLeft w:val="0"/>
      <w:marRight w:val="0"/>
      <w:marTop w:val="0"/>
      <w:marBottom w:val="0"/>
      <w:divBdr>
        <w:top w:val="none" w:sz="0" w:space="0" w:color="auto"/>
        <w:left w:val="none" w:sz="0" w:space="0" w:color="auto"/>
        <w:bottom w:val="none" w:sz="0" w:space="0" w:color="auto"/>
        <w:right w:val="none" w:sz="0" w:space="0" w:color="auto"/>
      </w:divBdr>
    </w:div>
    <w:div w:id="2043166847">
      <w:bodyDiv w:val="1"/>
      <w:marLeft w:val="0"/>
      <w:marRight w:val="0"/>
      <w:marTop w:val="0"/>
      <w:marBottom w:val="0"/>
      <w:divBdr>
        <w:top w:val="none" w:sz="0" w:space="0" w:color="auto"/>
        <w:left w:val="none" w:sz="0" w:space="0" w:color="auto"/>
        <w:bottom w:val="none" w:sz="0" w:space="0" w:color="auto"/>
        <w:right w:val="none" w:sz="0" w:space="0" w:color="auto"/>
      </w:divBdr>
    </w:div>
    <w:div w:id="2043287159">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438177">
      <w:bodyDiv w:val="1"/>
      <w:marLeft w:val="0"/>
      <w:marRight w:val="0"/>
      <w:marTop w:val="0"/>
      <w:marBottom w:val="0"/>
      <w:divBdr>
        <w:top w:val="none" w:sz="0" w:space="0" w:color="auto"/>
        <w:left w:val="none" w:sz="0" w:space="0" w:color="auto"/>
        <w:bottom w:val="none" w:sz="0" w:space="0" w:color="auto"/>
        <w:right w:val="none" w:sz="0" w:space="0" w:color="auto"/>
      </w:divBdr>
    </w:div>
    <w:div w:id="2043478142">
      <w:bodyDiv w:val="1"/>
      <w:marLeft w:val="0"/>
      <w:marRight w:val="0"/>
      <w:marTop w:val="0"/>
      <w:marBottom w:val="0"/>
      <w:divBdr>
        <w:top w:val="none" w:sz="0" w:space="0" w:color="auto"/>
        <w:left w:val="none" w:sz="0" w:space="0" w:color="auto"/>
        <w:bottom w:val="none" w:sz="0" w:space="0" w:color="auto"/>
        <w:right w:val="none" w:sz="0" w:space="0" w:color="auto"/>
      </w:divBdr>
    </w:div>
    <w:div w:id="2043551335">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553110">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702447">
      <w:bodyDiv w:val="1"/>
      <w:marLeft w:val="0"/>
      <w:marRight w:val="0"/>
      <w:marTop w:val="0"/>
      <w:marBottom w:val="0"/>
      <w:divBdr>
        <w:top w:val="none" w:sz="0" w:space="0" w:color="auto"/>
        <w:left w:val="none" w:sz="0" w:space="0" w:color="auto"/>
        <w:bottom w:val="none" w:sz="0" w:space="0" w:color="auto"/>
        <w:right w:val="none" w:sz="0" w:space="0" w:color="auto"/>
      </w:divBdr>
    </w:div>
    <w:div w:id="2043936928">
      <w:bodyDiv w:val="1"/>
      <w:marLeft w:val="0"/>
      <w:marRight w:val="0"/>
      <w:marTop w:val="0"/>
      <w:marBottom w:val="0"/>
      <w:divBdr>
        <w:top w:val="none" w:sz="0" w:space="0" w:color="auto"/>
        <w:left w:val="none" w:sz="0" w:space="0" w:color="auto"/>
        <w:bottom w:val="none" w:sz="0" w:space="0" w:color="auto"/>
        <w:right w:val="none" w:sz="0" w:space="0" w:color="auto"/>
      </w:divBdr>
    </w:div>
    <w:div w:id="2044281451">
      <w:bodyDiv w:val="1"/>
      <w:marLeft w:val="0"/>
      <w:marRight w:val="0"/>
      <w:marTop w:val="0"/>
      <w:marBottom w:val="0"/>
      <w:divBdr>
        <w:top w:val="none" w:sz="0" w:space="0" w:color="auto"/>
        <w:left w:val="none" w:sz="0" w:space="0" w:color="auto"/>
        <w:bottom w:val="none" w:sz="0" w:space="0" w:color="auto"/>
        <w:right w:val="none" w:sz="0" w:space="0" w:color="auto"/>
      </w:divBdr>
    </w:div>
    <w:div w:id="2044281878">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404171">
      <w:bodyDiv w:val="1"/>
      <w:marLeft w:val="0"/>
      <w:marRight w:val="0"/>
      <w:marTop w:val="0"/>
      <w:marBottom w:val="0"/>
      <w:divBdr>
        <w:top w:val="none" w:sz="0" w:space="0" w:color="auto"/>
        <w:left w:val="none" w:sz="0" w:space="0" w:color="auto"/>
        <w:bottom w:val="none" w:sz="0" w:space="0" w:color="auto"/>
        <w:right w:val="none" w:sz="0" w:space="0" w:color="auto"/>
      </w:divBdr>
    </w:div>
    <w:div w:id="2044665801">
      <w:bodyDiv w:val="1"/>
      <w:marLeft w:val="0"/>
      <w:marRight w:val="0"/>
      <w:marTop w:val="0"/>
      <w:marBottom w:val="0"/>
      <w:divBdr>
        <w:top w:val="none" w:sz="0" w:space="0" w:color="auto"/>
        <w:left w:val="none" w:sz="0" w:space="0" w:color="auto"/>
        <w:bottom w:val="none" w:sz="0" w:space="0" w:color="auto"/>
        <w:right w:val="none" w:sz="0" w:space="0" w:color="auto"/>
      </w:divBdr>
    </w:div>
    <w:div w:id="2044867470">
      <w:bodyDiv w:val="1"/>
      <w:marLeft w:val="0"/>
      <w:marRight w:val="0"/>
      <w:marTop w:val="0"/>
      <w:marBottom w:val="0"/>
      <w:divBdr>
        <w:top w:val="none" w:sz="0" w:space="0" w:color="auto"/>
        <w:left w:val="none" w:sz="0" w:space="0" w:color="auto"/>
        <w:bottom w:val="none" w:sz="0" w:space="0" w:color="auto"/>
        <w:right w:val="none" w:sz="0" w:space="0" w:color="auto"/>
      </w:divBdr>
    </w:div>
    <w:div w:id="2045054776">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329299">
      <w:bodyDiv w:val="1"/>
      <w:marLeft w:val="0"/>
      <w:marRight w:val="0"/>
      <w:marTop w:val="0"/>
      <w:marBottom w:val="0"/>
      <w:divBdr>
        <w:top w:val="none" w:sz="0" w:space="0" w:color="auto"/>
        <w:left w:val="none" w:sz="0" w:space="0" w:color="auto"/>
        <w:bottom w:val="none" w:sz="0" w:space="0" w:color="auto"/>
        <w:right w:val="none" w:sz="0" w:space="0" w:color="auto"/>
      </w:divBdr>
    </w:div>
    <w:div w:id="2045523001">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10120">
      <w:bodyDiv w:val="1"/>
      <w:marLeft w:val="0"/>
      <w:marRight w:val="0"/>
      <w:marTop w:val="0"/>
      <w:marBottom w:val="0"/>
      <w:divBdr>
        <w:top w:val="none" w:sz="0" w:space="0" w:color="auto"/>
        <w:left w:val="none" w:sz="0" w:space="0" w:color="auto"/>
        <w:bottom w:val="none" w:sz="0" w:space="0" w:color="auto"/>
        <w:right w:val="none" w:sz="0" w:space="0" w:color="auto"/>
      </w:divBdr>
    </w:div>
    <w:div w:id="2045981530">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102189">
      <w:bodyDiv w:val="1"/>
      <w:marLeft w:val="0"/>
      <w:marRight w:val="0"/>
      <w:marTop w:val="0"/>
      <w:marBottom w:val="0"/>
      <w:divBdr>
        <w:top w:val="none" w:sz="0" w:space="0" w:color="auto"/>
        <w:left w:val="none" w:sz="0" w:space="0" w:color="auto"/>
        <w:bottom w:val="none" w:sz="0" w:space="0" w:color="auto"/>
        <w:right w:val="none" w:sz="0" w:space="0" w:color="auto"/>
      </w:divBdr>
    </w:div>
    <w:div w:id="2046439558">
      <w:bodyDiv w:val="1"/>
      <w:marLeft w:val="0"/>
      <w:marRight w:val="0"/>
      <w:marTop w:val="0"/>
      <w:marBottom w:val="0"/>
      <w:divBdr>
        <w:top w:val="none" w:sz="0" w:space="0" w:color="auto"/>
        <w:left w:val="none" w:sz="0" w:space="0" w:color="auto"/>
        <w:bottom w:val="none" w:sz="0" w:space="0" w:color="auto"/>
        <w:right w:val="none" w:sz="0" w:space="0" w:color="auto"/>
      </w:divBdr>
    </w:div>
    <w:div w:id="2046519266">
      <w:bodyDiv w:val="1"/>
      <w:marLeft w:val="0"/>
      <w:marRight w:val="0"/>
      <w:marTop w:val="0"/>
      <w:marBottom w:val="0"/>
      <w:divBdr>
        <w:top w:val="none" w:sz="0" w:space="0" w:color="auto"/>
        <w:left w:val="none" w:sz="0" w:space="0" w:color="auto"/>
        <w:bottom w:val="none" w:sz="0" w:space="0" w:color="auto"/>
        <w:right w:val="none" w:sz="0" w:space="0" w:color="auto"/>
      </w:divBdr>
    </w:div>
    <w:div w:id="2046825944">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438642">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7563206">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682359">
      <w:bodyDiv w:val="1"/>
      <w:marLeft w:val="0"/>
      <w:marRight w:val="0"/>
      <w:marTop w:val="0"/>
      <w:marBottom w:val="0"/>
      <w:divBdr>
        <w:top w:val="none" w:sz="0" w:space="0" w:color="auto"/>
        <w:left w:val="none" w:sz="0" w:space="0" w:color="auto"/>
        <w:bottom w:val="none" w:sz="0" w:space="0" w:color="auto"/>
        <w:right w:val="none" w:sz="0" w:space="0" w:color="auto"/>
      </w:divBdr>
    </w:div>
    <w:div w:id="2048723395">
      <w:bodyDiv w:val="1"/>
      <w:marLeft w:val="0"/>
      <w:marRight w:val="0"/>
      <w:marTop w:val="0"/>
      <w:marBottom w:val="0"/>
      <w:divBdr>
        <w:top w:val="none" w:sz="0" w:space="0" w:color="auto"/>
        <w:left w:val="none" w:sz="0" w:space="0" w:color="auto"/>
        <w:bottom w:val="none" w:sz="0" w:space="0" w:color="auto"/>
        <w:right w:val="none" w:sz="0" w:space="0" w:color="auto"/>
      </w:divBdr>
    </w:div>
    <w:div w:id="2048749138">
      <w:bodyDiv w:val="1"/>
      <w:marLeft w:val="0"/>
      <w:marRight w:val="0"/>
      <w:marTop w:val="0"/>
      <w:marBottom w:val="0"/>
      <w:divBdr>
        <w:top w:val="none" w:sz="0" w:space="0" w:color="auto"/>
        <w:left w:val="none" w:sz="0" w:space="0" w:color="auto"/>
        <w:bottom w:val="none" w:sz="0" w:space="0" w:color="auto"/>
        <w:right w:val="none" w:sz="0" w:space="0" w:color="auto"/>
      </w:divBdr>
    </w:div>
    <w:div w:id="2048790759">
      <w:bodyDiv w:val="1"/>
      <w:marLeft w:val="0"/>
      <w:marRight w:val="0"/>
      <w:marTop w:val="0"/>
      <w:marBottom w:val="0"/>
      <w:divBdr>
        <w:top w:val="none" w:sz="0" w:space="0" w:color="auto"/>
        <w:left w:val="none" w:sz="0" w:space="0" w:color="auto"/>
        <w:bottom w:val="none" w:sz="0" w:space="0" w:color="auto"/>
        <w:right w:val="none" w:sz="0" w:space="0" w:color="auto"/>
      </w:divBdr>
    </w:div>
    <w:div w:id="2048874319">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182252">
      <w:bodyDiv w:val="1"/>
      <w:marLeft w:val="0"/>
      <w:marRight w:val="0"/>
      <w:marTop w:val="0"/>
      <w:marBottom w:val="0"/>
      <w:divBdr>
        <w:top w:val="none" w:sz="0" w:space="0" w:color="auto"/>
        <w:left w:val="none" w:sz="0" w:space="0" w:color="auto"/>
        <w:bottom w:val="none" w:sz="0" w:space="0" w:color="auto"/>
        <w:right w:val="none" w:sz="0" w:space="0" w:color="auto"/>
      </w:divBdr>
    </w:div>
    <w:div w:id="2049182630">
      <w:bodyDiv w:val="1"/>
      <w:marLeft w:val="0"/>
      <w:marRight w:val="0"/>
      <w:marTop w:val="0"/>
      <w:marBottom w:val="0"/>
      <w:divBdr>
        <w:top w:val="none" w:sz="0" w:space="0" w:color="auto"/>
        <w:left w:val="none" w:sz="0" w:space="0" w:color="auto"/>
        <w:bottom w:val="none" w:sz="0" w:space="0" w:color="auto"/>
        <w:right w:val="none" w:sz="0" w:space="0" w:color="auto"/>
      </w:divBdr>
    </w:div>
    <w:div w:id="2049525197">
      <w:bodyDiv w:val="1"/>
      <w:marLeft w:val="0"/>
      <w:marRight w:val="0"/>
      <w:marTop w:val="0"/>
      <w:marBottom w:val="0"/>
      <w:divBdr>
        <w:top w:val="none" w:sz="0" w:space="0" w:color="auto"/>
        <w:left w:val="none" w:sz="0" w:space="0" w:color="auto"/>
        <w:bottom w:val="none" w:sz="0" w:space="0" w:color="auto"/>
        <w:right w:val="none" w:sz="0" w:space="0" w:color="auto"/>
      </w:divBdr>
    </w:div>
    <w:div w:id="2049793007">
      <w:bodyDiv w:val="1"/>
      <w:marLeft w:val="0"/>
      <w:marRight w:val="0"/>
      <w:marTop w:val="0"/>
      <w:marBottom w:val="0"/>
      <w:divBdr>
        <w:top w:val="none" w:sz="0" w:space="0" w:color="auto"/>
        <w:left w:val="none" w:sz="0" w:space="0" w:color="auto"/>
        <w:bottom w:val="none" w:sz="0" w:space="0" w:color="auto"/>
        <w:right w:val="none" w:sz="0" w:space="0" w:color="auto"/>
      </w:divBdr>
    </w:div>
    <w:div w:id="2049912490">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911476">
      <w:bodyDiv w:val="1"/>
      <w:marLeft w:val="0"/>
      <w:marRight w:val="0"/>
      <w:marTop w:val="0"/>
      <w:marBottom w:val="0"/>
      <w:divBdr>
        <w:top w:val="none" w:sz="0" w:space="0" w:color="auto"/>
        <w:left w:val="none" w:sz="0" w:space="0" w:color="auto"/>
        <w:bottom w:val="none" w:sz="0" w:space="0" w:color="auto"/>
        <w:right w:val="none" w:sz="0" w:space="0" w:color="auto"/>
      </w:divBdr>
    </w:div>
    <w:div w:id="2051030736">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297974">
      <w:bodyDiv w:val="1"/>
      <w:marLeft w:val="0"/>
      <w:marRight w:val="0"/>
      <w:marTop w:val="0"/>
      <w:marBottom w:val="0"/>
      <w:divBdr>
        <w:top w:val="none" w:sz="0" w:space="0" w:color="auto"/>
        <w:left w:val="none" w:sz="0" w:space="0" w:color="auto"/>
        <w:bottom w:val="none" w:sz="0" w:space="0" w:color="auto"/>
        <w:right w:val="none" w:sz="0" w:space="0" w:color="auto"/>
      </w:divBdr>
    </w:div>
    <w:div w:id="2051342413">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687938">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57237">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224737">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873048">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81681">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72460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72722">
      <w:bodyDiv w:val="1"/>
      <w:marLeft w:val="0"/>
      <w:marRight w:val="0"/>
      <w:marTop w:val="0"/>
      <w:marBottom w:val="0"/>
      <w:divBdr>
        <w:top w:val="none" w:sz="0" w:space="0" w:color="auto"/>
        <w:left w:val="none" w:sz="0" w:space="0" w:color="auto"/>
        <w:bottom w:val="none" w:sz="0" w:space="0" w:color="auto"/>
        <w:right w:val="none" w:sz="0" w:space="0" w:color="auto"/>
      </w:divBdr>
    </w:div>
    <w:div w:id="2053798431">
      <w:bodyDiv w:val="1"/>
      <w:marLeft w:val="0"/>
      <w:marRight w:val="0"/>
      <w:marTop w:val="0"/>
      <w:marBottom w:val="0"/>
      <w:divBdr>
        <w:top w:val="none" w:sz="0" w:space="0" w:color="auto"/>
        <w:left w:val="none" w:sz="0" w:space="0" w:color="auto"/>
        <w:bottom w:val="none" w:sz="0" w:space="0" w:color="auto"/>
        <w:right w:val="none" w:sz="0" w:space="0" w:color="auto"/>
      </w:divBdr>
    </w:div>
    <w:div w:id="2053845314">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28355">
      <w:bodyDiv w:val="1"/>
      <w:marLeft w:val="0"/>
      <w:marRight w:val="0"/>
      <w:marTop w:val="0"/>
      <w:marBottom w:val="0"/>
      <w:divBdr>
        <w:top w:val="none" w:sz="0" w:space="0" w:color="auto"/>
        <w:left w:val="none" w:sz="0" w:space="0" w:color="auto"/>
        <w:bottom w:val="none" w:sz="0" w:space="0" w:color="auto"/>
        <w:right w:val="none" w:sz="0" w:space="0" w:color="auto"/>
      </w:divBdr>
    </w:div>
    <w:div w:id="2054694474">
      <w:bodyDiv w:val="1"/>
      <w:marLeft w:val="0"/>
      <w:marRight w:val="0"/>
      <w:marTop w:val="0"/>
      <w:marBottom w:val="0"/>
      <w:divBdr>
        <w:top w:val="none" w:sz="0" w:space="0" w:color="auto"/>
        <w:left w:val="none" w:sz="0" w:space="0" w:color="auto"/>
        <w:bottom w:val="none" w:sz="0" w:space="0" w:color="auto"/>
        <w:right w:val="none" w:sz="0" w:space="0" w:color="auto"/>
      </w:divBdr>
    </w:div>
    <w:div w:id="2054959425">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736513">
      <w:bodyDiv w:val="1"/>
      <w:marLeft w:val="0"/>
      <w:marRight w:val="0"/>
      <w:marTop w:val="0"/>
      <w:marBottom w:val="0"/>
      <w:divBdr>
        <w:top w:val="none" w:sz="0" w:space="0" w:color="auto"/>
        <w:left w:val="none" w:sz="0" w:space="0" w:color="auto"/>
        <w:bottom w:val="none" w:sz="0" w:space="0" w:color="auto"/>
        <w:right w:val="none" w:sz="0" w:space="0" w:color="auto"/>
      </w:divBdr>
    </w:div>
    <w:div w:id="2055962258">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737845">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462874">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771659">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797360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622846">
      <w:bodyDiv w:val="1"/>
      <w:marLeft w:val="0"/>
      <w:marRight w:val="0"/>
      <w:marTop w:val="0"/>
      <w:marBottom w:val="0"/>
      <w:divBdr>
        <w:top w:val="none" w:sz="0" w:space="0" w:color="auto"/>
        <w:left w:val="none" w:sz="0" w:space="0" w:color="auto"/>
        <w:bottom w:val="none" w:sz="0" w:space="0" w:color="auto"/>
        <w:right w:val="none" w:sz="0" w:space="0" w:color="auto"/>
      </w:divBdr>
    </w:div>
    <w:div w:id="2058773474">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277960">
      <w:bodyDiv w:val="1"/>
      <w:marLeft w:val="0"/>
      <w:marRight w:val="0"/>
      <w:marTop w:val="0"/>
      <w:marBottom w:val="0"/>
      <w:divBdr>
        <w:top w:val="none" w:sz="0" w:space="0" w:color="auto"/>
        <w:left w:val="none" w:sz="0" w:space="0" w:color="auto"/>
        <w:bottom w:val="none" w:sz="0" w:space="0" w:color="auto"/>
        <w:right w:val="none" w:sz="0" w:space="0" w:color="auto"/>
      </w:divBdr>
    </w:div>
    <w:div w:id="2059427452">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671365">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207303">
      <w:bodyDiv w:val="1"/>
      <w:marLeft w:val="0"/>
      <w:marRight w:val="0"/>
      <w:marTop w:val="0"/>
      <w:marBottom w:val="0"/>
      <w:divBdr>
        <w:top w:val="none" w:sz="0" w:space="0" w:color="auto"/>
        <w:left w:val="none" w:sz="0" w:space="0" w:color="auto"/>
        <w:bottom w:val="none" w:sz="0" w:space="0" w:color="auto"/>
        <w:right w:val="none" w:sz="0" w:space="0" w:color="auto"/>
      </w:divBdr>
    </w:div>
    <w:div w:id="2060279717">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4833">
      <w:bodyDiv w:val="1"/>
      <w:marLeft w:val="0"/>
      <w:marRight w:val="0"/>
      <w:marTop w:val="0"/>
      <w:marBottom w:val="0"/>
      <w:divBdr>
        <w:top w:val="none" w:sz="0" w:space="0" w:color="auto"/>
        <w:left w:val="none" w:sz="0" w:space="0" w:color="auto"/>
        <w:bottom w:val="none" w:sz="0" w:space="0" w:color="auto"/>
        <w:right w:val="none" w:sz="0" w:space="0" w:color="auto"/>
      </w:divBdr>
    </w:div>
    <w:div w:id="2060477144">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0863861">
      <w:bodyDiv w:val="1"/>
      <w:marLeft w:val="0"/>
      <w:marRight w:val="0"/>
      <w:marTop w:val="0"/>
      <w:marBottom w:val="0"/>
      <w:divBdr>
        <w:top w:val="none" w:sz="0" w:space="0" w:color="auto"/>
        <w:left w:val="none" w:sz="0" w:space="0" w:color="auto"/>
        <w:bottom w:val="none" w:sz="0" w:space="0" w:color="auto"/>
        <w:right w:val="none" w:sz="0" w:space="0" w:color="auto"/>
      </w:divBdr>
    </w:div>
    <w:div w:id="2061201616">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977783">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43957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555113">
      <w:bodyDiv w:val="1"/>
      <w:marLeft w:val="0"/>
      <w:marRight w:val="0"/>
      <w:marTop w:val="0"/>
      <w:marBottom w:val="0"/>
      <w:divBdr>
        <w:top w:val="none" w:sz="0" w:space="0" w:color="auto"/>
        <w:left w:val="none" w:sz="0" w:space="0" w:color="auto"/>
        <w:bottom w:val="none" w:sz="0" w:space="0" w:color="auto"/>
        <w:right w:val="none" w:sz="0" w:space="0" w:color="auto"/>
      </w:divBdr>
    </w:div>
    <w:div w:id="2062557728">
      <w:bodyDiv w:val="1"/>
      <w:marLeft w:val="0"/>
      <w:marRight w:val="0"/>
      <w:marTop w:val="0"/>
      <w:marBottom w:val="0"/>
      <w:divBdr>
        <w:top w:val="none" w:sz="0" w:space="0" w:color="auto"/>
        <w:left w:val="none" w:sz="0" w:space="0" w:color="auto"/>
        <w:bottom w:val="none" w:sz="0" w:space="0" w:color="auto"/>
        <w:right w:val="none" w:sz="0" w:space="0" w:color="auto"/>
      </w:divBdr>
    </w:div>
    <w:div w:id="20629032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483598">
      <w:bodyDiv w:val="1"/>
      <w:marLeft w:val="0"/>
      <w:marRight w:val="0"/>
      <w:marTop w:val="0"/>
      <w:marBottom w:val="0"/>
      <w:divBdr>
        <w:top w:val="none" w:sz="0" w:space="0" w:color="auto"/>
        <w:left w:val="none" w:sz="0" w:space="0" w:color="auto"/>
        <w:bottom w:val="none" w:sz="0" w:space="0" w:color="auto"/>
        <w:right w:val="none" w:sz="0" w:space="0" w:color="auto"/>
      </w:divBdr>
    </w:div>
    <w:div w:id="2063551274">
      <w:bodyDiv w:val="1"/>
      <w:marLeft w:val="0"/>
      <w:marRight w:val="0"/>
      <w:marTop w:val="0"/>
      <w:marBottom w:val="0"/>
      <w:divBdr>
        <w:top w:val="none" w:sz="0" w:space="0" w:color="auto"/>
        <w:left w:val="none" w:sz="0" w:space="0" w:color="auto"/>
        <w:bottom w:val="none" w:sz="0" w:space="0" w:color="auto"/>
        <w:right w:val="none" w:sz="0" w:space="0" w:color="auto"/>
      </w:divBdr>
    </w:div>
    <w:div w:id="20636028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51179">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373629">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297812">
      <w:bodyDiv w:val="1"/>
      <w:marLeft w:val="0"/>
      <w:marRight w:val="0"/>
      <w:marTop w:val="0"/>
      <w:marBottom w:val="0"/>
      <w:divBdr>
        <w:top w:val="none" w:sz="0" w:space="0" w:color="auto"/>
        <w:left w:val="none" w:sz="0" w:space="0" w:color="auto"/>
        <w:bottom w:val="none" w:sz="0" w:space="0" w:color="auto"/>
        <w:right w:val="none" w:sz="0" w:space="0" w:color="auto"/>
      </w:divBdr>
    </w:div>
    <w:div w:id="2066827023">
      <w:bodyDiv w:val="1"/>
      <w:marLeft w:val="0"/>
      <w:marRight w:val="0"/>
      <w:marTop w:val="0"/>
      <w:marBottom w:val="0"/>
      <w:divBdr>
        <w:top w:val="none" w:sz="0" w:space="0" w:color="auto"/>
        <w:left w:val="none" w:sz="0" w:space="0" w:color="auto"/>
        <w:bottom w:val="none" w:sz="0" w:space="0" w:color="auto"/>
        <w:right w:val="none" w:sz="0" w:space="0" w:color="auto"/>
      </w:divBdr>
    </w:div>
    <w:div w:id="2067416445">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607604">
      <w:bodyDiv w:val="1"/>
      <w:marLeft w:val="0"/>
      <w:marRight w:val="0"/>
      <w:marTop w:val="0"/>
      <w:marBottom w:val="0"/>
      <w:divBdr>
        <w:top w:val="none" w:sz="0" w:space="0" w:color="auto"/>
        <w:left w:val="none" w:sz="0" w:space="0" w:color="auto"/>
        <w:bottom w:val="none" w:sz="0" w:space="0" w:color="auto"/>
        <w:right w:val="none" w:sz="0" w:space="0" w:color="auto"/>
      </w:divBdr>
    </w:div>
    <w:div w:id="2067608755">
      <w:bodyDiv w:val="1"/>
      <w:marLeft w:val="0"/>
      <w:marRight w:val="0"/>
      <w:marTop w:val="0"/>
      <w:marBottom w:val="0"/>
      <w:divBdr>
        <w:top w:val="none" w:sz="0" w:space="0" w:color="auto"/>
        <w:left w:val="none" w:sz="0" w:space="0" w:color="auto"/>
        <w:bottom w:val="none" w:sz="0" w:space="0" w:color="auto"/>
        <w:right w:val="none" w:sz="0" w:space="0" w:color="auto"/>
      </w:divBdr>
    </w:div>
    <w:div w:id="2067989249">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381952">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14225">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842114">
      <w:bodyDiv w:val="1"/>
      <w:marLeft w:val="0"/>
      <w:marRight w:val="0"/>
      <w:marTop w:val="0"/>
      <w:marBottom w:val="0"/>
      <w:divBdr>
        <w:top w:val="none" w:sz="0" w:space="0" w:color="auto"/>
        <w:left w:val="none" w:sz="0" w:space="0" w:color="auto"/>
        <w:bottom w:val="none" w:sz="0" w:space="0" w:color="auto"/>
        <w:right w:val="none" w:sz="0" w:space="0" w:color="auto"/>
      </w:divBdr>
    </w:div>
    <w:div w:id="2069573673">
      <w:bodyDiv w:val="1"/>
      <w:marLeft w:val="0"/>
      <w:marRight w:val="0"/>
      <w:marTop w:val="0"/>
      <w:marBottom w:val="0"/>
      <w:divBdr>
        <w:top w:val="none" w:sz="0" w:space="0" w:color="auto"/>
        <w:left w:val="none" w:sz="0" w:space="0" w:color="auto"/>
        <w:bottom w:val="none" w:sz="0" w:space="0" w:color="auto"/>
        <w:right w:val="none" w:sz="0" w:space="0" w:color="auto"/>
      </w:divBdr>
    </w:div>
    <w:div w:id="2069692460">
      <w:bodyDiv w:val="1"/>
      <w:marLeft w:val="0"/>
      <w:marRight w:val="0"/>
      <w:marTop w:val="0"/>
      <w:marBottom w:val="0"/>
      <w:divBdr>
        <w:top w:val="none" w:sz="0" w:space="0" w:color="auto"/>
        <w:left w:val="none" w:sz="0" w:space="0" w:color="auto"/>
        <w:bottom w:val="none" w:sz="0" w:space="0" w:color="auto"/>
        <w:right w:val="none" w:sz="0" w:space="0" w:color="auto"/>
      </w:divBdr>
    </w:div>
    <w:div w:id="2069720121">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70035490">
      <w:bodyDiv w:val="1"/>
      <w:marLeft w:val="0"/>
      <w:marRight w:val="0"/>
      <w:marTop w:val="0"/>
      <w:marBottom w:val="0"/>
      <w:divBdr>
        <w:top w:val="none" w:sz="0" w:space="0" w:color="auto"/>
        <w:left w:val="none" w:sz="0" w:space="0" w:color="auto"/>
        <w:bottom w:val="none" w:sz="0" w:space="0" w:color="auto"/>
        <w:right w:val="none" w:sz="0" w:space="0" w:color="auto"/>
      </w:divBdr>
    </w:div>
    <w:div w:id="2070221560">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15136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340309">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654498">
      <w:bodyDiv w:val="1"/>
      <w:marLeft w:val="0"/>
      <w:marRight w:val="0"/>
      <w:marTop w:val="0"/>
      <w:marBottom w:val="0"/>
      <w:divBdr>
        <w:top w:val="none" w:sz="0" w:space="0" w:color="auto"/>
        <w:left w:val="none" w:sz="0" w:space="0" w:color="auto"/>
        <w:bottom w:val="none" w:sz="0" w:space="0" w:color="auto"/>
        <w:right w:val="none" w:sz="0" w:space="0" w:color="auto"/>
      </w:divBdr>
    </w:div>
    <w:div w:id="2072803013">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3961463">
      <w:bodyDiv w:val="1"/>
      <w:marLeft w:val="0"/>
      <w:marRight w:val="0"/>
      <w:marTop w:val="0"/>
      <w:marBottom w:val="0"/>
      <w:divBdr>
        <w:top w:val="none" w:sz="0" w:space="0" w:color="auto"/>
        <w:left w:val="none" w:sz="0" w:space="0" w:color="auto"/>
        <w:bottom w:val="none" w:sz="0" w:space="0" w:color="auto"/>
        <w:right w:val="none" w:sz="0" w:space="0" w:color="auto"/>
      </w:divBdr>
    </w:div>
    <w:div w:id="2074542237">
      <w:bodyDiv w:val="1"/>
      <w:marLeft w:val="0"/>
      <w:marRight w:val="0"/>
      <w:marTop w:val="0"/>
      <w:marBottom w:val="0"/>
      <w:divBdr>
        <w:top w:val="none" w:sz="0" w:space="0" w:color="auto"/>
        <w:left w:val="none" w:sz="0" w:space="0" w:color="auto"/>
        <w:bottom w:val="none" w:sz="0" w:space="0" w:color="auto"/>
        <w:right w:val="none" w:sz="0" w:space="0" w:color="auto"/>
      </w:divBdr>
    </w:div>
    <w:div w:id="2075161335">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7788">
      <w:bodyDiv w:val="1"/>
      <w:marLeft w:val="0"/>
      <w:marRight w:val="0"/>
      <w:marTop w:val="0"/>
      <w:marBottom w:val="0"/>
      <w:divBdr>
        <w:top w:val="none" w:sz="0" w:space="0" w:color="auto"/>
        <w:left w:val="none" w:sz="0" w:space="0" w:color="auto"/>
        <w:bottom w:val="none" w:sz="0" w:space="0" w:color="auto"/>
        <w:right w:val="none" w:sz="0" w:space="0" w:color="auto"/>
      </w:divBdr>
    </w:div>
    <w:div w:id="2075807534">
      <w:bodyDiv w:val="1"/>
      <w:marLeft w:val="0"/>
      <w:marRight w:val="0"/>
      <w:marTop w:val="0"/>
      <w:marBottom w:val="0"/>
      <w:divBdr>
        <w:top w:val="none" w:sz="0" w:space="0" w:color="auto"/>
        <w:left w:val="none" w:sz="0" w:space="0" w:color="auto"/>
        <w:bottom w:val="none" w:sz="0" w:space="0" w:color="auto"/>
        <w:right w:val="none" w:sz="0" w:space="0" w:color="auto"/>
      </w:divBdr>
    </w:div>
    <w:div w:id="2075885347">
      <w:bodyDiv w:val="1"/>
      <w:marLeft w:val="0"/>
      <w:marRight w:val="0"/>
      <w:marTop w:val="0"/>
      <w:marBottom w:val="0"/>
      <w:divBdr>
        <w:top w:val="none" w:sz="0" w:space="0" w:color="auto"/>
        <w:left w:val="none" w:sz="0" w:space="0" w:color="auto"/>
        <w:bottom w:val="none" w:sz="0" w:space="0" w:color="auto"/>
        <w:right w:val="none" w:sz="0" w:space="0" w:color="auto"/>
      </w:divBdr>
    </w:div>
    <w:div w:id="2075929792">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974083">
      <w:bodyDiv w:val="1"/>
      <w:marLeft w:val="0"/>
      <w:marRight w:val="0"/>
      <w:marTop w:val="0"/>
      <w:marBottom w:val="0"/>
      <w:divBdr>
        <w:top w:val="none" w:sz="0" w:space="0" w:color="auto"/>
        <w:left w:val="none" w:sz="0" w:space="0" w:color="auto"/>
        <w:bottom w:val="none" w:sz="0" w:space="0" w:color="auto"/>
        <w:right w:val="none" w:sz="0" w:space="0" w:color="auto"/>
      </w:divBdr>
    </w:div>
    <w:div w:id="2076975257">
      <w:bodyDiv w:val="1"/>
      <w:marLeft w:val="0"/>
      <w:marRight w:val="0"/>
      <w:marTop w:val="0"/>
      <w:marBottom w:val="0"/>
      <w:divBdr>
        <w:top w:val="none" w:sz="0" w:space="0" w:color="auto"/>
        <w:left w:val="none" w:sz="0" w:space="0" w:color="auto"/>
        <w:bottom w:val="none" w:sz="0" w:space="0" w:color="auto"/>
        <w:right w:val="none" w:sz="0" w:space="0" w:color="auto"/>
      </w:divBdr>
    </w:div>
    <w:div w:id="2077244400">
      <w:bodyDiv w:val="1"/>
      <w:marLeft w:val="0"/>
      <w:marRight w:val="0"/>
      <w:marTop w:val="0"/>
      <w:marBottom w:val="0"/>
      <w:divBdr>
        <w:top w:val="none" w:sz="0" w:space="0" w:color="auto"/>
        <w:left w:val="none" w:sz="0" w:space="0" w:color="auto"/>
        <w:bottom w:val="none" w:sz="0" w:space="0" w:color="auto"/>
        <w:right w:val="none" w:sz="0" w:space="0" w:color="auto"/>
      </w:divBdr>
    </w:div>
    <w:div w:id="2077583544">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7973192">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429276">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132020">
      <w:bodyDiv w:val="1"/>
      <w:marLeft w:val="0"/>
      <w:marRight w:val="0"/>
      <w:marTop w:val="0"/>
      <w:marBottom w:val="0"/>
      <w:divBdr>
        <w:top w:val="none" w:sz="0" w:space="0" w:color="auto"/>
        <w:left w:val="none" w:sz="0" w:space="0" w:color="auto"/>
        <w:bottom w:val="none" w:sz="0" w:space="0" w:color="auto"/>
        <w:right w:val="none" w:sz="0" w:space="0" w:color="auto"/>
      </w:divBdr>
    </w:div>
    <w:div w:id="2079159331">
      <w:bodyDiv w:val="1"/>
      <w:marLeft w:val="0"/>
      <w:marRight w:val="0"/>
      <w:marTop w:val="0"/>
      <w:marBottom w:val="0"/>
      <w:divBdr>
        <w:top w:val="none" w:sz="0" w:space="0" w:color="auto"/>
        <w:left w:val="none" w:sz="0" w:space="0" w:color="auto"/>
        <w:bottom w:val="none" w:sz="0" w:space="0" w:color="auto"/>
        <w:right w:val="none" w:sz="0" w:space="0" w:color="auto"/>
      </w:divBdr>
    </w:div>
    <w:div w:id="2079203115">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479279">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80128604">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705911">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1905049">
      <w:bodyDiv w:val="1"/>
      <w:marLeft w:val="0"/>
      <w:marRight w:val="0"/>
      <w:marTop w:val="0"/>
      <w:marBottom w:val="0"/>
      <w:divBdr>
        <w:top w:val="none" w:sz="0" w:space="0" w:color="auto"/>
        <w:left w:val="none" w:sz="0" w:space="0" w:color="auto"/>
        <w:bottom w:val="none" w:sz="0" w:space="0" w:color="auto"/>
        <w:right w:val="none" w:sz="0" w:space="0" w:color="auto"/>
      </w:divBdr>
    </w:div>
    <w:div w:id="2082168491">
      <w:bodyDiv w:val="1"/>
      <w:marLeft w:val="0"/>
      <w:marRight w:val="0"/>
      <w:marTop w:val="0"/>
      <w:marBottom w:val="0"/>
      <w:divBdr>
        <w:top w:val="none" w:sz="0" w:space="0" w:color="auto"/>
        <w:left w:val="none" w:sz="0" w:space="0" w:color="auto"/>
        <w:bottom w:val="none" w:sz="0" w:space="0" w:color="auto"/>
        <w:right w:val="none" w:sz="0" w:space="0" w:color="auto"/>
      </w:divBdr>
    </w:div>
    <w:div w:id="2082286762">
      <w:bodyDiv w:val="1"/>
      <w:marLeft w:val="0"/>
      <w:marRight w:val="0"/>
      <w:marTop w:val="0"/>
      <w:marBottom w:val="0"/>
      <w:divBdr>
        <w:top w:val="none" w:sz="0" w:space="0" w:color="auto"/>
        <w:left w:val="none" w:sz="0" w:space="0" w:color="auto"/>
        <w:bottom w:val="none" w:sz="0" w:space="0" w:color="auto"/>
        <w:right w:val="none" w:sz="0" w:space="0" w:color="auto"/>
      </w:divBdr>
    </w:div>
    <w:div w:id="2082561299">
      <w:bodyDiv w:val="1"/>
      <w:marLeft w:val="0"/>
      <w:marRight w:val="0"/>
      <w:marTop w:val="0"/>
      <w:marBottom w:val="0"/>
      <w:divBdr>
        <w:top w:val="none" w:sz="0" w:space="0" w:color="auto"/>
        <w:left w:val="none" w:sz="0" w:space="0" w:color="auto"/>
        <w:bottom w:val="none" w:sz="0" w:space="0" w:color="auto"/>
        <w:right w:val="none" w:sz="0" w:space="0" w:color="auto"/>
      </w:divBdr>
    </w:div>
    <w:div w:id="2082630135">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868097">
      <w:bodyDiv w:val="1"/>
      <w:marLeft w:val="0"/>
      <w:marRight w:val="0"/>
      <w:marTop w:val="0"/>
      <w:marBottom w:val="0"/>
      <w:divBdr>
        <w:top w:val="none" w:sz="0" w:space="0" w:color="auto"/>
        <w:left w:val="none" w:sz="0" w:space="0" w:color="auto"/>
        <w:bottom w:val="none" w:sz="0" w:space="0" w:color="auto"/>
        <w:right w:val="none" w:sz="0" w:space="0" w:color="auto"/>
      </w:divBdr>
    </w:div>
    <w:div w:id="2083092479">
      <w:bodyDiv w:val="1"/>
      <w:marLeft w:val="0"/>
      <w:marRight w:val="0"/>
      <w:marTop w:val="0"/>
      <w:marBottom w:val="0"/>
      <w:divBdr>
        <w:top w:val="none" w:sz="0" w:space="0" w:color="auto"/>
        <w:left w:val="none" w:sz="0" w:space="0" w:color="auto"/>
        <w:bottom w:val="none" w:sz="0" w:space="0" w:color="auto"/>
        <w:right w:val="none" w:sz="0" w:space="0" w:color="auto"/>
      </w:divBdr>
    </w:div>
    <w:div w:id="2083672448">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19071">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453563">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2852">
      <w:bodyDiv w:val="1"/>
      <w:marLeft w:val="0"/>
      <w:marRight w:val="0"/>
      <w:marTop w:val="0"/>
      <w:marBottom w:val="0"/>
      <w:divBdr>
        <w:top w:val="none" w:sz="0" w:space="0" w:color="auto"/>
        <w:left w:val="none" w:sz="0" w:space="0" w:color="auto"/>
        <w:bottom w:val="none" w:sz="0" w:space="0" w:color="auto"/>
        <w:right w:val="none" w:sz="0" w:space="0" w:color="auto"/>
      </w:divBdr>
    </w:div>
    <w:div w:id="2084718090">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11583">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2303">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293239">
      <w:bodyDiv w:val="1"/>
      <w:marLeft w:val="0"/>
      <w:marRight w:val="0"/>
      <w:marTop w:val="0"/>
      <w:marBottom w:val="0"/>
      <w:divBdr>
        <w:top w:val="none" w:sz="0" w:space="0" w:color="auto"/>
        <w:left w:val="none" w:sz="0" w:space="0" w:color="auto"/>
        <w:bottom w:val="none" w:sz="0" w:space="0" w:color="auto"/>
        <w:right w:val="none" w:sz="0" w:space="0" w:color="auto"/>
      </w:divBdr>
    </w:div>
    <w:div w:id="2086298965">
      <w:bodyDiv w:val="1"/>
      <w:marLeft w:val="0"/>
      <w:marRight w:val="0"/>
      <w:marTop w:val="0"/>
      <w:marBottom w:val="0"/>
      <w:divBdr>
        <w:top w:val="none" w:sz="0" w:space="0" w:color="auto"/>
        <w:left w:val="none" w:sz="0" w:space="0" w:color="auto"/>
        <w:bottom w:val="none" w:sz="0" w:space="0" w:color="auto"/>
        <w:right w:val="none" w:sz="0" w:space="0" w:color="auto"/>
      </w:divBdr>
    </w:div>
    <w:div w:id="2086367474">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532029">
      <w:bodyDiv w:val="1"/>
      <w:marLeft w:val="0"/>
      <w:marRight w:val="0"/>
      <w:marTop w:val="0"/>
      <w:marBottom w:val="0"/>
      <w:divBdr>
        <w:top w:val="none" w:sz="0" w:space="0" w:color="auto"/>
        <w:left w:val="none" w:sz="0" w:space="0" w:color="auto"/>
        <w:bottom w:val="none" w:sz="0" w:space="0" w:color="auto"/>
        <w:right w:val="none" w:sz="0" w:space="0" w:color="auto"/>
      </w:divBdr>
    </w:div>
    <w:div w:id="2088644432">
      <w:bodyDiv w:val="1"/>
      <w:marLeft w:val="0"/>
      <w:marRight w:val="0"/>
      <w:marTop w:val="0"/>
      <w:marBottom w:val="0"/>
      <w:divBdr>
        <w:top w:val="none" w:sz="0" w:space="0" w:color="auto"/>
        <w:left w:val="none" w:sz="0" w:space="0" w:color="auto"/>
        <w:bottom w:val="none" w:sz="0" w:space="0" w:color="auto"/>
        <w:right w:val="none" w:sz="0" w:space="0" w:color="auto"/>
      </w:divBdr>
    </w:div>
    <w:div w:id="2088841226">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383388">
      <w:bodyDiv w:val="1"/>
      <w:marLeft w:val="0"/>
      <w:marRight w:val="0"/>
      <w:marTop w:val="0"/>
      <w:marBottom w:val="0"/>
      <w:divBdr>
        <w:top w:val="none" w:sz="0" w:space="0" w:color="auto"/>
        <w:left w:val="none" w:sz="0" w:space="0" w:color="auto"/>
        <w:bottom w:val="none" w:sz="0" w:space="0" w:color="auto"/>
        <w:right w:val="none" w:sz="0" w:space="0" w:color="auto"/>
      </w:divBdr>
    </w:div>
    <w:div w:id="2089619277">
      <w:bodyDiv w:val="1"/>
      <w:marLeft w:val="0"/>
      <w:marRight w:val="0"/>
      <w:marTop w:val="0"/>
      <w:marBottom w:val="0"/>
      <w:divBdr>
        <w:top w:val="none" w:sz="0" w:space="0" w:color="auto"/>
        <w:left w:val="none" w:sz="0" w:space="0" w:color="auto"/>
        <w:bottom w:val="none" w:sz="0" w:space="0" w:color="auto"/>
        <w:right w:val="none" w:sz="0" w:space="0" w:color="auto"/>
      </w:divBdr>
    </w:div>
    <w:div w:id="2089647954">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077956">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425926">
      <w:bodyDiv w:val="1"/>
      <w:marLeft w:val="0"/>
      <w:marRight w:val="0"/>
      <w:marTop w:val="0"/>
      <w:marBottom w:val="0"/>
      <w:divBdr>
        <w:top w:val="none" w:sz="0" w:space="0" w:color="auto"/>
        <w:left w:val="none" w:sz="0" w:space="0" w:color="auto"/>
        <w:bottom w:val="none" w:sz="0" w:space="0" w:color="auto"/>
        <w:right w:val="none" w:sz="0" w:space="0" w:color="auto"/>
      </w:divBdr>
    </w:div>
    <w:div w:id="2090543265">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691504">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459395">
      <w:bodyDiv w:val="1"/>
      <w:marLeft w:val="0"/>
      <w:marRight w:val="0"/>
      <w:marTop w:val="0"/>
      <w:marBottom w:val="0"/>
      <w:divBdr>
        <w:top w:val="none" w:sz="0" w:space="0" w:color="auto"/>
        <w:left w:val="none" w:sz="0" w:space="0" w:color="auto"/>
        <w:bottom w:val="none" w:sz="0" w:space="0" w:color="auto"/>
        <w:right w:val="none" w:sz="0" w:space="0" w:color="auto"/>
      </w:divBdr>
    </w:div>
    <w:div w:id="2091929487">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62547">
      <w:bodyDiv w:val="1"/>
      <w:marLeft w:val="0"/>
      <w:marRight w:val="0"/>
      <w:marTop w:val="0"/>
      <w:marBottom w:val="0"/>
      <w:divBdr>
        <w:top w:val="none" w:sz="0" w:space="0" w:color="auto"/>
        <w:left w:val="none" w:sz="0" w:space="0" w:color="auto"/>
        <w:bottom w:val="none" w:sz="0" w:space="0" w:color="auto"/>
        <w:right w:val="none" w:sz="0" w:space="0" w:color="auto"/>
      </w:divBdr>
    </w:div>
    <w:div w:id="2093501658">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4204922">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350050">
      <w:bodyDiv w:val="1"/>
      <w:marLeft w:val="0"/>
      <w:marRight w:val="0"/>
      <w:marTop w:val="0"/>
      <w:marBottom w:val="0"/>
      <w:divBdr>
        <w:top w:val="none" w:sz="0" w:space="0" w:color="auto"/>
        <w:left w:val="none" w:sz="0" w:space="0" w:color="auto"/>
        <w:bottom w:val="none" w:sz="0" w:space="0" w:color="auto"/>
        <w:right w:val="none" w:sz="0" w:space="0" w:color="auto"/>
      </w:divBdr>
    </w:div>
    <w:div w:id="2094424319">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815231">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07919">
      <w:bodyDiv w:val="1"/>
      <w:marLeft w:val="0"/>
      <w:marRight w:val="0"/>
      <w:marTop w:val="0"/>
      <w:marBottom w:val="0"/>
      <w:divBdr>
        <w:top w:val="none" w:sz="0" w:space="0" w:color="auto"/>
        <w:left w:val="none" w:sz="0" w:space="0" w:color="auto"/>
        <w:bottom w:val="none" w:sz="0" w:space="0" w:color="auto"/>
        <w:right w:val="none" w:sz="0" w:space="0" w:color="auto"/>
      </w:divBdr>
    </w:div>
    <w:div w:id="2095280951">
      <w:bodyDiv w:val="1"/>
      <w:marLeft w:val="0"/>
      <w:marRight w:val="0"/>
      <w:marTop w:val="0"/>
      <w:marBottom w:val="0"/>
      <w:divBdr>
        <w:top w:val="none" w:sz="0" w:space="0" w:color="auto"/>
        <w:left w:val="none" w:sz="0" w:space="0" w:color="auto"/>
        <w:bottom w:val="none" w:sz="0" w:space="0" w:color="auto"/>
        <w:right w:val="none" w:sz="0" w:space="0" w:color="auto"/>
      </w:divBdr>
    </w:div>
    <w:div w:id="2095320717">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742882">
      <w:bodyDiv w:val="1"/>
      <w:marLeft w:val="0"/>
      <w:marRight w:val="0"/>
      <w:marTop w:val="0"/>
      <w:marBottom w:val="0"/>
      <w:divBdr>
        <w:top w:val="none" w:sz="0" w:space="0" w:color="auto"/>
        <w:left w:val="none" w:sz="0" w:space="0" w:color="auto"/>
        <w:bottom w:val="none" w:sz="0" w:space="0" w:color="auto"/>
        <w:right w:val="none" w:sz="0" w:space="0" w:color="auto"/>
      </w:divBdr>
    </w:div>
    <w:div w:id="2095979836">
      <w:bodyDiv w:val="1"/>
      <w:marLeft w:val="0"/>
      <w:marRight w:val="0"/>
      <w:marTop w:val="0"/>
      <w:marBottom w:val="0"/>
      <w:divBdr>
        <w:top w:val="none" w:sz="0" w:space="0" w:color="auto"/>
        <w:left w:val="none" w:sz="0" w:space="0" w:color="auto"/>
        <w:bottom w:val="none" w:sz="0" w:space="0" w:color="auto"/>
        <w:right w:val="none" w:sz="0" w:space="0" w:color="auto"/>
      </w:divBdr>
    </w:div>
    <w:div w:id="2096247242">
      <w:bodyDiv w:val="1"/>
      <w:marLeft w:val="0"/>
      <w:marRight w:val="0"/>
      <w:marTop w:val="0"/>
      <w:marBottom w:val="0"/>
      <w:divBdr>
        <w:top w:val="none" w:sz="0" w:space="0" w:color="auto"/>
        <w:left w:val="none" w:sz="0" w:space="0" w:color="auto"/>
        <w:bottom w:val="none" w:sz="0" w:space="0" w:color="auto"/>
        <w:right w:val="none" w:sz="0" w:space="0" w:color="auto"/>
      </w:divBdr>
    </w:div>
    <w:div w:id="2096396047">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1940">
      <w:bodyDiv w:val="1"/>
      <w:marLeft w:val="0"/>
      <w:marRight w:val="0"/>
      <w:marTop w:val="0"/>
      <w:marBottom w:val="0"/>
      <w:divBdr>
        <w:top w:val="none" w:sz="0" w:space="0" w:color="auto"/>
        <w:left w:val="none" w:sz="0" w:space="0" w:color="auto"/>
        <w:bottom w:val="none" w:sz="0" w:space="0" w:color="auto"/>
        <w:right w:val="none" w:sz="0" w:space="0" w:color="auto"/>
      </w:divBdr>
    </w:div>
    <w:div w:id="2096827714">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049400">
      <w:bodyDiv w:val="1"/>
      <w:marLeft w:val="0"/>
      <w:marRight w:val="0"/>
      <w:marTop w:val="0"/>
      <w:marBottom w:val="0"/>
      <w:divBdr>
        <w:top w:val="none" w:sz="0" w:space="0" w:color="auto"/>
        <w:left w:val="none" w:sz="0" w:space="0" w:color="auto"/>
        <w:bottom w:val="none" w:sz="0" w:space="0" w:color="auto"/>
        <w:right w:val="none" w:sz="0" w:space="0" w:color="auto"/>
      </w:divBdr>
    </w:div>
    <w:div w:id="2097241448">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55559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212076">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137040">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330916">
      <w:bodyDiv w:val="1"/>
      <w:marLeft w:val="0"/>
      <w:marRight w:val="0"/>
      <w:marTop w:val="0"/>
      <w:marBottom w:val="0"/>
      <w:divBdr>
        <w:top w:val="none" w:sz="0" w:space="0" w:color="auto"/>
        <w:left w:val="none" w:sz="0" w:space="0" w:color="auto"/>
        <w:bottom w:val="none" w:sz="0" w:space="0" w:color="auto"/>
        <w:right w:val="none" w:sz="0" w:space="0" w:color="auto"/>
      </w:divBdr>
    </w:div>
    <w:div w:id="2100057304">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251230">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368444">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63419">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710471">
      <w:bodyDiv w:val="1"/>
      <w:marLeft w:val="0"/>
      <w:marRight w:val="0"/>
      <w:marTop w:val="0"/>
      <w:marBottom w:val="0"/>
      <w:divBdr>
        <w:top w:val="none" w:sz="0" w:space="0" w:color="auto"/>
        <w:left w:val="none" w:sz="0" w:space="0" w:color="auto"/>
        <w:bottom w:val="none" w:sz="0" w:space="0" w:color="auto"/>
        <w:right w:val="none" w:sz="0" w:space="0" w:color="auto"/>
      </w:divBdr>
    </w:div>
    <w:div w:id="2100711503">
      <w:bodyDiv w:val="1"/>
      <w:marLeft w:val="0"/>
      <w:marRight w:val="0"/>
      <w:marTop w:val="0"/>
      <w:marBottom w:val="0"/>
      <w:divBdr>
        <w:top w:val="none" w:sz="0" w:space="0" w:color="auto"/>
        <w:left w:val="none" w:sz="0" w:space="0" w:color="auto"/>
        <w:bottom w:val="none" w:sz="0" w:space="0" w:color="auto"/>
        <w:right w:val="none" w:sz="0" w:space="0" w:color="auto"/>
      </w:divBdr>
    </w:div>
    <w:div w:id="2101022244">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94783">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1633513">
      <w:bodyDiv w:val="1"/>
      <w:marLeft w:val="0"/>
      <w:marRight w:val="0"/>
      <w:marTop w:val="0"/>
      <w:marBottom w:val="0"/>
      <w:divBdr>
        <w:top w:val="none" w:sz="0" w:space="0" w:color="auto"/>
        <w:left w:val="none" w:sz="0" w:space="0" w:color="auto"/>
        <w:bottom w:val="none" w:sz="0" w:space="0" w:color="auto"/>
        <w:right w:val="none" w:sz="0" w:space="0" w:color="auto"/>
      </w:divBdr>
    </w:div>
    <w:div w:id="2102334203">
      <w:bodyDiv w:val="1"/>
      <w:marLeft w:val="0"/>
      <w:marRight w:val="0"/>
      <w:marTop w:val="0"/>
      <w:marBottom w:val="0"/>
      <w:divBdr>
        <w:top w:val="none" w:sz="0" w:space="0" w:color="auto"/>
        <w:left w:val="none" w:sz="0" w:space="0" w:color="auto"/>
        <w:bottom w:val="none" w:sz="0" w:space="0" w:color="auto"/>
        <w:right w:val="none" w:sz="0" w:space="0" w:color="auto"/>
      </w:divBdr>
    </w:div>
    <w:div w:id="2102557835">
      <w:bodyDiv w:val="1"/>
      <w:marLeft w:val="0"/>
      <w:marRight w:val="0"/>
      <w:marTop w:val="0"/>
      <w:marBottom w:val="0"/>
      <w:divBdr>
        <w:top w:val="none" w:sz="0" w:space="0" w:color="auto"/>
        <w:left w:val="none" w:sz="0" w:space="0" w:color="auto"/>
        <w:bottom w:val="none" w:sz="0" w:space="0" w:color="auto"/>
        <w:right w:val="none" w:sz="0" w:space="0" w:color="auto"/>
      </w:divBdr>
    </w:div>
    <w:div w:id="2102944998">
      <w:bodyDiv w:val="1"/>
      <w:marLeft w:val="0"/>
      <w:marRight w:val="0"/>
      <w:marTop w:val="0"/>
      <w:marBottom w:val="0"/>
      <w:divBdr>
        <w:top w:val="none" w:sz="0" w:space="0" w:color="auto"/>
        <w:left w:val="none" w:sz="0" w:space="0" w:color="auto"/>
        <w:bottom w:val="none" w:sz="0" w:space="0" w:color="auto"/>
        <w:right w:val="none" w:sz="0" w:space="0" w:color="auto"/>
      </w:divBdr>
    </w:div>
    <w:div w:id="2102949237">
      <w:bodyDiv w:val="1"/>
      <w:marLeft w:val="0"/>
      <w:marRight w:val="0"/>
      <w:marTop w:val="0"/>
      <w:marBottom w:val="0"/>
      <w:divBdr>
        <w:top w:val="none" w:sz="0" w:space="0" w:color="auto"/>
        <w:left w:val="none" w:sz="0" w:space="0" w:color="auto"/>
        <w:bottom w:val="none" w:sz="0" w:space="0" w:color="auto"/>
        <w:right w:val="none" w:sz="0" w:space="0" w:color="auto"/>
      </w:divBdr>
    </w:div>
    <w:div w:id="2102990754">
      <w:bodyDiv w:val="1"/>
      <w:marLeft w:val="0"/>
      <w:marRight w:val="0"/>
      <w:marTop w:val="0"/>
      <w:marBottom w:val="0"/>
      <w:divBdr>
        <w:top w:val="none" w:sz="0" w:space="0" w:color="auto"/>
        <w:left w:val="none" w:sz="0" w:space="0" w:color="auto"/>
        <w:bottom w:val="none" w:sz="0" w:space="0" w:color="auto"/>
        <w:right w:val="none" w:sz="0" w:space="0" w:color="auto"/>
      </w:divBdr>
    </w:div>
    <w:div w:id="2103600357">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103613">
      <w:bodyDiv w:val="1"/>
      <w:marLeft w:val="0"/>
      <w:marRight w:val="0"/>
      <w:marTop w:val="0"/>
      <w:marBottom w:val="0"/>
      <w:divBdr>
        <w:top w:val="none" w:sz="0" w:space="0" w:color="auto"/>
        <w:left w:val="none" w:sz="0" w:space="0" w:color="auto"/>
        <w:bottom w:val="none" w:sz="0" w:space="0" w:color="auto"/>
        <w:right w:val="none" w:sz="0" w:space="0" w:color="auto"/>
      </w:divBdr>
    </w:div>
    <w:div w:id="2104106600">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476604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490501">
      <w:bodyDiv w:val="1"/>
      <w:marLeft w:val="0"/>
      <w:marRight w:val="0"/>
      <w:marTop w:val="0"/>
      <w:marBottom w:val="0"/>
      <w:divBdr>
        <w:top w:val="none" w:sz="0" w:space="0" w:color="auto"/>
        <w:left w:val="none" w:sz="0" w:space="0" w:color="auto"/>
        <w:bottom w:val="none" w:sz="0" w:space="0" w:color="auto"/>
        <w:right w:val="none" w:sz="0" w:space="0" w:color="auto"/>
      </w:divBdr>
    </w:div>
    <w:div w:id="2105688107">
      <w:bodyDiv w:val="1"/>
      <w:marLeft w:val="0"/>
      <w:marRight w:val="0"/>
      <w:marTop w:val="0"/>
      <w:marBottom w:val="0"/>
      <w:divBdr>
        <w:top w:val="none" w:sz="0" w:space="0" w:color="auto"/>
        <w:left w:val="none" w:sz="0" w:space="0" w:color="auto"/>
        <w:bottom w:val="none" w:sz="0" w:space="0" w:color="auto"/>
        <w:right w:val="none" w:sz="0" w:space="0" w:color="auto"/>
      </w:divBdr>
    </w:div>
    <w:div w:id="2105806977">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6828">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077463">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538404">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0014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533112">
      <w:bodyDiv w:val="1"/>
      <w:marLeft w:val="0"/>
      <w:marRight w:val="0"/>
      <w:marTop w:val="0"/>
      <w:marBottom w:val="0"/>
      <w:divBdr>
        <w:top w:val="none" w:sz="0" w:space="0" w:color="auto"/>
        <w:left w:val="none" w:sz="0" w:space="0" w:color="auto"/>
        <w:bottom w:val="none" w:sz="0" w:space="0" w:color="auto"/>
        <w:right w:val="none" w:sz="0" w:space="0" w:color="auto"/>
      </w:divBdr>
    </w:div>
    <w:div w:id="2107604659">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800096">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4900">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8228841">
      <w:bodyDiv w:val="1"/>
      <w:marLeft w:val="0"/>
      <w:marRight w:val="0"/>
      <w:marTop w:val="0"/>
      <w:marBottom w:val="0"/>
      <w:divBdr>
        <w:top w:val="none" w:sz="0" w:space="0" w:color="auto"/>
        <w:left w:val="none" w:sz="0" w:space="0" w:color="auto"/>
        <w:bottom w:val="none" w:sz="0" w:space="0" w:color="auto"/>
        <w:right w:val="none" w:sz="0" w:space="0" w:color="auto"/>
      </w:divBdr>
    </w:div>
    <w:div w:id="2108379535">
      <w:bodyDiv w:val="1"/>
      <w:marLeft w:val="0"/>
      <w:marRight w:val="0"/>
      <w:marTop w:val="0"/>
      <w:marBottom w:val="0"/>
      <w:divBdr>
        <w:top w:val="none" w:sz="0" w:space="0" w:color="auto"/>
        <w:left w:val="none" w:sz="0" w:space="0" w:color="auto"/>
        <w:bottom w:val="none" w:sz="0" w:space="0" w:color="auto"/>
        <w:right w:val="none" w:sz="0" w:space="0" w:color="auto"/>
      </w:divBdr>
    </w:div>
    <w:div w:id="2108496306">
      <w:bodyDiv w:val="1"/>
      <w:marLeft w:val="0"/>
      <w:marRight w:val="0"/>
      <w:marTop w:val="0"/>
      <w:marBottom w:val="0"/>
      <w:divBdr>
        <w:top w:val="none" w:sz="0" w:space="0" w:color="auto"/>
        <w:left w:val="none" w:sz="0" w:space="0" w:color="auto"/>
        <w:bottom w:val="none" w:sz="0" w:space="0" w:color="auto"/>
        <w:right w:val="none" w:sz="0" w:space="0" w:color="auto"/>
      </w:divBdr>
    </w:div>
    <w:div w:id="2108501432">
      <w:bodyDiv w:val="1"/>
      <w:marLeft w:val="0"/>
      <w:marRight w:val="0"/>
      <w:marTop w:val="0"/>
      <w:marBottom w:val="0"/>
      <w:divBdr>
        <w:top w:val="none" w:sz="0" w:space="0" w:color="auto"/>
        <w:left w:val="none" w:sz="0" w:space="0" w:color="auto"/>
        <w:bottom w:val="none" w:sz="0" w:space="0" w:color="auto"/>
        <w:right w:val="none" w:sz="0" w:space="0" w:color="auto"/>
      </w:divBdr>
    </w:div>
    <w:div w:id="2108888965">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92587">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61420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0928636">
      <w:bodyDiv w:val="1"/>
      <w:marLeft w:val="0"/>
      <w:marRight w:val="0"/>
      <w:marTop w:val="0"/>
      <w:marBottom w:val="0"/>
      <w:divBdr>
        <w:top w:val="none" w:sz="0" w:space="0" w:color="auto"/>
        <w:left w:val="none" w:sz="0" w:space="0" w:color="auto"/>
        <w:bottom w:val="none" w:sz="0" w:space="0" w:color="auto"/>
        <w:right w:val="none" w:sz="0" w:space="0" w:color="auto"/>
      </w:divBdr>
    </w:div>
    <w:div w:id="2110999748">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99756">
      <w:bodyDiv w:val="1"/>
      <w:marLeft w:val="0"/>
      <w:marRight w:val="0"/>
      <w:marTop w:val="0"/>
      <w:marBottom w:val="0"/>
      <w:divBdr>
        <w:top w:val="none" w:sz="0" w:space="0" w:color="auto"/>
        <w:left w:val="none" w:sz="0" w:space="0" w:color="auto"/>
        <w:bottom w:val="none" w:sz="0" w:space="0" w:color="auto"/>
        <w:right w:val="none" w:sz="0" w:space="0" w:color="auto"/>
      </w:divBdr>
    </w:div>
    <w:div w:id="2111200752">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509421">
      <w:bodyDiv w:val="1"/>
      <w:marLeft w:val="0"/>
      <w:marRight w:val="0"/>
      <w:marTop w:val="0"/>
      <w:marBottom w:val="0"/>
      <w:divBdr>
        <w:top w:val="none" w:sz="0" w:space="0" w:color="auto"/>
        <w:left w:val="none" w:sz="0" w:space="0" w:color="auto"/>
        <w:bottom w:val="none" w:sz="0" w:space="0" w:color="auto"/>
        <w:right w:val="none" w:sz="0" w:space="0" w:color="auto"/>
      </w:divBdr>
    </w:div>
    <w:div w:id="2111510050">
      <w:bodyDiv w:val="1"/>
      <w:marLeft w:val="0"/>
      <w:marRight w:val="0"/>
      <w:marTop w:val="0"/>
      <w:marBottom w:val="0"/>
      <w:divBdr>
        <w:top w:val="none" w:sz="0" w:space="0" w:color="auto"/>
        <w:left w:val="none" w:sz="0" w:space="0" w:color="auto"/>
        <w:bottom w:val="none" w:sz="0" w:space="0" w:color="auto"/>
        <w:right w:val="none" w:sz="0" w:space="0" w:color="auto"/>
      </w:divBdr>
    </w:div>
    <w:div w:id="2111586537">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965574">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3043432">
      <w:bodyDiv w:val="1"/>
      <w:marLeft w:val="0"/>
      <w:marRight w:val="0"/>
      <w:marTop w:val="0"/>
      <w:marBottom w:val="0"/>
      <w:divBdr>
        <w:top w:val="none" w:sz="0" w:space="0" w:color="auto"/>
        <w:left w:val="none" w:sz="0" w:space="0" w:color="auto"/>
        <w:bottom w:val="none" w:sz="0" w:space="0" w:color="auto"/>
        <w:right w:val="none" w:sz="0" w:space="0" w:color="auto"/>
      </w:divBdr>
    </w:div>
    <w:div w:id="2113163929">
      <w:bodyDiv w:val="1"/>
      <w:marLeft w:val="0"/>
      <w:marRight w:val="0"/>
      <w:marTop w:val="0"/>
      <w:marBottom w:val="0"/>
      <w:divBdr>
        <w:top w:val="none" w:sz="0" w:space="0" w:color="auto"/>
        <w:left w:val="none" w:sz="0" w:space="0" w:color="auto"/>
        <w:bottom w:val="none" w:sz="0" w:space="0" w:color="auto"/>
        <w:right w:val="none" w:sz="0" w:space="0" w:color="auto"/>
      </w:divBdr>
    </w:div>
    <w:div w:id="211323804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436221">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70711">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2441">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83851">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205751">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7496">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632535">
      <w:bodyDiv w:val="1"/>
      <w:marLeft w:val="0"/>
      <w:marRight w:val="0"/>
      <w:marTop w:val="0"/>
      <w:marBottom w:val="0"/>
      <w:divBdr>
        <w:top w:val="none" w:sz="0" w:space="0" w:color="auto"/>
        <w:left w:val="none" w:sz="0" w:space="0" w:color="auto"/>
        <w:bottom w:val="none" w:sz="0" w:space="0" w:color="auto"/>
        <w:right w:val="none" w:sz="0" w:space="0" w:color="auto"/>
      </w:divBdr>
    </w:div>
    <w:div w:id="2116636472">
      <w:bodyDiv w:val="1"/>
      <w:marLeft w:val="0"/>
      <w:marRight w:val="0"/>
      <w:marTop w:val="0"/>
      <w:marBottom w:val="0"/>
      <w:divBdr>
        <w:top w:val="none" w:sz="0" w:space="0" w:color="auto"/>
        <w:left w:val="none" w:sz="0" w:space="0" w:color="auto"/>
        <w:bottom w:val="none" w:sz="0" w:space="0" w:color="auto"/>
        <w:right w:val="none" w:sz="0" w:space="0" w:color="auto"/>
      </w:divBdr>
    </w:div>
    <w:div w:id="2116824711">
      <w:bodyDiv w:val="1"/>
      <w:marLeft w:val="0"/>
      <w:marRight w:val="0"/>
      <w:marTop w:val="0"/>
      <w:marBottom w:val="0"/>
      <w:divBdr>
        <w:top w:val="none" w:sz="0" w:space="0" w:color="auto"/>
        <w:left w:val="none" w:sz="0" w:space="0" w:color="auto"/>
        <w:bottom w:val="none" w:sz="0" w:space="0" w:color="auto"/>
        <w:right w:val="none" w:sz="0" w:space="0" w:color="auto"/>
      </w:divBdr>
    </w:div>
    <w:div w:id="2116901800">
      <w:bodyDiv w:val="1"/>
      <w:marLeft w:val="0"/>
      <w:marRight w:val="0"/>
      <w:marTop w:val="0"/>
      <w:marBottom w:val="0"/>
      <w:divBdr>
        <w:top w:val="none" w:sz="0" w:space="0" w:color="auto"/>
        <w:left w:val="none" w:sz="0" w:space="0" w:color="auto"/>
        <w:bottom w:val="none" w:sz="0" w:space="0" w:color="auto"/>
        <w:right w:val="none" w:sz="0" w:space="0" w:color="auto"/>
      </w:divBdr>
    </w:div>
    <w:div w:id="2117092450">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66220">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287206">
      <w:bodyDiv w:val="1"/>
      <w:marLeft w:val="0"/>
      <w:marRight w:val="0"/>
      <w:marTop w:val="0"/>
      <w:marBottom w:val="0"/>
      <w:divBdr>
        <w:top w:val="none" w:sz="0" w:space="0" w:color="auto"/>
        <w:left w:val="none" w:sz="0" w:space="0" w:color="auto"/>
        <w:bottom w:val="none" w:sz="0" w:space="0" w:color="auto"/>
        <w:right w:val="none" w:sz="0" w:space="0" w:color="auto"/>
      </w:divBdr>
    </w:div>
    <w:div w:id="2118330092">
      <w:bodyDiv w:val="1"/>
      <w:marLeft w:val="0"/>
      <w:marRight w:val="0"/>
      <w:marTop w:val="0"/>
      <w:marBottom w:val="0"/>
      <w:divBdr>
        <w:top w:val="none" w:sz="0" w:space="0" w:color="auto"/>
        <w:left w:val="none" w:sz="0" w:space="0" w:color="auto"/>
        <w:bottom w:val="none" w:sz="0" w:space="0" w:color="auto"/>
        <w:right w:val="none" w:sz="0" w:space="0" w:color="auto"/>
      </w:divBdr>
    </w:div>
    <w:div w:id="2118330813">
      <w:bodyDiv w:val="1"/>
      <w:marLeft w:val="0"/>
      <w:marRight w:val="0"/>
      <w:marTop w:val="0"/>
      <w:marBottom w:val="0"/>
      <w:divBdr>
        <w:top w:val="none" w:sz="0" w:space="0" w:color="auto"/>
        <w:left w:val="none" w:sz="0" w:space="0" w:color="auto"/>
        <w:bottom w:val="none" w:sz="0" w:space="0" w:color="auto"/>
        <w:right w:val="none" w:sz="0" w:space="0" w:color="auto"/>
      </w:divBdr>
    </w:div>
    <w:div w:id="2118522079">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8984070">
      <w:bodyDiv w:val="1"/>
      <w:marLeft w:val="0"/>
      <w:marRight w:val="0"/>
      <w:marTop w:val="0"/>
      <w:marBottom w:val="0"/>
      <w:divBdr>
        <w:top w:val="none" w:sz="0" w:space="0" w:color="auto"/>
        <w:left w:val="none" w:sz="0" w:space="0" w:color="auto"/>
        <w:bottom w:val="none" w:sz="0" w:space="0" w:color="auto"/>
        <w:right w:val="none" w:sz="0" w:space="0" w:color="auto"/>
      </w:divBdr>
    </w:div>
    <w:div w:id="2119179871">
      <w:bodyDiv w:val="1"/>
      <w:marLeft w:val="0"/>
      <w:marRight w:val="0"/>
      <w:marTop w:val="0"/>
      <w:marBottom w:val="0"/>
      <w:divBdr>
        <w:top w:val="none" w:sz="0" w:space="0" w:color="auto"/>
        <w:left w:val="none" w:sz="0" w:space="0" w:color="auto"/>
        <w:bottom w:val="none" w:sz="0" w:space="0" w:color="auto"/>
        <w:right w:val="none" w:sz="0" w:space="0" w:color="auto"/>
      </w:divBdr>
    </w:div>
    <w:div w:id="2120028033">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489363">
      <w:bodyDiv w:val="1"/>
      <w:marLeft w:val="0"/>
      <w:marRight w:val="0"/>
      <w:marTop w:val="0"/>
      <w:marBottom w:val="0"/>
      <w:divBdr>
        <w:top w:val="none" w:sz="0" w:space="0" w:color="auto"/>
        <w:left w:val="none" w:sz="0" w:space="0" w:color="auto"/>
        <w:bottom w:val="none" w:sz="0" w:space="0" w:color="auto"/>
        <w:right w:val="none" w:sz="0" w:space="0" w:color="auto"/>
      </w:divBdr>
    </w:div>
    <w:div w:id="2120636136">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680164">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3999">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104295">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260985">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338392">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50621">
      <w:bodyDiv w:val="1"/>
      <w:marLeft w:val="0"/>
      <w:marRight w:val="0"/>
      <w:marTop w:val="0"/>
      <w:marBottom w:val="0"/>
      <w:divBdr>
        <w:top w:val="none" w:sz="0" w:space="0" w:color="auto"/>
        <w:left w:val="none" w:sz="0" w:space="0" w:color="auto"/>
        <w:bottom w:val="none" w:sz="0" w:space="0" w:color="auto"/>
        <w:right w:val="none" w:sz="0" w:space="0" w:color="auto"/>
      </w:divBdr>
    </w:div>
    <w:div w:id="2122794208">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065744">
      <w:bodyDiv w:val="1"/>
      <w:marLeft w:val="0"/>
      <w:marRight w:val="0"/>
      <w:marTop w:val="0"/>
      <w:marBottom w:val="0"/>
      <w:divBdr>
        <w:top w:val="none" w:sz="0" w:space="0" w:color="auto"/>
        <w:left w:val="none" w:sz="0" w:space="0" w:color="auto"/>
        <w:bottom w:val="none" w:sz="0" w:space="0" w:color="auto"/>
        <w:right w:val="none" w:sz="0" w:space="0" w:color="auto"/>
      </w:divBdr>
    </w:div>
    <w:div w:id="212337600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3988919">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037724">
      <w:bodyDiv w:val="1"/>
      <w:marLeft w:val="0"/>
      <w:marRight w:val="0"/>
      <w:marTop w:val="0"/>
      <w:marBottom w:val="0"/>
      <w:divBdr>
        <w:top w:val="none" w:sz="0" w:space="0" w:color="auto"/>
        <w:left w:val="none" w:sz="0" w:space="0" w:color="auto"/>
        <w:bottom w:val="none" w:sz="0" w:space="0" w:color="auto"/>
        <w:right w:val="none" w:sz="0" w:space="0" w:color="auto"/>
      </w:divBdr>
    </w:div>
    <w:div w:id="2124374559">
      <w:bodyDiv w:val="1"/>
      <w:marLeft w:val="0"/>
      <w:marRight w:val="0"/>
      <w:marTop w:val="0"/>
      <w:marBottom w:val="0"/>
      <w:divBdr>
        <w:top w:val="none" w:sz="0" w:space="0" w:color="auto"/>
        <w:left w:val="none" w:sz="0" w:space="0" w:color="auto"/>
        <w:bottom w:val="none" w:sz="0" w:space="0" w:color="auto"/>
        <w:right w:val="none" w:sz="0" w:space="0" w:color="auto"/>
      </w:divBdr>
    </w:div>
    <w:div w:id="2124498716">
      <w:bodyDiv w:val="1"/>
      <w:marLeft w:val="0"/>
      <w:marRight w:val="0"/>
      <w:marTop w:val="0"/>
      <w:marBottom w:val="0"/>
      <w:divBdr>
        <w:top w:val="none" w:sz="0" w:space="0" w:color="auto"/>
        <w:left w:val="none" w:sz="0" w:space="0" w:color="auto"/>
        <w:bottom w:val="none" w:sz="0" w:space="0" w:color="auto"/>
        <w:right w:val="none" w:sz="0" w:space="0" w:color="auto"/>
      </w:divBdr>
    </w:div>
    <w:div w:id="2124685471">
      <w:bodyDiv w:val="1"/>
      <w:marLeft w:val="0"/>
      <w:marRight w:val="0"/>
      <w:marTop w:val="0"/>
      <w:marBottom w:val="0"/>
      <w:divBdr>
        <w:top w:val="none" w:sz="0" w:space="0" w:color="auto"/>
        <w:left w:val="none" w:sz="0" w:space="0" w:color="auto"/>
        <w:bottom w:val="none" w:sz="0" w:space="0" w:color="auto"/>
        <w:right w:val="none" w:sz="0" w:space="0" w:color="auto"/>
      </w:divBdr>
    </w:div>
    <w:div w:id="2124885736">
      <w:bodyDiv w:val="1"/>
      <w:marLeft w:val="0"/>
      <w:marRight w:val="0"/>
      <w:marTop w:val="0"/>
      <w:marBottom w:val="0"/>
      <w:divBdr>
        <w:top w:val="none" w:sz="0" w:space="0" w:color="auto"/>
        <w:left w:val="none" w:sz="0" w:space="0" w:color="auto"/>
        <w:bottom w:val="none" w:sz="0" w:space="0" w:color="auto"/>
        <w:right w:val="none" w:sz="0" w:space="0" w:color="auto"/>
      </w:divBdr>
    </w:div>
    <w:div w:id="2124957780">
      <w:bodyDiv w:val="1"/>
      <w:marLeft w:val="0"/>
      <w:marRight w:val="0"/>
      <w:marTop w:val="0"/>
      <w:marBottom w:val="0"/>
      <w:divBdr>
        <w:top w:val="none" w:sz="0" w:space="0" w:color="auto"/>
        <w:left w:val="none" w:sz="0" w:space="0" w:color="auto"/>
        <w:bottom w:val="none" w:sz="0" w:space="0" w:color="auto"/>
        <w:right w:val="none" w:sz="0" w:space="0" w:color="auto"/>
      </w:divBdr>
    </w:div>
    <w:div w:id="2125072454">
      <w:bodyDiv w:val="1"/>
      <w:marLeft w:val="0"/>
      <w:marRight w:val="0"/>
      <w:marTop w:val="0"/>
      <w:marBottom w:val="0"/>
      <w:divBdr>
        <w:top w:val="none" w:sz="0" w:space="0" w:color="auto"/>
        <w:left w:val="none" w:sz="0" w:space="0" w:color="auto"/>
        <w:bottom w:val="none" w:sz="0" w:space="0" w:color="auto"/>
        <w:right w:val="none" w:sz="0" w:space="0" w:color="auto"/>
      </w:divBdr>
    </w:div>
    <w:div w:id="2125075760">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16635">
      <w:bodyDiv w:val="1"/>
      <w:marLeft w:val="0"/>
      <w:marRight w:val="0"/>
      <w:marTop w:val="0"/>
      <w:marBottom w:val="0"/>
      <w:divBdr>
        <w:top w:val="none" w:sz="0" w:space="0" w:color="auto"/>
        <w:left w:val="none" w:sz="0" w:space="0" w:color="auto"/>
        <w:bottom w:val="none" w:sz="0" w:space="0" w:color="auto"/>
        <w:right w:val="none" w:sz="0" w:space="0" w:color="auto"/>
      </w:divBdr>
    </w:div>
    <w:div w:id="2125417964">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6078615">
      <w:bodyDiv w:val="1"/>
      <w:marLeft w:val="0"/>
      <w:marRight w:val="0"/>
      <w:marTop w:val="0"/>
      <w:marBottom w:val="0"/>
      <w:divBdr>
        <w:top w:val="none" w:sz="0" w:space="0" w:color="auto"/>
        <w:left w:val="none" w:sz="0" w:space="0" w:color="auto"/>
        <w:bottom w:val="none" w:sz="0" w:space="0" w:color="auto"/>
        <w:right w:val="none" w:sz="0" w:space="0" w:color="auto"/>
      </w:divBdr>
    </w:div>
    <w:div w:id="2126270545">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459097">
      <w:bodyDiv w:val="1"/>
      <w:marLeft w:val="0"/>
      <w:marRight w:val="0"/>
      <w:marTop w:val="0"/>
      <w:marBottom w:val="0"/>
      <w:divBdr>
        <w:top w:val="none" w:sz="0" w:space="0" w:color="auto"/>
        <w:left w:val="none" w:sz="0" w:space="0" w:color="auto"/>
        <w:bottom w:val="none" w:sz="0" w:space="0" w:color="auto"/>
        <w:right w:val="none" w:sz="0" w:space="0" w:color="auto"/>
      </w:divBdr>
    </w:div>
    <w:div w:id="2126657719">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7000422">
      <w:bodyDiv w:val="1"/>
      <w:marLeft w:val="0"/>
      <w:marRight w:val="0"/>
      <w:marTop w:val="0"/>
      <w:marBottom w:val="0"/>
      <w:divBdr>
        <w:top w:val="none" w:sz="0" w:space="0" w:color="auto"/>
        <w:left w:val="none" w:sz="0" w:space="0" w:color="auto"/>
        <w:bottom w:val="none" w:sz="0" w:space="0" w:color="auto"/>
        <w:right w:val="none" w:sz="0" w:space="0" w:color="auto"/>
      </w:divBdr>
    </w:div>
    <w:div w:id="2127036924">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00909">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429589">
      <w:bodyDiv w:val="1"/>
      <w:marLeft w:val="0"/>
      <w:marRight w:val="0"/>
      <w:marTop w:val="0"/>
      <w:marBottom w:val="0"/>
      <w:divBdr>
        <w:top w:val="none" w:sz="0" w:space="0" w:color="auto"/>
        <w:left w:val="none" w:sz="0" w:space="0" w:color="auto"/>
        <w:bottom w:val="none" w:sz="0" w:space="0" w:color="auto"/>
        <w:right w:val="none" w:sz="0" w:space="0" w:color="auto"/>
      </w:divBdr>
    </w:div>
    <w:div w:id="2128620914">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5485">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082676">
      <w:bodyDiv w:val="1"/>
      <w:marLeft w:val="0"/>
      <w:marRight w:val="0"/>
      <w:marTop w:val="0"/>
      <w:marBottom w:val="0"/>
      <w:divBdr>
        <w:top w:val="none" w:sz="0" w:space="0" w:color="auto"/>
        <w:left w:val="none" w:sz="0" w:space="0" w:color="auto"/>
        <w:bottom w:val="none" w:sz="0" w:space="0" w:color="auto"/>
        <w:right w:val="none" w:sz="0" w:space="0" w:color="auto"/>
      </w:divBdr>
    </w:div>
    <w:div w:id="2129160867">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4751">
      <w:bodyDiv w:val="1"/>
      <w:marLeft w:val="0"/>
      <w:marRight w:val="0"/>
      <w:marTop w:val="0"/>
      <w:marBottom w:val="0"/>
      <w:divBdr>
        <w:top w:val="none" w:sz="0" w:space="0" w:color="auto"/>
        <w:left w:val="none" w:sz="0" w:space="0" w:color="auto"/>
        <w:bottom w:val="none" w:sz="0" w:space="0" w:color="auto"/>
        <w:right w:val="none" w:sz="0" w:space="0" w:color="auto"/>
      </w:divBdr>
    </w:div>
    <w:div w:id="2129732986">
      <w:bodyDiv w:val="1"/>
      <w:marLeft w:val="0"/>
      <w:marRight w:val="0"/>
      <w:marTop w:val="0"/>
      <w:marBottom w:val="0"/>
      <w:divBdr>
        <w:top w:val="none" w:sz="0" w:space="0" w:color="auto"/>
        <w:left w:val="none" w:sz="0" w:space="0" w:color="auto"/>
        <w:bottom w:val="none" w:sz="0" w:space="0" w:color="auto"/>
        <w:right w:val="none" w:sz="0" w:space="0" w:color="auto"/>
      </w:divBdr>
    </w:div>
    <w:div w:id="2129812194">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274434">
      <w:bodyDiv w:val="1"/>
      <w:marLeft w:val="0"/>
      <w:marRight w:val="0"/>
      <w:marTop w:val="0"/>
      <w:marBottom w:val="0"/>
      <w:divBdr>
        <w:top w:val="none" w:sz="0" w:space="0" w:color="auto"/>
        <w:left w:val="none" w:sz="0" w:space="0" w:color="auto"/>
        <w:bottom w:val="none" w:sz="0" w:space="0" w:color="auto"/>
        <w:right w:val="none" w:sz="0" w:space="0" w:color="auto"/>
      </w:divBdr>
    </w:div>
    <w:div w:id="2130391594">
      <w:bodyDiv w:val="1"/>
      <w:marLeft w:val="0"/>
      <w:marRight w:val="0"/>
      <w:marTop w:val="0"/>
      <w:marBottom w:val="0"/>
      <w:divBdr>
        <w:top w:val="none" w:sz="0" w:space="0" w:color="auto"/>
        <w:left w:val="none" w:sz="0" w:space="0" w:color="auto"/>
        <w:bottom w:val="none" w:sz="0" w:space="0" w:color="auto"/>
        <w:right w:val="none" w:sz="0" w:space="0" w:color="auto"/>
      </w:divBdr>
    </w:div>
    <w:div w:id="2130657279">
      <w:bodyDiv w:val="1"/>
      <w:marLeft w:val="0"/>
      <w:marRight w:val="0"/>
      <w:marTop w:val="0"/>
      <w:marBottom w:val="0"/>
      <w:divBdr>
        <w:top w:val="none" w:sz="0" w:space="0" w:color="auto"/>
        <w:left w:val="none" w:sz="0" w:space="0" w:color="auto"/>
        <w:bottom w:val="none" w:sz="0" w:space="0" w:color="auto"/>
        <w:right w:val="none" w:sz="0" w:space="0" w:color="auto"/>
      </w:divBdr>
    </w:div>
    <w:div w:id="2130928593">
      <w:bodyDiv w:val="1"/>
      <w:marLeft w:val="0"/>
      <w:marRight w:val="0"/>
      <w:marTop w:val="0"/>
      <w:marBottom w:val="0"/>
      <w:divBdr>
        <w:top w:val="none" w:sz="0" w:space="0" w:color="auto"/>
        <w:left w:val="none" w:sz="0" w:space="0" w:color="auto"/>
        <w:bottom w:val="none" w:sz="0" w:space="0" w:color="auto"/>
        <w:right w:val="none" w:sz="0" w:space="0" w:color="auto"/>
      </w:divBdr>
    </w:div>
    <w:div w:id="2130976295">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00324">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973119">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44419">
      <w:bodyDiv w:val="1"/>
      <w:marLeft w:val="0"/>
      <w:marRight w:val="0"/>
      <w:marTop w:val="0"/>
      <w:marBottom w:val="0"/>
      <w:divBdr>
        <w:top w:val="none" w:sz="0" w:space="0" w:color="auto"/>
        <w:left w:val="none" w:sz="0" w:space="0" w:color="auto"/>
        <w:bottom w:val="none" w:sz="0" w:space="0" w:color="auto"/>
        <w:right w:val="none" w:sz="0" w:space="0" w:color="auto"/>
      </w:divBdr>
    </w:div>
    <w:div w:id="2132747822">
      <w:bodyDiv w:val="1"/>
      <w:marLeft w:val="0"/>
      <w:marRight w:val="0"/>
      <w:marTop w:val="0"/>
      <w:marBottom w:val="0"/>
      <w:divBdr>
        <w:top w:val="none" w:sz="0" w:space="0" w:color="auto"/>
        <w:left w:val="none" w:sz="0" w:space="0" w:color="auto"/>
        <w:bottom w:val="none" w:sz="0" w:space="0" w:color="auto"/>
        <w:right w:val="none" w:sz="0" w:space="0" w:color="auto"/>
      </w:divBdr>
    </w:div>
    <w:div w:id="2132891772">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13258">
      <w:bodyDiv w:val="1"/>
      <w:marLeft w:val="0"/>
      <w:marRight w:val="0"/>
      <w:marTop w:val="0"/>
      <w:marBottom w:val="0"/>
      <w:divBdr>
        <w:top w:val="none" w:sz="0" w:space="0" w:color="auto"/>
        <w:left w:val="none" w:sz="0" w:space="0" w:color="auto"/>
        <w:bottom w:val="none" w:sz="0" w:space="0" w:color="auto"/>
        <w:right w:val="none" w:sz="0" w:space="0" w:color="auto"/>
      </w:divBdr>
    </w:div>
    <w:div w:id="2133134395">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54922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324193">
      <w:bodyDiv w:val="1"/>
      <w:marLeft w:val="0"/>
      <w:marRight w:val="0"/>
      <w:marTop w:val="0"/>
      <w:marBottom w:val="0"/>
      <w:divBdr>
        <w:top w:val="none" w:sz="0" w:space="0" w:color="auto"/>
        <w:left w:val="none" w:sz="0" w:space="0" w:color="auto"/>
        <w:bottom w:val="none" w:sz="0" w:space="0" w:color="auto"/>
        <w:right w:val="none" w:sz="0" w:space="0" w:color="auto"/>
      </w:divBdr>
    </w:div>
    <w:div w:id="2134395287">
      <w:bodyDiv w:val="1"/>
      <w:marLeft w:val="0"/>
      <w:marRight w:val="0"/>
      <w:marTop w:val="0"/>
      <w:marBottom w:val="0"/>
      <w:divBdr>
        <w:top w:val="none" w:sz="0" w:space="0" w:color="auto"/>
        <w:left w:val="none" w:sz="0" w:space="0" w:color="auto"/>
        <w:bottom w:val="none" w:sz="0" w:space="0" w:color="auto"/>
        <w:right w:val="none" w:sz="0" w:space="0" w:color="auto"/>
      </w:divBdr>
    </w:div>
    <w:div w:id="2134443929">
      <w:bodyDiv w:val="1"/>
      <w:marLeft w:val="0"/>
      <w:marRight w:val="0"/>
      <w:marTop w:val="0"/>
      <w:marBottom w:val="0"/>
      <w:divBdr>
        <w:top w:val="none" w:sz="0" w:space="0" w:color="auto"/>
        <w:left w:val="none" w:sz="0" w:space="0" w:color="auto"/>
        <w:bottom w:val="none" w:sz="0" w:space="0" w:color="auto"/>
        <w:right w:val="none" w:sz="0" w:space="0" w:color="auto"/>
      </w:divBdr>
    </w:div>
    <w:div w:id="2134518558">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251509">
      <w:bodyDiv w:val="1"/>
      <w:marLeft w:val="0"/>
      <w:marRight w:val="0"/>
      <w:marTop w:val="0"/>
      <w:marBottom w:val="0"/>
      <w:divBdr>
        <w:top w:val="none" w:sz="0" w:space="0" w:color="auto"/>
        <w:left w:val="none" w:sz="0" w:space="0" w:color="auto"/>
        <w:bottom w:val="none" w:sz="0" w:space="0" w:color="auto"/>
        <w:right w:val="none" w:sz="0" w:space="0" w:color="auto"/>
      </w:divBdr>
    </w:div>
    <w:div w:id="2135441392">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6289022">
      <w:bodyDiv w:val="1"/>
      <w:marLeft w:val="0"/>
      <w:marRight w:val="0"/>
      <w:marTop w:val="0"/>
      <w:marBottom w:val="0"/>
      <w:divBdr>
        <w:top w:val="none" w:sz="0" w:space="0" w:color="auto"/>
        <w:left w:val="none" w:sz="0" w:space="0" w:color="auto"/>
        <w:bottom w:val="none" w:sz="0" w:space="0" w:color="auto"/>
        <w:right w:val="none" w:sz="0" w:space="0" w:color="auto"/>
      </w:divBdr>
    </w:div>
    <w:div w:id="2136361840">
      <w:bodyDiv w:val="1"/>
      <w:marLeft w:val="0"/>
      <w:marRight w:val="0"/>
      <w:marTop w:val="0"/>
      <w:marBottom w:val="0"/>
      <w:divBdr>
        <w:top w:val="none" w:sz="0" w:space="0" w:color="auto"/>
        <w:left w:val="none" w:sz="0" w:space="0" w:color="auto"/>
        <w:bottom w:val="none" w:sz="0" w:space="0" w:color="auto"/>
        <w:right w:val="none" w:sz="0" w:space="0" w:color="auto"/>
      </w:divBdr>
    </w:div>
    <w:div w:id="2136367570">
      <w:bodyDiv w:val="1"/>
      <w:marLeft w:val="0"/>
      <w:marRight w:val="0"/>
      <w:marTop w:val="0"/>
      <w:marBottom w:val="0"/>
      <w:divBdr>
        <w:top w:val="none" w:sz="0" w:space="0" w:color="auto"/>
        <w:left w:val="none" w:sz="0" w:space="0" w:color="auto"/>
        <w:bottom w:val="none" w:sz="0" w:space="0" w:color="auto"/>
        <w:right w:val="none" w:sz="0" w:space="0" w:color="auto"/>
      </w:divBdr>
    </w:div>
    <w:div w:id="2136675618">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6867848">
      <w:bodyDiv w:val="1"/>
      <w:marLeft w:val="0"/>
      <w:marRight w:val="0"/>
      <w:marTop w:val="0"/>
      <w:marBottom w:val="0"/>
      <w:divBdr>
        <w:top w:val="none" w:sz="0" w:space="0" w:color="auto"/>
        <w:left w:val="none" w:sz="0" w:space="0" w:color="auto"/>
        <w:bottom w:val="none" w:sz="0" w:space="0" w:color="auto"/>
        <w:right w:val="none" w:sz="0" w:space="0" w:color="auto"/>
      </w:divBdr>
    </w:div>
    <w:div w:id="2136873656">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675345">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869328">
      <w:bodyDiv w:val="1"/>
      <w:marLeft w:val="0"/>
      <w:marRight w:val="0"/>
      <w:marTop w:val="0"/>
      <w:marBottom w:val="0"/>
      <w:divBdr>
        <w:top w:val="none" w:sz="0" w:space="0" w:color="auto"/>
        <w:left w:val="none" w:sz="0" w:space="0" w:color="auto"/>
        <w:bottom w:val="none" w:sz="0" w:space="0" w:color="auto"/>
        <w:right w:val="none" w:sz="0" w:space="0" w:color="auto"/>
      </w:divBdr>
    </w:div>
    <w:div w:id="2138060554">
      <w:bodyDiv w:val="1"/>
      <w:marLeft w:val="0"/>
      <w:marRight w:val="0"/>
      <w:marTop w:val="0"/>
      <w:marBottom w:val="0"/>
      <w:divBdr>
        <w:top w:val="none" w:sz="0" w:space="0" w:color="auto"/>
        <w:left w:val="none" w:sz="0" w:space="0" w:color="auto"/>
        <w:bottom w:val="none" w:sz="0" w:space="0" w:color="auto"/>
        <w:right w:val="none" w:sz="0" w:space="0" w:color="auto"/>
      </w:divBdr>
    </w:div>
    <w:div w:id="2138181493">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451369">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8019">
      <w:bodyDiv w:val="1"/>
      <w:marLeft w:val="0"/>
      <w:marRight w:val="0"/>
      <w:marTop w:val="0"/>
      <w:marBottom w:val="0"/>
      <w:divBdr>
        <w:top w:val="none" w:sz="0" w:space="0" w:color="auto"/>
        <w:left w:val="none" w:sz="0" w:space="0" w:color="auto"/>
        <w:bottom w:val="none" w:sz="0" w:space="0" w:color="auto"/>
        <w:right w:val="none" w:sz="0" w:space="0" w:color="auto"/>
      </w:divBdr>
    </w:div>
    <w:div w:id="2138985930">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637896">
      <w:bodyDiv w:val="1"/>
      <w:marLeft w:val="0"/>
      <w:marRight w:val="0"/>
      <w:marTop w:val="0"/>
      <w:marBottom w:val="0"/>
      <w:divBdr>
        <w:top w:val="none" w:sz="0" w:space="0" w:color="auto"/>
        <w:left w:val="none" w:sz="0" w:space="0" w:color="auto"/>
        <w:bottom w:val="none" w:sz="0" w:space="0" w:color="auto"/>
        <w:right w:val="none" w:sz="0" w:space="0" w:color="auto"/>
      </w:divBdr>
    </w:div>
    <w:div w:id="2139684996">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39912050">
      <w:bodyDiv w:val="1"/>
      <w:marLeft w:val="0"/>
      <w:marRight w:val="0"/>
      <w:marTop w:val="0"/>
      <w:marBottom w:val="0"/>
      <w:divBdr>
        <w:top w:val="none" w:sz="0" w:space="0" w:color="auto"/>
        <w:left w:val="none" w:sz="0" w:space="0" w:color="auto"/>
        <w:bottom w:val="none" w:sz="0" w:space="0" w:color="auto"/>
        <w:right w:val="none" w:sz="0" w:space="0" w:color="auto"/>
      </w:divBdr>
    </w:div>
    <w:div w:id="2140026299">
      <w:bodyDiv w:val="1"/>
      <w:marLeft w:val="0"/>
      <w:marRight w:val="0"/>
      <w:marTop w:val="0"/>
      <w:marBottom w:val="0"/>
      <w:divBdr>
        <w:top w:val="none" w:sz="0" w:space="0" w:color="auto"/>
        <w:left w:val="none" w:sz="0" w:space="0" w:color="auto"/>
        <w:bottom w:val="none" w:sz="0" w:space="0" w:color="auto"/>
        <w:right w:val="none" w:sz="0" w:space="0" w:color="auto"/>
      </w:divBdr>
    </w:div>
    <w:div w:id="2140104629">
      <w:bodyDiv w:val="1"/>
      <w:marLeft w:val="0"/>
      <w:marRight w:val="0"/>
      <w:marTop w:val="0"/>
      <w:marBottom w:val="0"/>
      <w:divBdr>
        <w:top w:val="none" w:sz="0" w:space="0" w:color="auto"/>
        <w:left w:val="none" w:sz="0" w:space="0" w:color="auto"/>
        <w:bottom w:val="none" w:sz="0" w:space="0" w:color="auto"/>
        <w:right w:val="none" w:sz="0" w:space="0" w:color="auto"/>
      </w:divBdr>
    </w:div>
    <w:div w:id="2140148312">
      <w:bodyDiv w:val="1"/>
      <w:marLeft w:val="0"/>
      <w:marRight w:val="0"/>
      <w:marTop w:val="0"/>
      <w:marBottom w:val="0"/>
      <w:divBdr>
        <w:top w:val="none" w:sz="0" w:space="0" w:color="auto"/>
        <w:left w:val="none" w:sz="0" w:space="0" w:color="auto"/>
        <w:bottom w:val="none" w:sz="0" w:space="0" w:color="auto"/>
        <w:right w:val="none" w:sz="0" w:space="0" w:color="auto"/>
      </w:divBdr>
    </w:div>
    <w:div w:id="2140302250">
      <w:bodyDiv w:val="1"/>
      <w:marLeft w:val="0"/>
      <w:marRight w:val="0"/>
      <w:marTop w:val="0"/>
      <w:marBottom w:val="0"/>
      <w:divBdr>
        <w:top w:val="none" w:sz="0" w:space="0" w:color="auto"/>
        <w:left w:val="none" w:sz="0" w:space="0" w:color="auto"/>
        <w:bottom w:val="none" w:sz="0" w:space="0" w:color="auto"/>
        <w:right w:val="none" w:sz="0" w:space="0" w:color="auto"/>
      </w:divBdr>
    </w:div>
    <w:div w:id="2140417461">
      <w:bodyDiv w:val="1"/>
      <w:marLeft w:val="0"/>
      <w:marRight w:val="0"/>
      <w:marTop w:val="0"/>
      <w:marBottom w:val="0"/>
      <w:divBdr>
        <w:top w:val="none" w:sz="0" w:space="0" w:color="auto"/>
        <w:left w:val="none" w:sz="0" w:space="0" w:color="auto"/>
        <w:bottom w:val="none" w:sz="0" w:space="0" w:color="auto"/>
        <w:right w:val="none" w:sz="0" w:space="0" w:color="auto"/>
      </w:divBdr>
    </w:div>
    <w:div w:id="2140419944">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803221">
      <w:bodyDiv w:val="1"/>
      <w:marLeft w:val="0"/>
      <w:marRight w:val="0"/>
      <w:marTop w:val="0"/>
      <w:marBottom w:val="0"/>
      <w:divBdr>
        <w:top w:val="none" w:sz="0" w:space="0" w:color="auto"/>
        <w:left w:val="none" w:sz="0" w:space="0" w:color="auto"/>
        <w:bottom w:val="none" w:sz="0" w:space="0" w:color="auto"/>
        <w:right w:val="none" w:sz="0" w:space="0" w:color="auto"/>
      </w:divBdr>
    </w:div>
    <w:div w:id="2141065691">
      <w:bodyDiv w:val="1"/>
      <w:marLeft w:val="0"/>
      <w:marRight w:val="0"/>
      <w:marTop w:val="0"/>
      <w:marBottom w:val="0"/>
      <w:divBdr>
        <w:top w:val="none" w:sz="0" w:space="0" w:color="auto"/>
        <w:left w:val="none" w:sz="0" w:space="0" w:color="auto"/>
        <w:bottom w:val="none" w:sz="0" w:space="0" w:color="auto"/>
        <w:right w:val="none" w:sz="0" w:space="0" w:color="auto"/>
      </w:divBdr>
    </w:div>
    <w:div w:id="2141070617">
      <w:bodyDiv w:val="1"/>
      <w:marLeft w:val="0"/>
      <w:marRight w:val="0"/>
      <w:marTop w:val="0"/>
      <w:marBottom w:val="0"/>
      <w:divBdr>
        <w:top w:val="none" w:sz="0" w:space="0" w:color="auto"/>
        <w:left w:val="none" w:sz="0" w:space="0" w:color="auto"/>
        <w:bottom w:val="none" w:sz="0" w:space="0" w:color="auto"/>
        <w:right w:val="none" w:sz="0" w:space="0" w:color="auto"/>
      </w:divBdr>
    </w:div>
    <w:div w:id="2141266959">
      <w:bodyDiv w:val="1"/>
      <w:marLeft w:val="0"/>
      <w:marRight w:val="0"/>
      <w:marTop w:val="0"/>
      <w:marBottom w:val="0"/>
      <w:divBdr>
        <w:top w:val="none" w:sz="0" w:space="0" w:color="auto"/>
        <w:left w:val="none" w:sz="0" w:space="0" w:color="auto"/>
        <w:bottom w:val="none" w:sz="0" w:space="0" w:color="auto"/>
        <w:right w:val="none" w:sz="0" w:space="0" w:color="auto"/>
      </w:divBdr>
    </w:div>
    <w:div w:id="2141342430">
      <w:bodyDiv w:val="1"/>
      <w:marLeft w:val="0"/>
      <w:marRight w:val="0"/>
      <w:marTop w:val="0"/>
      <w:marBottom w:val="0"/>
      <w:divBdr>
        <w:top w:val="none" w:sz="0" w:space="0" w:color="auto"/>
        <w:left w:val="none" w:sz="0" w:space="0" w:color="auto"/>
        <w:bottom w:val="none" w:sz="0" w:space="0" w:color="auto"/>
        <w:right w:val="none" w:sz="0" w:space="0" w:color="auto"/>
      </w:divBdr>
    </w:div>
    <w:div w:id="2141529294">
      <w:bodyDiv w:val="1"/>
      <w:marLeft w:val="0"/>
      <w:marRight w:val="0"/>
      <w:marTop w:val="0"/>
      <w:marBottom w:val="0"/>
      <w:divBdr>
        <w:top w:val="none" w:sz="0" w:space="0" w:color="auto"/>
        <w:left w:val="none" w:sz="0" w:space="0" w:color="auto"/>
        <w:bottom w:val="none" w:sz="0" w:space="0" w:color="auto"/>
        <w:right w:val="none" w:sz="0" w:space="0" w:color="auto"/>
      </w:divBdr>
    </w:div>
    <w:div w:id="2141652821">
      <w:bodyDiv w:val="1"/>
      <w:marLeft w:val="0"/>
      <w:marRight w:val="0"/>
      <w:marTop w:val="0"/>
      <w:marBottom w:val="0"/>
      <w:divBdr>
        <w:top w:val="none" w:sz="0" w:space="0" w:color="auto"/>
        <w:left w:val="none" w:sz="0" w:space="0" w:color="auto"/>
        <w:bottom w:val="none" w:sz="0" w:space="0" w:color="auto"/>
        <w:right w:val="none" w:sz="0" w:space="0" w:color="auto"/>
      </w:divBdr>
    </w:div>
    <w:div w:id="2141923473">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261912">
      <w:bodyDiv w:val="1"/>
      <w:marLeft w:val="0"/>
      <w:marRight w:val="0"/>
      <w:marTop w:val="0"/>
      <w:marBottom w:val="0"/>
      <w:divBdr>
        <w:top w:val="none" w:sz="0" w:space="0" w:color="auto"/>
        <w:left w:val="none" w:sz="0" w:space="0" w:color="auto"/>
        <w:bottom w:val="none" w:sz="0" w:space="0" w:color="auto"/>
        <w:right w:val="none" w:sz="0" w:space="0" w:color="auto"/>
      </w:divBdr>
    </w:div>
    <w:div w:id="2142262181">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575953">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839851">
      <w:bodyDiv w:val="1"/>
      <w:marLeft w:val="0"/>
      <w:marRight w:val="0"/>
      <w:marTop w:val="0"/>
      <w:marBottom w:val="0"/>
      <w:divBdr>
        <w:top w:val="none" w:sz="0" w:space="0" w:color="auto"/>
        <w:left w:val="none" w:sz="0" w:space="0" w:color="auto"/>
        <w:bottom w:val="none" w:sz="0" w:space="0" w:color="auto"/>
        <w:right w:val="none" w:sz="0" w:space="0" w:color="auto"/>
      </w:divBdr>
    </w:div>
    <w:div w:id="2142922530">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185455">
      <w:bodyDiv w:val="1"/>
      <w:marLeft w:val="0"/>
      <w:marRight w:val="0"/>
      <w:marTop w:val="0"/>
      <w:marBottom w:val="0"/>
      <w:divBdr>
        <w:top w:val="none" w:sz="0" w:space="0" w:color="auto"/>
        <w:left w:val="none" w:sz="0" w:space="0" w:color="auto"/>
        <w:bottom w:val="none" w:sz="0" w:space="0" w:color="auto"/>
        <w:right w:val="none" w:sz="0" w:space="0" w:color="auto"/>
      </w:divBdr>
    </w:div>
    <w:div w:id="2143496387">
      <w:bodyDiv w:val="1"/>
      <w:marLeft w:val="0"/>
      <w:marRight w:val="0"/>
      <w:marTop w:val="0"/>
      <w:marBottom w:val="0"/>
      <w:divBdr>
        <w:top w:val="none" w:sz="0" w:space="0" w:color="auto"/>
        <w:left w:val="none" w:sz="0" w:space="0" w:color="auto"/>
        <w:bottom w:val="none" w:sz="0" w:space="0" w:color="auto"/>
        <w:right w:val="none" w:sz="0" w:space="0" w:color="auto"/>
      </w:divBdr>
    </w:div>
    <w:div w:id="2143500620">
      <w:bodyDiv w:val="1"/>
      <w:marLeft w:val="0"/>
      <w:marRight w:val="0"/>
      <w:marTop w:val="0"/>
      <w:marBottom w:val="0"/>
      <w:divBdr>
        <w:top w:val="none" w:sz="0" w:space="0" w:color="auto"/>
        <w:left w:val="none" w:sz="0" w:space="0" w:color="auto"/>
        <w:bottom w:val="none" w:sz="0" w:space="0" w:color="auto"/>
        <w:right w:val="none" w:sz="0" w:space="0" w:color="auto"/>
      </w:divBdr>
    </w:div>
    <w:div w:id="2143843665">
      <w:bodyDiv w:val="1"/>
      <w:marLeft w:val="0"/>
      <w:marRight w:val="0"/>
      <w:marTop w:val="0"/>
      <w:marBottom w:val="0"/>
      <w:divBdr>
        <w:top w:val="none" w:sz="0" w:space="0" w:color="auto"/>
        <w:left w:val="none" w:sz="0" w:space="0" w:color="auto"/>
        <w:bottom w:val="none" w:sz="0" w:space="0" w:color="auto"/>
        <w:right w:val="none" w:sz="0" w:space="0" w:color="auto"/>
      </w:divBdr>
    </w:div>
    <w:div w:id="2144039320">
      <w:bodyDiv w:val="1"/>
      <w:marLeft w:val="0"/>
      <w:marRight w:val="0"/>
      <w:marTop w:val="0"/>
      <w:marBottom w:val="0"/>
      <w:divBdr>
        <w:top w:val="none" w:sz="0" w:space="0" w:color="auto"/>
        <w:left w:val="none" w:sz="0" w:space="0" w:color="auto"/>
        <w:bottom w:val="none" w:sz="0" w:space="0" w:color="auto"/>
        <w:right w:val="none" w:sz="0" w:space="0" w:color="auto"/>
      </w:divBdr>
    </w:div>
    <w:div w:id="214415021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885731">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5274024">
      <w:bodyDiv w:val="1"/>
      <w:marLeft w:val="0"/>
      <w:marRight w:val="0"/>
      <w:marTop w:val="0"/>
      <w:marBottom w:val="0"/>
      <w:divBdr>
        <w:top w:val="none" w:sz="0" w:space="0" w:color="auto"/>
        <w:left w:val="none" w:sz="0" w:space="0" w:color="auto"/>
        <w:bottom w:val="none" w:sz="0" w:space="0" w:color="auto"/>
        <w:right w:val="none" w:sz="0" w:space="0" w:color="auto"/>
      </w:divBdr>
    </w:div>
    <w:div w:id="2145343617">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661006">
      <w:bodyDiv w:val="1"/>
      <w:marLeft w:val="0"/>
      <w:marRight w:val="0"/>
      <w:marTop w:val="0"/>
      <w:marBottom w:val="0"/>
      <w:divBdr>
        <w:top w:val="none" w:sz="0" w:space="0" w:color="auto"/>
        <w:left w:val="none" w:sz="0" w:space="0" w:color="auto"/>
        <w:bottom w:val="none" w:sz="0" w:space="0" w:color="auto"/>
        <w:right w:val="none" w:sz="0" w:space="0" w:color="auto"/>
      </w:divBdr>
    </w:div>
    <w:div w:id="2145661040">
      <w:bodyDiv w:val="1"/>
      <w:marLeft w:val="0"/>
      <w:marRight w:val="0"/>
      <w:marTop w:val="0"/>
      <w:marBottom w:val="0"/>
      <w:divBdr>
        <w:top w:val="none" w:sz="0" w:space="0" w:color="auto"/>
        <w:left w:val="none" w:sz="0" w:space="0" w:color="auto"/>
        <w:bottom w:val="none" w:sz="0" w:space="0" w:color="auto"/>
        <w:right w:val="none" w:sz="0" w:space="0" w:color="auto"/>
      </w:divBdr>
    </w:div>
    <w:div w:id="2146004003">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121125">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6774036">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Bendras4</b:Tag>
    <b:SourceType>Book</b:SourceType>
    <b:Guid>{BECB98A8-EEB1-4611-9E48-1B378A954A7B}</b:Guid>
    <b:Title>0,4-35 kV Kertamųjų OL atjungimo grafiko forma, 1 lapas</b:Title>
    <b:RefOrder>4</b:RefOrder>
  </b:Source>
  <b:Source>
    <b:Tag>Bendras5</b:Tag>
    <b:SourceType>Book</b:SourceType>
    <b:Guid>{2E35B60E-C9D9-44B5-8F55-59C8719EC506}</b:Guid>
    <b:Title>Tipinė darbų-atjungimo grafiko forma, 1 lapas</b:Title>
    <b:RefOrder>3</b:RefOrder>
  </b:Source>
  <b:Source>
    <b:Tag>Bendras6</b:Tag>
    <b:SourceType>Book</b:SourceType>
    <b:Guid>{075BC133-D3C1-4660-880C-20FE4B8B3979}</b:Guid>
    <b:Title>Reikalavimai dokumentacijai, pateikiamai energetikos objekto statybos/rekonstravimo darbų techninio įvertinimo komisijai, 47 lapai</b:Title>
    <b:RefOrder>6</b:RefOrder>
  </b:Source>
  <b:Source>
    <b:Tag>Bendras7</b:Tag>
    <b:SourceType>Book</b:SourceType>
    <b:Guid>{A8DC1CD2-9B30-457E-85AD-7C9AE4DBB86B}</b:Guid>
    <b:Title>Reikalavimai dokumentacijai, pateikiamai energetikos objekto statybos/rekonstravimo darbų statybos užbaigimo komisijai, 3 lapai</b:Title>
    <b:RefOrder>7</b:RefOrder>
  </b:Source>
  <b:Source>
    <b:Tag>E8</b:Tag>
    <b:SourceType>Book</b:SourceType>
    <b:Guid>{98B339CD-BB74-4236-8A9C-74A72663ADA0}</b:Guid>
    <b:Title>Standartiniai techniniai reikalavimai kintamos srovės savųjų reikmių skydui, 7 lapai</b:Title>
    <b:RefOrder>32</b:RefOrder>
  </b:Source>
  <b:Source>
    <b:Tag>E9</b:Tag>
    <b:SourceType>Book</b:SourceType>
    <b:Guid>{19B811C3-5017-4147-9793-3AD83AEEA60B}</b:Guid>
    <b:Title>Standartiniai techniniai reikalavimai nuolatinės srovės savųjų reikmių skydui, 7 lapai</b:Title>
    <b:RefOrder>29</b:RefOrder>
  </b:Source>
  <b:Source>
    <b:Tag>E10</b:Tag>
    <b:SourceType>Book</b:SourceType>
    <b:Guid>{D4E20548-6C10-4021-9899-7A84B3A15510}</b:Guid>
    <b:Title>Standartiniai techniniai reikalavimai stacionariosioms akumuliatorių baterijoms, 3 lapai</b:Title>
    <b:RefOrder>30</b:RefOrder>
  </b:Source>
  <b:Source>
    <b:Tag>E11</b:Tag>
    <b:SourceType>Book</b:SourceType>
    <b:Guid>{4452C40B-8BD3-4818-9FB9-309B98EDCD86}</b:Guid>
    <b:Title>Standartiniai techniniai reikalavimai akumuliatorių baterijų įkrovikliams, 3 lapai</b:Title>
    <b:RefOrder>31</b:RefOrder>
  </b:Source>
  <b:Source>
    <b:Tag>E19</b:Tag>
    <b:SourceType>Book</b:SourceType>
    <b:Guid>{D726D501-08F0-4524-8E59-985492443970}</b:Guid>
    <b:Title>Reikalavimai 400-330-110 kV įtampos transformatorių pastočių įžeminimo kontūro įrengimui, 3 lapai</b:Title>
    <b:RefOrder>39</b:RefOrder>
  </b:Source>
  <b:Source>
    <b:Tag>E20</b:Tag>
    <b:SourceType>Book</b:SourceType>
    <b:Guid>{2026B7E3-4010-4A13-91B3-3F9079888DAE}</b:Guid>
    <b:Title>Standartiniai techniniai reikalavimai 400-330-110 kV įtampos transformatorių pastočių įžeminimo kontūro elementams, 2 lapai</b:Title>
    <b:RefOrder>40</b:RefOrder>
  </b:Source>
  <b:Source>
    <b:Tag>Bendrai7</b:Tag>
    <b:SourceType>Book</b:SourceType>
    <b:Guid>{AD17B63D-5E77-45D5-A00B-E4BDF4D82EC5}</b:Guid>
    <b:Title>Perdavimo tinklo operatyvinių ir techninių pavadinimų sudarymo ir žymėjimo tvarkos aprašas, 43 lapai</b:Title>
    <b:RefOrder>41</b:RefOrder>
  </b:Source>
  <b:Source>
    <b:Tag>E17</b:Tag>
    <b:SourceType>Book</b:SourceType>
    <b:Guid>{33FF4EC2-93E0-4180-88B7-8DD244A4E7BA}</b:Guid>
    <b:Title>Standartiniai techniniai reiklavimai 400-330-110 kV įtampos atraminiams izoliatoriams, 3 lapai</b:Title>
    <b:RefOrder>37</b:RefOrder>
  </b:Source>
  <b:Source>
    <b:Tag>RAA4</b:Tag>
    <b:SourceType>Book</b:SourceType>
    <b:Guid>{B210BA70-39AA-4CB4-8755-A7F11C6649FA}</b:Guid>
    <b:Title>Standartiniai techniniai reikalavimai lauko ir vidaus spintų vidinio montažo laidams, 2 lapai</b:Title>
    <b:RefOrder>55</b:RefOrder>
  </b:Source>
  <b:Source>
    <b:Tag>RAA5</b:Tag>
    <b:SourceType>Book</b:SourceType>
    <b:Guid>{581B9BA0-D7BD-4151-8BEA-776E6FB153B0}</b:Guid>
    <b:Title>Standartiniai techniniai reikalavimai relinės apsaugos ir automatikos vidaus spintoms, 7 lapai</b:Title>
    <b:RefOrder>56</b:RefOrder>
  </b:Source>
  <b:Source>
    <b:Tag>RAA6</b:Tag>
    <b:SourceType>Book</b:SourceType>
    <b:Guid>{8424F1FA-EAC6-460B-B44B-34285AD6CC55}</b:Guid>
    <b:Title>Pagrindinių ir kitų RAA įrenginių sąrankos RAA vidaus spintose Užsakovo patikrinimo protokolas gamyklinių bandymų metu, 10 lapų</b:Title>
    <b:RefOrder>57</b:RefOrder>
  </b:Source>
  <b:Source>
    <b:Tag>AS1</b:Tag>
    <b:SourceType>Book</b:SourceType>
    <b:Guid>{22E66CEA-E8DF-4F16-9A95-BFD346390239}</b:Guid>
    <b:Title> Standartiniai techniniai reikalavimai magnetinio kontakto, 1 lapas</b:Title>
    <b:RefOrder>86</b:RefOrder>
  </b:Source>
  <b:Source>
    <b:Tag>AS8</b:Tag>
    <b:SourceType>Book</b:SourceType>
    <b:Guid>{19271FD1-A430-4DFE-81FB-28275F8CEC75}</b:Guid>
    <b:Title>Standartiniai techniniai reikalavimai lauko judesio davikliui, 1 lapas</b:Title>
    <b:RefOrder>92</b:RefOrder>
  </b:Source>
  <b:Source>
    <b:Tag>EEA2</b:Tag>
    <b:SourceType>Book</b:SourceType>
    <b:Guid>{DFD85290-9A2F-4313-91E5-B3CB3333A6BF}</b:Guid>
    <b:Title>Standartiniai techniniai reikalvimai elektros skaitiklių komercinių duomenų nuskaitymo valdikliams (KDV), 8 lapai</b:Title>
    <b:RefOrder>82</b:RefOrder>
  </b:Source>
  <b:Source>
    <b:Tag>ER3</b:Tag>
    <b:SourceType>Book</b:SourceType>
    <b:Guid>{D02886AB-B618-4E6F-990C-BCE6A72FAD1F}</b:Guid>
    <b:Title>Tipiniai reikalavimai skaidulų paskirstymo įrenginio projektavimui, 2 lapai</b:Title>
    <b:RefOrder>69</b:RefOrder>
  </b:Source>
  <b:Source>
    <b:Tag>AS5</b:Tag>
    <b:SourceType>Book</b:SourceType>
    <b:Guid>{992EDA27-CEB4-4AE3-9F5C-F68908D4C47B}</b:Guid>
    <b:Title>Standartiniai techniniai reikalavimai valdomai vaizdo kamerai, 2 lapai</b:Title>
    <b:RefOrder>89</b:RefOrder>
  </b:Source>
  <b:Source>
    <b:Tag>ER11</b:Tag>
    <b:SourceType>Book</b:SourceType>
    <b:Guid>{5F02D48B-6092-40FC-9352-BAF3C804D6ED}</b:Guid>
    <b:Title>Įrenginių ryšio protokolų nustatymo lentelės ir įrenginių sąrašas, 1 lapas</b:Title>
    <b:RefOrder>79</b:RefOrder>
  </b:Source>
  <b:Source>
    <b:Tag>Statyba9</b:Tag>
    <b:SourceType>Book</b:SourceType>
    <b:Guid>{B9F9C487-F6EB-47E8-9BAF-07B480D5E2D8}</b:Guid>
    <b:Title>330-110 kV įtampos transformatorinių pastočių ir atvirų skirstyklų gelžbetoninių antžeminių kabelių kanalų standartiniai techniniai reikalavimai, 2 lapai</b:Title>
    <b:RefOrder>15</b:RefOrder>
  </b:Source>
  <b:Source>
    <b:Tag>Statyba10</b:Tag>
    <b:SourceType>Book</b:SourceType>
    <b:Guid>{88ED7132-54C0-4956-9617-285A7ABC59D9}</b:Guid>
    <b:Title>330-110 kV įtampos transformatorių pastočių atvirų skirstyklų ir kabelinių linijų įgilintų gelžbetoninių kabelinių kanalų standartiniai techniniai reikalavimai, 2 lapai</b:Title>
    <b:RefOrder>16</b:RefOrder>
  </b:Source>
  <b:Source>
    <b:Tag>TSPI3</b:Tag>
    <b:SourceType>Book</b:SourceType>
    <b:Guid>{EA9691CE-1FE6-4E9A-93EE-6E9F4025E3E4}</b:Guid>
    <b:Title>Reiklavimai telekomunikacijų ir TSPĮ elektrinio maitinimo nuo NSSRS projektavimui, 3 lapai</b:Title>
    <b:RefOrder>65</b:RefOrder>
  </b:Source>
  <b:Source>
    <b:Tag>AS10</b:Tag>
    <b:SourceType>Book</b:SourceType>
    <b:Guid>{FDDD06FD-B305-4674-9441-6C382053CB3D}</b:Guid>
    <b:Title>Standartiniai techniniai reiklavimai serijinio rakinimo sistemos cilindrams, 1 lapas</b:Title>
    <b:RefOrder>94</b:RefOrder>
  </b:Source>
  <b:Source>
    <b:Tag>LIT</b:Tag>
    <b:SourceType>Book</b:SourceType>
    <b:Guid>{5BDDD821-9828-4946-B789-4E54FBB03804}</b:Guid>
    <b:Title>LITGRID AB reikalavimai techninių projektų sudėčiai, 12 lapų</b:Title>
    <b:RefOrder>5</b:RefOrder>
  </b:Source>
  <b:Source>
    <b:Tag>Bendras8</b:Tag>
    <b:SourceType>Book</b:SourceType>
    <b:Guid>{BECB3736-1223-40EF-A5C7-27B6E690F982}</b:Guid>
    <b:Title>Skirstyklos demontuojamų įrenginių, perduodamų į LITGRID AB avarinį rezervą, sąrašas, 1 lapas</b:Title>
    <b:RefOrder>21</b:RefOrder>
  </b:Source>
  <b:Source>
    <b:Tag>Sta2</b:Tag>
    <b:SourceType>Book</b:SourceType>
    <b:Guid>{615FB635-A474-43F2-851D-47E2805C85F4}</b:Guid>
    <b:Title>Standartiniai techniniai reikalavimai 110 kV matavimo transformatoriams, 11 lapų</b:Title>
    <b:RefOrder>27</b:RefOrder>
  </b:Source>
  <b:Source>
    <b:Tag>1101</b:Tag>
    <b:SourceType>Book</b:SourceType>
    <b:Guid>{47E2B5C4-A3C5-413E-879D-BBA0B08582D7}</b:Guid>
    <b:Title>Standartiniai techniniai reikalavimai 400-110 kV įtampos OL laidų ir žaibosaugos trosų be ŠK varžtinio tipo tempiamiesiems gnybtams, 3 lapai</b:Title>
    <b:RefOrder>47</b:RefOrder>
  </b:Source>
  <b:Source>
    <b:Tag>1102</b:Tag>
    <b:SourceType>Book</b:SourceType>
    <b:Guid>{8FFEE83F-5C56-42CB-9343-427C4520FD27}</b:Guid>
    <b:Title>Standartiniai techniniai reikalavimai 400-110 kV įtampos OL laidų ir žaibosaugos trosų be ŠK presuojamo tipo tempiamiesiems gnybtams, 3 lapai</b:Title>
    <b:RefOrder>48</b:RefOrder>
  </b:Source>
  <b:Source>
    <b:Tag>1103</b:Tag>
    <b:SourceType>Book</b:SourceType>
    <b:Guid>{3B2F5F6B-BCC1-41ED-84EC-CF95745C655E}</b:Guid>
    <b:Title>Standartiniai techniniai reikalavimai 400-110 kV įtampos OL laidų ir žaibosaugos trosų be ŠK pleištinio tipo tempiamiesiems gnybtams, 3 lapai</b:Title>
    <b:RefOrder>49</b:RefOrder>
  </b:Source>
  <b:Source>
    <b:Tag>Statyba7</b:Tag>
    <b:SourceType>Book</b:SourceType>
    <b:Guid>{F0D22CC9-CC0F-4C3D-92DD-9A0C77569610}</b:Guid>
    <b:Title>330-110 kV įtampos transformatorinių pastočių ir atvirų skirstyklų tvorų standartiniai techniniai reikalavimai, 3 lapai</b:Title>
    <b:RefOrder>20</b:RefOrder>
  </b:Source>
  <b:Source>
    <b:Tag>EL8</b:Tag>
    <b:SourceType>Book</b:SourceType>
    <b:Guid>{2227AE5A-F568-49E2-84E1-BFBEC93C312B}</b:Guid>
    <b:Title>Standartiniai techniniai reikalavimai 330-110 kV įtampos oro linijų stikliniams lėkštiniams izoliatoriams, 2 lapai</b:Title>
    <b:RefOrder>36</b:RefOrder>
  </b:Source>
  <b:Source>
    <b:Tag>EL4</b:Tag>
    <b:SourceType>Book</b:SourceType>
    <b:Guid>{1E9B33F1-AAAF-4B3F-8441-389F2C7DFA05}</b:Guid>
    <b:Title>Standartiniai techniniai reikalavimai 400-110 kV įtampos oro linijų žaibosaugos trosams (be šviesolaidinio kabelio), 3 lapai</b:Title>
    <b:RefOrder>43</b:RefOrder>
  </b:Source>
  <b:Source>
    <b:Tag>STATYBA2</b:Tag>
    <b:SourceType>Book</b:SourceType>
    <b:Guid>{2E0B59EB-F9A4-425C-A2E6-2C4E5F789C9B}</b:Guid>
    <b:Title>400-110 kV įtampos transformatorių pastočių valdymo pulto standartiniai techniniai reikalavimai, 7 lapai</b:Title>
    <b:RefOrder>13</b:RefOrder>
  </b:Source>
  <b:Source>
    <b:Tag>SP</b:Tag>
    <b:SourceType>Book</b:SourceType>
    <b:Guid>{49BE9425-22C5-4DF9-A80C-9B86B1C8FCE6}</b:Guid>
    <b:Title>400-110 kV įtampos transformatorių pastočių ir atvirų skyrstyklų projektavimo užduoties sklypo plano tipiniai mazgai, 4 lapai</b:Title>
    <b:RefOrder>18</b:RefOrder>
  </b:Source>
  <b:Source>
    <b:Tag>Statyba3</b:Tag>
    <b:SourceType>Book</b:SourceType>
    <b:Guid>{A290874F-E578-471A-AE2A-F75CC542FC88}</b:Guid>
    <b:Title>400-110 kV įtampos transformatorių pastočių kondicionierių ir jų jungiamųjų dalių įrangos standartiniai techniniai reikalavimai, 4 lapai</b:Title>
    <b:RefOrder>14</b:RefOrder>
  </b:Source>
  <b:Source>
    <b:Tag>ER7</b:Tag>
    <b:SourceType>Book</b:SourceType>
    <b:Guid>{6423E0F9-1B7E-40C9-85DB-4864261E24FE}</b:Guid>
    <b:Title>Standartiniai techniniai reikalavimai bendros paskirties duomenų tinklo komutatoriams, 5 lapai</b:Title>
    <b:RefOrder>84</b:RefOrder>
  </b:Source>
  <b:Source>
    <b:Tag>Bendras3</b:Tag>
    <b:SourceType>Book</b:SourceType>
    <b:Guid>{B30D915D-EC08-433B-B681-E20008E5B05D}</b:Guid>
    <b:Title>Perdavimo sistemos operatoriaus ir tinklų naudotojo tarpusavio santykių nuostatų eksploatuojant elektros įrenginius standartinės sąlygos, 46 lapai</b:Title>
    <b:RefOrder>63</b:RefOrder>
  </b:Source>
  <b:Source>
    <b:Tag>ER2</b:Tag>
    <b:SourceType>Book</b:SourceType>
    <b:Guid>{B8D5DF3B-7D42-4446-95C6-ED026A78A35D}</b:Guid>
    <b:Title>Standartiniai techniniai reikalavimai jungiamiesiams šviesolaidiniams kabeliams, 2 lapai</b:Title>
    <b:RefOrder>72</b:RefOrder>
  </b:Source>
  <b:Source>
    <b:Tag>E14</b:Tag>
    <b:SourceType>Book</b:SourceType>
    <b:Guid>{37592105-6203-46B2-AC93-8D006BE50E7D}</b:Guid>
    <b:Title>Standartiniai techniniai reikalavimai 400-110 kV vamzdiniams laidininkams, 2 lapai</b:Title>
    <b:RefOrder>34</b:RefOrder>
  </b:Source>
  <b:Source>
    <b:Tag>AS</b:Tag>
    <b:SourceType>Book</b:SourceType>
    <b:Guid>{3843893E-C699-47BA-AB1B-701879A61A9A}</b:Guid>
    <b:Title>Standartiniai techniniai reikalavimai apsauginės siganalizacijos centralei, 2 lapai</b:Title>
    <b:RefOrder>85</b:RefOrder>
  </b:Source>
  <b:Source>
    <b:Tag>Satyba5</b:Tag>
    <b:SourceType>Book</b:SourceType>
    <b:Guid>{BE6F711D-3FF6-440E-9DD5-6AAE71E66E62}</b:Guid>
    <b:Title>Standartiniai techniniai reikalavimai žemos įtampos kabelių apsauginiams vamzdžiams įrengiamiems nuo žemės lygio iki įrenginių pavarų/gnybtų spintų, 3 lapai</b:Title>
    <b:RefOrder>17</b:RefOrder>
  </b:Source>
  <b:Source>
    <b:Tag>RAA7</b:Tag>
    <b:SourceType>Book</b:SourceType>
    <b:Guid>{49C53199-5DE0-476C-BBFC-34C250759717}</b:Guid>
    <b:Title>Standartiniai techniniai reikalavimai lauko tarpinių gnybtynų spintoms, 7 lapai</b:Title>
    <b:RefOrder>59</b:RefOrder>
  </b:Source>
  <b:Source>
    <b:Tag>TSPI2</b:Tag>
    <b:SourceType>Book</b:SourceType>
    <b:Guid>{EE064B07-E255-4B17-99F9-CC738706ACE9}</b:Guid>
    <b:Title>Standartiniai techniniai reikalavimai pastočių laiko sinchronizavimo įrengiams, 5 lapai</b:Title>
    <b:RefOrder>64</b:RefOrder>
  </b:Source>
  <b:Source>
    <b:Tag>Bendrai8</b:Tag>
    <b:SourceType>Book</b:SourceType>
    <b:Guid>{1D706DAF-4A6F-4358-A50B-983F1A2ED990}</b:Guid>
    <b:Title>Standartiniai techniniai reikalavimai pirminių įrenginių techninių duomenų lentelėms, 31 lapas</b:Title>
    <b:RefOrder>42</b:RefOrder>
  </b:Source>
  <b:Source>
    <b:Tag>EEA3</b:Tag>
    <b:SourceType>Book</b:SourceType>
    <b:Guid>{F99AA460-B4D7-4137-A1AF-14CC54F0F4C2}</b:Guid>
    <b:Title>Standartiniai techniniai reiklavimai elektros skaitiklių momentinių duomenų nustatymo valdikliams (MDV), 10 lapų</b:Title>
    <b:RefOrder>83</b:RefOrder>
  </b:Source>
  <b:Source>
    <b:Tag>AS12</b:Tag>
    <b:SourceType>Book</b:SourceType>
    <b:Guid>{2D7F5CD7-29EF-4E63-A0F9-5C520E9384D3}</b:Guid>
    <b:Title>Standartiniai techniniai reiklavimai serijinio rakinimo sistemos pakabinamoms spynoms, 1 lapas</b:Title>
    <b:RefOrder>95</b:RefOrder>
  </b:Source>
  <b:Source>
    <b:Tag>ER5</b:Tag>
    <b:SourceType>Book</b:SourceType>
    <b:Guid>{B01796E9-7BBE-47BD-8603-8AFC5401D6DD}</b:Guid>
    <b:Title>Standartiniai techniniai reiklavimai MPLS maršutizatoriui, 5 lapai</b:Title>
    <b:RefOrder>75</b:RefOrder>
  </b:Source>
  <b:Source>
    <b:Tag>ER10</b:Tag>
    <b:SourceType>Book</b:SourceType>
    <b:Guid>{655FFEBD-6266-44EB-B320-D7584D1ECB2A}</b:Guid>
    <b:Title>Tipinė Litgrid AB transformatorių pastotės duomenų tinklo struktūrinė schema, 1 lapas</b:Title>
    <b:RefOrder>78</b:RefOrder>
  </b:Source>
  <b:Source>
    <b:Tag>TSPI4</b:Tag>
    <b:SourceType>Book</b:SourceType>
    <b:Guid>{439F6EB1-7014-41DD-BC07-EF213C803BAE}</b:Guid>
    <b:Title>Standartiniai techniniai reikalavimai telekomunikacijų vidaus spintoms valdymo pultuose ir ryšių aparatinėse, 5 lapai</b:Title>
    <b:RefOrder>66</b:RefOrder>
  </b:Source>
  <b:Source>
    <b:Tag>E12</b:Tag>
    <b:SourceType>Book</b:SourceType>
    <b:Guid>{F88AA76B-739E-4756-BDFB-3C020F68C021}</b:Guid>
    <b:Title>Perdavimo tinklo transformatorių pastočių ir skirstyklų savųjų reikmių maitinimo techniniai reikalavimai, 11 lapų</b:Title>
    <b:RefOrder>28</b:RefOrder>
  </b:Source>
  <b:Source>
    <b:Tag>AS2</b:Tag>
    <b:SourceType>Book</b:SourceType>
    <b:Guid>{E031B39F-ECDF-484B-8901-5CC08A633601}</b:Guid>
    <b:Title>Standartiniai techniniai reiklavimai vidaus judesio davikliui, 1 lapas</b:Title>
    <b:RefOrder>87</b:RefOrder>
  </b:Source>
  <b:Source>
    <b:Tag>RAA</b:Tag>
    <b:SourceType>Book</b:SourceType>
    <b:Guid>{FC61DCD2-1B80-4571-BE44-E81BBD9C0DA7}</b:Guid>
    <b:Title>RAA kompleksinių bandymų aprašas V1.1 24 lapai</b:Title>
    <b:RefOrder>51</b:RefOrder>
  </b:Source>
  <b:Source>
    <b:Tag>EL5</b:Tag>
    <b:SourceType>Book</b:SourceType>
    <b:Guid>{F9A63A4C-2BB4-41B9-9601-43CE5D4B99C2}</b:Guid>
    <b:Title>Standartiniai techniniai reikalavimai 400-110 kV įtampos oro linijų aliuminius su plieninių vijų šerdimi laidus laikantiems gnybtams, 3 lapai</b:Title>
    <b:RefOrder>44</b:RefOrder>
  </b:Source>
  <b:Source>
    <b:Tag>EL6</b:Tag>
    <b:SourceType>Book</b:SourceType>
    <b:Guid>{E60DCEF3-6272-4514-ACB0-DBC9D1934F3F}</b:Guid>
    <b:Title>Standartiniai techniniai reikalavimai 110 kV įtampos oro linijų vibracijos slopintuvams (Stokbridžo tipo), 3 lapai</b:Title>
    <b:RefOrder>45</b:RefOrder>
  </b:Source>
  <b:Source>
    <b:Tag>EL9</b:Tag>
    <b:SourceType>Book</b:SourceType>
    <b:Guid>{2A083D43-D25E-4B99-8D3D-4D397B95F5FC}</b:Guid>
    <b:Title>Standartiniai techniniai reikalavimai 400-110 kV įtampos OL neizoliuotiems aliumininiams su plieninių vijų šerdimi laidams, 4 lapai</b:Title>
    <b:RefOrder>46</b:RefOrder>
  </b:Source>
  <b:Source>
    <b:Tag>PVA</b:Tag>
    <b:SourceType>Book</b:SourceType>
    <b:Guid>{4FE69CC0-FAB2-4FF2-B29F-5A229D8F0FE6}</b:Guid>
    <b:Title>Perdavimo tinklo transformatorių pastočių ir skirstyklų įrangos nuotolinio valdymo reikalavimų aprašas, 287 lapai</b:Title>
    <b:RefOrder>61</b:RefOrder>
  </b:Source>
  <b:Source>
    <b:Tag>Tip1</b:Tag>
    <b:SourceType>Book</b:SourceType>
    <b:Guid>{B1D94E8B-958A-4B71-98D0-8839CF409BA7}</b:Guid>
    <b:Title>Tipiniai reikalavimai ryšių apsauginiams vamzdžiams, 3 lapai</b:Title>
    <b:RefOrder>70</b:RefOrder>
  </b:Source>
  <b:Source>
    <b:Tag>Tip2</b:Tag>
    <b:SourceType>Book</b:SourceType>
    <b:Guid>{90F4398D-5D31-40F4-8138-F6211DE578D1}</b:Guid>
    <b:Title>Tipiniai reikalavimai ryšio šuliniams, 2 lapai</b:Title>
    <b:RefOrder>71</b:RefOrder>
  </b:Source>
  <b:Source>
    <b:Tag>ER4</b:Tag>
    <b:SourceType>Book</b:SourceType>
    <b:Guid>{B13E7957-7D00-44CF-968B-385358D42499}</b:Guid>
    <b:Title>Standartiniai techniniai reikalavimai telekomunikacijų maitinimo šaltiniui, 2 lapai</b:Title>
    <b:RefOrder>73</b:RefOrder>
  </b:Source>
  <b:Source>
    <b:Tag>ER01</b:Tag>
    <b:SourceType>Book</b:SourceType>
    <b:Guid>{DC355BBF-DB26-408B-B5A6-48907D67960E}</b:Guid>
    <b:Title>Standartiniai techniniai reikalavimai radijo relinei įrangai, 4 lapai</b:Title>
    <b:RefOrder>74</b:RefOrder>
  </b:Source>
  <b:Source>
    <b:Tag>ER05</b:Tag>
    <b:SourceType>Book</b:SourceType>
    <b:Guid>{211359D0-C5FA-429C-9A47-483F0767BCB9}</b:Guid>
    <b:Title>Standartiniai techniniai reikalavimai ethernet terpės keitikliams, 3 lapai</b:Title>
    <b:RefOrder>77</b:RefOrder>
  </b:Source>
  <b:Source>
    <b:Tag>Bendrai1</b:Tag>
    <b:SourceType>BookSection</b:SourceType>
    <b:Guid>{E6647E2A-6FAE-46A5-96FA-23290FB49CA8}</b:Guid>
    <b:Title>LITGRID AB reikalavimai Techninio projekto techninių specifikacijų sudarymui, 17 lapų</b:Title>
    <b:LCID>lt-LT</b:LCID>
    <b:RefOrder>1</b:RefOrder>
  </b:Source>
  <b:Source>
    <b:Tag>EL7</b:Tag>
    <b:SourceType>Book</b:SourceType>
    <b:Guid>{B4238860-FA80-429F-B127-FBB10A3AF895}</b:Guid>
    <b:Title>Standartiniai techniniai reikalavimai 400-110 kV pastotėse naudojamiems lankstiems srovėlaidžiams (laidams), 3 lapai</b:Title>
    <b:RefOrder>35</b:RefOrder>
  </b:Source>
  <b:Source>
    <b:Tag>E18</b:Tag>
    <b:SourceType>Book</b:SourceType>
    <b:Guid>{23AE2BC2-070E-488D-8D37-95607D91D48F}</b:Guid>
    <b:Title>Standartiniai techniniai reikalavimai 400-330-110 kV pirminių įrenginių prijungimo gnybtams, 6 lapai</b:Title>
    <b:RefOrder>38</b:RefOrder>
  </b:Source>
  <b:Source>
    <b:Tag>RAA1</b:Tag>
    <b:SourceType>Book</b:SourceType>
    <b:Guid>{2F441CFC-2F83-4AFF-B8A4-EAAC43C0FD00}</b:Guid>
    <b:Title>Standartiniai techniniai reikalavimai 400/330/110/10 kV TP mikroprocesorinėms relinės apsaugos ir automatikos relėms ir valdikliams, 10 lapų</b:Title>
    <b:RefOrder>52</b:RefOrder>
  </b:Source>
  <b:Source>
    <b:Tag>RAA3</b:Tag>
    <b:SourceType>Book</b:SourceType>
    <b:Guid>{FF903A86-477B-4A66-B81D-D83F671635B5}</b:Guid>
    <b:Title>Standartiniai techniniai reikalavimai kontroliniams kabeliams jungiantiems relinės apsaugos/automatikos ir atviros skirstyklos pirminius įrenginius, 6 lapai</b:Title>
    <b:RefOrder>54</b:RefOrder>
  </b:Source>
  <b:Source>
    <b:Tag>RArel</b:Tag>
    <b:SourceType>Book</b:SourceType>
    <b:Guid>{16BB215A-23DD-4E8D-AC45-4F7750511BE5}</b:Guid>
    <b:Title>Standartiniai techniniai reikalavimai RAA elektros grandinių elektromechaninėms relėms, 6 lapai.</b:Title>
    <b:RefOrder>58</b:RefOrder>
  </b:Source>
  <b:Source>
    <b:Tag>RAA8</b:Tag>
    <b:SourceType>Book</b:SourceType>
    <b:Guid>{95463F06-4DA2-4B53-8F13-D5D99173A3F9}</b:Guid>
    <b:Title>Pagrindinių ir kitų RAA įrenginių sąrankos lauko tarpinių gnybtynų spintose Užsakovo patikrinimo protokolas gamyklinių bandymų metu, 9 lapai</b:Title>
    <b:RefOrder>60</b:RefOrder>
  </b:Source>
  <b:Source>
    <b:Tag>Bedrai2</b:Tag>
    <b:SourceType>Book</b:SourceType>
    <b:Guid>{4EEFA9F7-EE46-4E08-A532-5C00331779F5}</b:Guid>
    <b:Title>Elektros tinklų ir įrenginių perkėlimo (rekonstravimo) sąlygos Nr. ISK21-50626, 3 lapai</b:Title>
    <b:RefOrder>2</b:RefOrder>
  </b:Source>
  <b:Source>
    <b:Tag>ED_saule</b:Tag>
    <b:SourceType>Book</b:SourceType>
    <b:Guid>{1E59DBA4-3EF9-40C8-A0EB-6BE3B47EC168}</b:Guid>
    <b:Title>Techniniai reikalavimai saulės elektrinei, 1 lapas</b:Title>
    <b:RefOrder>33</b:RefOrder>
  </b:Source>
  <b:Source>
    <b:Tag>Min</b:Tag>
    <b:SourceType>Book</b:SourceType>
    <b:Guid>{0C699BC9-B68F-480E-B57E-3F2E6231E81A}</b:Guid>
    <b:Title>Minimalūs informacijos saugos reikalavimai projektavimui ir diegimui V1.1, 10 lapų</b:Title>
    <b:RefOrder>8</b:RefOrder>
  </b:Source>
  <b:Source>
    <b:Tag>Min1</b:Tag>
    <b:SourceType>Book</b:SourceType>
    <b:Guid>{E3400846-AA48-456E-8838-238789C80DF8}</b:Guid>
    <b:Title>Minimalūs informacijos saugos reikalavimai paslaugų teikimui V1.1, 12 lapų</b:Title>
    <b:RefOrder>9</b:RefOrder>
  </b:Source>
  <b:Source>
    <b:Tag>330</b:Tag>
    <b:SourceType>Book</b:SourceType>
    <b:Guid>{B8490E74-8B22-48DB-A3B5-4A8919106C37}</b:Guid>
    <b:Title>330-110 kV įtampos transformatorinių pastočių ir atvirų skirstyklų elektros įrenginių gamyklinių gelzbetoninių pamatų standartiniai techniniai reikalavimai, 3 lapai</b:Title>
    <b:RefOrder>10</b:RefOrder>
  </b:Source>
  <b:Source>
    <b:Tag>3301</b:Tag>
    <b:SourceType>Book</b:SourceType>
    <b:Guid>{D4933F68-C9B1-48C2-9F7D-B5F431524190}</b:Guid>
    <b:Title>330-110 kV įtampos atvirų skirstyklų elektros įrenginius laikančių plieninių konstrukcijų standartiniai techniniai reikalavimai, 3 lapai</b:Title>
    <b:RefOrder>11</b:RefOrder>
  </b:Source>
  <b:Source>
    <b:Tag>110</b:Tag>
    <b:SourceType>Book</b:SourceType>
    <b:Guid>{A76599D8-3C19-41AC-8E3C-1FE35EAFE4EC}</b:Guid>
    <b:Title>110-400 kV įtampos pastočių, skirstyklų įrenginių ir oro linijų plieninių konstrukijų dengimo cinku karštuoju būdu standartiniai techniniai reikalavimai, 4 lapai</b:Title>
    <b:RefOrder>12</b:RefOrder>
  </b:Source>
  <b:Source>
    <b:Tag>Skyrikliai</b:Tag>
    <b:SourceType>Book</b:SourceType>
    <b:Guid>{83529161-6EC1-4ADD-B077-D48376B2B4AE}</b:Guid>
    <b:Title>Standartiniai techniniai reikalavimai 110 kV įtampos skyrikliams, 6 lapai</b:Title>
    <b:RefOrder>22</b:RefOrder>
  </b:Source>
  <b:Source>
    <b:Tag>Jungtuvai</b:Tag>
    <b:SourceType>Book</b:SourceType>
    <b:Guid>{49FD1DAA-0710-490E-9E9F-7E3E32424CC8}</b:Guid>
    <b:Title>Standartiniai techniniai reikalavimai 110 kV įtampos SF6 dujiniams jungtuvams, 8 lapai</b:Title>
    <b:RefOrder>23</b:RefOrder>
  </b:Source>
  <b:Source>
    <b:Tag>RAA2</b:Tag>
    <b:SourceType>Book</b:SourceType>
    <b:Guid>{B54708E1-0DE6-478F-BFE3-4042FD52B72B}</b:Guid>
    <b:Title>Litgrid AB Perdavimo tinklo 110 kV transformatorių pastočių standartinių relinės apsaugos ir automatikos funkcinių schemų išpildymo techniniuose projektuose aprašas, 24 lapai</b:Title>
    <b:RefOrder>53</b:RefOrder>
  </b:Source>
  <b:Source>
    <b:Tag>Sta1</b:Tag>
    <b:SourceType>Book</b:SourceType>
    <b:Guid>{36EEB365-DFE2-4B75-8D4D-488298944184}</b:Guid>
    <b:Title>Standartiniai techniniai reikalavimai 400-110 kV įtampos oro linijų stiklinių izoliatorių girliandų sudėčiai, 4 lapai</b:Title>
    <b:RefOrder>50</b:RefOrder>
  </b:Source>
  <b:Source>
    <b:Tag>TSPI</b:Tag>
    <b:SourceType>Book</b:SourceType>
    <b:Guid>{B20BE404-F157-458B-A1B9-CCC72A6E7C3A}</b:Guid>
    <b:Title>Standartiniai techniniai reikalavimai teleinformacijos surinkimo ir perdavimo įrenginiams, 8 lapai</b:Title>
    <b:RefOrder>62</b:RefOrder>
  </b:Source>
  <b:Source>
    <b:Tag>Tip</b:Tag>
    <b:SourceType>Book</b:SourceType>
    <b:Guid>{57417126-FD14-40B0-B64E-A70710CBC661}</b:Guid>
    <b:Title>Tipiniai reikalavimai šviesolaidinio kabelio projektavimui, 3 lapai</b:Title>
    <b:RefOrder>68</b:RefOrder>
  </b:Source>
  <b:Source>
    <b:Tag>Dangos</b:Tag>
    <b:SourceType>Book</b:SourceType>
    <b:Guid>{BB2BF6CC-A3B4-41DF-ACAF-540640751482}</b:Guid>
    <b:Title>330-110 kV įtampos transformatorių pastočių ir atvirų skirstyklų teritorijų dangų įrengimo standartiniai techniniai reikalavimai, 3 lapai</b:Title>
    <b:RefOrder>19</b:RefOrder>
  </b:Source>
  <b:Source>
    <b:Tag>E2</b:Tag>
    <b:SourceType>Book</b:SourceType>
    <b:Guid>{3CA66F70-B3DD-4F65-807D-E5FFA8593C16}</b:Guid>
    <b:Title>Standartiniai techniniai reikalavimai 110 kV įtampos viršįtampių ribotuvams 2 linijos iškrovos klasės, 5 lapai</b:Title>
    <b:RefOrder>24</b:RefOrder>
  </b:Source>
  <b:Source>
    <b:Tag>ER8</b:Tag>
    <b:SourceType>Book</b:SourceType>
    <b:Guid>{C383120D-A0BB-488A-9EF0-1E9BAE6A0D15}</b:Guid>
    <b:Title>Standartiniai techniniai reiklavimai pramoniniams duomenų tinklo komutatoriams, 5 lapai</b:Title>
    <b:RefOrder>76</b:RefOrder>
  </b:Source>
  <b:Source>
    <b:Tag>AS4</b:Tag>
    <b:SourceType>Book</b:SourceType>
    <b:Guid>{3DCDE1CD-E777-4DF5-A249-11029CC6B996}</b:Guid>
    <b:Title>Standartiniai techniniai reikalavimai įeigos kontrolės IP kontroleriui, 2 lapai</b:Title>
    <b:RefOrder>88</b:RefOrder>
  </b:Source>
  <b:Source>
    <b:Tag>AS6</b:Tag>
    <b:SourceType>Book</b:SourceType>
    <b:Guid>{E63427B9-51FB-4F73-8D22-74EE3B867E49}</b:Guid>
    <b:Title>Standartiniai techniniai reikalavimai fiksuotai vaizdo kamerai, 2 lapai</b:Title>
    <b:RefOrder>90</b:RefOrder>
  </b:Source>
  <b:Source>
    <b:Tag>AS7</b:Tag>
    <b:SourceType>Book</b:SourceType>
    <b:Guid>{C18B0E96-F43D-4847-B123-F1DF2722CFE2}</b:Guid>
    <b:Title>Standartiniai techniniai reikalavimai fiksuotai lauko vaizdo kamerai, 2 lapai</b:Title>
    <b:RefOrder>91</b:RefOrder>
  </b:Source>
  <b:Source>
    <b:Tag>GS</b:Tag>
    <b:SourceType>Book</b:SourceType>
    <b:Guid>{ABF454E7-C881-4AF3-8399-E710987F340F}</b:Guid>
    <b:Title>Standartiniai techniniai reikalavimai gaisro aptikimo centralei (kai saugomas patalpų plotas daugiau nei 200 m2), 5 lapai</b:Title>
    <b:RefOrder>93</b:RefOrder>
  </b:Source>
  <b:Source>
    <b:Tag>EAA3</b:Tag>
    <b:SourceType>Book</b:SourceType>
    <b:Guid>{5D5EA3B0-251F-4206-8368-D141E674687B}</b:Guid>
    <b:Title>Standartiniai techniniai reikalavimai vidaus kontrolinės (techninės) apskaitos spintos, 9 lapai</b:Title>
    <b:RefOrder>81</b:RefOrder>
  </b:Source>
  <b:Source>
    <b:Tag>EEA</b:Tag>
    <b:SourceType>Book</b:SourceType>
    <b:Guid>{5C77F9F3-0928-43AC-B119-96C1CEC04D09}</b:Guid>
    <b:Title>Standartiniai techniniai reikalavimai lauko komercinės apskaitos spintoms, 9 lapai</b:Title>
    <b:RefOrder>80</b:RefOrder>
  </b:Source>
  <b:Source>
    <b:Tag>E3</b:Tag>
    <b:SourceType>Book</b:SourceType>
    <b:Guid>{992B98FB-DA24-4867-880C-69A2FA7490D4}</b:Guid>
    <b:Title>Standartiniai techniniai reikalavimai 110 kV įtampos viršįtampių ribotuvams 3 linijos iškrovos klasės, 5 lapai</b:Title>
    <b:RefOrder>25</b:RefOrder>
  </b:Source>
  <b:Source>
    <b:Tag>E4</b:Tag>
    <b:SourceType>Book</b:SourceType>
    <b:Guid>{4AFC6CA0-6C06-4B75-AB3A-61ED8A87E65F}</b:Guid>
    <b:Title>Apibendrinti reikalavimai viršįtampių ribotuvų įrengimui 110 kV transformatorių pastotėse, 6 lapai</b:Title>
    <b:RefOrder>26</b:RefOrder>
  </b:Source>
  <b:Source>
    <b:Tag>Nutraukimas</b:Tag>
    <b:SourceType>Book</b:SourceType>
    <b:Guid>{125DC7CF-9722-4DD6-B983-9B837B0F4022}</b:Guid>
    <b:Author>
      <b:Author>
        <b:NameList>
          <b:Person>
            <b:Last>Tipinis ryšio nutraukimo darbų planas</b:Last>
            <b:First>1</b:First>
            <b:Middle>lapas</b:Middle>
          </b:Person>
        </b:NameList>
      </b:Author>
    </b:Author>
    <b:RefOrder>67</b:RefOrder>
  </b:Source>
</b:Sources>
</file>

<file path=customXml/item4.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5E940FCE-718E-4909-944D-7725BF0618B7}">
  <ds:schemaRefs>
    <ds:schemaRef ds:uri="http://schemas.openxmlformats.org/officeDocument/2006/bibliography"/>
  </ds:schemaRefs>
</ds:datastoreItem>
</file>

<file path=customXml/itemProps4.xml><?xml version="1.0" encoding="utf-8"?>
<ds:datastoreItem xmlns:ds="http://schemas.openxmlformats.org/officeDocument/2006/customXml" ds:itemID="{B53C8F53-1807-4B53-AD40-9F94DE06C238}"/>
</file>

<file path=customXml/itemProps5.xml><?xml version="1.0" encoding="utf-8"?>
<ds:datastoreItem xmlns:ds="http://schemas.openxmlformats.org/officeDocument/2006/customXml" ds:itemID="{675C13C2-1F77-4F63-8FAF-D886C0EDB673}">
  <ds:schemaRefs>
    <ds:schemaRef ds:uri="http://purl.org/dc/term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ed7976db-2952-48fb-87f0-2295152a3b8a"/>
    <ds:schemaRef ds:uri="http://schemas.openxmlformats.org/package/2006/metadata/core-properties"/>
    <ds:schemaRef ds:uri="e623cabb-d263-4937-893d-0d5fd62db2c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Rasto blankas LT</Template>
  <TotalTime>43</TotalTime>
  <Pages>42</Pages>
  <Words>22052</Words>
  <Characters>125700</Characters>
  <Application>Microsoft Office Word</Application>
  <DocSecurity>0</DocSecurity>
  <Lines>1047</Lines>
  <Paragraphs>294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147458</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Matas Gvazdaitis</dc:creator>
  <cp:keywords/>
  <dc:description/>
  <cp:lastModifiedBy>Aušvydas Šedys</cp:lastModifiedBy>
  <cp:revision>10</cp:revision>
  <cp:lastPrinted>2020-06-11T06:53:00Z</cp:lastPrinted>
  <dcterms:created xsi:type="dcterms:W3CDTF">2021-06-18T04:15:00Z</dcterms:created>
  <dcterms:modified xsi:type="dcterms:W3CDTF">2024-06-12T09:35:00Z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0x010100B0F58ADA092FE948926259E02A5CBCEA</vt:lpwstr>
  </property>
  <property fmtid="{D5CDD505-2E9C-101B-9397-08002B2CF9AE}" pid="4" name="_dlc_DocIdItemGuid">
    <vt:lpwstr>8e72f5ef-5327-48a0-9204-daca125c5731</vt:lpwstr>
  </property>
  <property fmtid="{D5CDD505-2E9C-101B-9397-08002B2CF9AE}" pid="5" name="MediaServiceImageTags">
    <vt:lpwstr/>
  </property>
  <property fmtid="{D5CDD505-2E9C-101B-9397-08002B2CF9AE}" pid="6" name="MSIP_Label_32ae7b5d-0aac-474b-ae2b-02c331ef2874_Enabled">
    <vt:lpwstr>true</vt:lpwstr>
  </property>
  <property fmtid="{D5CDD505-2E9C-101B-9397-08002B2CF9AE}" pid="7" name="MSIP_Label_32ae7b5d-0aac-474b-ae2b-02c331ef2874_SetDate">
    <vt:lpwstr>2024-06-12T09:35:03Z</vt:lpwstr>
  </property>
  <property fmtid="{D5CDD505-2E9C-101B-9397-08002B2CF9AE}" pid="8" name="MSIP_Label_32ae7b5d-0aac-474b-ae2b-02c331ef2874_Method">
    <vt:lpwstr>Privileged</vt:lpwstr>
  </property>
  <property fmtid="{D5CDD505-2E9C-101B-9397-08002B2CF9AE}" pid="9" name="MSIP_Label_32ae7b5d-0aac-474b-ae2b-02c331ef2874_Name">
    <vt:lpwstr>VIDINĖ</vt:lpwstr>
  </property>
  <property fmtid="{D5CDD505-2E9C-101B-9397-08002B2CF9AE}" pid="10" name="MSIP_Label_32ae7b5d-0aac-474b-ae2b-02c331ef2874_SiteId">
    <vt:lpwstr>86bcf768-7bcf-4cd6-b041-b219988b7a9c</vt:lpwstr>
  </property>
  <property fmtid="{D5CDD505-2E9C-101B-9397-08002B2CF9AE}" pid="11" name="MSIP_Label_32ae7b5d-0aac-474b-ae2b-02c331ef2874_ActionId">
    <vt:lpwstr>26d02207-4524-43ae-9ac7-01b97338216f</vt:lpwstr>
  </property>
  <property fmtid="{D5CDD505-2E9C-101B-9397-08002B2CF9AE}" pid="12" name="MSIP_Label_32ae7b5d-0aac-474b-ae2b-02c331ef2874_ContentBits">
    <vt:lpwstr>0</vt:lpwstr>
  </property>
</Properties>
</file>